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1E7" w:rsidRPr="00E34FB1" w:rsidRDefault="00B064BE" w:rsidP="002A74A6">
      <w:pPr>
        <w:pStyle w:val="Corpsdetexte"/>
        <w:ind w:left="-600"/>
        <w:rPr>
          <w:spacing w:val="-3"/>
        </w:rPr>
      </w:pPr>
      <w:r>
        <w:rPr>
          <w:noProof/>
          <w:spacing w:val="-3"/>
        </w:rPr>
        <w:drawing>
          <wp:inline distT="0" distB="0" distL="0" distR="0">
            <wp:extent cx="661035" cy="606425"/>
            <wp:effectExtent l="19050" t="0" r="571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1E7" w:rsidRPr="00F8738C" w:rsidRDefault="000601E7" w:rsidP="00F8738C">
      <w:pPr>
        <w:pStyle w:val="Corpsdetexte"/>
        <w:ind w:left="-600"/>
        <w:rPr>
          <w:color w:val="000000"/>
          <w:sz w:val="21"/>
          <w:szCs w:val="21"/>
        </w:rPr>
      </w:pPr>
      <w:r w:rsidRPr="00F8738C">
        <w:rPr>
          <w:color w:val="000000"/>
          <w:sz w:val="21"/>
          <w:szCs w:val="21"/>
        </w:rPr>
        <w:t>UNITED NATIONS</w:t>
      </w:r>
    </w:p>
    <w:p w:rsidR="000601E7" w:rsidRPr="00F8738C" w:rsidRDefault="000601E7" w:rsidP="00F8738C">
      <w:pPr>
        <w:pStyle w:val="Corpsdetexte"/>
        <w:ind w:left="-600"/>
        <w:rPr>
          <w:color w:val="000000"/>
          <w:sz w:val="21"/>
          <w:szCs w:val="21"/>
        </w:rPr>
      </w:pPr>
      <w:r w:rsidRPr="00F8738C">
        <w:rPr>
          <w:color w:val="000000"/>
          <w:sz w:val="21"/>
          <w:szCs w:val="21"/>
        </w:rPr>
        <w:t xml:space="preserve">ECONOMIC COMMISSION FOR </w:t>
      </w:r>
      <w:smartTag w:uri="urn:schemas-microsoft-com:office:smarttags" w:element="place">
        <w:r w:rsidRPr="00F8738C">
          <w:rPr>
            <w:color w:val="000000"/>
            <w:sz w:val="21"/>
            <w:szCs w:val="21"/>
          </w:rPr>
          <w:t>AFRICA</w:t>
        </w:r>
      </w:smartTag>
    </w:p>
    <w:p w:rsidR="000601E7" w:rsidRPr="00F8738C" w:rsidRDefault="000601E7" w:rsidP="00F8738C">
      <w:pPr>
        <w:pStyle w:val="Corpsdetexte"/>
        <w:ind w:left="-600"/>
        <w:rPr>
          <w:color w:val="000000"/>
          <w:sz w:val="21"/>
          <w:szCs w:val="21"/>
        </w:rPr>
      </w:pPr>
      <w:r w:rsidRPr="00F8738C">
        <w:rPr>
          <w:color w:val="000000"/>
          <w:sz w:val="21"/>
          <w:szCs w:val="21"/>
        </w:rPr>
        <w:t xml:space="preserve">Office for </w:t>
      </w:r>
      <w:smartTag w:uri="urn:schemas-microsoft-com:office:smarttags" w:element="place">
        <w:r w:rsidRPr="00F8738C">
          <w:rPr>
            <w:color w:val="000000"/>
            <w:sz w:val="21"/>
            <w:szCs w:val="21"/>
          </w:rPr>
          <w:t>North Africa</w:t>
        </w:r>
      </w:smartTag>
      <w:r w:rsidRPr="00F8738C">
        <w:rPr>
          <w:color w:val="000000"/>
          <w:sz w:val="21"/>
          <w:szCs w:val="21"/>
        </w:rPr>
        <w:t xml:space="preserve"> </w:t>
      </w:r>
    </w:p>
    <w:p w:rsidR="000601E7" w:rsidRPr="0091667D" w:rsidRDefault="000601E7" w:rsidP="002A74A6">
      <w:pPr>
        <w:shd w:val="clear" w:color="auto" w:fill="CCCCCC"/>
        <w:autoSpaceDE w:val="0"/>
        <w:autoSpaceDN w:val="0"/>
        <w:adjustRightInd w:val="0"/>
        <w:ind w:left="-600" w:right="-120"/>
        <w:jc w:val="center"/>
        <w:rPr>
          <w:b/>
          <w:bCs/>
          <w:sz w:val="28"/>
          <w:szCs w:val="28"/>
        </w:rPr>
      </w:pPr>
    </w:p>
    <w:p w:rsidR="000601E7" w:rsidRDefault="000601E7" w:rsidP="00E52B1C">
      <w:pPr>
        <w:jc w:val="center"/>
        <w:rPr>
          <w:szCs w:val="22"/>
          <w:lang w:val="en-GB"/>
        </w:rPr>
      </w:pPr>
      <w:r w:rsidRPr="009B0A8C">
        <w:rPr>
          <w:szCs w:val="22"/>
          <w:lang w:val="en-GB"/>
        </w:rPr>
        <w:t xml:space="preserve">Twenty </w:t>
      </w:r>
      <w:del w:id="0" w:author=" " w:date="2012-03-05T14:17:00Z">
        <w:r w:rsidR="00FD37FD" w:rsidDel="00E52B1C">
          <w:rPr>
            <w:szCs w:val="22"/>
            <w:lang w:val="en-GB"/>
          </w:rPr>
          <w:delText>seventh</w:delText>
        </w:r>
        <w:r w:rsidR="00FD37FD" w:rsidRPr="009B0A8C" w:rsidDel="00E52B1C">
          <w:rPr>
            <w:szCs w:val="22"/>
            <w:lang w:val="en-GB"/>
          </w:rPr>
          <w:delText xml:space="preserve"> </w:delText>
        </w:r>
      </w:del>
      <w:ins w:id="1" w:author=" " w:date="2012-03-05T14:17:00Z">
        <w:r w:rsidR="00E52B1C">
          <w:rPr>
            <w:szCs w:val="22"/>
            <w:lang w:val="en-GB"/>
          </w:rPr>
          <w:t>S</w:t>
        </w:r>
        <w:r w:rsidR="00E52B1C">
          <w:rPr>
            <w:szCs w:val="22"/>
            <w:lang w:val="en-GB"/>
          </w:rPr>
          <w:t>eventh</w:t>
        </w:r>
        <w:r w:rsidR="00E52B1C" w:rsidRPr="009B0A8C">
          <w:rPr>
            <w:szCs w:val="22"/>
            <w:lang w:val="en-GB"/>
          </w:rPr>
          <w:t xml:space="preserve"> </w:t>
        </w:r>
      </w:ins>
      <w:del w:id="2" w:author=" " w:date="2012-03-05T14:17:00Z">
        <w:r w:rsidRPr="009B0A8C" w:rsidDel="00E52B1C">
          <w:rPr>
            <w:szCs w:val="22"/>
            <w:lang w:val="en-GB"/>
          </w:rPr>
          <w:delText>me</w:delText>
        </w:r>
        <w:r w:rsidDel="00E52B1C">
          <w:rPr>
            <w:szCs w:val="22"/>
            <w:lang w:val="en-GB"/>
          </w:rPr>
          <w:delText>e</w:delText>
        </w:r>
        <w:r w:rsidRPr="009B0A8C" w:rsidDel="00E52B1C">
          <w:rPr>
            <w:szCs w:val="22"/>
            <w:lang w:val="en-GB"/>
          </w:rPr>
          <w:delText xml:space="preserve">ting </w:delText>
        </w:r>
      </w:del>
      <w:ins w:id="3" w:author=" " w:date="2012-03-05T14:17:00Z">
        <w:r w:rsidR="00E52B1C">
          <w:rPr>
            <w:szCs w:val="22"/>
            <w:lang w:val="en-GB"/>
          </w:rPr>
          <w:t>M</w:t>
        </w:r>
        <w:r w:rsidR="00E52B1C" w:rsidRPr="009B0A8C">
          <w:rPr>
            <w:szCs w:val="22"/>
            <w:lang w:val="en-GB"/>
          </w:rPr>
          <w:t>e</w:t>
        </w:r>
        <w:r w:rsidR="00E52B1C">
          <w:rPr>
            <w:szCs w:val="22"/>
            <w:lang w:val="en-GB"/>
          </w:rPr>
          <w:t>e</w:t>
        </w:r>
        <w:r w:rsidR="00E52B1C" w:rsidRPr="009B0A8C">
          <w:rPr>
            <w:szCs w:val="22"/>
            <w:lang w:val="en-GB"/>
          </w:rPr>
          <w:t xml:space="preserve">ting </w:t>
        </w:r>
      </w:ins>
      <w:r w:rsidRPr="009B0A8C">
        <w:rPr>
          <w:szCs w:val="22"/>
          <w:lang w:val="en-GB"/>
        </w:rPr>
        <w:t>of the Intergovernmental</w:t>
      </w:r>
    </w:p>
    <w:p w:rsidR="000601E7" w:rsidRDefault="000601E7" w:rsidP="0091667D">
      <w:pPr>
        <w:jc w:val="center"/>
        <w:rPr>
          <w:szCs w:val="22"/>
          <w:lang w:val="en-GB"/>
        </w:rPr>
      </w:pPr>
      <w:r w:rsidRPr="009B0A8C">
        <w:rPr>
          <w:szCs w:val="22"/>
          <w:lang w:val="en-GB"/>
        </w:rPr>
        <w:t>Committee of Experts</w:t>
      </w:r>
      <w:r>
        <w:rPr>
          <w:szCs w:val="22"/>
          <w:lang w:val="en-GB"/>
        </w:rPr>
        <w:t xml:space="preserve"> (ICE)</w:t>
      </w:r>
    </w:p>
    <w:p w:rsidR="000601E7" w:rsidRDefault="000601E7" w:rsidP="0091667D">
      <w:pPr>
        <w:jc w:val="center"/>
        <w:rPr>
          <w:szCs w:val="22"/>
          <w:lang w:val="en-GB"/>
        </w:rPr>
      </w:pPr>
    </w:p>
    <w:p w:rsidR="000601E7" w:rsidRDefault="000601E7" w:rsidP="0091667D">
      <w:pPr>
        <w:jc w:val="center"/>
        <w:rPr>
          <w:szCs w:val="22"/>
          <w:lang w:val="en-GB"/>
        </w:rPr>
      </w:pPr>
      <w:smartTag w:uri="urn:schemas-microsoft-com:office:smarttags" w:element="City">
        <w:smartTag w:uri="urn:schemas-microsoft-com:office:smarttags" w:element="place">
          <w:smartTag w:uri="urn:schemas-microsoft-com:office:smarttags" w:element="City">
            <w:r w:rsidRPr="009B0A8C">
              <w:rPr>
                <w:szCs w:val="22"/>
                <w:lang w:val="en-GB"/>
              </w:rPr>
              <w:t>Rabat</w:t>
            </w:r>
          </w:smartTag>
          <w:r w:rsidRPr="009B0A8C">
            <w:rPr>
              <w:szCs w:val="22"/>
              <w:lang w:val="en-GB"/>
            </w:rPr>
            <w:t xml:space="preserve">, </w:t>
          </w:r>
          <w:smartTag w:uri="urn:schemas-microsoft-com:office:smarttags" w:element="country-region">
            <w:r w:rsidRPr="009B0A8C">
              <w:rPr>
                <w:szCs w:val="22"/>
                <w:lang w:val="en-GB"/>
              </w:rPr>
              <w:t>Morocco</w:t>
            </w:r>
          </w:smartTag>
        </w:smartTag>
      </w:smartTag>
    </w:p>
    <w:p w:rsidR="000601E7" w:rsidRPr="00F8738C" w:rsidRDefault="009026A2" w:rsidP="009026A2">
      <w:pPr>
        <w:jc w:val="center"/>
        <w:rPr>
          <w:szCs w:val="22"/>
        </w:rPr>
      </w:pPr>
      <w:r>
        <w:rPr>
          <w:szCs w:val="22"/>
        </w:rPr>
        <w:t>6</w:t>
      </w:r>
      <w:r w:rsidRPr="00F8738C">
        <w:rPr>
          <w:szCs w:val="22"/>
        </w:rPr>
        <w:t xml:space="preserve"> </w:t>
      </w:r>
      <w:r w:rsidR="000601E7" w:rsidRPr="00F8738C">
        <w:rPr>
          <w:szCs w:val="22"/>
        </w:rPr>
        <w:t xml:space="preserve">– </w:t>
      </w:r>
      <w:r>
        <w:rPr>
          <w:szCs w:val="22"/>
        </w:rPr>
        <w:t>9</w:t>
      </w:r>
      <w:r w:rsidRPr="00F8738C">
        <w:rPr>
          <w:szCs w:val="22"/>
        </w:rPr>
        <w:t xml:space="preserve"> </w:t>
      </w:r>
      <w:r>
        <w:rPr>
          <w:szCs w:val="22"/>
        </w:rPr>
        <w:t>March</w:t>
      </w:r>
      <w:r w:rsidRPr="00F8738C">
        <w:rPr>
          <w:szCs w:val="22"/>
        </w:rPr>
        <w:t xml:space="preserve"> 201</w:t>
      </w:r>
      <w:r>
        <w:rPr>
          <w:szCs w:val="22"/>
        </w:rPr>
        <w:t>2</w:t>
      </w:r>
    </w:p>
    <w:p w:rsidR="000601E7" w:rsidRPr="00F8738C" w:rsidRDefault="000601E7" w:rsidP="00E34FB1">
      <w:pPr>
        <w:shd w:val="clear" w:color="auto" w:fill="CCCCCC"/>
        <w:autoSpaceDE w:val="0"/>
        <w:autoSpaceDN w:val="0"/>
        <w:adjustRightInd w:val="0"/>
        <w:ind w:left="-600" w:right="-120"/>
        <w:rPr>
          <w:b/>
          <w:bCs/>
          <w:sz w:val="28"/>
          <w:szCs w:val="28"/>
        </w:rPr>
      </w:pPr>
    </w:p>
    <w:p w:rsidR="000601E7" w:rsidRPr="00F8738C" w:rsidRDefault="000601E7">
      <w:pPr>
        <w:pStyle w:val="Titre"/>
        <w:rPr>
          <w:sz w:val="24"/>
        </w:rPr>
      </w:pPr>
    </w:p>
    <w:p w:rsidR="000601E7" w:rsidRPr="00F8738C" w:rsidRDefault="000601E7">
      <w:pPr>
        <w:pStyle w:val="Titre"/>
        <w:rPr>
          <w:szCs w:val="28"/>
        </w:rPr>
      </w:pPr>
      <w:r w:rsidRPr="00F8738C">
        <w:rPr>
          <w:szCs w:val="28"/>
        </w:rPr>
        <w:t>QUESTIONNAIRE</w:t>
      </w:r>
    </w:p>
    <w:p w:rsidR="000601E7" w:rsidRPr="00F8738C" w:rsidRDefault="008707EF">
      <w:pPr>
        <w:jc w:val="center"/>
        <w:rPr>
          <w:b/>
          <w:bCs/>
          <w:sz w:val="28"/>
        </w:rPr>
      </w:pPr>
      <w:r w:rsidRPr="008707E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pt;margin-top:13.7pt;width:480pt;height:23.65pt;z-index:251657728">
            <v:textbox>
              <w:txbxContent>
                <w:p w:rsidR="000601E7" w:rsidRPr="00B54573" w:rsidRDefault="000601E7" w:rsidP="00A733DA">
                  <w:pPr>
                    <w:jc w:val="center"/>
                    <w:textAlignment w:val="top"/>
                    <w:rPr>
                      <w:rFonts w:ascii="Arial" w:hAnsi="Arial" w:cs="Arial"/>
                      <w:color w:val="888888"/>
                      <w:sz w:val="17"/>
                      <w:szCs w:val="17"/>
                    </w:rPr>
                  </w:pPr>
                  <w:r w:rsidRPr="00DD5CF8">
                    <w:rPr>
                      <w:rStyle w:val="shorttext"/>
                      <w:rFonts w:ascii="Arial" w:hAnsi="Arial" w:cs="Arial"/>
                      <w:color w:val="000000"/>
                      <w:sz w:val="21"/>
                      <w:szCs w:val="21"/>
                    </w:rPr>
                    <w:t>This questionnaire is intended for internal use</w:t>
                  </w:r>
                  <w:r>
                    <w:rPr>
                      <w:rStyle w:val="gt-icon-text1"/>
                      <w:rFonts w:ascii="Arial" w:hAnsi="Arial" w:cs="Arial"/>
                      <w:vanish/>
                      <w:color w:val="1111CC"/>
                      <w:sz w:val="17"/>
                      <w:szCs w:val="17"/>
                    </w:rPr>
                    <w:t>Read phonetically</w:t>
                  </w:r>
                </w:p>
                <w:p w:rsidR="000601E7" w:rsidRPr="00F8738C" w:rsidRDefault="000601E7" w:rsidP="002A74A6">
                  <w:pPr>
                    <w:jc w:val="center"/>
                    <w:rPr>
                      <w:rFonts w:ascii="Palatino Linotype" w:hAnsi="Palatino Linotype"/>
                      <w:bCs/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0601E7" w:rsidRPr="00F8738C" w:rsidRDefault="000601E7">
      <w:pPr>
        <w:jc w:val="center"/>
        <w:rPr>
          <w:b/>
          <w:bCs/>
          <w:sz w:val="28"/>
        </w:rPr>
      </w:pPr>
    </w:p>
    <w:p w:rsidR="000601E7" w:rsidRPr="00F8738C" w:rsidRDefault="000601E7"/>
    <w:p w:rsidR="000601E7" w:rsidRPr="00DD5CF8" w:rsidRDefault="000601E7">
      <w:pPr>
        <w:textAlignment w:val="top"/>
        <w:rPr>
          <w:rStyle w:val="shorttext"/>
          <w:rFonts w:cs="Arial"/>
          <w:b/>
          <w:bCs/>
          <w:i/>
          <w:iCs/>
          <w:color w:val="000000"/>
          <w:sz w:val="21"/>
          <w:szCs w:val="21"/>
        </w:rPr>
      </w:pPr>
      <w:r w:rsidRPr="00DD5CF8">
        <w:rPr>
          <w:rStyle w:val="shorttext"/>
          <w:rFonts w:cs="Arial"/>
          <w:b/>
          <w:bCs/>
          <w:i/>
          <w:iCs/>
        </w:rPr>
        <w:t>Kindly complete this questionnaire to evaluate the meetin</w:t>
      </w:r>
      <w:r>
        <w:rPr>
          <w:rStyle w:val="shorttext"/>
          <w:rFonts w:cs="Arial"/>
          <w:b/>
          <w:bCs/>
          <w:i/>
          <w:iCs/>
        </w:rPr>
        <w:t>g</w:t>
      </w:r>
    </w:p>
    <w:p w:rsidR="000601E7" w:rsidRPr="0091667D" w:rsidRDefault="000601E7">
      <w:pPr>
        <w:spacing w:after="120"/>
        <w:rPr>
          <w:i/>
          <w:iCs/>
        </w:rPr>
      </w:pPr>
    </w:p>
    <w:p w:rsidR="000601E7" w:rsidRPr="00F8738C" w:rsidRDefault="000601E7">
      <w:pPr>
        <w:tabs>
          <w:tab w:val="left" w:pos="567"/>
        </w:tabs>
        <w:spacing w:after="120"/>
      </w:pPr>
      <w:r w:rsidRPr="00F8738C">
        <w:rPr>
          <w:b/>
        </w:rPr>
        <w:t>1.</w:t>
      </w:r>
      <w:r w:rsidRPr="00F8738C">
        <w:rPr>
          <w:b/>
        </w:rPr>
        <w:tab/>
      </w:r>
      <w:r w:rsidRPr="0091667D">
        <w:rPr>
          <w:b/>
        </w:rPr>
        <w:t>Are you participating in the meeting for the first time?</w:t>
      </w:r>
      <w:r w:rsidRPr="00C346F6">
        <w:tab/>
      </w:r>
      <w:r w:rsidRPr="00F8738C">
        <w:t>Yes /___/</w:t>
      </w:r>
      <w:r w:rsidRPr="00F8738C">
        <w:tab/>
        <w:t>No/___/</w:t>
      </w:r>
      <w:r w:rsidRPr="00F8738C">
        <w:tab/>
      </w:r>
    </w:p>
    <w:p w:rsidR="000601E7" w:rsidRPr="00F8738C" w:rsidRDefault="000601E7">
      <w:pPr>
        <w:spacing w:after="120"/>
        <w:ind w:left="-720" w:firstLine="720"/>
        <w:outlineLvl w:val="0"/>
      </w:pPr>
      <w:r w:rsidRPr="00F8738C">
        <w:t>if No,</w:t>
      </w:r>
      <w:r w:rsidRPr="00F8738C">
        <w:rPr>
          <w:b/>
        </w:rPr>
        <w:t xml:space="preserve"> </w:t>
      </w:r>
      <w:r w:rsidRPr="00F8738C">
        <w:rPr>
          <w:bCs/>
        </w:rPr>
        <w:t>which years)?</w:t>
      </w:r>
      <w:r w:rsidRPr="00F8738C">
        <w:rPr>
          <w:b/>
        </w:rPr>
        <w:t xml:space="preserve"> </w:t>
      </w:r>
    </w:p>
    <w:p w:rsidR="000601E7" w:rsidRPr="00F8738C" w:rsidRDefault="000601E7">
      <w:pPr>
        <w:spacing w:after="120" w:line="480" w:lineRule="auto"/>
        <w:ind w:left="-720" w:firstLine="720"/>
        <w:outlineLvl w:val="0"/>
      </w:pPr>
      <w:r w:rsidRPr="00F8738C">
        <w:t xml:space="preserve"> </w:t>
      </w:r>
      <w:r w:rsidRPr="00F8738C">
        <w:tab/>
      </w:r>
      <w:r w:rsidRPr="00F8738C">
        <w:tab/>
      </w:r>
      <w:r w:rsidRPr="00F8738C">
        <w:tab/>
      </w:r>
      <w:r w:rsidRPr="00F8738C">
        <w:tab/>
        <w:t>a.       /___/___/___/___/</w:t>
      </w:r>
    </w:p>
    <w:p w:rsidR="000601E7" w:rsidRPr="00F8738C" w:rsidRDefault="000601E7">
      <w:pPr>
        <w:spacing w:after="120" w:line="480" w:lineRule="auto"/>
        <w:ind w:left="-720" w:firstLine="720"/>
        <w:outlineLvl w:val="0"/>
      </w:pPr>
      <w:r w:rsidRPr="00F8738C">
        <w:t xml:space="preserve"> </w:t>
      </w:r>
      <w:r w:rsidRPr="00F8738C">
        <w:tab/>
      </w:r>
      <w:r w:rsidRPr="00F8738C">
        <w:tab/>
      </w:r>
      <w:r w:rsidRPr="00F8738C">
        <w:tab/>
        <w:t xml:space="preserve">            b.       /___/___/___/___/    </w:t>
      </w:r>
      <w:r w:rsidRPr="00F8738C">
        <w:tab/>
        <w:t>More than 2 meetings /___/</w:t>
      </w:r>
    </w:p>
    <w:p w:rsidR="000601E7" w:rsidRPr="0091667D" w:rsidRDefault="000601E7">
      <w:pPr>
        <w:tabs>
          <w:tab w:val="left" w:pos="426"/>
        </w:tabs>
        <w:spacing w:after="120"/>
        <w:outlineLvl w:val="0"/>
        <w:rPr>
          <w:b/>
        </w:rPr>
      </w:pPr>
      <w:r w:rsidRPr="0091667D">
        <w:rPr>
          <w:b/>
        </w:rPr>
        <w:t>2.</w:t>
      </w:r>
      <w:r w:rsidRPr="00C346F6">
        <w:rPr>
          <w:b/>
        </w:rPr>
        <w:tab/>
      </w:r>
      <w:r w:rsidRPr="0091667D">
        <w:rPr>
          <w:b/>
        </w:rPr>
        <w:t>Are you familiar with the programmes of work of ECA</w:t>
      </w:r>
      <w:r>
        <w:rPr>
          <w:b/>
        </w:rPr>
        <w:t xml:space="preserve"> in general and those of its Office for </w:t>
      </w:r>
      <w:smartTag w:uri="urn:schemas-microsoft-com:office:smarttags" w:element="place">
        <w:r>
          <w:rPr>
            <w:b/>
          </w:rPr>
          <w:t>North Africa</w:t>
        </w:r>
      </w:smartTag>
      <w:r>
        <w:rPr>
          <w:b/>
        </w:rPr>
        <w:t xml:space="preserve"> in particular?</w:t>
      </w:r>
    </w:p>
    <w:p w:rsidR="000601E7" w:rsidRPr="00F8738C" w:rsidRDefault="000601E7">
      <w:pPr>
        <w:spacing w:after="120" w:line="360" w:lineRule="auto"/>
        <w:ind w:firstLine="708"/>
        <w:rPr>
          <w:lang w:val="pt-BR"/>
        </w:rPr>
      </w:pPr>
      <w:r w:rsidRPr="00F8738C">
        <w:tab/>
      </w:r>
      <w:r w:rsidRPr="00F8738C">
        <w:rPr>
          <w:lang w:val="pt-BR"/>
        </w:rPr>
        <w:t xml:space="preserve">ECA  </w:t>
      </w:r>
      <w:r w:rsidRPr="00F8738C">
        <w:rPr>
          <w:lang w:val="pt-BR"/>
        </w:rPr>
        <w:tab/>
      </w:r>
      <w:r w:rsidRPr="00F8738C">
        <w:rPr>
          <w:lang w:val="pt-BR"/>
        </w:rPr>
        <w:tab/>
        <w:t xml:space="preserve">/___/ </w:t>
      </w:r>
      <w:r w:rsidRPr="00F8738C">
        <w:rPr>
          <w:lang w:val="pt-BR"/>
        </w:rPr>
        <w:tab/>
        <w:t xml:space="preserve">Yes       </w:t>
      </w:r>
      <w:r w:rsidRPr="00F8738C">
        <w:rPr>
          <w:lang w:val="pt-BR"/>
        </w:rPr>
        <w:tab/>
        <w:t xml:space="preserve">/___/ </w:t>
      </w:r>
      <w:r w:rsidRPr="00F8738C">
        <w:rPr>
          <w:lang w:val="pt-BR"/>
        </w:rPr>
        <w:tab/>
        <w:t>No</w:t>
      </w:r>
    </w:p>
    <w:p w:rsidR="000601E7" w:rsidRPr="00F8738C" w:rsidRDefault="000601E7">
      <w:pPr>
        <w:spacing w:after="120" w:line="360" w:lineRule="auto"/>
        <w:ind w:firstLine="708"/>
        <w:rPr>
          <w:lang w:val="pt-BR"/>
        </w:rPr>
      </w:pPr>
      <w:r w:rsidRPr="00F8738C">
        <w:rPr>
          <w:lang w:val="pt-BR"/>
        </w:rPr>
        <w:t xml:space="preserve">ECA-NA </w:t>
      </w:r>
      <w:r w:rsidRPr="00F8738C">
        <w:rPr>
          <w:lang w:val="pt-BR"/>
        </w:rPr>
        <w:tab/>
        <w:t>/___/</w:t>
      </w:r>
      <w:r w:rsidRPr="00F8738C">
        <w:rPr>
          <w:lang w:val="pt-BR"/>
        </w:rPr>
        <w:tab/>
        <w:t>Yes</w:t>
      </w:r>
      <w:r w:rsidRPr="00F8738C">
        <w:rPr>
          <w:lang w:val="pt-BR"/>
        </w:rPr>
        <w:tab/>
        <w:t xml:space="preserve">     </w:t>
      </w:r>
      <w:r w:rsidRPr="00F8738C">
        <w:rPr>
          <w:lang w:val="pt-BR"/>
        </w:rPr>
        <w:tab/>
        <w:t xml:space="preserve"> /___/</w:t>
      </w:r>
      <w:r w:rsidRPr="00F8738C">
        <w:rPr>
          <w:lang w:val="pt-BR"/>
        </w:rPr>
        <w:tab/>
        <w:t xml:space="preserve">No             </w:t>
      </w:r>
      <w:r w:rsidRPr="00F8738C">
        <w:rPr>
          <w:lang w:val="pt-BR"/>
        </w:rPr>
        <w:tab/>
      </w:r>
    </w:p>
    <w:p w:rsidR="000601E7" w:rsidRPr="0091667D" w:rsidRDefault="000601E7" w:rsidP="00F8738C">
      <w:pPr>
        <w:tabs>
          <w:tab w:val="left" w:pos="0"/>
        </w:tabs>
        <w:spacing w:after="120" w:line="360" w:lineRule="auto"/>
        <w:outlineLvl w:val="0"/>
        <w:rPr>
          <w:bCs/>
          <w:i/>
        </w:rPr>
      </w:pPr>
      <w:r w:rsidRPr="0091667D">
        <w:rPr>
          <w:bCs/>
          <w:i/>
        </w:rPr>
        <w:t xml:space="preserve">If </w:t>
      </w:r>
      <w:r>
        <w:rPr>
          <w:bCs/>
          <w:i/>
        </w:rPr>
        <w:t>y</w:t>
      </w:r>
      <w:r w:rsidRPr="0091667D">
        <w:rPr>
          <w:bCs/>
          <w:i/>
        </w:rPr>
        <w:t>es,</w:t>
      </w:r>
      <w:r>
        <w:rPr>
          <w:bCs/>
          <w:i/>
        </w:rPr>
        <w:t xml:space="preserve"> k</w:t>
      </w:r>
      <w:r w:rsidRPr="0091667D">
        <w:rPr>
          <w:bCs/>
          <w:i/>
        </w:rPr>
        <w:t>indly precise your knowledge</w:t>
      </w:r>
      <w:r>
        <w:rPr>
          <w:bCs/>
          <w:i/>
        </w:rPr>
        <w:t xml:space="preserve"> of the work of ECA and </w:t>
      </w:r>
      <w:r w:rsidRPr="0091667D">
        <w:rPr>
          <w:bCs/>
          <w:i/>
        </w:rPr>
        <w:t>its Office for North Afr</w:t>
      </w:r>
      <w:r>
        <w:rPr>
          <w:bCs/>
          <w:i/>
        </w:rPr>
        <w:t>i</w:t>
      </w:r>
      <w:r w:rsidRPr="0091667D">
        <w:rPr>
          <w:bCs/>
          <w:i/>
        </w:rPr>
        <w:t>ca</w:t>
      </w:r>
      <w:r>
        <w:rPr>
          <w:bCs/>
          <w:i/>
        </w:rPr>
        <w:t xml:space="preserve"> </w:t>
      </w:r>
    </w:p>
    <w:p w:rsidR="000601E7" w:rsidRPr="0091667D" w:rsidRDefault="000601E7">
      <w:pPr>
        <w:spacing w:after="120" w:line="360" w:lineRule="auto"/>
        <w:ind w:left="709"/>
      </w:pPr>
      <w:r w:rsidRPr="0091667D">
        <w:t>a.  Participation at ECA meetings   /___/</w:t>
      </w:r>
      <w:r w:rsidRPr="00C346F6">
        <w:tab/>
      </w:r>
      <w:r w:rsidRPr="00C346F6">
        <w:tab/>
      </w:r>
      <w:r w:rsidRPr="00C346F6">
        <w:tab/>
      </w:r>
      <w:r>
        <w:tab/>
        <w:t>ECA</w:t>
      </w:r>
      <w:r w:rsidRPr="0091667D">
        <w:t>-</w:t>
      </w:r>
      <w:r>
        <w:t>NA</w:t>
      </w:r>
      <w:r w:rsidRPr="0091667D">
        <w:t xml:space="preserve"> /___/</w:t>
      </w:r>
    </w:p>
    <w:p w:rsidR="000601E7" w:rsidRPr="0091667D" w:rsidRDefault="000601E7" w:rsidP="00F8738C">
      <w:pPr>
        <w:spacing w:after="120" w:line="360" w:lineRule="auto"/>
        <w:ind w:left="709"/>
      </w:pPr>
      <w:r w:rsidRPr="00F8738C">
        <w:t xml:space="preserve">b.  </w:t>
      </w:r>
      <w:r>
        <w:t>Use</w:t>
      </w:r>
      <w:r w:rsidRPr="0091667D">
        <w:t xml:space="preserve"> of documents published by ECA  /___/</w:t>
      </w:r>
      <w:r w:rsidRPr="00C346F6">
        <w:tab/>
      </w:r>
      <w:r w:rsidRPr="00C346F6">
        <w:tab/>
      </w:r>
      <w:r>
        <w:t>ECA</w:t>
      </w:r>
      <w:r w:rsidRPr="00AA772D">
        <w:t>-</w:t>
      </w:r>
      <w:r>
        <w:t>NA</w:t>
      </w:r>
      <w:r w:rsidRPr="00AA772D">
        <w:t xml:space="preserve"> </w:t>
      </w:r>
      <w:r w:rsidRPr="0091667D">
        <w:t>/___/</w:t>
      </w:r>
    </w:p>
    <w:p w:rsidR="000601E7" w:rsidRPr="0091667D" w:rsidRDefault="000601E7" w:rsidP="00F8738C">
      <w:pPr>
        <w:spacing w:after="120" w:line="360" w:lineRule="auto"/>
        <w:ind w:left="709"/>
      </w:pPr>
      <w:r w:rsidRPr="0091667D">
        <w:t xml:space="preserve">c.  Participation </w:t>
      </w:r>
      <w:r>
        <w:t>in</w:t>
      </w:r>
      <w:r w:rsidRPr="0091667D">
        <w:t xml:space="preserve"> training </w:t>
      </w:r>
      <w:r>
        <w:t>organized by ECA</w:t>
      </w:r>
      <w:r w:rsidRPr="0091667D">
        <w:t xml:space="preserve"> /___/</w:t>
      </w:r>
      <w:r>
        <w:tab/>
      </w:r>
      <w:r>
        <w:tab/>
      </w:r>
      <w:r>
        <w:tab/>
        <w:t>ECA</w:t>
      </w:r>
      <w:r w:rsidRPr="00AA772D">
        <w:t>-</w:t>
      </w:r>
      <w:r>
        <w:t>NA</w:t>
      </w:r>
      <w:r w:rsidRPr="00AA772D">
        <w:t xml:space="preserve"> </w:t>
      </w:r>
      <w:r w:rsidRPr="0091667D">
        <w:t>/___/</w:t>
      </w:r>
    </w:p>
    <w:p w:rsidR="000601E7" w:rsidRPr="00F8738C" w:rsidRDefault="000601E7">
      <w:pPr>
        <w:spacing w:after="120" w:line="360" w:lineRule="auto"/>
        <w:ind w:left="709"/>
      </w:pPr>
      <w:r w:rsidRPr="00F8738C">
        <w:t xml:space="preserve">d.  </w:t>
      </w:r>
      <w:r w:rsidRPr="0091667D">
        <w:t>Frequent</w:t>
      </w:r>
      <w:r w:rsidRPr="00F8738C">
        <w:t xml:space="preserve"> </w:t>
      </w:r>
      <w:r w:rsidRPr="0091667D">
        <w:t>visits</w:t>
      </w:r>
      <w:r w:rsidRPr="00F8738C">
        <w:t xml:space="preserve"> of ECA web site  /___/</w:t>
      </w:r>
      <w:r w:rsidRPr="00F8738C">
        <w:tab/>
      </w:r>
      <w:r w:rsidRPr="00F8738C">
        <w:tab/>
      </w:r>
      <w:r w:rsidRPr="00F8738C">
        <w:tab/>
      </w:r>
      <w:r w:rsidRPr="00F8738C">
        <w:tab/>
      </w:r>
      <w:r>
        <w:t>ECA</w:t>
      </w:r>
      <w:r w:rsidRPr="00AA772D">
        <w:t>-</w:t>
      </w:r>
      <w:r>
        <w:t>NA</w:t>
      </w:r>
      <w:r w:rsidRPr="00AA772D">
        <w:t xml:space="preserve"> </w:t>
      </w:r>
      <w:r w:rsidRPr="00F8738C">
        <w:t>/___/</w:t>
      </w:r>
    </w:p>
    <w:p w:rsidR="000601E7" w:rsidRPr="0091667D" w:rsidRDefault="000601E7">
      <w:pPr>
        <w:spacing w:after="120" w:line="360" w:lineRule="auto"/>
        <w:ind w:left="709"/>
      </w:pPr>
      <w:r w:rsidRPr="00F8738C">
        <w:t xml:space="preserve">e.  </w:t>
      </w:r>
      <w:r w:rsidRPr="0091667D">
        <w:t xml:space="preserve">Other    /___/              </w:t>
      </w:r>
    </w:p>
    <w:p w:rsidR="000601E7" w:rsidRPr="00F8738C" w:rsidRDefault="000601E7" w:rsidP="00F8738C">
      <w:pPr>
        <w:spacing w:after="120"/>
        <w:rPr>
          <w:b/>
          <w:bCs/>
        </w:rPr>
      </w:pPr>
      <w:r w:rsidRPr="00F8738C">
        <w:t>Kindly specify</w:t>
      </w:r>
      <w:r w:rsidRPr="00F8738C">
        <w:rPr>
          <w:b/>
          <w:bCs/>
        </w:rPr>
        <w:t xml:space="preserve"> </w:t>
      </w:r>
      <w:r w:rsidRPr="00F8738C"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601E7" w:rsidRPr="0091667D" w:rsidRDefault="000601E7" w:rsidP="001E72EF">
      <w:pPr>
        <w:outlineLvl w:val="0"/>
      </w:pPr>
    </w:p>
    <w:p w:rsidR="000601E7" w:rsidRPr="0091667D" w:rsidRDefault="000601E7" w:rsidP="001E72EF">
      <w:pPr>
        <w:outlineLvl w:val="0"/>
      </w:pPr>
    </w:p>
    <w:p w:rsidR="000601E7" w:rsidRPr="0091667D" w:rsidRDefault="000601E7" w:rsidP="00F775C9">
      <w:pPr>
        <w:tabs>
          <w:tab w:val="left" w:pos="426"/>
        </w:tabs>
        <w:outlineLvl w:val="0"/>
        <w:rPr>
          <w:b/>
        </w:rPr>
      </w:pPr>
      <w:r w:rsidRPr="0091667D">
        <w:rPr>
          <w:b/>
        </w:rPr>
        <w:t>3.</w:t>
      </w:r>
      <w:r w:rsidRPr="00C346F6">
        <w:rPr>
          <w:b/>
        </w:rPr>
        <w:tab/>
      </w:r>
      <w:r w:rsidRPr="0091667D">
        <w:rPr>
          <w:rStyle w:val="hps"/>
          <w:b/>
        </w:rPr>
        <w:t>What</w:t>
      </w:r>
      <w:r w:rsidRPr="0091667D">
        <w:rPr>
          <w:b/>
        </w:rPr>
        <w:t xml:space="preserve"> </w:t>
      </w:r>
      <w:r w:rsidRPr="0091667D">
        <w:rPr>
          <w:rStyle w:val="hps"/>
          <w:b/>
        </w:rPr>
        <w:t>is</w:t>
      </w:r>
      <w:r w:rsidRPr="0091667D">
        <w:rPr>
          <w:b/>
        </w:rPr>
        <w:t xml:space="preserve"> </w:t>
      </w:r>
      <w:r w:rsidRPr="0091667D">
        <w:rPr>
          <w:rStyle w:val="hps"/>
          <w:b/>
        </w:rPr>
        <w:t>your assessment</w:t>
      </w:r>
      <w:r w:rsidRPr="0091667D">
        <w:rPr>
          <w:b/>
        </w:rPr>
        <w:t xml:space="preserve"> </w:t>
      </w:r>
      <w:r w:rsidRPr="0091667D">
        <w:rPr>
          <w:rStyle w:val="hps"/>
          <w:b/>
        </w:rPr>
        <w:t>of the</w:t>
      </w:r>
      <w:r w:rsidRPr="0091667D">
        <w:rPr>
          <w:b/>
        </w:rPr>
        <w:t xml:space="preserve"> </w:t>
      </w:r>
      <w:r w:rsidRPr="0091667D">
        <w:rPr>
          <w:rStyle w:val="hps"/>
          <w:b/>
        </w:rPr>
        <w:t>current meeting</w:t>
      </w:r>
      <w:r w:rsidRPr="0091667D">
        <w:rPr>
          <w:b/>
        </w:rPr>
        <w:t xml:space="preserve"> </w:t>
      </w:r>
      <w:r w:rsidRPr="0091667D">
        <w:rPr>
          <w:rStyle w:val="hps"/>
          <w:b/>
        </w:rPr>
        <w:t>in terms</w:t>
      </w:r>
      <w:r w:rsidRPr="0091667D">
        <w:rPr>
          <w:b/>
        </w:rPr>
        <w:t xml:space="preserve"> </w:t>
      </w:r>
      <w:r w:rsidRPr="0091667D">
        <w:rPr>
          <w:rStyle w:val="hps"/>
          <w:b/>
        </w:rPr>
        <w:t>of</w:t>
      </w:r>
      <w:r w:rsidRPr="0091667D">
        <w:rPr>
          <w:b/>
        </w:rPr>
        <w:t>:</w:t>
      </w:r>
    </w:p>
    <w:p w:rsidR="000601E7" w:rsidRPr="006512EA" w:rsidRDefault="000601E7" w:rsidP="001E72EF">
      <w:pPr>
        <w:rPr>
          <w:sz w:val="16"/>
          <w:szCs w:val="16"/>
        </w:rPr>
      </w:pPr>
    </w:p>
    <w:p w:rsidR="000601E7" w:rsidRPr="006512EA" w:rsidRDefault="000601E7">
      <w:pPr>
        <w:pStyle w:val="Paragraphedeliste"/>
        <w:numPr>
          <w:ilvl w:val="0"/>
          <w:numId w:val="16"/>
        </w:numPr>
        <w:outlineLvl w:val="0"/>
        <w:rPr>
          <w:b/>
          <w:i/>
          <w:iCs/>
        </w:rPr>
      </w:pPr>
      <w:r w:rsidRPr="00F76EA1">
        <w:rPr>
          <w:bCs/>
          <w:i/>
        </w:rPr>
        <w:t xml:space="preserve">Relevance of the theme of this year: </w:t>
      </w:r>
      <w:r w:rsidRPr="00F76EA1">
        <w:rPr>
          <w:bCs/>
          <w:i/>
          <w:iCs/>
          <w:szCs w:val="22"/>
        </w:rPr>
        <w:t>Governing Development in North Africa :</w:t>
      </w:r>
      <w:r w:rsidRPr="006512EA">
        <w:rPr>
          <w:i/>
          <w:iCs/>
          <w:szCs w:val="22"/>
        </w:rPr>
        <w:t xml:space="preserve"> The Role of the State in Economic Transformations, Financing for Development and Social Development</w:t>
      </w:r>
    </w:p>
    <w:p w:rsidR="000601E7" w:rsidRPr="006512EA" w:rsidRDefault="000601E7" w:rsidP="001E72EF">
      <w:pPr>
        <w:rPr>
          <w:sz w:val="16"/>
          <w:szCs w:val="16"/>
        </w:rPr>
      </w:pPr>
    </w:p>
    <w:p w:rsidR="000601E7" w:rsidRPr="0091667D" w:rsidRDefault="000601E7">
      <w:r w:rsidRPr="0091667D">
        <w:t>Irrelevant</w:t>
      </w:r>
      <w:r w:rsidRPr="00C346F6">
        <w:tab/>
      </w:r>
      <w:r w:rsidRPr="0091667D">
        <w:t>/___/</w:t>
      </w:r>
      <w:r w:rsidRPr="00C346F6">
        <w:tab/>
      </w:r>
      <w:r>
        <w:rPr>
          <w:rStyle w:val="hps"/>
        </w:rPr>
        <w:t>Somewhat</w:t>
      </w:r>
      <w:r>
        <w:rPr>
          <w:rStyle w:val="shorttext"/>
        </w:rPr>
        <w:t xml:space="preserve"> </w:t>
      </w:r>
      <w:r>
        <w:rPr>
          <w:rStyle w:val="hps"/>
        </w:rPr>
        <w:t>Relevant</w:t>
      </w:r>
      <w:r w:rsidRPr="0091667D">
        <w:t xml:space="preserve"> /___/      Pertinent/___/</w:t>
      </w:r>
      <w:r w:rsidRPr="00C346F6">
        <w:tab/>
      </w:r>
      <w:r w:rsidRPr="0091667D">
        <w:t>Very pertinent</w:t>
      </w:r>
      <w:r w:rsidRPr="00C346F6">
        <w:tab/>
      </w:r>
      <w:r w:rsidRPr="0091667D">
        <w:t>/___/</w:t>
      </w:r>
      <w:r w:rsidRPr="00C346F6">
        <w:tab/>
      </w:r>
    </w:p>
    <w:p w:rsidR="000601E7" w:rsidRPr="0091667D" w:rsidRDefault="000601E7" w:rsidP="001E72EF">
      <w:r w:rsidRPr="00C346F6">
        <w:tab/>
      </w:r>
    </w:p>
    <w:p w:rsidR="000601E7" w:rsidRPr="00F76EA1" w:rsidRDefault="000601E7" w:rsidP="00F8738C">
      <w:pPr>
        <w:pStyle w:val="Paragraphedeliste"/>
        <w:numPr>
          <w:ilvl w:val="0"/>
          <w:numId w:val="16"/>
        </w:numPr>
        <w:outlineLvl w:val="0"/>
        <w:rPr>
          <w:bCs/>
          <w:i/>
        </w:rPr>
      </w:pPr>
      <w:r w:rsidRPr="00F76EA1">
        <w:rPr>
          <w:bCs/>
          <w:i/>
        </w:rPr>
        <w:t>Organization and conduct of Roundtablesessions</w:t>
      </w:r>
    </w:p>
    <w:p w:rsidR="000601E7" w:rsidRPr="006512EA" w:rsidRDefault="000601E7" w:rsidP="002A493E">
      <w:pPr>
        <w:rPr>
          <w:sz w:val="16"/>
          <w:szCs w:val="16"/>
        </w:rPr>
      </w:pPr>
    </w:p>
    <w:p w:rsidR="000601E7" w:rsidRDefault="000601E7">
      <w:r w:rsidRPr="0091667D">
        <w:t>Poor /___/</w:t>
      </w:r>
      <w:r w:rsidRPr="00C346F6">
        <w:tab/>
      </w:r>
      <w:r w:rsidRPr="0091667D">
        <w:t>Average /___/</w:t>
      </w:r>
      <w:r w:rsidRPr="00C346F6">
        <w:tab/>
      </w:r>
      <w:r w:rsidRPr="00C346F6">
        <w:tab/>
      </w:r>
      <w:r w:rsidRPr="0091667D">
        <w:t>Good</w:t>
      </w:r>
      <w:r w:rsidRPr="00C346F6">
        <w:tab/>
      </w:r>
      <w:r w:rsidRPr="0091667D">
        <w:t>/___/</w:t>
      </w:r>
      <w:r w:rsidRPr="00C346F6">
        <w:tab/>
      </w:r>
      <w:r w:rsidRPr="00C346F6">
        <w:tab/>
      </w:r>
      <w:r w:rsidRPr="0091667D">
        <w:t>Very good /___/</w:t>
      </w:r>
    </w:p>
    <w:p w:rsidR="000601E7" w:rsidRPr="0091667D" w:rsidRDefault="000601E7"/>
    <w:p w:rsidR="000601E7" w:rsidRPr="00F76EA1" w:rsidRDefault="000601E7" w:rsidP="00F8738C">
      <w:pPr>
        <w:spacing w:after="120"/>
        <w:ind w:left="993"/>
        <w:rPr>
          <w:bCs/>
          <w:i/>
        </w:rPr>
      </w:pPr>
      <w:r w:rsidRPr="00F76EA1">
        <w:rPr>
          <w:bCs/>
        </w:rPr>
        <w:t xml:space="preserve"> </w:t>
      </w:r>
      <w:r w:rsidRPr="00F76EA1">
        <w:rPr>
          <w:bCs/>
          <w:i/>
        </w:rPr>
        <w:t xml:space="preserve">c)   Quality of sessions  presentations </w:t>
      </w:r>
    </w:p>
    <w:p w:rsidR="000601E7" w:rsidRPr="00F8738C" w:rsidRDefault="000601E7">
      <w:pPr>
        <w:pStyle w:val="Paragraphedeliste"/>
        <w:numPr>
          <w:ilvl w:val="0"/>
          <w:numId w:val="9"/>
        </w:numPr>
        <w:tabs>
          <w:tab w:val="left" w:pos="1276"/>
        </w:tabs>
        <w:ind w:hanging="202"/>
        <w:outlineLvl w:val="0"/>
        <w:rPr>
          <w:bCs/>
          <w:i/>
        </w:rPr>
      </w:pPr>
      <w:r w:rsidRPr="00F8738C">
        <w:rPr>
          <w:bCs/>
          <w:sz w:val="22"/>
          <w:szCs w:val="22"/>
        </w:rPr>
        <w:t xml:space="preserve">  Session on the role of the State in </w:t>
      </w:r>
      <w:r w:rsidRPr="0091667D">
        <w:rPr>
          <w:bCs/>
          <w:sz w:val="22"/>
          <w:szCs w:val="22"/>
        </w:rPr>
        <w:t>economic</w:t>
      </w:r>
      <w:r w:rsidRPr="00F8738C">
        <w:rPr>
          <w:bCs/>
          <w:sz w:val="22"/>
          <w:szCs w:val="22"/>
        </w:rPr>
        <w:t xml:space="preserve"> transformations</w:t>
      </w:r>
    </w:p>
    <w:p w:rsidR="000601E7" w:rsidRPr="006512EA" w:rsidRDefault="000601E7">
      <w:pPr>
        <w:pStyle w:val="Paragraphedeliste"/>
        <w:ind w:left="900"/>
        <w:outlineLvl w:val="0"/>
        <w:rPr>
          <w:b/>
          <w:i/>
          <w:sz w:val="16"/>
          <w:szCs w:val="16"/>
        </w:rPr>
      </w:pPr>
    </w:p>
    <w:p w:rsidR="000601E7" w:rsidRPr="00F8738C" w:rsidRDefault="000601E7" w:rsidP="006512EA">
      <w:pPr>
        <w:ind w:right="-240"/>
      </w:pPr>
      <w:r w:rsidRPr="00F8738C">
        <w:t xml:space="preserve">Not satisfactory  /___/   </w:t>
      </w:r>
      <w:r w:rsidRPr="00F8738C">
        <w:rPr>
          <w:rStyle w:val="hps"/>
        </w:rPr>
        <w:t>Somewhat</w:t>
      </w:r>
      <w:r w:rsidRPr="00F8738C" w:rsidDel="00B235D3">
        <w:t xml:space="preserve"> </w:t>
      </w:r>
      <w:r w:rsidRPr="00F8738C">
        <w:t>satisfactory  /___/   satisfactory  /___/</w:t>
      </w:r>
      <w:r w:rsidRPr="00F8738C">
        <w:tab/>
        <w:t>Very satisfactory  /___/</w:t>
      </w:r>
      <w:r w:rsidRPr="00F8738C">
        <w:tab/>
      </w:r>
    </w:p>
    <w:p w:rsidR="000601E7" w:rsidRPr="0091667D" w:rsidRDefault="000601E7">
      <w:pPr>
        <w:pStyle w:val="Paragraphedeliste"/>
        <w:numPr>
          <w:ilvl w:val="0"/>
          <w:numId w:val="9"/>
        </w:numPr>
        <w:tabs>
          <w:tab w:val="left" w:pos="1276"/>
        </w:tabs>
        <w:ind w:hanging="202"/>
        <w:outlineLvl w:val="0"/>
        <w:rPr>
          <w:bCs/>
          <w:sz w:val="22"/>
          <w:szCs w:val="22"/>
        </w:rPr>
      </w:pPr>
      <w:r w:rsidRPr="00F8738C">
        <w:rPr>
          <w:bCs/>
          <w:sz w:val="22"/>
          <w:szCs w:val="22"/>
        </w:rPr>
        <w:t xml:space="preserve"> </w:t>
      </w:r>
      <w:r w:rsidRPr="0091667D">
        <w:rPr>
          <w:bCs/>
          <w:sz w:val="22"/>
          <w:szCs w:val="22"/>
        </w:rPr>
        <w:t>Session on the role of the State in finance</w:t>
      </w:r>
      <w:r>
        <w:rPr>
          <w:bCs/>
          <w:sz w:val="22"/>
          <w:szCs w:val="22"/>
        </w:rPr>
        <w:t xml:space="preserve"> for</w:t>
      </w:r>
      <w:r w:rsidRPr="0091667D">
        <w:rPr>
          <w:bCs/>
          <w:sz w:val="22"/>
          <w:szCs w:val="22"/>
        </w:rPr>
        <w:t xml:space="preserve"> du d</w:t>
      </w:r>
      <w:r>
        <w:rPr>
          <w:bCs/>
          <w:sz w:val="22"/>
          <w:szCs w:val="22"/>
        </w:rPr>
        <w:t>e</w:t>
      </w:r>
      <w:r w:rsidRPr="0091667D">
        <w:rPr>
          <w:bCs/>
          <w:sz w:val="22"/>
          <w:szCs w:val="22"/>
        </w:rPr>
        <w:t>velopment</w:t>
      </w:r>
    </w:p>
    <w:p w:rsidR="000601E7" w:rsidRPr="006512EA" w:rsidRDefault="000601E7">
      <w:pPr>
        <w:pStyle w:val="Paragraphedeliste"/>
        <w:ind w:left="900"/>
        <w:outlineLvl w:val="0"/>
        <w:rPr>
          <w:b/>
          <w:i/>
          <w:sz w:val="16"/>
          <w:szCs w:val="16"/>
        </w:rPr>
      </w:pPr>
    </w:p>
    <w:p w:rsidR="000601E7" w:rsidRPr="00F8738C" w:rsidRDefault="000601E7" w:rsidP="00F8738C">
      <w:pPr>
        <w:pStyle w:val="Paragraphedeliste"/>
        <w:ind w:left="0" w:right="-360"/>
        <w:rPr>
          <w:b/>
          <w:i/>
        </w:rPr>
      </w:pPr>
      <w:r w:rsidRPr="00F8738C">
        <w:t xml:space="preserve">Not satisfactory  /___/   </w:t>
      </w:r>
      <w:r w:rsidRPr="00F8738C">
        <w:rPr>
          <w:rStyle w:val="hps"/>
        </w:rPr>
        <w:t>Somewhat</w:t>
      </w:r>
      <w:r w:rsidRPr="00F8738C" w:rsidDel="00B235D3">
        <w:t xml:space="preserve"> </w:t>
      </w:r>
      <w:r w:rsidRPr="00F8738C">
        <w:t>satisfactory  /___/   satisfactory  /___/</w:t>
      </w:r>
      <w:r w:rsidRPr="00F8738C">
        <w:tab/>
        <w:t>Very satisfactory  /___/</w:t>
      </w:r>
    </w:p>
    <w:p w:rsidR="000601E7" w:rsidRPr="0091667D" w:rsidRDefault="000601E7" w:rsidP="00F8738C">
      <w:pPr>
        <w:pStyle w:val="Paragraphedeliste"/>
        <w:numPr>
          <w:ilvl w:val="0"/>
          <w:numId w:val="9"/>
        </w:numPr>
        <w:tabs>
          <w:tab w:val="left" w:pos="1276"/>
          <w:tab w:val="left" w:pos="1701"/>
        </w:tabs>
        <w:ind w:right="-360" w:hanging="202"/>
        <w:outlineLvl w:val="0"/>
        <w:rPr>
          <w:bCs/>
          <w:sz w:val="22"/>
          <w:szCs w:val="22"/>
        </w:rPr>
      </w:pPr>
      <w:r w:rsidRPr="00F8738C">
        <w:rPr>
          <w:bCs/>
          <w:sz w:val="22"/>
          <w:szCs w:val="22"/>
        </w:rPr>
        <w:t xml:space="preserve">  </w:t>
      </w:r>
      <w:r w:rsidRPr="00B235D3">
        <w:rPr>
          <w:bCs/>
          <w:sz w:val="22"/>
          <w:szCs w:val="22"/>
        </w:rPr>
        <w:t>Session on the role of the State in social</w:t>
      </w:r>
      <w:r>
        <w:rPr>
          <w:bCs/>
          <w:sz w:val="22"/>
          <w:szCs w:val="22"/>
        </w:rPr>
        <w:t xml:space="preserve"> </w:t>
      </w:r>
      <w:r w:rsidRPr="0091667D">
        <w:rPr>
          <w:bCs/>
          <w:sz w:val="22"/>
          <w:szCs w:val="22"/>
        </w:rPr>
        <w:t>d</w:t>
      </w:r>
      <w:r>
        <w:rPr>
          <w:bCs/>
          <w:sz w:val="22"/>
          <w:szCs w:val="22"/>
        </w:rPr>
        <w:t>e</w:t>
      </w:r>
      <w:r w:rsidRPr="0091667D">
        <w:rPr>
          <w:bCs/>
          <w:sz w:val="22"/>
          <w:szCs w:val="22"/>
        </w:rPr>
        <w:t>velop</w:t>
      </w:r>
      <w:r>
        <w:rPr>
          <w:bCs/>
          <w:sz w:val="22"/>
          <w:szCs w:val="22"/>
        </w:rPr>
        <w:t>m</w:t>
      </w:r>
      <w:r w:rsidRPr="0091667D">
        <w:rPr>
          <w:bCs/>
          <w:sz w:val="22"/>
          <w:szCs w:val="22"/>
        </w:rPr>
        <w:t xml:space="preserve">ent </w:t>
      </w:r>
    </w:p>
    <w:p w:rsidR="000601E7" w:rsidRPr="006512EA" w:rsidRDefault="000601E7" w:rsidP="00F8738C">
      <w:pPr>
        <w:pStyle w:val="Paragraphedeliste"/>
        <w:ind w:left="900" w:right="-360"/>
        <w:outlineLvl w:val="0"/>
        <w:rPr>
          <w:b/>
          <w:i/>
          <w:sz w:val="16"/>
          <w:szCs w:val="16"/>
        </w:rPr>
      </w:pPr>
    </w:p>
    <w:p w:rsidR="000601E7" w:rsidRPr="00F8738C" w:rsidRDefault="000601E7" w:rsidP="00F8738C">
      <w:pPr>
        <w:ind w:right="-480"/>
        <w:outlineLvl w:val="0"/>
        <w:rPr>
          <w:b/>
        </w:rPr>
      </w:pPr>
      <w:r w:rsidRPr="00F8738C">
        <w:t xml:space="preserve">Not satisfactory  /___/   </w:t>
      </w:r>
      <w:r w:rsidRPr="00F8738C">
        <w:rPr>
          <w:rStyle w:val="hps"/>
        </w:rPr>
        <w:t>Somewhat</w:t>
      </w:r>
      <w:r w:rsidRPr="00F8738C" w:rsidDel="00B235D3">
        <w:t xml:space="preserve"> </w:t>
      </w:r>
      <w:r w:rsidRPr="00F8738C">
        <w:t>satisfactory  /___/   satisfactory  /___/</w:t>
      </w:r>
      <w:r w:rsidRPr="00F8738C">
        <w:tab/>
        <w:t>Very satisfactory  /___/</w:t>
      </w:r>
    </w:p>
    <w:p w:rsidR="000601E7" w:rsidRPr="00FD37FD" w:rsidRDefault="000601E7">
      <w:pPr>
        <w:outlineLvl w:val="0"/>
        <w:rPr>
          <w:i/>
          <w:iCs/>
          <w:sz w:val="16"/>
          <w:szCs w:val="16"/>
        </w:rPr>
      </w:pPr>
    </w:p>
    <w:p w:rsidR="000601E7" w:rsidRPr="00F8738C" w:rsidRDefault="000601E7" w:rsidP="006512EA">
      <w:pPr>
        <w:outlineLvl w:val="0"/>
        <w:rPr>
          <w:bCs/>
          <w:i/>
          <w:lang w:val="fr-FR"/>
        </w:rPr>
      </w:pPr>
      <w:r w:rsidRPr="001611D2">
        <w:rPr>
          <w:i/>
          <w:iCs/>
          <w:lang w:val="fr-FR"/>
        </w:rPr>
        <w:t>Comment</w:t>
      </w:r>
      <w:r>
        <w:rPr>
          <w:i/>
          <w:iCs/>
          <w:lang w:val="fr-FR"/>
        </w:rPr>
        <w:t>s</w:t>
      </w:r>
      <w:r w:rsidRPr="001611D2">
        <w:rPr>
          <w:i/>
          <w:iCs/>
          <w:lang w:val="fr-FR"/>
        </w:rPr>
        <w:t>:</w:t>
      </w:r>
      <w:r w:rsidRPr="00150171">
        <w:rPr>
          <w:lang w:val="fr-FR"/>
        </w:rPr>
        <w:t xml:space="preserve"> </w:t>
      </w:r>
      <w:r w:rsidRPr="00F8738C">
        <w:rPr>
          <w:bCs/>
          <w:lang w:val="fr-FR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601E7" w:rsidRPr="006512EA" w:rsidRDefault="000601E7">
      <w:pPr>
        <w:outlineLvl w:val="0"/>
        <w:rPr>
          <w:b/>
          <w:bCs/>
          <w:i/>
          <w:iCs/>
          <w:sz w:val="16"/>
          <w:szCs w:val="16"/>
          <w:lang w:val="fr-FR"/>
        </w:rPr>
      </w:pPr>
    </w:p>
    <w:p w:rsidR="000601E7" w:rsidRPr="00F76EA1" w:rsidRDefault="000601E7" w:rsidP="00C346F6">
      <w:pPr>
        <w:tabs>
          <w:tab w:val="left" w:pos="993"/>
        </w:tabs>
        <w:outlineLvl w:val="0"/>
        <w:rPr>
          <w:bCs/>
          <w:lang w:val="fr-FR"/>
        </w:rPr>
      </w:pPr>
      <w:r w:rsidRPr="00F76EA1">
        <w:rPr>
          <w:bCs/>
          <w:lang w:val="fr-FR"/>
        </w:rPr>
        <w:tab/>
      </w:r>
      <w:r w:rsidRPr="00F76EA1">
        <w:rPr>
          <w:bCs/>
          <w:i/>
          <w:lang w:val="fr-FR"/>
        </w:rPr>
        <w:t xml:space="preserve">d)   Quality of ICE documents </w:t>
      </w:r>
    </w:p>
    <w:p w:rsidR="000601E7" w:rsidRPr="006512EA" w:rsidRDefault="000601E7" w:rsidP="00C346F6">
      <w:pPr>
        <w:tabs>
          <w:tab w:val="left" w:pos="993"/>
        </w:tabs>
        <w:outlineLvl w:val="0"/>
        <w:rPr>
          <w:sz w:val="16"/>
          <w:szCs w:val="16"/>
          <w:lang w:val="fr-FR"/>
        </w:rPr>
      </w:pPr>
    </w:p>
    <w:p w:rsidR="000601E7" w:rsidRPr="006512EA" w:rsidRDefault="000601E7" w:rsidP="0091667D">
      <w:pPr>
        <w:pStyle w:val="Paragraphedeliste"/>
        <w:numPr>
          <w:ilvl w:val="0"/>
          <w:numId w:val="17"/>
        </w:numPr>
        <w:ind w:hanging="154"/>
        <w:rPr>
          <w:i/>
          <w:iCs/>
        </w:rPr>
      </w:pPr>
      <w:r w:rsidRPr="006512EA">
        <w:rPr>
          <w:i/>
          <w:iCs/>
        </w:rPr>
        <w:t xml:space="preserve"> Report on economic and social conditions in North Africa</w:t>
      </w:r>
    </w:p>
    <w:p w:rsidR="000601E7" w:rsidRPr="006512EA" w:rsidRDefault="000601E7" w:rsidP="00193828">
      <w:pPr>
        <w:outlineLvl w:val="0"/>
        <w:rPr>
          <w:sz w:val="16"/>
          <w:szCs w:val="16"/>
        </w:rPr>
      </w:pPr>
    </w:p>
    <w:p w:rsidR="000601E7" w:rsidRDefault="000601E7">
      <w:pPr>
        <w:ind w:right="-705"/>
      </w:pPr>
      <w:r>
        <w:t>Poor</w:t>
      </w:r>
      <w:r w:rsidRPr="0091667D">
        <w:t xml:space="preserve">  /___/</w:t>
      </w:r>
      <w:r w:rsidRPr="00C346F6">
        <w:tab/>
      </w:r>
      <w:r>
        <w:t>Average</w:t>
      </w:r>
      <w:r w:rsidRPr="0091667D">
        <w:t xml:space="preserve"> /___/</w:t>
      </w:r>
      <w:r w:rsidRPr="00C346F6">
        <w:tab/>
      </w:r>
      <w:r>
        <w:t xml:space="preserve">      </w:t>
      </w:r>
      <w:r w:rsidRPr="0091667D">
        <w:t>Good  /___/</w:t>
      </w:r>
      <w:r w:rsidRPr="00C346F6">
        <w:tab/>
      </w:r>
      <w:r>
        <w:t>Very good</w:t>
      </w:r>
      <w:r w:rsidRPr="0091667D">
        <w:t xml:space="preserve"> /___/ </w:t>
      </w:r>
      <w:r w:rsidRPr="00C346F6">
        <w:tab/>
      </w:r>
      <w:r>
        <w:t>Excellent</w:t>
      </w:r>
      <w:r w:rsidRPr="0091667D">
        <w:t xml:space="preserve">/___/ </w:t>
      </w:r>
      <w:r w:rsidRPr="00C346F6">
        <w:tab/>
      </w:r>
    </w:p>
    <w:p w:rsidR="000601E7" w:rsidRPr="006512EA" w:rsidRDefault="000601E7">
      <w:pPr>
        <w:ind w:right="-705"/>
        <w:rPr>
          <w:sz w:val="16"/>
          <w:szCs w:val="16"/>
        </w:rPr>
      </w:pPr>
    </w:p>
    <w:p w:rsidR="000601E7" w:rsidRPr="00F8738C" w:rsidRDefault="000601E7" w:rsidP="0091667D">
      <w:pPr>
        <w:pStyle w:val="Paragraphedeliste"/>
        <w:numPr>
          <w:ilvl w:val="0"/>
          <w:numId w:val="17"/>
        </w:numPr>
        <w:ind w:left="1134" w:hanging="283"/>
      </w:pPr>
      <w:r w:rsidRPr="00F8738C">
        <w:t xml:space="preserve">Progress report on the Millenium Development Goals (MDGs), Regional and International Agendas </w:t>
      </w:r>
    </w:p>
    <w:p w:rsidR="000601E7" w:rsidRPr="006512EA" w:rsidRDefault="000601E7" w:rsidP="00193828">
      <w:pPr>
        <w:ind w:right="-705"/>
        <w:rPr>
          <w:sz w:val="16"/>
          <w:szCs w:val="16"/>
        </w:rPr>
      </w:pPr>
    </w:p>
    <w:p w:rsidR="000601E7" w:rsidRDefault="000601E7" w:rsidP="001C3DDB">
      <w:pPr>
        <w:ind w:right="-705"/>
      </w:pPr>
      <w:r>
        <w:t>Poor</w:t>
      </w:r>
      <w:r w:rsidRPr="001C3DDB">
        <w:t xml:space="preserve">  /___/</w:t>
      </w:r>
      <w:r w:rsidRPr="001C3DDB">
        <w:tab/>
      </w:r>
      <w:r>
        <w:t>Average</w:t>
      </w:r>
      <w:r w:rsidRPr="001C3DDB">
        <w:t xml:space="preserve"> /___/</w:t>
      </w:r>
      <w:r w:rsidRPr="001C3DDB">
        <w:tab/>
      </w:r>
      <w:r>
        <w:t xml:space="preserve">      </w:t>
      </w:r>
      <w:r w:rsidRPr="001C3DDB">
        <w:t>Good  /___/</w:t>
      </w:r>
      <w:r w:rsidRPr="001C3DDB">
        <w:tab/>
      </w:r>
      <w:r>
        <w:t>Very good</w:t>
      </w:r>
      <w:r w:rsidRPr="001C3DDB">
        <w:t xml:space="preserve"> /___/ </w:t>
      </w:r>
      <w:r w:rsidRPr="001C3DDB">
        <w:tab/>
      </w:r>
      <w:r>
        <w:t>Excellent</w:t>
      </w:r>
      <w:r w:rsidRPr="001C3DDB">
        <w:t xml:space="preserve">/___/ </w:t>
      </w:r>
      <w:r w:rsidRPr="001C3DDB">
        <w:tab/>
      </w:r>
    </w:p>
    <w:p w:rsidR="000601E7" w:rsidRPr="006512EA" w:rsidRDefault="000601E7">
      <w:pPr>
        <w:ind w:left="2160" w:right="-705" w:hanging="720"/>
        <w:jc w:val="both"/>
        <w:rPr>
          <w:b/>
          <w:bCs/>
          <w:sz w:val="16"/>
          <w:szCs w:val="16"/>
        </w:rPr>
      </w:pPr>
    </w:p>
    <w:p w:rsidR="000601E7" w:rsidRPr="006512EA" w:rsidRDefault="000601E7" w:rsidP="00F8738C">
      <w:pPr>
        <w:pStyle w:val="Paragraphedeliste"/>
        <w:numPr>
          <w:ilvl w:val="0"/>
          <w:numId w:val="17"/>
        </w:numPr>
        <w:ind w:hanging="154"/>
        <w:rPr>
          <w:i/>
          <w:iCs/>
        </w:rPr>
      </w:pPr>
      <w:r w:rsidRPr="006512EA">
        <w:rPr>
          <w:i/>
          <w:iCs/>
        </w:rPr>
        <w:t xml:space="preserve">Report on the activities of the Office (April 2010 – January 2011)  </w:t>
      </w:r>
    </w:p>
    <w:p w:rsidR="000601E7" w:rsidRPr="006512EA" w:rsidRDefault="000601E7">
      <w:pPr>
        <w:pStyle w:val="Paragraphedeliste"/>
        <w:tabs>
          <w:tab w:val="left" w:pos="1134"/>
        </w:tabs>
        <w:ind w:left="0" w:right="-421"/>
        <w:rPr>
          <w:b/>
          <w:bCs/>
          <w:sz w:val="16"/>
          <w:szCs w:val="16"/>
        </w:rPr>
      </w:pPr>
    </w:p>
    <w:p w:rsidR="000601E7" w:rsidRDefault="000601E7" w:rsidP="001C3DDB">
      <w:pPr>
        <w:ind w:right="-705"/>
      </w:pPr>
      <w:r>
        <w:t>Poor</w:t>
      </w:r>
      <w:r w:rsidRPr="001C3DDB">
        <w:t xml:space="preserve">  /___/</w:t>
      </w:r>
      <w:r w:rsidRPr="001C3DDB">
        <w:tab/>
      </w:r>
      <w:r>
        <w:t>Average</w:t>
      </w:r>
      <w:r w:rsidRPr="001C3DDB">
        <w:t xml:space="preserve"> /___/</w:t>
      </w:r>
      <w:r w:rsidRPr="001C3DDB">
        <w:tab/>
      </w:r>
      <w:r>
        <w:t xml:space="preserve">      </w:t>
      </w:r>
      <w:r w:rsidRPr="001C3DDB">
        <w:t>Good  /___/</w:t>
      </w:r>
      <w:r w:rsidRPr="001C3DDB">
        <w:tab/>
      </w:r>
      <w:r>
        <w:t>Very good</w:t>
      </w:r>
      <w:r w:rsidRPr="001C3DDB">
        <w:t xml:space="preserve"> /___/ </w:t>
      </w:r>
      <w:r w:rsidRPr="001C3DDB">
        <w:tab/>
      </w:r>
      <w:r>
        <w:t>Excellent</w:t>
      </w:r>
      <w:r w:rsidRPr="001C3DDB">
        <w:t xml:space="preserve">/___/ </w:t>
      </w:r>
      <w:r w:rsidRPr="001C3DDB">
        <w:tab/>
      </w:r>
    </w:p>
    <w:p w:rsidR="000601E7" w:rsidRPr="006512EA" w:rsidRDefault="000601E7">
      <w:pPr>
        <w:pStyle w:val="Paragraphedeliste"/>
        <w:tabs>
          <w:tab w:val="left" w:pos="1134"/>
        </w:tabs>
        <w:ind w:left="0" w:right="-421"/>
        <w:rPr>
          <w:b/>
          <w:bCs/>
          <w:sz w:val="16"/>
          <w:szCs w:val="16"/>
        </w:rPr>
      </w:pPr>
      <w:r w:rsidRPr="00C346F6">
        <w:tab/>
      </w:r>
    </w:p>
    <w:p w:rsidR="000601E7" w:rsidRPr="006512EA" w:rsidRDefault="000601E7" w:rsidP="006512EA">
      <w:pPr>
        <w:pStyle w:val="Paragraphedeliste"/>
        <w:numPr>
          <w:ilvl w:val="0"/>
          <w:numId w:val="17"/>
        </w:numPr>
        <w:ind w:left="1320" w:hanging="480"/>
        <w:rPr>
          <w:i/>
          <w:iCs/>
        </w:rPr>
      </w:pPr>
      <w:r w:rsidRPr="006512EA">
        <w:rPr>
          <w:i/>
          <w:iCs/>
        </w:rPr>
        <w:t xml:space="preserve"> Status of implementation of the Multiyear Programme of Assistance to Regional Economic Communities</w:t>
      </w:r>
    </w:p>
    <w:p w:rsidR="000601E7" w:rsidRPr="006512EA" w:rsidRDefault="000601E7" w:rsidP="001C3DDB">
      <w:pPr>
        <w:ind w:right="-705"/>
        <w:rPr>
          <w:sz w:val="16"/>
          <w:szCs w:val="16"/>
        </w:rPr>
      </w:pPr>
    </w:p>
    <w:p w:rsidR="000601E7" w:rsidRDefault="000601E7" w:rsidP="001C3DDB">
      <w:pPr>
        <w:ind w:right="-705"/>
      </w:pPr>
      <w:r>
        <w:t>Poor</w:t>
      </w:r>
      <w:r w:rsidRPr="001C3DDB">
        <w:t xml:space="preserve">  /___/</w:t>
      </w:r>
      <w:r w:rsidRPr="001C3DDB">
        <w:tab/>
      </w:r>
      <w:r>
        <w:t>Average</w:t>
      </w:r>
      <w:r w:rsidRPr="001C3DDB">
        <w:t xml:space="preserve"> /___/</w:t>
      </w:r>
      <w:r w:rsidRPr="001C3DDB">
        <w:tab/>
      </w:r>
      <w:r>
        <w:t xml:space="preserve">      </w:t>
      </w:r>
      <w:r w:rsidRPr="001C3DDB">
        <w:t>Good  /___/</w:t>
      </w:r>
      <w:r w:rsidRPr="001C3DDB">
        <w:tab/>
      </w:r>
      <w:r>
        <w:t>Very good</w:t>
      </w:r>
      <w:r w:rsidRPr="001C3DDB">
        <w:t xml:space="preserve"> /___/ </w:t>
      </w:r>
      <w:r w:rsidRPr="001C3DDB">
        <w:tab/>
      </w:r>
      <w:r>
        <w:t>Excellent</w:t>
      </w:r>
      <w:r w:rsidRPr="001C3DDB">
        <w:t xml:space="preserve">/___/ </w:t>
      </w:r>
      <w:r w:rsidRPr="001C3DDB">
        <w:tab/>
      </w:r>
    </w:p>
    <w:p w:rsidR="000601E7" w:rsidRDefault="000601E7" w:rsidP="00193828"/>
    <w:p w:rsidR="000601E7" w:rsidRPr="006512EA" w:rsidRDefault="000601E7" w:rsidP="006512EA">
      <w:pPr>
        <w:pStyle w:val="Paragraphedeliste"/>
        <w:numPr>
          <w:ilvl w:val="0"/>
          <w:numId w:val="17"/>
        </w:numPr>
        <w:ind w:hanging="154"/>
        <w:rPr>
          <w:i/>
          <w:iCs/>
        </w:rPr>
      </w:pPr>
      <w:r w:rsidRPr="006512EA">
        <w:rPr>
          <w:i/>
          <w:iCs/>
        </w:rPr>
        <w:t>Proposed Programme of work 2012-2013</w:t>
      </w:r>
    </w:p>
    <w:p w:rsidR="000601E7" w:rsidRDefault="000601E7" w:rsidP="006512EA">
      <w:pPr>
        <w:ind w:right="-705"/>
      </w:pPr>
    </w:p>
    <w:p w:rsidR="000601E7" w:rsidRDefault="000601E7" w:rsidP="006512EA">
      <w:pPr>
        <w:ind w:right="-705"/>
      </w:pPr>
      <w:r>
        <w:t>Poor</w:t>
      </w:r>
      <w:r w:rsidRPr="001C3DDB">
        <w:t xml:space="preserve">  /___/</w:t>
      </w:r>
      <w:r w:rsidRPr="001C3DDB">
        <w:tab/>
      </w:r>
      <w:r>
        <w:t>Average</w:t>
      </w:r>
      <w:r w:rsidRPr="001C3DDB">
        <w:t xml:space="preserve"> /___/</w:t>
      </w:r>
      <w:r w:rsidRPr="001C3DDB">
        <w:tab/>
      </w:r>
      <w:r>
        <w:t xml:space="preserve">      </w:t>
      </w:r>
      <w:r w:rsidRPr="001C3DDB">
        <w:t>Good  /___/</w:t>
      </w:r>
      <w:r w:rsidRPr="001C3DDB">
        <w:tab/>
      </w:r>
      <w:r>
        <w:t>Very good</w:t>
      </w:r>
      <w:r w:rsidRPr="001C3DDB">
        <w:t xml:space="preserve"> /___/ </w:t>
      </w:r>
      <w:r w:rsidRPr="001C3DDB">
        <w:tab/>
      </w:r>
      <w:r>
        <w:t>Excellent</w:t>
      </w:r>
      <w:r w:rsidRPr="001C3DDB">
        <w:t xml:space="preserve">/___/ </w:t>
      </w:r>
      <w:r w:rsidRPr="001C3DDB">
        <w:tab/>
      </w:r>
    </w:p>
    <w:p w:rsidR="000601E7" w:rsidRPr="0091667D" w:rsidRDefault="000601E7" w:rsidP="00193828"/>
    <w:p w:rsidR="000601E7" w:rsidRPr="00FD37FD" w:rsidRDefault="000601E7" w:rsidP="006512EA">
      <w:pPr>
        <w:outlineLvl w:val="0"/>
        <w:rPr>
          <w:bCs/>
          <w:i/>
        </w:rPr>
      </w:pPr>
      <w:r w:rsidRPr="00FD37FD">
        <w:rPr>
          <w:bCs/>
        </w:rPr>
        <w:t>Comments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601E7" w:rsidRPr="0091667D" w:rsidRDefault="000601E7" w:rsidP="00193828"/>
    <w:p w:rsidR="000601E7" w:rsidRPr="00F76EA1" w:rsidRDefault="000601E7" w:rsidP="0091667D">
      <w:pPr>
        <w:tabs>
          <w:tab w:val="left" w:pos="567"/>
          <w:tab w:val="left" w:pos="993"/>
        </w:tabs>
        <w:ind w:left="709"/>
        <w:outlineLvl w:val="0"/>
        <w:rPr>
          <w:i/>
          <w:iCs/>
        </w:rPr>
      </w:pPr>
      <w:r w:rsidRPr="00F76EA1">
        <w:rPr>
          <w:i/>
          <w:iCs/>
        </w:rPr>
        <w:t>e)  Level and quality of participation in discussions</w:t>
      </w:r>
    </w:p>
    <w:p w:rsidR="000601E7" w:rsidRPr="0091667D" w:rsidRDefault="000601E7" w:rsidP="002E4838">
      <w:pPr>
        <w:tabs>
          <w:tab w:val="left" w:pos="851"/>
        </w:tabs>
        <w:ind w:firstLine="540"/>
        <w:outlineLvl w:val="0"/>
        <w:rPr>
          <w:b/>
          <w:bCs/>
          <w:i/>
          <w:iCs/>
        </w:rPr>
      </w:pPr>
    </w:p>
    <w:p w:rsidR="000601E7" w:rsidRDefault="000601E7" w:rsidP="002E4838">
      <w:pPr>
        <w:ind w:right="-705"/>
      </w:pPr>
      <w:r>
        <w:t>Poor</w:t>
      </w:r>
      <w:r w:rsidRPr="001C3DDB">
        <w:t xml:space="preserve">  /___/</w:t>
      </w:r>
      <w:r w:rsidRPr="001C3DDB">
        <w:tab/>
      </w:r>
      <w:r>
        <w:t>Average</w:t>
      </w:r>
      <w:r w:rsidRPr="001C3DDB">
        <w:t xml:space="preserve"> /___/</w:t>
      </w:r>
      <w:r w:rsidRPr="001C3DDB">
        <w:tab/>
      </w:r>
      <w:r>
        <w:t xml:space="preserve">      </w:t>
      </w:r>
      <w:r w:rsidRPr="001C3DDB">
        <w:t>Good  /___/</w:t>
      </w:r>
      <w:r w:rsidRPr="001C3DDB">
        <w:tab/>
      </w:r>
      <w:r>
        <w:t>Very good</w:t>
      </w:r>
      <w:r w:rsidRPr="001C3DDB">
        <w:t xml:space="preserve"> /___/ </w:t>
      </w:r>
      <w:r w:rsidRPr="001C3DDB">
        <w:tab/>
      </w:r>
      <w:r>
        <w:t>Excellent</w:t>
      </w:r>
      <w:r w:rsidRPr="001C3DDB">
        <w:t xml:space="preserve">/___/ </w:t>
      </w:r>
      <w:r w:rsidRPr="001C3DDB">
        <w:tab/>
      </w:r>
    </w:p>
    <w:p w:rsidR="000601E7" w:rsidRPr="0091667D" w:rsidRDefault="000601E7" w:rsidP="002E1AF5"/>
    <w:p w:rsidR="000601E7" w:rsidRPr="00F8738C" w:rsidRDefault="000601E7">
      <w:pPr>
        <w:outlineLvl w:val="0"/>
        <w:rPr>
          <w:b/>
          <w:i/>
        </w:rPr>
      </w:pPr>
      <w:r w:rsidRPr="0091667D">
        <w:rPr>
          <w:i/>
          <w:iCs/>
        </w:rPr>
        <w:t>Comments</w:t>
      </w:r>
      <w:r w:rsidRPr="00F8738C">
        <w:rPr>
          <w:i/>
          <w:iCs/>
        </w:rPr>
        <w:t>:</w:t>
      </w:r>
      <w:r w:rsidRPr="00F8738C">
        <w:t xml:space="preserve"> </w:t>
      </w:r>
      <w:r w:rsidRPr="00F8738C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601E7" w:rsidRPr="00F8738C" w:rsidRDefault="000601E7" w:rsidP="000613DA">
      <w:pPr>
        <w:outlineLvl w:val="0"/>
        <w:rPr>
          <w:b/>
          <w:i/>
        </w:rPr>
      </w:pPr>
      <w:r w:rsidRPr="00F8738C">
        <w:rPr>
          <w:b/>
        </w:rPr>
        <w:t>---------------------------------------------------------------------------------------------------------------------</w:t>
      </w:r>
    </w:p>
    <w:p w:rsidR="000601E7" w:rsidRPr="00F8738C" w:rsidRDefault="000601E7" w:rsidP="00193828"/>
    <w:p w:rsidR="000601E7" w:rsidRPr="0091667D" w:rsidRDefault="000601E7" w:rsidP="002E4838">
      <w:pPr>
        <w:rPr>
          <w:b/>
        </w:rPr>
      </w:pPr>
      <w:r w:rsidRPr="00F8738C">
        <w:rPr>
          <w:b/>
        </w:rPr>
        <w:t xml:space="preserve">4.  </w:t>
      </w:r>
      <w:r w:rsidRPr="0091667D">
        <w:rPr>
          <w:rStyle w:val="hps"/>
          <w:b/>
        </w:rPr>
        <w:t>Overall assessment of</w:t>
      </w:r>
      <w:r w:rsidRPr="0091667D">
        <w:rPr>
          <w:rStyle w:val="shorttext"/>
          <w:b/>
        </w:rPr>
        <w:t xml:space="preserve"> </w:t>
      </w:r>
      <w:r w:rsidRPr="0091667D">
        <w:rPr>
          <w:rStyle w:val="hps"/>
          <w:b/>
        </w:rPr>
        <w:t>the</w:t>
      </w:r>
      <w:r w:rsidRPr="0091667D">
        <w:rPr>
          <w:rStyle w:val="shorttext"/>
          <w:b/>
        </w:rPr>
        <w:t xml:space="preserve"> </w:t>
      </w:r>
      <w:r w:rsidRPr="0091667D">
        <w:rPr>
          <w:rStyle w:val="hps"/>
          <w:b/>
        </w:rPr>
        <w:t>meeting</w:t>
      </w:r>
    </w:p>
    <w:p w:rsidR="000601E7" w:rsidRPr="0091667D" w:rsidRDefault="000601E7" w:rsidP="0091667D">
      <w:pPr>
        <w:outlineLvl w:val="0"/>
        <w:rPr>
          <w:b/>
          <w:i/>
        </w:rPr>
      </w:pPr>
    </w:p>
    <w:p w:rsidR="000601E7" w:rsidRPr="00F76EA1" w:rsidRDefault="000601E7" w:rsidP="002E4838">
      <w:r w:rsidRPr="00F76EA1">
        <w:rPr>
          <w:i/>
          <w:iCs/>
        </w:rPr>
        <w:tab/>
        <w:t xml:space="preserve">a) </w:t>
      </w:r>
      <w:r w:rsidRPr="00F76EA1">
        <w:rPr>
          <w:rStyle w:val="hps"/>
        </w:rPr>
        <w:t>Are</w:t>
      </w:r>
      <w:r w:rsidRPr="00F76EA1">
        <w:rPr>
          <w:rStyle w:val="shorttext"/>
        </w:rPr>
        <w:t xml:space="preserve"> </w:t>
      </w:r>
      <w:r w:rsidRPr="00F76EA1">
        <w:rPr>
          <w:rStyle w:val="hps"/>
        </w:rPr>
        <w:t>you</w:t>
      </w:r>
      <w:r w:rsidRPr="00F76EA1">
        <w:rPr>
          <w:rStyle w:val="shorttext"/>
        </w:rPr>
        <w:t xml:space="preserve"> </w:t>
      </w:r>
      <w:r w:rsidRPr="00F76EA1">
        <w:rPr>
          <w:rStyle w:val="hps"/>
        </w:rPr>
        <w:t>satisfied with</w:t>
      </w:r>
      <w:r w:rsidRPr="00F76EA1">
        <w:rPr>
          <w:rStyle w:val="shorttext"/>
        </w:rPr>
        <w:t xml:space="preserve"> </w:t>
      </w:r>
      <w:r w:rsidRPr="00F76EA1">
        <w:rPr>
          <w:rStyle w:val="hps"/>
        </w:rPr>
        <w:t>the results</w:t>
      </w:r>
      <w:r w:rsidRPr="00F76EA1">
        <w:rPr>
          <w:rStyle w:val="shorttext"/>
        </w:rPr>
        <w:t xml:space="preserve"> </w:t>
      </w:r>
      <w:r w:rsidRPr="00F76EA1">
        <w:rPr>
          <w:rStyle w:val="hps"/>
        </w:rPr>
        <w:t>of the meeting?</w:t>
      </w:r>
    </w:p>
    <w:p w:rsidR="000601E7" w:rsidRPr="0091667D" w:rsidRDefault="000601E7" w:rsidP="002E4838">
      <w:pPr>
        <w:tabs>
          <w:tab w:val="left" w:pos="360"/>
        </w:tabs>
        <w:ind w:left="360"/>
      </w:pPr>
      <w:r w:rsidRPr="00C346F6">
        <w:tab/>
      </w:r>
      <w:r w:rsidRPr="00C346F6">
        <w:tab/>
      </w:r>
    </w:p>
    <w:p w:rsidR="000601E7" w:rsidRPr="0091667D" w:rsidRDefault="000601E7">
      <w:pPr>
        <w:ind w:left="720" w:firstLine="360"/>
      </w:pPr>
      <w:r w:rsidRPr="0091667D">
        <w:t>Yes  /___/</w:t>
      </w:r>
      <w:r w:rsidRPr="00C346F6">
        <w:tab/>
      </w:r>
      <w:r w:rsidRPr="0091667D">
        <w:t xml:space="preserve">    No  /___/</w:t>
      </w:r>
    </w:p>
    <w:p w:rsidR="000601E7" w:rsidRPr="0091667D" w:rsidRDefault="000601E7">
      <w:pPr>
        <w:pStyle w:val="Pieddepage"/>
        <w:tabs>
          <w:tab w:val="clear" w:pos="4320"/>
          <w:tab w:val="clear" w:pos="8640"/>
        </w:tabs>
      </w:pPr>
    </w:p>
    <w:p w:rsidR="000601E7" w:rsidRPr="0091667D" w:rsidRDefault="000601E7">
      <w:pPr>
        <w:outlineLvl w:val="0"/>
      </w:pPr>
      <w:r w:rsidRPr="0091667D">
        <w:rPr>
          <w:i/>
          <w:iCs/>
        </w:rPr>
        <w:t>Comments:</w:t>
      </w:r>
      <w:r w:rsidRPr="0091667D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601E7" w:rsidRPr="0091667D" w:rsidRDefault="000601E7">
      <w:pPr>
        <w:outlineLvl w:val="0"/>
      </w:pPr>
    </w:p>
    <w:p w:rsidR="000601E7" w:rsidRDefault="000601E7" w:rsidP="00F8738C">
      <w:pPr>
        <w:tabs>
          <w:tab w:val="left" w:pos="360"/>
        </w:tabs>
        <w:ind w:left="360"/>
        <w:rPr>
          <w:rStyle w:val="shorttext"/>
        </w:rPr>
      </w:pPr>
      <w:r w:rsidRPr="00F76EA1">
        <w:rPr>
          <w:i/>
          <w:iCs/>
        </w:rPr>
        <w:t xml:space="preserve">      b) </w:t>
      </w:r>
      <w:r w:rsidRPr="00F76EA1">
        <w:rPr>
          <w:rStyle w:val="hps"/>
        </w:rPr>
        <w:t>was the meeting</w:t>
      </w:r>
      <w:r w:rsidRPr="00F76EA1">
        <w:rPr>
          <w:rStyle w:val="shorttext"/>
        </w:rPr>
        <w:t xml:space="preserve"> </w:t>
      </w:r>
      <w:r w:rsidRPr="00F76EA1">
        <w:rPr>
          <w:rStyle w:val="hps"/>
        </w:rPr>
        <w:t>helpful to you</w:t>
      </w:r>
      <w:r w:rsidRPr="00F76EA1">
        <w:rPr>
          <w:rStyle w:val="shorttext"/>
        </w:rPr>
        <w:t>?</w:t>
      </w:r>
    </w:p>
    <w:p w:rsidR="000601E7" w:rsidRPr="00F76EA1" w:rsidRDefault="000601E7" w:rsidP="00F8738C">
      <w:pPr>
        <w:tabs>
          <w:tab w:val="left" w:pos="360"/>
        </w:tabs>
        <w:ind w:left="360"/>
        <w:rPr>
          <w:i/>
          <w:iCs/>
        </w:rPr>
      </w:pPr>
    </w:p>
    <w:p w:rsidR="000601E7" w:rsidRPr="0091667D" w:rsidRDefault="000601E7">
      <w:pPr>
        <w:ind w:left="720" w:firstLine="360"/>
      </w:pPr>
      <w:r w:rsidRPr="0091667D">
        <w:t>Yes  /___/</w:t>
      </w:r>
      <w:r w:rsidRPr="00C346F6">
        <w:tab/>
      </w:r>
      <w:r w:rsidRPr="0091667D">
        <w:t xml:space="preserve">    </w:t>
      </w:r>
      <w:r w:rsidRPr="00C346F6">
        <w:tab/>
      </w:r>
      <w:r w:rsidRPr="00C346F6">
        <w:tab/>
      </w:r>
      <w:r w:rsidRPr="00C346F6">
        <w:tab/>
      </w:r>
      <w:r w:rsidRPr="0091667D">
        <w:t>No  /___/</w:t>
      </w:r>
      <w:r w:rsidRPr="00C346F6">
        <w:tab/>
      </w:r>
      <w:r w:rsidRPr="00C346F6">
        <w:tab/>
      </w:r>
      <w:r w:rsidRPr="00C346F6">
        <w:tab/>
      </w:r>
      <w:r w:rsidRPr="0091667D">
        <w:t>No opinion /___/</w:t>
      </w:r>
    </w:p>
    <w:p w:rsidR="000601E7" w:rsidRPr="0091667D" w:rsidRDefault="000601E7">
      <w:pPr>
        <w:ind w:left="720" w:firstLine="720"/>
      </w:pPr>
    </w:p>
    <w:p w:rsidR="000601E7" w:rsidRPr="0091667D" w:rsidRDefault="000601E7">
      <w:pPr>
        <w:outlineLvl w:val="0"/>
      </w:pPr>
      <w:r w:rsidRPr="0091667D">
        <w:rPr>
          <w:i/>
          <w:iCs/>
        </w:rPr>
        <w:t>Comment</w:t>
      </w:r>
      <w:r>
        <w:rPr>
          <w:i/>
          <w:iCs/>
        </w:rPr>
        <w:t>s</w:t>
      </w:r>
      <w:r w:rsidRPr="0091667D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601E7" w:rsidRDefault="000601E7" w:rsidP="00F76EA1">
      <w:r w:rsidRPr="00C346F6">
        <w:tab/>
      </w:r>
      <w:r w:rsidRPr="00F76EA1">
        <w:rPr>
          <w:i/>
          <w:iCs/>
        </w:rPr>
        <w:t>c)</w:t>
      </w:r>
      <w:r w:rsidRPr="0091667D">
        <w:rPr>
          <w:b/>
          <w:bCs/>
          <w:i/>
          <w:iCs/>
        </w:rPr>
        <w:t xml:space="preserve">  </w:t>
      </w:r>
      <w:r>
        <w:rPr>
          <w:rStyle w:val="hps"/>
        </w:rPr>
        <w:t>In your opinion</w:t>
      </w:r>
      <w:r>
        <w:t xml:space="preserve">, did </w:t>
      </w:r>
      <w:r>
        <w:rPr>
          <w:rStyle w:val="hps"/>
        </w:rPr>
        <w:t>the meeting</w:t>
      </w:r>
      <w:r>
        <w:t xml:space="preserve"> </w:t>
      </w:r>
      <w:r>
        <w:rPr>
          <w:rStyle w:val="hps"/>
        </w:rPr>
        <w:t>address</w:t>
      </w:r>
      <w:r>
        <w:t xml:space="preserve"> </w:t>
      </w:r>
      <w:r>
        <w:rPr>
          <w:rStyle w:val="hps"/>
        </w:rPr>
        <w:t>issues</w:t>
      </w:r>
      <w:r>
        <w:t xml:space="preserve"> </w:t>
      </w:r>
      <w:r>
        <w:rPr>
          <w:rStyle w:val="hps"/>
        </w:rPr>
        <w:t>important</w:t>
      </w:r>
      <w:r>
        <w:t xml:space="preserve"> </w:t>
      </w:r>
      <w:r>
        <w:rPr>
          <w:rStyle w:val="hps"/>
        </w:rPr>
        <w:t>to your</w:t>
      </w:r>
      <w:r>
        <w:t xml:space="preserve"> </w:t>
      </w:r>
      <w:r>
        <w:rPr>
          <w:rStyle w:val="hps"/>
        </w:rPr>
        <w:t>country</w:t>
      </w:r>
      <w:r>
        <w:t>?</w:t>
      </w:r>
    </w:p>
    <w:p w:rsidR="000601E7" w:rsidRPr="0091667D" w:rsidRDefault="000601E7" w:rsidP="0091667D">
      <w:pPr>
        <w:tabs>
          <w:tab w:val="left" w:pos="993"/>
        </w:tabs>
        <w:ind w:left="1276" w:right="-240" w:hanging="1276"/>
        <w:rPr>
          <w:b/>
          <w:bCs/>
        </w:rPr>
      </w:pPr>
    </w:p>
    <w:p w:rsidR="000601E7" w:rsidRPr="0091667D" w:rsidRDefault="000601E7">
      <w:pPr>
        <w:tabs>
          <w:tab w:val="left" w:pos="1276"/>
        </w:tabs>
        <w:ind w:left="720" w:firstLine="360"/>
      </w:pPr>
      <w:bookmarkStart w:id="4" w:name="OLE_LINK1"/>
      <w:bookmarkStart w:id="5" w:name="OLE_LINK2"/>
      <w:r w:rsidRPr="00C346F6">
        <w:tab/>
      </w:r>
      <w:r w:rsidRPr="0091667D">
        <w:t>Yes  /___/</w:t>
      </w:r>
      <w:r w:rsidRPr="00C346F6">
        <w:tab/>
      </w:r>
      <w:r w:rsidRPr="00C346F6">
        <w:tab/>
      </w:r>
      <w:r w:rsidRPr="00C346F6">
        <w:tab/>
      </w:r>
      <w:r w:rsidRPr="0091667D">
        <w:t>No  /___/</w:t>
      </w:r>
      <w:r w:rsidRPr="00C346F6">
        <w:tab/>
      </w:r>
      <w:r w:rsidRPr="00C346F6">
        <w:tab/>
      </w:r>
    </w:p>
    <w:p w:rsidR="000601E7" w:rsidRPr="0091667D" w:rsidRDefault="000601E7">
      <w:pPr>
        <w:ind w:left="720" w:firstLine="720"/>
      </w:pPr>
    </w:p>
    <w:p w:rsidR="000601E7" w:rsidRPr="0091667D" w:rsidRDefault="000601E7">
      <w:pPr>
        <w:outlineLvl w:val="0"/>
        <w:rPr>
          <w:i/>
          <w:iCs/>
        </w:rPr>
      </w:pPr>
      <w:r w:rsidRPr="0091667D">
        <w:rPr>
          <w:i/>
          <w:iCs/>
        </w:rPr>
        <w:t xml:space="preserve">Comments: </w:t>
      </w:r>
      <w:r w:rsidRPr="0091667D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bookmarkEnd w:id="4"/>
    <w:bookmarkEnd w:id="5"/>
    <w:p w:rsidR="000601E7" w:rsidRPr="0091667D" w:rsidRDefault="000601E7" w:rsidP="00700952">
      <w:pPr>
        <w:tabs>
          <w:tab w:val="left" w:pos="360"/>
        </w:tabs>
        <w:ind w:left="1080" w:hanging="480"/>
      </w:pPr>
    </w:p>
    <w:p w:rsidR="000601E7" w:rsidRPr="0091667D" w:rsidRDefault="000601E7" w:rsidP="00F8738C">
      <w:pPr>
        <w:tabs>
          <w:tab w:val="left" w:pos="993"/>
        </w:tabs>
        <w:ind w:left="993"/>
        <w:rPr>
          <w:b/>
          <w:bCs/>
          <w:i/>
          <w:iCs/>
        </w:rPr>
      </w:pPr>
      <w:r w:rsidRPr="00F76EA1">
        <w:rPr>
          <w:i/>
          <w:iCs/>
        </w:rPr>
        <w:t>d)</w:t>
      </w:r>
      <w:r w:rsidRPr="0091667D">
        <w:rPr>
          <w:b/>
          <w:bCs/>
          <w:i/>
          <w:iCs/>
        </w:rPr>
        <w:t xml:space="preserve"> </w:t>
      </w:r>
      <w:r>
        <w:rPr>
          <w:rStyle w:val="hps"/>
        </w:rPr>
        <w:t>Do you consider</w:t>
      </w:r>
      <w:r>
        <w:t xml:space="preserve"> </w:t>
      </w:r>
      <w:r>
        <w:rPr>
          <w:rStyle w:val="hps"/>
        </w:rPr>
        <w:t>that</w:t>
      </w:r>
      <w:r>
        <w:t xml:space="preserve"> </w:t>
      </w:r>
      <w:r>
        <w:rPr>
          <w:rStyle w:val="hps"/>
        </w:rPr>
        <w:t>the</w:t>
      </w:r>
      <w:r>
        <w:t xml:space="preserve"> </w:t>
      </w:r>
      <w:r>
        <w:rPr>
          <w:rStyle w:val="hps"/>
        </w:rPr>
        <w:t>meeting</w:t>
      </w:r>
      <w:r>
        <w:t xml:space="preserve"> </w:t>
      </w:r>
      <w:r>
        <w:rPr>
          <w:rStyle w:val="hps"/>
        </w:rPr>
        <w:t>built</w:t>
      </w:r>
      <w:r>
        <w:t xml:space="preserve"> </w:t>
      </w:r>
      <w:r>
        <w:rPr>
          <w:rStyle w:val="hps"/>
        </w:rPr>
        <w:t>a</w:t>
      </w:r>
      <w:r>
        <w:t xml:space="preserve"> </w:t>
      </w:r>
      <w:r>
        <w:rPr>
          <w:rStyle w:val="hps"/>
        </w:rPr>
        <w:t>consensus</w:t>
      </w:r>
      <w:r>
        <w:t xml:space="preserve"> </w:t>
      </w:r>
      <w:r>
        <w:rPr>
          <w:rStyle w:val="hps"/>
        </w:rPr>
        <w:t>on</w:t>
      </w:r>
      <w:r>
        <w:t xml:space="preserve"> </w:t>
      </w:r>
      <w:r>
        <w:rPr>
          <w:rStyle w:val="hps"/>
        </w:rPr>
        <w:t>strategies</w:t>
      </w:r>
      <w:r>
        <w:t xml:space="preserve"> </w:t>
      </w:r>
      <w:r>
        <w:rPr>
          <w:rStyle w:val="hps"/>
        </w:rPr>
        <w:t>and</w:t>
      </w:r>
      <w:r>
        <w:t xml:space="preserve"> </w:t>
      </w:r>
      <w:r>
        <w:rPr>
          <w:rStyle w:val="hps"/>
        </w:rPr>
        <w:t>policies</w:t>
      </w:r>
      <w:r>
        <w:t xml:space="preserve"> </w:t>
      </w:r>
      <w:r>
        <w:rPr>
          <w:rStyle w:val="hps"/>
        </w:rPr>
        <w:t>relevant</w:t>
      </w:r>
      <w:r>
        <w:t xml:space="preserve"> </w:t>
      </w:r>
      <w:r>
        <w:rPr>
          <w:rStyle w:val="hps"/>
        </w:rPr>
        <w:t>to</w:t>
      </w:r>
      <w:r>
        <w:t xml:space="preserve"> </w:t>
      </w:r>
      <w:smartTag w:uri="urn:schemas-microsoft-com:office:smarttags" w:element="place">
        <w:r>
          <w:rPr>
            <w:rStyle w:val="hps"/>
          </w:rPr>
          <w:t>North Africa</w:t>
        </w:r>
      </w:smartTag>
      <w:r>
        <w:t>?</w:t>
      </w:r>
    </w:p>
    <w:p w:rsidR="000601E7" w:rsidRPr="0091667D" w:rsidRDefault="000601E7" w:rsidP="0047708C">
      <w:pPr>
        <w:ind w:left="720" w:firstLine="360"/>
        <w:rPr>
          <w:sz w:val="16"/>
          <w:szCs w:val="16"/>
        </w:rPr>
      </w:pPr>
    </w:p>
    <w:p w:rsidR="000601E7" w:rsidRDefault="000601E7">
      <w:pPr>
        <w:ind w:left="720" w:firstLine="360"/>
        <w:rPr>
          <w:lang w:val="fr-FR"/>
        </w:rPr>
      </w:pPr>
      <w:r>
        <w:rPr>
          <w:lang w:val="fr-FR"/>
        </w:rPr>
        <w:t>Yes</w:t>
      </w:r>
      <w:r w:rsidRPr="00E34FB1">
        <w:rPr>
          <w:lang w:val="fr-FR"/>
        </w:rPr>
        <w:t xml:space="preserve">  </w:t>
      </w:r>
      <w:r w:rsidRPr="001E72EF">
        <w:rPr>
          <w:lang w:val="fr-FR"/>
        </w:rPr>
        <w:t>/___/</w:t>
      </w:r>
      <w:r w:rsidRPr="00E34FB1">
        <w:rPr>
          <w:lang w:val="fr-FR"/>
        </w:rPr>
        <w:tab/>
      </w:r>
      <w:r w:rsidRPr="00E34FB1">
        <w:rPr>
          <w:lang w:val="fr-FR"/>
        </w:rPr>
        <w:tab/>
      </w:r>
      <w:r w:rsidRPr="00E34FB1">
        <w:rPr>
          <w:lang w:val="fr-FR"/>
        </w:rPr>
        <w:tab/>
      </w:r>
      <w:r>
        <w:rPr>
          <w:lang w:val="fr-FR"/>
        </w:rPr>
        <w:t>No</w:t>
      </w:r>
      <w:r w:rsidRPr="00E34FB1">
        <w:rPr>
          <w:lang w:val="fr-FR"/>
        </w:rPr>
        <w:t xml:space="preserve">  </w:t>
      </w:r>
      <w:r w:rsidRPr="00E34FB1">
        <w:rPr>
          <w:lang w:val="fr-FR"/>
        </w:rPr>
        <w:tab/>
      </w:r>
      <w:r w:rsidRPr="001E72EF">
        <w:rPr>
          <w:lang w:val="fr-FR"/>
        </w:rPr>
        <w:t>/___/</w:t>
      </w:r>
      <w:r w:rsidRPr="00E34FB1">
        <w:rPr>
          <w:lang w:val="fr-FR"/>
        </w:rPr>
        <w:tab/>
      </w:r>
    </w:p>
    <w:p w:rsidR="000601E7" w:rsidRPr="00E34FB1" w:rsidRDefault="000601E7" w:rsidP="0047708C">
      <w:pPr>
        <w:ind w:left="720" w:firstLine="720"/>
        <w:rPr>
          <w:sz w:val="16"/>
          <w:szCs w:val="16"/>
          <w:lang w:val="fr-FR"/>
        </w:rPr>
      </w:pPr>
    </w:p>
    <w:p w:rsidR="000601E7" w:rsidRDefault="000601E7">
      <w:pPr>
        <w:outlineLvl w:val="0"/>
        <w:rPr>
          <w:lang w:val="fr-FR"/>
        </w:rPr>
      </w:pPr>
      <w:bookmarkStart w:id="6" w:name="OLE_LINK3"/>
      <w:bookmarkStart w:id="7" w:name="OLE_LINK4"/>
      <w:r w:rsidRPr="00E34FB1">
        <w:rPr>
          <w:i/>
          <w:iCs/>
          <w:lang w:val="fr-FR"/>
        </w:rPr>
        <w:t xml:space="preserve">Comments: </w:t>
      </w:r>
      <w:r>
        <w:rPr>
          <w:b/>
          <w:lang w:val="fr-FR"/>
        </w:rPr>
        <w:t>-</w:t>
      </w:r>
      <w:r w:rsidRPr="001E72EF">
        <w:rPr>
          <w:b/>
          <w:lang w:val="fr-FR"/>
        </w:rPr>
        <w:t>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b/>
          <w:lang w:val="fr-FR"/>
        </w:rPr>
        <w:t>------</w:t>
      </w:r>
      <w:r w:rsidRPr="001E72EF">
        <w:rPr>
          <w:b/>
          <w:lang w:val="fr-FR"/>
        </w:rPr>
        <w:t>---------------------------------------------------------------------------------------------------------------------------------------------------------------------------------------------------------------------</w:t>
      </w:r>
    </w:p>
    <w:p w:rsidR="000601E7" w:rsidRDefault="000601E7" w:rsidP="0047708C">
      <w:pPr>
        <w:tabs>
          <w:tab w:val="left" w:pos="360"/>
        </w:tabs>
        <w:ind w:left="1080" w:hanging="480"/>
        <w:rPr>
          <w:lang w:val="fr-FR"/>
        </w:rPr>
      </w:pPr>
    </w:p>
    <w:p w:rsidR="000601E7" w:rsidRDefault="000601E7" w:rsidP="0047708C">
      <w:pPr>
        <w:tabs>
          <w:tab w:val="left" w:pos="360"/>
        </w:tabs>
        <w:ind w:left="1080" w:hanging="480"/>
        <w:rPr>
          <w:lang w:val="fr-FR"/>
        </w:rPr>
      </w:pPr>
    </w:p>
    <w:p w:rsidR="000601E7" w:rsidRDefault="000601E7" w:rsidP="0047708C">
      <w:pPr>
        <w:tabs>
          <w:tab w:val="left" w:pos="360"/>
        </w:tabs>
        <w:ind w:left="1080" w:hanging="480"/>
        <w:rPr>
          <w:lang w:val="fr-FR"/>
        </w:rPr>
      </w:pPr>
    </w:p>
    <w:p w:rsidR="000601E7" w:rsidRDefault="000601E7" w:rsidP="0047708C">
      <w:pPr>
        <w:tabs>
          <w:tab w:val="left" w:pos="360"/>
        </w:tabs>
        <w:ind w:left="1080" w:hanging="480"/>
        <w:rPr>
          <w:lang w:val="fr-FR"/>
        </w:rPr>
      </w:pPr>
    </w:p>
    <w:p w:rsidR="000601E7" w:rsidRDefault="000601E7" w:rsidP="0047708C">
      <w:pPr>
        <w:tabs>
          <w:tab w:val="left" w:pos="360"/>
        </w:tabs>
        <w:ind w:left="1080" w:hanging="480"/>
        <w:rPr>
          <w:lang w:val="fr-FR"/>
        </w:rPr>
      </w:pPr>
    </w:p>
    <w:p w:rsidR="000601E7" w:rsidRDefault="000601E7" w:rsidP="0047708C">
      <w:pPr>
        <w:tabs>
          <w:tab w:val="left" w:pos="360"/>
        </w:tabs>
        <w:ind w:left="1080" w:hanging="480"/>
        <w:rPr>
          <w:lang w:val="fr-FR"/>
        </w:rPr>
      </w:pPr>
    </w:p>
    <w:p w:rsidR="000601E7" w:rsidRDefault="000601E7" w:rsidP="0047708C">
      <w:pPr>
        <w:tabs>
          <w:tab w:val="left" w:pos="360"/>
        </w:tabs>
        <w:ind w:left="1080" w:hanging="480"/>
        <w:rPr>
          <w:lang w:val="fr-FR"/>
        </w:rPr>
      </w:pPr>
    </w:p>
    <w:p w:rsidR="000601E7" w:rsidRDefault="000601E7" w:rsidP="0047708C">
      <w:pPr>
        <w:tabs>
          <w:tab w:val="left" w:pos="360"/>
        </w:tabs>
        <w:ind w:left="1080" w:hanging="480"/>
        <w:rPr>
          <w:lang w:val="fr-FR"/>
        </w:rPr>
      </w:pPr>
    </w:p>
    <w:p w:rsidR="000601E7" w:rsidRPr="00E34FB1" w:rsidRDefault="000601E7" w:rsidP="0047708C">
      <w:pPr>
        <w:tabs>
          <w:tab w:val="left" w:pos="360"/>
        </w:tabs>
        <w:ind w:left="1080" w:hanging="480"/>
        <w:rPr>
          <w:lang w:val="fr-FR"/>
        </w:rPr>
      </w:pPr>
    </w:p>
    <w:bookmarkEnd w:id="6"/>
    <w:bookmarkEnd w:id="7"/>
    <w:p w:rsidR="000601E7" w:rsidRPr="00F8738C" w:rsidRDefault="000601E7" w:rsidP="00F8738C">
      <w:pPr>
        <w:pStyle w:val="Paragraphedeliste"/>
        <w:numPr>
          <w:ilvl w:val="0"/>
          <w:numId w:val="12"/>
        </w:numPr>
        <w:tabs>
          <w:tab w:val="left" w:pos="567"/>
        </w:tabs>
        <w:ind w:left="1134" w:right="-240" w:hanging="1134"/>
        <w:rPr>
          <w:b/>
          <w:bCs/>
        </w:rPr>
      </w:pPr>
      <w:r w:rsidRPr="00F8738C">
        <w:rPr>
          <w:b/>
          <w:bCs/>
        </w:rPr>
        <w:t>Please do not hesitate to comment on the following:</w:t>
      </w:r>
    </w:p>
    <w:p w:rsidR="000601E7" w:rsidRPr="00F8738C" w:rsidRDefault="000601E7">
      <w:pPr>
        <w:pStyle w:val="Paragraphedeliste"/>
        <w:rPr>
          <w:b/>
          <w:bCs/>
        </w:rPr>
      </w:pPr>
    </w:p>
    <w:p w:rsidR="000601E7" w:rsidRPr="00F76EA1" w:rsidRDefault="000601E7" w:rsidP="00F8738C">
      <w:pPr>
        <w:numPr>
          <w:ilvl w:val="1"/>
          <w:numId w:val="4"/>
        </w:numPr>
        <w:tabs>
          <w:tab w:val="left" w:pos="1843"/>
        </w:tabs>
        <w:rPr>
          <w:i/>
          <w:iCs/>
          <w:lang w:val="fr-FR"/>
        </w:rPr>
      </w:pPr>
      <w:r w:rsidRPr="00F76EA1">
        <w:rPr>
          <w:i/>
          <w:iCs/>
          <w:lang w:val="fr-FR"/>
        </w:rPr>
        <w:t>Interpretation Service</w:t>
      </w:r>
    </w:p>
    <w:p w:rsidR="000601E7" w:rsidRDefault="000601E7">
      <w:pPr>
        <w:tabs>
          <w:tab w:val="left" w:pos="1843"/>
        </w:tabs>
        <w:ind w:left="2160"/>
        <w:rPr>
          <w:lang w:val="fr-FR"/>
        </w:rPr>
      </w:pPr>
    </w:p>
    <w:p w:rsidR="000601E7" w:rsidRPr="00F8738C" w:rsidRDefault="000601E7" w:rsidP="00F8738C">
      <w:pPr>
        <w:pStyle w:val="Paragraphedeliste"/>
        <w:ind w:left="567"/>
      </w:pPr>
      <w:r w:rsidRPr="00F8738C">
        <w:t>Excellent  /___/</w:t>
      </w:r>
      <w:r w:rsidRPr="00F8738C">
        <w:tab/>
      </w:r>
      <w:r w:rsidRPr="00F8738C">
        <w:tab/>
        <w:t>Average /___/</w:t>
      </w:r>
      <w:r w:rsidRPr="00F8738C">
        <w:tab/>
      </w:r>
      <w:r w:rsidRPr="00F8738C">
        <w:tab/>
        <w:t>Good</w:t>
      </w:r>
      <w:r w:rsidRPr="00F8738C">
        <w:tab/>
        <w:t>/___/</w:t>
      </w:r>
      <w:r w:rsidRPr="00F8738C">
        <w:tab/>
      </w:r>
      <w:r w:rsidRPr="00F8738C">
        <w:tab/>
        <w:t>Very Good /___/</w:t>
      </w:r>
      <w:r w:rsidRPr="00F8738C">
        <w:tab/>
      </w:r>
    </w:p>
    <w:p w:rsidR="000601E7" w:rsidRPr="00F8738C" w:rsidRDefault="000601E7">
      <w:pPr>
        <w:pStyle w:val="Paragraphedeliste"/>
        <w:ind w:left="567"/>
      </w:pPr>
    </w:p>
    <w:p w:rsidR="000601E7" w:rsidRPr="00F76EA1" w:rsidRDefault="000601E7" w:rsidP="00F76EA1">
      <w:pPr>
        <w:numPr>
          <w:ilvl w:val="1"/>
          <w:numId w:val="4"/>
        </w:numPr>
        <w:tabs>
          <w:tab w:val="left" w:pos="1843"/>
        </w:tabs>
        <w:rPr>
          <w:i/>
          <w:iCs/>
          <w:lang w:val="fr-FR"/>
        </w:rPr>
      </w:pPr>
      <w:r w:rsidRPr="00F76EA1">
        <w:rPr>
          <w:i/>
          <w:iCs/>
          <w:lang w:val="fr-FR"/>
        </w:rPr>
        <w:t>Sound System</w:t>
      </w:r>
    </w:p>
    <w:p w:rsidR="000601E7" w:rsidRDefault="000601E7">
      <w:pPr>
        <w:tabs>
          <w:tab w:val="left" w:pos="1843"/>
        </w:tabs>
        <w:ind w:left="2160"/>
        <w:rPr>
          <w:lang w:val="fr-FR"/>
        </w:rPr>
      </w:pPr>
    </w:p>
    <w:p w:rsidR="000601E7" w:rsidRPr="00F8738C" w:rsidRDefault="000601E7" w:rsidP="00F8738C">
      <w:pPr>
        <w:pStyle w:val="Paragraphedeliste"/>
        <w:ind w:left="567"/>
      </w:pPr>
      <w:r w:rsidRPr="00F8738C">
        <w:t>Excellent  /___/</w:t>
      </w:r>
      <w:r w:rsidRPr="00F8738C">
        <w:tab/>
      </w:r>
      <w:r w:rsidRPr="00F8738C">
        <w:tab/>
        <w:t>Average /___/</w:t>
      </w:r>
      <w:r w:rsidRPr="00F8738C">
        <w:tab/>
      </w:r>
      <w:r w:rsidRPr="00F8738C">
        <w:tab/>
        <w:t>Good</w:t>
      </w:r>
      <w:r w:rsidRPr="00F8738C">
        <w:tab/>
        <w:t>/___/</w:t>
      </w:r>
      <w:r w:rsidRPr="00F8738C">
        <w:tab/>
      </w:r>
      <w:r w:rsidRPr="00F8738C">
        <w:tab/>
        <w:t>Very Good /___/</w:t>
      </w:r>
      <w:r w:rsidRPr="00F8738C">
        <w:tab/>
      </w:r>
    </w:p>
    <w:p w:rsidR="000601E7" w:rsidRPr="00F8738C" w:rsidRDefault="000601E7">
      <w:pPr>
        <w:tabs>
          <w:tab w:val="left" w:pos="1843"/>
        </w:tabs>
        <w:ind w:left="2160"/>
      </w:pPr>
    </w:p>
    <w:p w:rsidR="000601E7" w:rsidRPr="00F76EA1" w:rsidRDefault="000601E7" w:rsidP="00F8738C">
      <w:pPr>
        <w:numPr>
          <w:ilvl w:val="1"/>
          <w:numId w:val="4"/>
        </w:numPr>
        <w:tabs>
          <w:tab w:val="left" w:pos="1843"/>
        </w:tabs>
        <w:rPr>
          <w:i/>
          <w:iCs/>
        </w:rPr>
      </w:pPr>
      <w:r w:rsidRPr="00F76EA1">
        <w:rPr>
          <w:i/>
          <w:iCs/>
        </w:rPr>
        <w:t>General organisational arrangements for the meeting:</w:t>
      </w:r>
    </w:p>
    <w:p w:rsidR="000601E7" w:rsidRPr="00F8738C" w:rsidRDefault="000601E7" w:rsidP="00700952">
      <w:pPr>
        <w:tabs>
          <w:tab w:val="left" w:pos="360"/>
        </w:tabs>
        <w:ind w:left="1080" w:hanging="480"/>
        <w:rPr>
          <w:sz w:val="16"/>
          <w:szCs w:val="16"/>
        </w:rPr>
      </w:pPr>
    </w:p>
    <w:p w:rsidR="000601E7" w:rsidRDefault="000601E7" w:rsidP="00F8738C">
      <w:pPr>
        <w:outlineLvl w:val="0"/>
        <w:rPr>
          <w:lang w:val="fr-FR"/>
        </w:rPr>
      </w:pPr>
      <w:r w:rsidRPr="00F8738C">
        <w:rPr>
          <w:i/>
          <w:iCs/>
          <w:lang w:val="fr-FR"/>
        </w:rPr>
        <w:t>Comments</w:t>
      </w:r>
      <w:r w:rsidRPr="00F8738C">
        <w:rPr>
          <w:lang w:val="fr-FR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601E7" w:rsidRDefault="000601E7" w:rsidP="00F8738C">
      <w:pPr>
        <w:outlineLvl w:val="0"/>
        <w:rPr>
          <w:lang w:val="fr-FR"/>
        </w:rPr>
      </w:pPr>
    </w:p>
    <w:p w:rsidR="000601E7" w:rsidRPr="00F76EA1" w:rsidRDefault="000601E7" w:rsidP="00F8738C">
      <w:pPr>
        <w:numPr>
          <w:ilvl w:val="1"/>
          <w:numId w:val="4"/>
        </w:numPr>
        <w:tabs>
          <w:tab w:val="left" w:pos="1843"/>
        </w:tabs>
        <w:rPr>
          <w:i/>
          <w:iCs/>
          <w:lang w:val="fr-FR"/>
        </w:rPr>
      </w:pPr>
      <w:r w:rsidRPr="00F76EA1">
        <w:rPr>
          <w:i/>
          <w:iCs/>
          <w:lang w:val="fr-FR"/>
        </w:rPr>
        <w:t>Location and facilities:</w:t>
      </w:r>
    </w:p>
    <w:p w:rsidR="000601E7" w:rsidRPr="00F8738C" w:rsidRDefault="000601E7" w:rsidP="00495CFF">
      <w:pPr>
        <w:tabs>
          <w:tab w:val="left" w:pos="360"/>
        </w:tabs>
        <w:ind w:left="1080" w:hanging="480"/>
        <w:rPr>
          <w:sz w:val="16"/>
          <w:szCs w:val="16"/>
        </w:rPr>
      </w:pPr>
    </w:p>
    <w:p w:rsidR="000601E7" w:rsidRPr="00F8738C" w:rsidRDefault="000601E7" w:rsidP="00F8738C">
      <w:pPr>
        <w:outlineLvl w:val="0"/>
        <w:rPr>
          <w:b/>
        </w:rPr>
      </w:pPr>
      <w:r>
        <w:rPr>
          <w:i/>
          <w:iCs/>
        </w:rPr>
        <w:t>Comments</w:t>
      </w:r>
      <w:r w:rsidRPr="00F8738C"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601E7" w:rsidRPr="00F8738C" w:rsidRDefault="000601E7">
      <w:pPr>
        <w:outlineLvl w:val="0"/>
        <w:rPr>
          <w:b/>
        </w:rPr>
      </w:pPr>
    </w:p>
    <w:p w:rsidR="000601E7" w:rsidRPr="00F76EA1" w:rsidRDefault="000601E7" w:rsidP="00F8738C">
      <w:pPr>
        <w:numPr>
          <w:ilvl w:val="1"/>
          <w:numId w:val="4"/>
        </w:numPr>
        <w:tabs>
          <w:tab w:val="left" w:pos="1843"/>
        </w:tabs>
        <w:rPr>
          <w:i/>
          <w:iCs/>
          <w:lang w:val="fr-FR"/>
        </w:rPr>
      </w:pPr>
      <w:r w:rsidRPr="00F76EA1">
        <w:rPr>
          <w:i/>
          <w:iCs/>
          <w:lang w:val="fr-FR"/>
        </w:rPr>
        <w:t>Any other comments</w:t>
      </w:r>
      <w:r w:rsidRPr="00F76EA1" w:rsidDel="00F8738C">
        <w:rPr>
          <w:i/>
          <w:iCs/>
          <w:lang w:val="fr-FR"/>
        </w:rPr>
        <w:t xml:space="preserve"> </w:t>
      </w:r>
    </w:p>
    <w:p w:rsidR="000601E7" w:rsidRPr="00F8738C" w:rsidRDefault="000601E7" w:rsidP="00495CFF">
      <w:pPr>
        <w:tabs>
          <w:tab w:val="left" w:pos="360"/>
        </w:tabs>
        <w:ind w:left="1080" w:hanging="480"/>
        <w:rPr>
          <w:sz w:val="16"/>
          <w:szCs w:val="16"/>
        </w:rPr>
      </w:pPr>
    </w:p>
    <w:p w:rsidR="000601E7" w:rsidRDefault="000601E7">
      <w:pPr>
        <w:outlineLvl w:val="0"/>
      </w:pPr>
      <w:r w:rsidRPr="00F8738C">
        <w:rPr>
          <w:i/>
          <w:iCs/>
        </w:rPr>
        <w:t>Comments</w:t>
      </w:r>
      <w:r w:rsidRPr="00F8738C"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t>-----</w:t>
      </w:r>
    </w:p>
    <w:p w:rsidR="000601E7" w:rsidRDefault="000601E7">
      <w:pPr>
        <w:outlineLvl w:val="0"/>
      </w:pPr>
    </w:p>
    <w:p w:rsidR="000601E7" w:rsidRPr="00F8738C" w:rsidRDefault="000601E7">
      <w:pPr>
        <w:outlineLvl w:val="0"/>
      </w:pPr>
    </w:p>
    <w:p w:rsidR="000601E7" w:rsidRDefault="000601E7" w:rsidP="006512EA">
      <w:pPr>
        <w:pStyle w:val="Paragraphedeliste"/>
        <w:numPr>
          <w:ilvl w:val="0"/>
          <w:numId w:val="12"/>
        </w:numPr>
        <w:tabs>
          <w:tab w:val="left" w:pos="567"/>
        </w:tabs>
        <w:ind w:left="567" w:right="-240" w:hanging="567"/>
        <w:rPr>
          <w:b/>
          <w:bCs/>
        </w:rPr>
      </w:pPr>
      <w:r w:rsidRPr="006512EA">
        <w:rPr>
          <w:b/>
          <w:bCs/>
        </w:rPr>
        <w:t>What themes / issues, would you recommend that the Office deals in the coming years?</w:t>
      </w:r>
    </w:p>
    <w:p w:rsidR="000601E7" w:rsidRPr="00F76EA1" w:rsidRDefault="000601E7" w:rsidP="006512EA">
      <w:pPr>
        <w:outlineLvl w:val="0"/>
        <w:rPr>
          <w:i/>
          <w:iCs/>
        </w:rPr>
      </w:pPr>
    </w:p>
    <w:p w:rsidR="000601E7" w:rsidRPr="00F8738C" w:rsidRDefault="000601E7" w:rsidP="006512EA">
      <w:pPr>
        <w:outlineLvl w:val="0"/>
        <w:rPr>
          <w:i/>
          <w:lang w:val="fr-FR"/>
        </w:rPr>
      </w:pPr>
      <w:r w:rsidRPr="00F8738C">
        <w:rPr>
          <w:i/>
          <w:iCs/>
          <w:lang w:val="fr-FR"/>
        </w:rPr>
        <w:t>Comments</w:t>
      </w:r>
      <w:r w:rsidRPr="00F8738C">
        <w:rPr>
          <w:lang w:val="fr-FR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601E7" w:rsidRPr="00F8738C" w:rsidRDefault="000601E7" w:rsidP="006512EA">
      <w:pPr>
        <w:outlineLvl w:val="0"/>
        <w:rPr>
          <w:i/>
          <w:lang w:val="fr-FR"/>
        </w:rPr>
      </w:pPr>
      <w:r w:rsidRPr="00F8738C">
        <w:rPr>
          <w:lang w:val="fr-FR"/>
        </w:rPr>
        <w:t>---------------------------------------------------------------------------------------------------------------------</w:t>
      </w:r>
    </w:p>
    <w:p w:rsidR="000601E7" w:rsidRDefault="000601E7" w:rsidP="006512EA">
      <w:pPr>
        <w:pStyle w:val="Paragraphedeliste"/>
        <w:tabs>
          <w:tab w:val="left" w:pos="567"/>
        </w:tabs>
        <w:ind w:left="0" w:right="-240"/>
        <w:rPr>
          <w:b/>
          <w:bCs/>
        </w:rPr>
      </w:pPr>
    </w:p>
    <w:p w:rsidR="000601E7" w:rsidRDefault="000601E7" w:rsidP="006512EA">
      <w:pPr>
        <w:pStyle w:val="Paragraphedeliste"/>
        <w:tabs>
          <w:tab w:val="left" w:pos="567"/>
        </w:tabs>
        <w:ind w:left="0" w:right="-240"/>
        <w:rPr>
          <w:b/>
          <w:bCs/>
        </w:rPr>
      </w:pPr>
    </w:p>
    <w:p w:rsidR="000601E7" w:rsidRPr="00F8738C" w:rsidRDefault="000601E7" w:rsidP="006512EA">
      <w:pPr>
        <w:pStyle w:val="Paragraphedeliste"/>
        <w:numPr>
          <w:ilvl w:val="0"/>
          <w:numId w:val="12"/>
        </w:numPr>
        <w:tabs>
          <w:tab w:val="left" w:pos="567"/>
        </w:tabs>
        <w:ind w:left="567" w:right="-240" w:hanging="567"/>
        <w:rPr>
          <w:b/>
          <w:bCs/>
        </w:rPr>
      </w:pPr>
      <w:r w:rsidRPr="00F8738C">
        <w:rPr>
          <w:b/>
          <w:bCs/>
        </w:rPr>
        <w:t>Kindly give us your suggestions for improving future meetings</w:t>
      </w:r>
    </w:p>
    <w:p w:rsidR="000601E7" w:rsidRPr="00F8738C" w:rsidRDefault="000601E7" w:rsidP="001875FC">
      <w:pPr>
        <w:tabs>
          <w:tab w:val="left" w:pos="360"/>
        </w:tabs>
        <w:ind w:left="1080" w:hanging="480"/>
        <w:rPr>
          <w:sz w:val="16"/>
          <w:szCs w:val="16"/>
        </w:rPr>
      </w:pPr>
    </w:p>
    <w:p w:rsidR="000601E7" w:rsidRPr="00FD37FD" w:rsidRDefault="000601E7" w:rsidP="006512EA">
      <w:pPr>
        <w:outlineLvl w:val="0"/>
        <w:rPr>
          <w:i/>
        </w:rPr>
      </w:pPr>
      <w:r w:rsidRPr="00FD37FD">
        <w:rPr>
          <w:i/>
          <w:iCs/>
        </w:rPr>
        <w:t>Comments</w:t>
      </w:r>
      <w:r w:rsidRPr="00FD37FD"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601E7" w:rsidRPr="00FD37FD" w:rsidRDefault="000601E7" w:rsidP="00FD7F6A">
      <w:pPr>
        <w:outlineLvl w:val="0"/>
        <w:rPr>
          <w:i/>
        </w:rPr>
      </w:pPr>
      <w:r w:rsidRPr="00FD37FD">
        <w:t>---------------------------------------------------------------------------------------------------------------------</w:t>
      </w:r>
    </w:p>
    <w:p w:rsidR="000601E7" w:rsidRPr="00FD37FD" w:rsidRDefault="000601E7" w:rsidP="007F3201">
      <w:pPr>
        <w:pStyle w:val="Retraitcorpsdetexte"/>
        <w:jc w:val="center"/>
        <w:rPr>
          <w:b/>
          <w:bCs/>
          <w:i/>
          <w:iCs/>
          <w:sz w:val="16"/>
          <w:szCs w:val="16"/>
          <w:lang w:val="en-US"/>
        </w:rPr>
      </w:pPr>
    </w:p>
    <w:p w:rsidR="000601E7" w:rsidRPr="00FD37FD" w:rsidRDefault="000601E7" w:rsidP="007F3201">
      <w:pPr>
        <w:pStyle w:val="Retraitcorpsdetexte"/>
        <w:jc w:val="center"/>
        <w:rPr>
          <w:b/>
          <w:bCs/>
          <w:i/>
          <w:iCs/>
          <w:sz w:val="20"/>
          <w:szCs w:val="20"/>
          <w:lang w:val="en-US"/>
        </w:rPr>
      </w:pPr>
    </w:p>
    <w:p w:rsidR="000601E7" w:rsidRPr="00F8738C" w:rsidRDefault="000601E7" w:rsidP="007F3201">
      <w:pPr>
        <w:pStyle w:val="Retraitcorpsdetexte"/>
        <w:jc w:val="center"/>
        <w:rPr>
          <w:b/>
          <w:bCs/>
          <w:i/>
          <w:iCs/>
          <w:lang w:val="en-US"/>
        </w:rPr>
      </w:pPr>
      <w:r w:rsidRPr="00F8738C">
        <w:rPr>
          <w:b/>
          <w:bCs/>
          <w:i/>
          <w:iCs/>
          <w:lang w:val="en-US"/>
        </w:rPr>
        <w:t>Thank for your time and please return this form to us</w:t>
      </w:r>
    </w:p>
    <w:p w:rsidR="000601E7" w:rsidRPr="00F76EA1" w:rsidRDefault="000601E7" w:rsidP="00F8738C">
      <w:pPr>
        <w:pStyle w:val="Retraitcorpsdetexte"/>
        <w:jc w:val="center"/>
        <w:rPr>
          <w:lang w:val="en-US"/>
        </w:rPr>
      </w:pPr>
    </w:p>
    <w:sectPr w:rsidR="000601E7" w:rsidRPr="00F76EA1" w:rsidSect="0047708C">
      <w:footerReference w:type="even" r:id="rId8"/>
      <w:footerReference w:type="default" r:id="rId9"/>
      <w:pgSz w:w="12240" w:h="15840"/>
      <w:pgMar w:top="360" w:right="1440" w:bottom="899" w:left="1440" w:header="708" w:footer="29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D7F" w:rsidRDefault="001C7D7F">
      <w:r>
        <w:separator/>
      </w:r>
    </w:p>
  </w:endnote>
  <w:endnote w:type="continuationSeparator" w:id="0">
    <w:p w:rsidR="001C7D7F" w:rsidRDefault="001C7D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1E7" w:rsidRDefault="008707E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601E7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601E7">
      <w:rPr>
        <w:rStyle w:val="Numrodepage"/>
        <w:noProof/>
      </w:rPr>
      <w:t>2</w:t>
    </w:r>
    <w:r>
      <w:rPr>
        <w:rStyle w:val="Numrodepage"/>
      </w:rPr>
      <w:fldChar w:fldCharType="end"/>
    </w:r>
  </w:p>
  <w:p w:rsidR="000601E7" w:rsidRDefault="000601E7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1E7" w:rsidRDefault="008707EF">
    <w:pPr>
      <w:pStyle w:val="Pieddepage"/>
      <w:framePr w:h="672" w:hRule="exact" w:wrap="around" w:vAnchor="text" w:hAnchor="margin" w:xAlign="center" w:y="-110"/>
      <w:rPr>
        <w:rStyle w:val="Numrodepage"/>
      </w:rPr>
    </w:pPr>
    <w:r>
      <w:rPr>
        <w:rStyle w:val="Numrodepage"/>
      </w:rPr>
      <w:fldChar w:fldCharType="begin"/>
    </w:r>
    <w:r w:rsidR="000601E7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064BE">
      <w:rPr>
        <w:rStyle w:val="Numrodepage"/>
        <w:noProof/>
      </w:rPr>
      <w:t>3</w:t>
    </w:r>
    <w:r>
      <w:rPr>
        <w:rStyle w:val="Numrodepage"/>
      </w:rPr>
      <w:fldChar w:fldCharType="end"/>
    </w:r>
  </w:p>
  <w:p w:rsidR="000601E7" w:rsidRDefault="000601E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D7F" w:rsidRDefault="001C7D7F">
      <w:r>
        <w:separator/>
      </w:r>
    </w:p>
  </w:footnote>
  <w:footnote w:type="continuationSeparator" w:id="0">
    <w:p w:rsidR="001C7D7F" w:rsidRDefault="001C7D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A64"/>
    <w:multiLevelType w:val="hybridMultilevel"/>
    <w:tmpl w:val="E5F8EE92"/>
    <w:lvl w:ilvl="0" w:tplc="19B81780">
      <w:start w:val="4"/>
      <w:numFmt w:val="low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>
    <w:nsid w:val="070158F2"/>
    <w:multiLevelType w:val="multilevel"/>
    <w:tmpl w:val="18A4AFA4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204" w:hanging="49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76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cs="Times New Roman" w:hint="default"/>
      </w:rPr>
    </w:lvl>
  </w:abstractNum>
  <w:abstractNum w:abstractNumId="2">
    <w:nsid w:val="11854EC7"/>
    <w:multiLevelType w:val="hybridMultilevel"/>
    <w:tmpl w:val="87E27B7C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9C4D10"/>
    <w:multiLevelType w:val="hybridMultilevel"/>
    <w:tmpl w:val="A76688B6"/>
    <w:lvl w:ilvl="0" w:tplc="8162060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0FB7B4A"/>
    <w:multiLevelType w:val="hybridMultilevel"/>
    <w:tmpl w:val="20E44034"/>
    <w:lvl w:ilvl="0" w:tplc="5CC0C040">
      <w:start w:val="1"/>
      <w:numFmt w:val="lowerRoman"/>
      <w:lvlText w:val="%1)"/>
      <w:lvlJc w:val="left"/>
      <w:pPr>
        <w:ind w:left="1571" w:hanging="720"/>
      </w:pPr>
      <w:rPr>
        <w:rFonts w:cs="Times New Roman"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29A5671A"/>
    <w:multiLevelType w:val="hybridMultilevel"/>
    <w:tmpl w:val="1DBE8CB0"/>
    <w:lvl w:ilvl="0" w:tplc="54E4FF48">
      <w:start w:val="28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A77448A"/>
    <w:multiLevelType w:val="hybridMultilevel"/>
    <w:tmpl w:val="23F60B02"/>
    <w:lvl w:ilvl="0" w:tplc="9AAA16B2">
      <w:start w:val="1"/>
      <w:numFmt w:val="lowerRoman"/>
      <w:lvlText w:val="%1)"/>
      <w:lvlJc w:val="left"/>
      <w:pPr>
        <w:ind w:left="1005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7">
    <w:nsid w:val="2B2F6516"/>
    <w:multiLevelType w:val="hybridMultilevel"/>
    <w:tmpl w:val="404E8238"/>
    <w:lvl w:ilvl="0" w:tplc="C08400EC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8AC06BA">
      <w:start w:val="1"/>
      <w:numFmt w:val="lowerLetter"/>
      <w:lvlText w:val="(%2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C6B369E"/>
    <w:multiLevelType w:val="hybridMultilevel"/>
    <w:tmpl w:val="E772B8D8"/>
    <w:lvl w:ilvl="0" w:tplc="6A4E9078">
      <w:start w:val="1"/>
      <w:numFmt w:val="lowerRoman"/>
      <w:lvlText w:val="(%1)"/>
      <w:lvlJc w:val="left"/>
      <w:pPr>
        <w:ind w:left="2160" w:hanging="72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9">
    <w:nsid w:val="372723D1"/>
    <w:multiLevelType w:val="hybridMultilevel"/>
    <w:tmpl w:val="8D6E6172"/>
    <w:lvl w:ilvl="0" w:tplc="08AC06BA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75D3437"/>
    <w:multiLevelType w:val="hybridMultilevel"/>
    <w:tmpl w:val="2B023A08"/>
    <w:lvl w:ilvl="0" w:tplc="1B4A602E">
      <w:start w:val="1"/>
      <w:numFmt w:val="lowerRoman"/>
      <w:lvlText w:val="%1)"/>
      <w:lvlJc w:val="left"/>
      <w:pPr>
        <w:ind w:left="1620" w:hanging="720"/>
      </w:pPr>
      <w:rPr>
        <w:rFonts w:cs="Times New Roman"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1">
    <w:nsid w:val="37BE30A0"/>
    <w:multiLevelType w:val="hybridMultilevel"/>
    <w:tmpl w:val="CB0E7E64"/>
    <w:lvl w:ilvl="0" w:tplc="36C20B32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1CA2618"/>
    <w:multiLevelType w:val="hybridMultilevel"/>
    <w:tmpl w:val="850A4146"/>
    <w:lvl w:ilvl="0" w:tplc="68840F7C">
      <w:start w:val="4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53122B63"/>
    <w:multiLevelType w:val="hybridMultilevel"/>
    <w:tmpl w:val="F03E071A"/>
    <w:lvl w:ilvl="0" w:tplc="D4F69FC6">
      <w:start w:val="1"/>
      <w:numFmt w:val="decimal"/>
      <w:lvlText w:val="%1."/>
      <w:lvlJc w:val="left"/>
      <w:pPr>
        <w:tabs>
          <w:tab w:val="num" w:pos="1080"/>
        </w:tabs>
        <w:ind w:left="1080" w:hanging="600"/>
      </w:pPr>
      <w:rPr>
        <w:rFonts w:cs="Times New Roman" w:hint="default"/>
        <w:b/>
        <w:bCs/>
      </w:rPr>
    </w:lvl>
    <w:lvl w:ilvl="1" w:tplc="E0280604">
      <w:start w:val="1"/>
      <w:numFmt w:val="lowerRoman"/>
      <w:lvlText w:val="%2."/>
      <w:lvlJc w:val="right"/>
      <w:pPr>
        <w:tabs>
          <w:tab w:val="num" w:pos="1800"/>
        </w:tabs>
        <w:ind w:left="1800" w:hanging="720"/>
      </w:pPr>
      <w:rPr>
        <w:rFonts w:cs="Times New Roman"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7F406ED"/>
    <w:multiLevelType w:val="multilevel"/>
    <w:tmpl w:val="090207C4"/>
    <w:lvl w:ilvl="0">
      <w:start w:val="5"/>
      <w:numFmt w:val="decimal"/>
      <w:lvlText w:val="%1."/>
      <w:lvlJc w:val="left"/>
      <w:pPr>
        <w:tabs>
          <w:tab w:val="num" w:pos="714"/>
        </w:tabs>
        <w:ind w:left="714" w:hanging="57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34"/>
        </w:tabs>
        <w:ind w:left="1434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004"/>
        </w:tabs>
        <w:ind w:left="2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74"/>
        </w:tabs>
        <w:ind w:left="257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04"/>
        </w:tabs>
        <w:ind w:left="35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074"/>
        </w:tabs>
        <w:ind w:left="407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04"/>
        </w:tabs>
        <w:ind w:left="500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574"/>
        </w:tabs>
        <w:ind w:left="557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144"/>
        </w:tabs>
        <w:ind w:left="6144" w:hanging="1440"/>
      </w:pPr>
      <w:rPr>
        <w:rFonts w:cs="Times New Roman" w:hint="default"/>
      </w:rPr>
    </w:lvl>
  </w:abstractNum>
  <w:abstractNum w:abstractNumId="15">
    <w:nsid w:val="64B7152F"/>
    <w:multiLevelType w:val="hybridMultilevel"/>
    <w:tmpl w:val="3DAEBDD8"/>
    <w:lvl w:ilvl="0" w:tplc="0A5CEA90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6">
    <w:nsid w:val="652F03F9"/>
    <w:multiLevelType w:val="hybridMultilevel"/>
    <w:tmpl w:val="087280E0"/>
    <w:lvl w:ilvl="0" w:tplc="A606B1C0">
      <w:start w:val="1"/>
      <w:numFmt w:val="none"/>
      <w:lvlText w:val="(a)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3F6642C"/>
    <w:multiLevelType w:val="hybridMultilevel"/>
    <w:tmpl w:val="CC020CD8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EF2605D"/>
    <w:multiLevelType w:val="hybridMultilevel"/>
    <w:tmpl w:val="C3D44752"/>
    <w:lvl w:ilvl="0" w:tplc="61D23CDA">
      <w:start w:val="5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7"/>
  </w:num>
  <w:num w:numId="5">
    <w:abstractNumId w:val="5"/>
  </w:num>
  <w:num w:numId="6">
    <w:abstractNumId w:val="17"/>
  </w:num>
  <w:num w:numId="7">
    <w:abstractNumId w:val="2"/>
  </w:num>
  <w:num w:numId="8">
    <w:abstractNumId w:val="3"/>
  </w:num>
  <w:num w:numId="9">
    <w:abstractNumId w:val="10"/>
  </w:num>
  <w:num w:numId="10">
    <w:abstractNumId w:val="11"/>
  </w:num>
  <w:num w:numId="11">
    <w:abstractNumId w:val="0"/>
  </w:num>
  <w:num w:numId="12">
    <w:abstractNumId w:val="18"/>
  </w:num>
  <w:num w:numId="13">
    <w:abstractNumId w:val="8"/>
  </w:num>
  <w:num w:numId="14">
    <w:abstractNumId w:val="4"/>
  </w:num>
  <w:num w:numId="15">
    <w:abstractNumId w:val="9"/>
  </w:num>
  <w:num w:numId="16">
    <w:abstractNumId w:val="15"/>
  </w:num>
  <w:num w:numId="17">
    <w:abstractNumId w:val="6"/>
  </w:num>
  <w:num w:numId="18">
    <w:abstractNumId w:val="14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stylePaneFormatFilter w:val="3F01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952"/>
    <w:rsid w:val="00051331"/>
    <w:rsid w:val="000601E7"/>
    <w:rsid w:val="000613DA"/>
    <w:rsid w:val="000C2746"/>
    <w:rsid w:val="000E3671"/>
    <w:rsid w:val="00124728"/>
    <w:rsid w:val="00130867"/>
    <w:rsid w:val="00150171"/>
    <w:rsid w:val="001611D2"/>
    <w:rsid w:val="001875FC"/>
    <w:rsid w:val="00193828"/>
    <w:rsid w:val="001C0E0A"/>
    <w:rsid w:val="001C3DDB"/>
    <w:rsid w:val="001C5547"/>
    <w:rsid w:val="001C7D7F"/>
    <w:rsid w:val="001E72EF"/>
    <w:rsid w:val="00230734"/>
    <w:rsid w:val="002A493E"/>
    <w:rsid w:val="002A74A6"/>
    <w:rsid w:val="002E1AF5"/>
    <w:rsid w:val="002E4838"/>
    <w:rsid w:val="00316B4E"/>
    <w:rsid w:val="003269E0"/>
    <w:rsid w:val="00381A23"/>
    <w:rsid w:val="003B3F9C"/>
    <w:rsid w:val="00470BB5"/>
    <w:rsid w:val="004768A7"/>
    <w:rsid w:val="0047708C"/>
    <w:rsid w:val="00495CFF"/>
    <w:rsid w:val="004E103C"/>
    <w:rsid w:val="00532C7F"/>
    <w:rsid w:val="00547AA0"/>
    <w:rsid w:val="0055068D"/>
    <w:rsid w:val="005544BC"/>
    <w:rsid w:val="00556063"/>
    <w:rsid w:val="005850CD"/>
    <w:rsid w:val="0059135F"/>
    <w:rsid w:val="005A75E4"/>
    <w:rsid w:val="005E15D7"/>
    <w:rsid w:val="005E2568"/>
    <w:rsid w:val="005F65B4"/>
    <w:rsid w:val="00615185"/>
    <w:rsid w:val="006512EA"/>
    <w:rsid w:val="00651954"/>
    <w:rsid w:val="00677B89"/>
    <w:rsid w:val="00684AE9"/>
    <w:rsid w:val="00686E15"/>
    <w:rsid w:val="006B5463"/>
    <w:rsid w:val="006D3705"/>
    <w:rsid w:val="00700952"/>
    <w:rsid w:val="0072209A"/>
    <w:rsid w:val="007D3F52"/>
    <w:rsid w:val="007F3201"/>
    <w:rsid w:val="008041FF"/>
    <w:rsid w:val="008512ED"/>
    <w:rsid w:val="008707EF"/>
    <w:rsid w:val="008B26BE"/>
    <w:rsid w:val="009026A2"/>
    <w:rsid w:val="0091667D"/>
    <w:rsid w:val="00957095"/>
    <w:rsid w:val="0097062C"/>
    <w:rsid w:val="009B0A8C"/>
    <w:rsid w:val="009B197D"/>
    <w:rsid w:val="00A56D4D"/>
    <w:rsid w:val="00A66077"/>
    <w:rsid w:val="00A733DA"/>
    <w:rsid w:val="00A75BC6"/>
    <w:rsid w:val="00A84053"/>
    <w:rsid w:val="00AA7209"/>
    <w:rsid w:val="00AA772D"/>
    <w:rsid w:val="00AB14C1"/>
    <w:rsid w:val="00AC2B2B"/>
    <w:rsid w:val="00B007E7"/>
    <w:rsid w:val="00B064BE"/>
    <w:rsid w:val="00B235D3"/>
    <w:rsid w:val="00B54573"/>
    <w:rsid w:val="00B8244B"/>
    <w:rsid w:val="00BB0E2F"/>
    <w:rsid w:val="00BD1657"/>
    <w:rsid w:val="00C00E46"/>
    <w:rsid w:val="00C346F6"/>
    <w:rsid w:val="00C9074E"/>
    <w:rsid w:val="00CD48F3"/>
    <w:rsid w:val="00D800D0"/>
    <w:rsid w:val="00D83DBE"/>
    <w:rsid w:val="00DB25ED"/>
    <w:rsid w:val="00DC4495"/>
    <w:rsid w:val="00DD5CF8"/>
    <w:rsid w:val="00DF7ECD"/>
    <w:rsid w:val="00E24FDC"/>
    <w:rsid w:val="00E34FB1"/>
    <w:rsid w:val="00E52B1C"/>
    <w:rsid w:val="00E549A0"/>
    <w:rsid w:val="00E71028"/>
    <w:rsid w:val="00EA6259"/>
    <w:rsid w:val="00EA7C50"/>
    <w:rsid w:val="00F55BEF"/>
    <w:rsid w:val="00F76EA1"/>
    <w:rsid w:val="00F775C9"/>
    <w:rsid w:val="00F8738C"/>
    <w:rsid w:val="00FB7378"/>
    <w:rsid w:val="00FD37FD"/>
    <w:rsid w:val="00FD7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4C1"/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2A74A6"/>
    <w:pPr>
      <w:keepNext/>
      <w:widowControl w:val="0"/>
      <w:jc w:val="center"/>
      <w:outlineLvl w:val="1"/>
    </w:pPr>
    <w:rPr>
      <w:i/>
      <w:iCs/>
      <w:sz w:val="20"/>
      <w:szCs w:val="2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EE304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etraitcorpsdetexte">
    <w:name w:val="Body Text Indent"/>
    <w:basedOn w:val="Normal"/>
    <w:link w:val="RetraitcorpsdetexteCar"/>
    <w:uiPriority w:val="99"/>
    <w:rsid w:val="00AB14C1"/>
    <w:pPr>
      <w:tabs>
        <w:tab w:val="left" w:pos="360"/>
      </w:tabs>
      <w:ind w:left="1440" w:hanging="840"/>
    </w:pPr>
    <w:rPr>
      <w:lang w:val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EE3049"/>
    <w:rPr>
      <w:sz w:val="24"/>
      <w:szCs w:val="24"/>
    </w:rPr>
  </w:style>
  <w:style w:type="paragraph" w:styleId="Titre">
    <w:name w:val="Title"/>
    <w:basedOn w:val="Normal"/>
    <w:link w:val="TitreCar"/>
    <w:uiPriority w:val="99"/>
    <w:qFormat/>
    <w:rsid w:val="00AB14C1"/>
    <w:pPr>
      <w:jc w:val="center"/>
    </w:pPr>
    <w:rPr>
      <w:b/>
      <w:bCs/>
      <w:sz w:val="28"/>
    </w:rPr>
  </w:style>
  <w:style w:type="character" w:customStyle="1" w:styleId="TitreCar">
    <w:name w:val="Titre Car"/>
    <w:basedOn w:val="Policepardfaut"/>
    <w:link w:val="Titre"/>
    <w:uiPriority w:val="10"/>
    <w:rsid w:val="00EE304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us-titre">
    <w:name w:val="Subtitle"/>
    <w:basedOn w:val="Normal"/>
    <w:link w:val="Sous-titreCar"/>
    <w:uiPriority w:val="99"/>
    <w:qFormat/>
    <w:rsid w:val="00AB14C1"/>
    <w:pPr>
      <w:jc w:val="center"/>
    </w:pPr>
    <w:rPr>
      <w:b/>
      <w:bCs/>
      <w:sz w:val="28"/>
    </w:rPr>
  </w:style>
  <w:style w:type="character" w:customStyle="1" w:styleId="Sous-titreCar">
    <w:name w:val="Sous-titre Car"/>
    <w:basedOn w:val="Policepardfaut"/>
    <w:link w:val="Sous-titre"/>
    <w:uiPriority w:val="11"/>
    <w:rsid w:val="00EE3049"/>
    <w:rPr>
      <w:rFonts w:ascii="Cambria" w:eastAsia="Times New Roman" w:hAnsi="Cambria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AB14C1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E3049"/>
    <w:rPr>
      <w:sz w:val="24"/>
      <w:szCs w:val="24"/>
    </w:rPr>
  </w:style>
  <w:style w:type="character" w:styleId="Numrodepage">
    <w:name w:val="page number"/>
    <w:basedOn w:val="Policepardfaut"/>
    <w:uiPriority w:val="99"/>
    <w:rsid w:val="00AB14C1"/>
    <w:rPr>
      <w:rFonts w:cs="Times New Roman"/>
    </w:rPr>
  </w:style>
  <w:style w:type="paragraph" w:styleId="Corpsdetexte">
    <w:name w:val="Body Text"/>
    <w:basedOn w:val="Normal"/>
    <w:link w:val="CorpsdetexteCar"/>
    <w:uiPriority w:val="99"/>
    <w:rsid w:val="002A74A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E3049"/>
    <w:rPr>
      <w:sz w:val="24"/>
      <w:szCs w:val="24"/>
    </w:rPr>
  </w:style>
  <w:style w:type="paragraph" w:styleId="En-tte">
    <w:name w:val="header"/>
    <w:basedOn w:val="Normal"/>
    <w:link w:val="En-tteCar"/>
    <w:uiPriority w:val="99"/>
    <w:rsid w:val="0059135F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EE3049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95709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957095"/>
    <w:rPr>
      <w:rFonts w:ascii="Tahoma" w:hAnsi="Tahoma" w:cs="Tahoma"/>
      <w:sz w:val="16"/>
      <w:szCs w:val="16"/>
      <w:lang w:val="en-US" w:eastAsia="en-US"/>
    </w:rPr>
  </w:style>
  <w:style w:type="paragraph" w:styleId="Paragraphedeliste">
    <w:name w:val="List Paragraph"/>
    <w:basedOn w:val="Normal"/>
    <w:uiPriority w:val="99"/>
    <w:qFormat/>
    <w:rsid w:val="002A493E"/>
    <w:pPr>
      <w:ind w:left="720"/>
      <w:contextualSpacing/>
    </w:pPr>
  </w:style>
  <w:style w:type="character" w:customStyle="1" w:styleId="shorttext">
    <w:name w:val="short_text"/>
    <w:basedOn w:val="Policepardfaut"/>
    <w:uiPriority w:val="99"/>
    <w:rsid w:val="00A733DA"/>
    <w:rPr>
      <w:rFonts w:cs="Times New Roman"/>
    </w:rPr>
  </w:style>
  <w:style w:type="character" w:customStyle="1" w:styleId="gt-icon-text1">
    <w:name w:val="gt-icon-text1"/>
    <w:basedOn w:val="Policepardfaut"/>
    <w:uiPriority w:val="99"/>
    <w:rsid w:val="00A733DA"/>
    <w:rPr>
      <w:rFonts w:cs="Times New Roman"/>
    </w:rPr>
  </w:style>
  <w:style w:type="character" w:customStyle="1" w:styleId="hps">
    <w:name w:val="hps"/>
    <w:basedOn w:val="Policepardfaut"/>
    <w:uiPriority w:val="99"/>
    <w:rsid w:val="00F775C9"/>
    <w:rPr>
      <w:rFonts w:cs="Times New Roman"/>
    </w:rPr>
  </w:style>
  <w:style w:type="paragraph" w:styleId="NormalWeb">
    <w:name w:val="Normal (Web)"/>
    <w:basedOn w:val="Normal"/>
    <w:uiPriority w:val="99"/>
    <w:rsid w:val="006512E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3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3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3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32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3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1448</Words>
  <Characters>8255</Characters>
  <Application>Microsoft Office Word</Application>
  <DocSecurity>0</DocSecurity>
  <Lines>68</Lines>
  <Paragraphs>19</Paragraphs>
  <ScaleCrop>false</ScaleCrop>
  <Company>United Nations</Company>
  <LinksUpToDate>false</LinksUpToDate>
  <CharactersWithSpaces>9684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QUESTIONNAIRE</dc:title>
  <dc:subject/>
  <dc:creator>ECA</dc:creator>
  <cp:keywords/>
  <dc:description/>
  <cp:lastModifiedBy> </cp:lastModifiedBy>
  <cp:revision>2</cp:revision>
  <cp:lastPrinted>2011-02-23T14:12:00Z</cp:lastPrinted>
  <dcterms:created xsi:type="dcterms:W3CDTF">2012-03-05T14:18:00Z</dcterms:created>
  <dcterms:modified xsi:type="dcterms:W3CDTF">2012-03-05T14:18:00Z</dcterms:modified>
</cp:coreProperties>
</file>