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word/footer6.xml" ContentType="application/vnd.openxmlformats-officedocument.wordprocessingml.footer+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F4C" w:rsidRPr="00832F4C" w:rsidRDefault="00832F4C" w:rsidP="00500967">
      <w:pPr>
        <w:numPr>
          <w:ins w:id="0" w:author="SRO" w:date="2011-02-21T09:14:00Z"/>
        </w:numPr>
        <w:bidi/>
        <w:ind w:left="-110" w:right="-1759"/>
        <w:jc w:val="both"/>
        <w:rPr>
          <w:ins w:id="1" w:author="SRO" w:date="2011-02-21T09:14:00Z"/>
          <w:b/>
          <w:bCs/>
          <w:sz w:val="28"/>
          <w:szCs w:val="28"/>
          <w:rtl/>
          <w:rPrChange w:id="2" w:author="SRO" w:date="2011-02-21T10:18:00Z">
            <w:rPr>
              <w:ins w:id="3" w:author="SRO" w:date="2011-02-21T09:14:00Z"/>
              <w:b/>
              <w:bCs/>
              <w:color w:val="3366FF"/>
              <w:sz w:val="28"/>
              <w:szCs w:val="28"/>
              <w:rtl/>
            </w:rPr>
          </w:rPrChange>
        </w:rPr>
      </w:pPr>
      <w:r>
        <w:rPr>
          <w:noProof/>
          <w:lang w:val="en-US" w:eastAsia="en-US"/>
        </w:rPr>
        <w:pict>
          <v:shapetype id="_x0000_t202" coordsize="21600,21600" o:spt="202" path="m,l,21600r21600,l21600,xe">
            <v:stroke joinstyle="miter"/>
            <v:path gradientshapeok="t" o:connecttype="rect"/>
          </v:shapetype>
          <v:shape id="_x0000_s1026" type="#_x0000_t202" style="position:absolute;left:0;text-align:left;margin-left:57.4pt;margin-top:-47.25pt;width:171pt;height:106.15pt;z-index:251658240;mso-position-horizontal-relative:page" filled="f" stroked="f">
            <v:textbox style="mso-next-textbox:#_x0000_s1026">
              <w:txbxContent>
                <w:p w:rsidR="00832F4C" w:rsidRPr="002B0DD3" w:rsidRDefault="00832F4C" w:rsidP="00D66931">
                  <w:pPr>
                    <w:rPr>
                      <w:lang w:val="pt-BR" w:bidi="ar-MA"/>
                    </w:rPr>
                  </w:pPr>
                  <w:r w:rsidRPr="002B0DD3">
                    <w:rPr>
                      <w:lang w:val="pt-BR"/>
                    </w:rPr>
                    <w:t xml:space="preserve">Distr.: </w:t>
                  </w:r>
                  <w:r w:rsidRPr="002B0DD3">
                    <w:rPr>
                      <w:lang w:val="pt-BR" w:bidi="ar-MA"/>
                    </w:rPr>
                    <w:t>GENERAL</w:t>
                  </w:r>
                </w:p>
                <w:p w:rsidR="00832F4C" w:rsidRPr="00832F4C" w:rsidRDefault="00832F4C" w:rsidP="00D66931">
                  <w:pPr>
                    <w:rPr>
                      <w:lang w:val="pt-BR" w:bidi="ar-MA"/>
                      <w:rPrChange w:id="4" w:author="SRO" w:date="2011-02-21T09:28:00Z">
                        <w:rPr>
                          <w:sz w:val="18"/>
                          <w:lang w:val="pt-BR" w:bidi="ar-MA"/>
                        </w:rPr>
                      </w:rPrChange>
                    </w:rPr>
                  </w:pPr>
                </w:p>
                <w:p w:rsidR="00832F4C" w:rsidRPr="00832F4C" w:rsidRDefault="00832F4C" w:rsidP="002B0DD3">
                  <w:pPr>
                    <w:numPr>
                      <w:ins w:id="5" w:author="SRO" w:date="2011-02-21T09:22:00Z"/>
                    </w:numPr>
                    <w:ind w:right="-154"/>
                    <w:rPr>
                      <w:ins w:id="6" w:author="SRO" w:date="2011-02-21T09:22:00Z"/>
                      <w:lang w:val="fr-FR"/>
                      <w:rPrChange w:id="7" w:author="SRO" w:date="2011-02-21T09:28:00Z">
                        <w:rPr>
                          <w:ins w:id="8" w:author="SRO" w:date="2011-02-21T09:22:00Z"/>
                          <w:sz w:val="22"/>
                          <w:lang w:val="fr-FR"/>
                        </w:rPr>
                      </w:rPrChange>
                    </w:rPr>
                  </w:pPr>
                  <w:ins w:id="9" w:author="SRO" w:date="2011-02-21T09:23:00Z">
                    <w:r w:rsidRPr="00832F4C">
                      <w:rPr>
                        <w:lang w:val="fr-FR"/>
                        <w:rPrChange w:id="10" w:author="SRO" w:date="2011-02-21T09:28:00Z">
                          <w:rPr>
                            <w:sz w:val="22"/>
                            <w:lang w:val="fr-FR"/>
                          </w:rPr>
                        </w:rPrChange>
                      </w:rPr>
                      <w:t>ECA</w:t>
                    </w:r>
                  </w:ins>
                  <w:ins w:id="11" w:author="SRO" w:date="2011-02-21T09:22:00Z">
                    <w:r w:rsidRPr="00832F4C">
                      <w:rPr>
                        <w:lang w:val="fr-FR"/>
                        <w:rPrChange w:id="12" w:author="SRO" w:date="2011-02-21T09:28:00Z">
                          <w:rPr>
                            <w:sz w:val="22"/>
                            <w:lang w:val="fr-FR"/>
                          </w:rPr>
                        </w:rPrChange>
                      </w:rPr>
                      <w:t>-</w:t>
                    </w:r>
                  </w:ins>
                  <w:ins w:id="13" w:author="SRO" w:date="2011-02-21T09:23:00Z">
                    <w:r w:rsidRPr="00832F4C">
                      <w:rPr>
                        <w:lang w:val="fr-FR"/>
                        <w:rPrChange w:id="14" w:author="SRO" w:date="2011-02-21T09:28:00Z">
                          <w:rPr>
                            <w:sz w:val="22"/>
                            <w:lang w:val="fr-FR"/>
                          </w:rPr>
                        </w:rPrChange>
                      </w:rPr>
                      <w:t>NA</w:t>
                    </w:r>
                  </w:ins>
                  <w:ins w:id="15" w:author="SRO" w:date="2011-02-21T09:22:00Z">
                    <w:r w:rsidRPr="00832F4C">
                      <w:rPr>
                        <w:lang w:val="fr-FR"/>
                        <w:rPrChange w:id="16" w:author="SRO" w:date="2011-02-21T09:28:00Z">
                          <w:rPr>
                            <w:sz w:val="22"/>
                            <w:lang w:val="fr-FR"/>
                          </w:rPr>
                        </w:rPrChange>
                      </w:rPr>
                      <w:t>/AH/F</w:t>
                    </w:r>
                  </w:ins>
                  <w:ins w:id="17" w:author="SRO" w:date="2011-02-21T09:23:00Z">
                    <w:r w:rsidRPr="00832F4C">
                      <w:rPr>
                        <w:lang w:val="fr-FR"/>
                        <w:rPrChange w:id="18" w:author="SRO" w:date="2011-02-21T09:28:00Z">
                          <w:rPr>
                            <w:sz w:val="22"/>
                            <w:lang w:val="fr-FR"/>
                          </w:rPr>
                        </w:rPrChange>
                      </w:rPr>
                      <w:t>4</w:t>
                    </w:r>
                  </w:ins>
                  <w:ins w:id="19" w:author="SRO" w:date="2011-02-21T09:22:00Z">
                    <w:r w:rsidRPr="00832F4C">
                      <w:rPr>
                        <w:lang w:val="fr-FR"/>
                        <w:rPrChange w:id="20" w:author="SRO" w:date="2011-02-21T09:28:00Z">
                          <w:rPr>
                            <w:sz w:val="22"/>
                            <w:lang w:val="fr-FR"/>
                          </w:rPr>
                        </w:rPrChange>
                      </w:rPr>
                      <w:t>D/10/5</w:t>
                    </w:r>
                  </w:ins>
                </w:p>
                <w:p w:rsidR="00832F4C" w:rsidRPr="002B0DD3" w:rsidDel="002B0DD3" w:rsidRDefault="00832F4C" w:rsidP="00D66931">
                  <w:pPr>
                    <w:rPr>
                      <w:del w:id="21" w:author="SRO" w:date="2011-02-21T09:22:00Z"/>
                      <w:lang w:val="pt-BR" w:bidi="ar-MA"/>
                      <w:rPrChange w:id="22" w:author="SRO">
                        <w:rPr>
                          <w:del w:id="23" w:author="SRO" w:date="2011-02-21T09:22:00Z"/>
                          <w:lang w:val="pt-BR" w:bidi="ar-MA"/>
                        </w:rPr>
                      </w:rPrChange>
                    </w:rPr>
                  </w:pPr>
                  <w:del w:id="24" w:author="SRO" w:date="2011-02-21T09:22:00Z">
                    <w:r w:rsidRPr="002B0DD3" w:rsidDel="002B0DD3">
                      <w:rPr>
                        <w:lang w:val="pt-BR"/>
                        <w:rPrChange w:id="25" w:author="SRO">
                          <w:rPr>
                            <w:lang w:val="pt-BR"/>
                          </w:rPr>
                        </w:rPrChange>
                      </w:rPr>
                      <w:delText>ECA</w:delText>
                    </w:r>
                    <w:r w:rsidRPr="002B0DD3" w:rsidDel="002B0DD3">
                      <w:rPr>
                        <w:lang w:val="nl-NL"/>
                        <w:rPrChange w:id="26" w:author="SRO">
                          <w:rPr>
                            <w:lang w:val="nl-NL"/>
                          </w:rPr>
                        </w:rPrChange>
                      </w:rPr>
                      <w:delText>-NA/ICE/XX</w:delText>
                    </w:r>
                    <w:r w:rsidRPr="002B0DD3" w:rsidDel="002B0DD3">
                      <w:rPr>
                        <w:lang w:val="pt-BR"/>
                        <w:rPrChange w:id="27" w:author="SRO">
                          <w:rPr>
                            <w:lang w:val="pt-BR"/>
                          </w:rPr>
                        </w:rPrChange>
                      </w:rPr>
                      <w:delText>VI/</w:delText>
                    </w:r>
                    <w:r w:rsidRPr="002B0DD3" w:rsidDel="002B0DD3">
                      <w:rPr>
                        <w:rtl/>
                        <w:lang w:val="pt-BR"/>
                        <w:rPrChange w:id="28" w:author="SRO">
                          <w:rPr>
                            <w:rtl/>
                            <w:lang w:val="pt-BR"/>
                          </w:rPr>
                        </w:rPrChange>
                      </w:rPr>
                      <w:delText>2</w:delText>
                    </w:r>
                  </w:del>
                </w:p>
                <w:p w:rsidR="00832F4C" w:rsidRPr="002B0DD3" w:rsidRDefault="00832F4C" w:rsidP="00D66931">
                  <w:pPr>
                    <w:rPr>
                      <w:rtl/>
                      <w:lang w:val="en-US" w:bidi="ar-MA"/>
                      <w:rPrChange w:id="29" w:author="SRO">
                        <w:rPr>
                          <w:rtl/>
                          <w:lang w:val="en-US" w:bidi="ar-MA"/>
                        </w:rPr>
                      </w:rPrChange>
                    </w:rPr>
                  </w:pPr>
                  <w:r w:rsidRPr="002B0DD3">
                    <w:rPr>
                      <w:lang w:val="en-US"/>
                      <w:rPrChange w:id="30" w:author="SRO">
                        <w:rPr>
                          <w:lang w:val="en-US"/>
                        </w:rPr>
                      </w:rPrChange>
                    </w:rPr>
                    <w:t>February 2011</w:t>
                  </w:r>
                </w:p>
                <w:p w:rsidR="00832F4C" w:rsidRPr="002B0DD3" w:rsidRDefault="00832F4C" w:rsidP="00D66931">
                  <w:pPr>
                    <w:rPr>
                      <w:rtl/>
                      <w:lang w:val="en-US" w:bidi="ar-MA"/>
                      <w:rPrChange w:id="31" w:author="SRO">
                        <w:rPr>
                          <w:rtl/>
                          <w:lang w:val="en-US" w:bidi="ar-MA"/>
                        </w:rPr>
                      </w:rPrChange>
                    </w:rPr>
                  </w:pPr>
                </w:p>
                <w:p w:rsidR="00832F4C" w:rsidRPr="002B0DD3" w:rsidRDefault="00832F4C" w:rsidP="00D66931">
                  <w:pPr>
                    <w:rPr>
                      <w:lang w:val="en-US"/>
                      <w:rPrChange w:id="32" w:author="SRO">
                        <w:rPr>
                          <w:lang w:val="en-US"/>
                        </w:rPr>
                      </w:rPrChange>
                    </w:rPr>
                  </w:pPr>
                  <w:r w:rsidRPr="002B0DD3">
                    <w:rPr>
                      <w:lang w:val="en-US"/>
                      <w:rPrChange w:id="33" w:author="SRO">
                        <w:rPr>
                          <w:lang w:val="en-US"/>
                        </w:rPr>
                      </w:rPrChange>
                    </w:rPr>
                    <w:t>ARABIC</w:t>
                  </w:r>
                </w:p>
                <w:p w:rsidR="00832F4C" w:rsidRPr="002B0DD3" w:rsidRDefault="00832F4C" w:rsidP="00D66931">
                  <w:pPr>
                    <w:rPr>
                      <w:lang w:val="en-US"/>
                      <w:rPrChange w:id="34" w:author="SRO">
                        <w:rPr>
                          <w:lang w:val="en-US"/>
                        </w:rPr>
                      </w:rPrChange>
                    </w:rPr>
                  </w:pPr>
                  <w:r w:rsidRPr="002B0DD3">
                    <w:rPr>
                      <w:lang w:val="en-US"/>
                      <w:rPrChange w:id="35" w:author="SRO">
                        <w:rPr>
                          <w:lang w:val="en-US"/>
                        </w:rPr>
                      </w:rPrChange>
                    </w:rPr>
                    <w:t>Original: FRENCH</w:t>
                  </w:r>
                  <w:r w:rsidRPr="002B0DD3">
                    <w:rPr>
                      <w:rtl/>
                      <w:lang w:val="en-US"/>
                      <w:rPrChange w:id="36" w:author="SRO">
                        <w:rPr>
                          <w:rtl/>
                          <w:lang w:val="en-US"/>
                        </w:rPr>
                      </w:rPrChange>
                    </w:rPr>
                    <w:t>/</w:t>
                  </w:r>
                  <w:r w:rsidRPr="002B0DD3">
                    <w:rPr>
                      <w:lang w:val="en-US"/>
                      <w:rPrChange w:id="37" w:author="SRO">
                        <w:rPr>
                          <w:lang w:val="en-US"/>
                        </w:rPr>
                      </w:rPrChange>
                    </w:rPr>
                    <w:t>ENGLISH</w:t>
                  </w:r>
                </w:p>
              </w:txbxContent>
            </v:textbox>
            <w10:wrap anchorx="page"/>
          </v:shape>
        </w:pict>
      </w:r>
      <w:r>
        <w:rPr>
          <w:noProof/>
          <w:lang w:val="en-US" w:eastAsia="en-US"/>
        </w:rPr>
        <w:pict>
          <v:shape id="_x0000_s1027" type="#_x0000_t202" style="position:absolute;left:0;text-align:left;margin-left:374.25pt;margin-top:-52pt;width:82.1pt;height:67.75pt;z-index:251659264;mso-wrap-style:none" filled="f" stroked="f">
            <v:textbox style="mso-next-textbox:#_x0000_s1027">
              <w:txbxContent>
                <w:p w:rsidR="00832F4C" w:rsidRPr="00835A64" w:rsidRDefault="00832F4C" w:rsidP="00D66931">
                  <w:r w:rsidRPr="003E003E">
                    <w:pict>
                      <v:shape id="_x0000_i1028" type="#_x0000_t75" style="width:67.5pt;height:55.5pt">
                        <v:imagedata r:id="rId7" o:title=""/>
                      </v:shape>
                    </w:pict>
                  </w:r>
                </w:p>
              </w:txbxContent>
            </v:textbox>
          </v:shape>
        </w:pict>
      </w:r>
    </w:p>
    <w:p w:rsidR="00832F4C" w:rsidRPr="001C1CE8" w:rsidRDefault="00832F4C" w:rsidP="00832F4C">
      <w:pPr>
        <w:numPr>
          <w:ins w:id="38" w:author="SRO" w:date="2011-02-21T09:13:00Z"/>
        </w:numPr>
        <w:bidi/>
        <w:ind w:left="-495"/>
        <w:jc w:val="both"/>
        <w:rPr>
          <w:ins w:id="39" w:author="SRO" w:date="2011-02-21T09:13:00Z"/>
          <w:b/>
          <w:bCs/>
          <w:color w:val="3366FF"/>
          <w:sz w:val="28"/>
          <w:szCs w:val="28"/>
          <w:rtl/>
          <w:rPrChange w:id="40" w:author="SRO">
            <w:rPr>
              <w:ins w:id="41" w:author="SRO" w:date="2011-02-21T09:13:00Z"/>
              <w:b/>
              <w:bCs/>
              <w:color w:val="3366FF"/>
              <w:sz w:val="28"/>
              <w:szCs w:val="28"/>
              <w:rtl/>
            </w:rPr>
          </w:rPrChange>
        </w:rPr>
        <w:pPrChange w:id="42" w:author="SRO" w:date="2011-02-21T11:41:00Z">
          <w:pPr>
            <w:bidi/>
            <w:ind w:left="-110"/>
            <w:jc w:val="both"/>
          </w:pPr>
        </w:pPrChange>
      </w:pPr>
      <w:ins w:id="43" w:author="SRO" w:date="2011-02-21T09:13:00Z">
        <w:r w:rsidRPr="001C1CE8">
          <w:rPr>
            <w:b/>
            <w:bCs/>
            <w:color w:val="3366FF"/>
            <w:sz w:val="28"/>
            <w:szCs w:val="28"/>
            <w:rtl/>
            <w:rPrChange w:id="44" w:author="SRO">
              <w:rPr>
                <w:b/>
                <w:bCs/>
                <w:color w:val="3366FF"/>
                <w:sz w:val="28"/>
                <w:szCs w:val="28"/>
                <w:rtl/>
              </w:rPr>
            </w:rPrChange>
          </w:rPr>
          <w:t>الأم</w:t>
        </w:r>
        <w:r w:rsidRPr="001C1CE8">
          <w:rPr>
            <w:b/>
            <w:bCs/>
            <w:color w:val="3366FF"/>
            <w:sz w:val="28"/>
            <w:szCs w:val="28"/>
            <w:rtl/>
            <w:lang w:bidi="ar-MA"/>
            <w:rPrChange w:id="45" w:author="SRO">
              <w:rPr>
                <w:b/>
                <w:bCs/>
                <w:color w:val="3366FF"/>
                <w:sz w:val="28"/>
                <w:szCs w:val="28"/>
                <w:rtl/>
                <w:lang w:bidi="ar-MA"/>
              </w:rPr>
            </w:rPrChange>
          </w:rPr>
          <w:t>ـ</w:t>
        </w:r>
        <w:r w:rsidRPr="001C1CE8">
          <w:rPr>
            <w:b/>
            <w:bCs/>
            <w:color w:val="3366FF"/>
            <w:sz w:val="28"/>
            <w:szCs w:val="28"/>
            <w:rtl/>
            <w:rPrChange w:id="46" w:author="SRO">
              <w:rPr>
                <w:b/>
                <w:bCs/>
                <w:color w:val="3366FF"/>
                <w:sz w:val="28"/>
                <w:szCs w:val="28"/>
                <w:rtl/>
              </w:rPr>
            </w:rPrChange>
          </w:rPr>
          <w:t>م المتح</w:t>
        </w:r>
        <w:r w:rsidRPr="001C1CE8">
          <w:rPr>
            <w:b/>
            <w:bCs/>
            <w:color w:val="3366FF"/>
            <w:sz w:val="28"/>
            <w:szCs w:val="28"/>
            <w:rtl/>
            <w:lang w:bidi="ar-MA"/>
            <w:rPrChange w:id="47" w:author="SRO">
              <w:rPr>
                <w:b/>
                <w:bCs/>
                <w:color w:val="3366FF"/>
                <w:sz w:val="28"/>
                <w:szCs w:val="28"/>
                <w:rtl/>
                <w:lang w:bidi="ar-MA"/>
              </w:rPr>
            </w:rPrChange>
          </w:rPr>
          <w:t>ـ</w:t>
        </w:r>
        <w:r w:rsidRPr="001C1CE8">
          <w:rPr>
            <w:b/>
            <w:bCs/>
            <w:color w:val="3366FF"/>
            <w:sz w:val="28"/>
            <w:szCs w:val="28"/>
            <w:rtl/>
            <w:rPrChange w:id="48" w:author="SRO">
              <w:rPr>
                <w:b/>
                <w:bCs/>
                <w:color w:val="3366FF"/>
                <w:sz w:val="28"/>
                <w:szCs w:val="28"/>
                <w:rtl/>
              </w:rPr>
            </w:rPrChange>
          </w:rPr>
          <w:t>دة</w:t>
        </w:r>
      </w:ins>
    </w:p>
    <w:p w:rsidR="00832F4C" w:rsidRPr="001C1CE8" w:rsidRDefault="00832F4C" w:rsidP="00832F4C">
      <w:pPr>
        <w:numPr>
          <w:ins w:id="49" w:author="SRO" w:date="2011-02-21T09:13:00Z"/>
        </w:numPr>
        <w:bidi/>
        <w:ind w:left="-495"/>
        <w:jc w:val="both"/>
        <w:rPr>
          <w:ins w:id="50" w:author="SRO" w:date="2011-02-21T09:13:00Z"/>
          <w:b/>
          <w:bCs/>
          <w:color w:val="3366FF"/>
          <w:sz w:val="28"/>
          <w:szCs w:val="28"/>
          <w:rPrChange w:id="51" w:author="SRO">
            <w:rPr>
              <w:ins w:id="52" w:author="SRO" w:date="2011-02-21T09:13:00Z"/>
              <w:b/>
              <w:bCs/>
              <w:color w:val="3366FF"/>
              <w:sz w:val="28"/>
              <w:szCs w:val="28"/>
            </w:rPr>
          </w:rPrChange>
        </w:rPr>
        <w:pPrChange w:id="53" w:author="SRO" w:date="2011-02-21T11:41:00Z">
          <w:pPr>
            <w:bidi/>
            <w:ind w:left="-110"/>
            <w:jc w:val="both"/>
          </w:pPr>
        </w:pPrChange>
      </w:pPr>
      <w:ins w:id="54" w:author="SRO" w:date="2011-02-21T09:13:00Z">
        <w:r w:rsidRPr="001C1CE8">
          <w:rPr>
            <w:b/>
            <w:bCs/>
            <w:color w:val="3366FF"/>
            <w:sz w:val="28"/>
            <w:szCs w:val="28"/>
            <w:rtl/>
            <w:rPrChange w:id="55" w:author="SRO">
              <w:rPr>
                <w:b/>
                <w:bCs/>
                <w:color w:val="3366FF"/>
                <w:sz w:val="28"/>
                <w:szCs w:val="28"/>
                <w:rtl/>
              </w:rPr>
            </w:rPrChange>
          </w:rPr>
          <w:t>اللجنـة الاقتصاديـة لأفريقيـا</w:t>
        </w:r>
      </w:ins>
    </w:p>
    <w:p w:rsidR="00832F4C" w:rsidRPr="001C1CE8" w:rsidRDefault="00832F4C" w:rsidP="00832F4C">
      <w:pPr>
        <w:numPr>
          <w:ins w:id="56" w:author="SRO" w:date="2011-02-21T09:13:00Z"/>
        </w:numPr>
        <w:bidi/>
        <w:ind w:left="-495"/>
        <w:jc w:val="both"/>
        <w:rPr>
          <w:ins w:id="57" w:author="SRO" w:date="2011-02-21T09:13:00Z"/>
          <w:b/>
          <w:bCs/>
          <w:color w:val="3366FF"/>
          <w:sz w:val="28"/>
          <w:szCs w:val="28"/>
          <w:rtl/>
          <w:rPrChange w:id="58" w:author="SRO">
            <w:rPr>
              <w:ins w:id="59" w:author="SRO" w:date="2011-02-21T09:13:00Z"/>
              <w:b/>
              <w:bCs/>
              <w:color w:val="3366FF"/>
              <w:sz w:val="28"/>
              <w:szCs w:val="28"/>
              <w:rtl/>
            </w:rPr>
          </w:rPrChange>
        </w:rPr>
        <w:pPrChange w:id="60" w:author="SRO" w:date="2011-02-21T11:41:00Z">
          <w:pPr>
            <w:bidi/>
            <w:ind w:left="-110"/>
            <w:jc w:val="both"/>
          </w:pPr>
        </w:pPrChange>
      </w:pPr>
      <w:ins w:id="61" w:author="SRO" w:date="2011-02-21T09:13:00Z">
        <w:r w:rsidRPr="001C1CE8">
          <w:rPr>
            <w:b/>
            <w:bCs/>
            <w:color w:val="3366FF"/>
            <w:sz w:val="28"/>
            <w:szCs w:val="28"/>
            <w:rtl/>
            <w:rPrChange w:id="62" w:author="SRO">
              <w:rPr>
                <w:b/>
                <w:bCs/>
                <w:color w:val="3366FF"/>
                <w:sz w:val="28"/>
                <w:szCs w:val="28"/>
                <w:rtl/>
              </w:rPr>
            </w:rPrChange>
          </w:rPr>
          <w:t>مكتب شمال أفريقيـا</w:t>
        </w:r>
      </w:ins>
    </w:p>
    <w:p w:rsidR="00832F4C" w:rsidRPr="000F3EE9" w:rsidRDefault="00832F4C" w:rsidP="00832F4C">
      <w:pPr>
        <w:numPr>
          <w:ins w:id="63" w:author="SRO" w:date="2011-02-21T09:14:00Z"/>
        </w:numPr>
        <w:bidi/>
        <w:ind w:left="-495"/>
        <w:rPr>
          <w:ins w:id="64" w:author="SRO" w:date="2011-02-21T09:14:00Z"/>
          <w:sz w:val="28"/>
          <w:szCs w:val="28"/>
          <w:rtl/>
          <w:rPrChange w:id="65" w:author="SRO">
            <w:rPr>
              <w:ins w:id="66" w:author="SRO" w:date="2011-02-21T09:14:00Z"/>
              <w:sz w:val="28"/>
              <w:szCs w:val="28"/>
              <w:rtl/>
            </w:rPr>
          </w:rPrChange>
        </w:rPr>
        <w:pPrChange w:id="67" w:author="SRO" w:date="2011-02-21T11:41:00Z">
          <w:pPr>
            <w:bidi/>
            <w:jc w:val="right"/>
          </w:pPr>
        </w:pPrChange>
      </w:pPr>
      <w:r>
        <w:rPr>
          <w:noProof/>
          <w:lang w:val="en-US" w:eastAsia="en-US"/>
        </w:rPr>
        <w:pict>
          <v:line id="_x0000_s1028" style="position:absolute;left:0;text-align:left;z-index:251660288" from="-26.85pt,10.65pt" to="450.15pt,10.65pt" strokecolor="#36f"/>
        </w:pict>
      </w:r>
    </w:p>
    <w:p w:rsidR="00832F4C" w:rsidRPr="00832F4C" w:rsidRDefault="00832F4C" w:rsidP="00832F4C">
      <w:pPr>
        <w:numPr>
          <w:ins w:id="68" w:author="SRO" w:date="2011-02-21T09:15:00Z"/>
        </w:numPr>
        <w:bidi/>
        <w:ind w:left="-495"/>
        <w:rPr>
          <w:ins w:id="69" w:author="SRO" w:date="2011-02-21T09:15:00Z"/>
          <w:sz w:val="16"/>
          <w:szCs w:val="16"/>
          <w:rtl/>
          <w:rPrChange w:id="70" w:author="SRO" w:date="2011-02-21T10:18:00Z">
            <w:rPr>
              <w:ins w:id="71" w:author="SRO" w:date="2011-02-21T09:15:00Z"/>
              <w:sz w:val="16"/>
              <w:szCs w:val="28"/>
              <w:rtl/>
            </w:rPr>
          </w:rPrChange>
        </w:rPr>
        <w:pPrChange w:id="72" w:author="SRO" w:date="2011-02-21T11:41:00Z">
          <w:pPr>
            <w:bidi/>
            <w:jc w:val="right"/>
          </w:pPr>
        </w:pPrChange>
      </w:pPr>
    </w:p>
    <w:p w:rsidR="00832F4C" w:rsidRPr="000F3EE9" w:rsidRDefault="00832F4C" w:rsidP="00832F4C">
      <w:pPr>
        <w:numPr>
          <w:ins w:id="73" w:author="SRO" w:date="2011-02-21T09:13:00Z"/>
        </w:numPr>
        <w:bidi/>
        <w:ind w:left="-495"/>
        <w:rPr>
          <w:ins w:id="74" w:author="SRO" w:date="2011-02-21T09:13:00Z"/>
          <w:sz w:val="28"/>
          <w:szCs w:val="28"/>
          <w:rPrChange w:id="75" w:author="SRO">
            <w:rPr>
              <w:ins w:id="76" w:author="SRO" w:date="2011-02-21T09:13:00Z"/>
              <w:sz w:val="28"/>
              <w:szCs w:val="28"/>
            </w:rPr>
          </w:rPrChange>
        </w:rPr>
        <w:pPrChange w:id="77" w:author="SRO" w:date="2011-02-21T11:41:00Z">
          <w:pPr>
            <w:bidi/>
            <w:jc w:val="right"/>
          </w:pPr>
        </w:pPrChange>
      </w:pPr>
      <w:ins w:id="78" w:author="SRO" w:date="2011-02-21T09:16:00Z">
        <w:r w:rsidRPr="000F3EE9">
          <w:rPr>
            <w:b/>
            <w:bCs/>
            <w:sz w:val="28"/>
            <w:szCs w:val="28"/>
            <w:rtl/>
            <w:lang w:val="fr-FR" w:bidi="ar-MA"/>
            <w:rPrChange w:id="79" w:author="SRO">
              <w:rPr>
                <w:b/>
                <w:bCs/>
                <w:sz w:val="28"/>
                <w:szCs w:val="28"/>
                <w:rtl/>
                <w:lang w:val="fr-FR" w:bidi="ar-MA"/>
              </w:rPr>
            </w:rPrChange>
          </w:rPr>
          <w:t>اجتماع الخبراء حول تمويل التنمية في شمال أفريقيا</w:t>
        </w:r>
        <w:r w:rsidRPr="000F3EE9">
          <w:rPr>
            <w:sz w:val="28"/>
            <w:szCs w:val="28"/>
            <w:rtl/>
            <w:rPrChange w:id="80" w:author="SRO">
              <w:rPr>
                <w:sz w:val="28"/>
                <w:szCs w:val="28"/>
                <w:rtl/>
              </w:rPr>
            </w:rPrChange>
          </w:rPr>
          <w:t xml:space="preserve"> </w:t>
        </w:r>
      </w:ins>
    </w:p>
    <w:p w:rsidR="00832F4C" w:rsidRPr="000F3EE9" w:rsidRDefault="00832F4C" w:rsidP="00832F4C">
      <w:pPr>
        <w:numPr>
          <w:ins w:id="81" w:author="SRO" w:date="2011-02-21T09:13:00Z"/>
        </w:numPr>
        <w:bidi/>
        <w:ind w:left="-495"/>
        <w:rPr>
          <w:ins w:id="82" w:author="SRO" w:date="2011-02-21T09:13:00Z"/>
          <w:sz w:val="18"/>
          <w:szCs w:val="18"/>
          <w:rtl/>
          <w:lang w:val="en-US"/>
          <w:rPrChange w:id="83" w:author="SRO">
            <w:rPr>
              <w:ins w:id="84" w:author="SRO" w:date="2011-02-21T09:13:00Z"/>
              <w:sz w:val="18"/>
              <w:szCs w:val="18"/>
              <w:rtl/>
              <w:lang w:val="en-US"/>
            </w:rPr>
          </w:rPrChange>
        </w:rPr>
        <w:pPrChange w:id="85" w:author="SRO" w:date="2011-02-21T11:41:00Z">
          <w:pPr>
            <w:bidi/>
            <w:ind w:left="-110"/>
            <w:jc w:val="right"/>
          </w:pPr>
        </w:pPrChange>
      </w:pPr>
    </w:p>
    <w:p w:rsidR="00832F4C" w:rsidRPr="000F3EE9" w:rsidRDefault="00832F4C" w:rsidP="00832F4C">
      <w:pPr>
        <w:numPr>
          <w:ins w:id="86" w:author="SRO" w:date="2011-02-21T09:13:00Z"/>
        </w:numPr>
        <w:bidi/>
        <w:spacing w:after="120"/>
        <w:ind w:left="-495"/>
        <w:rPr>
          <w:ins w:id="87" w:author="SRO" w:date="2011-02-21T09:20:00Z"/>
          <w:sz w:val="28"/>
          <w:szCs w:val="28"/>
          <w:rtl/>
          <w:rPrChange w:id="88" w:author="SRO">
            <w:rPr>
              <w:ins w:id="89" w:author="SRO" w:date="2011-02-21T09:20:00Z"/>
              <w:sz w:val="28"/>
              <w:szCs w:val="28"/>
              <w:rtl/>
            </w:rPr>
          </w:rPrChange>
        </w:rPr>
        <w:pPrChange w:id="90" w:author="SRO" w:date="2011-02-21T11:41:00Z">
          <w:pPr>
            <w:bidi/>
            <w:spacing w:after="120"/>
            <w:ind w:left="-110"/>
            <w:jc w:val="right"/>
          </w:pPr>
        </w:pPrChange>
      </w:pPr>
      <w:ins w:id="91" w:author="SRO" w:date="2011-02-21T09:13:00Z">
        <w:r w:rsidRPr="000F3EE9">
          <w:rPr>
            <w:sz w:val="28"/>
            <w:szCs w:val="28"/>
            <w:rtl/>
            <w:rPrChange w:id="92" w:author="SRO">
              <w:rPr>
                <w:sz w:val="28"/>
                <w:szCs w:val="28"/>
                <w:rtl/>
              </w:rPr>
            </w:rPrChange>
          </w:rPr>
          <w:t>الربـاط، المغـرب</w:t>
        </w:r>
      </w:ins>
    </w:p>
    <w:p w:rsidR="00832F4C" w:rsidRPr="00832F4C" w:rsidRDefault="00832F4C" w:rsidP="00832F4C">
      <w:pPr>
        <w:numPr>
          <w:ins w:id="93" w:author="SRO" w:date="2011-02-21T09:13:00Z"/>
        </w:numPr>
        <w:bidi/>
        <w:spacing w:after="120"/>
        <w:ind w:left="-495"/>
        <w:rPr>
          <w:ins w:id="94" w:author="SRO" w:date="2011-02-21T09:13:00Z"/>
          <w:sz w:val="28"/>
          <w:szCs w:val="28"/>
          <w:lang w:bidi="ar-MA"/>
          <w:rPrChange w:id="95" w:author="SRO" w:date="2011-02-21T10:18:00Z">
            <w:rPr>
              <w:ins w:id="96" w:author="SRO" w:date="2011-02-21T09:13:00Z"/>
              <w:szCs w:val="28"/>
              <w:lang w:bidi="ar-MA"/>
            </w:rPr>
          </w:rPrChange>
        </w:rPr>
        <w:pPrChange w:id="97" w:author="SRO" w:date="2011-02-21T11:41:00Z">
          <w:pPr>
            <w:bidi/>
            <w:spacing w:after="120"/>
            <w:jc w:val="right"/>
          </w:pPr>
        </w:pPrChange>
      </w:pPr>
      <w:ins w:id="98" w:author="SRO" w:date="2011-02-21T09:20:00Z">
        <w:r w:rsidRPr="00832F4C">
          <w:rPr>
            <w:sz w:val="28"/>
            <w:szCs w:val="28"/>
            <w:rtl/>
            <w:lang w:bidi="ar-MA"/>
            <w:rPrChange w:id="99" w:author="SRO" w:date="2011-02-21T10:18:00Z">
              <w:rPr>
                <w:bCs/>
                <w:color w:val="333333"/>
                <w:sz w:val="28"/>
                <w:szCs w:val="28"/>
                <w:rtl/>
              </w:rPr>
            </w:rPrChange>
          </w:rPr>
          <w:t>19ـ21 تشرين الأول/ أكتوبر 2010</w:t>
        </w:r>
      </w:ins>
    </w:p>
    <w:p w:rsidR="00832F4C" w:rsidRPr="000F3EE9" w:rsidRDefault="00832F4C" w:rsidP="00D66931">
      <w:pPr>
        <w:numPr>
          <w:ins w:id="100" w:author="SRO" w:date="2011-02-21T09:13:00Z"/>
        </w:numPr>
        <w:bidi/>
        <w:rPr>
          <w:ins w:id="101" w:author="SRO" w:date="2011-02-21T09:13:00Z"/>
          <w:lang w:bidi="ar-MA"/>
          <w:rPrChange w:id="102" w:author="SRO">
            <w:rPr>
              <w:ins w:id="103" w:author="SRO" w:date="2011-02-21T09:13:00Z"/>
              <w:lang w:bidi="ar-MA"/>
            </w:rPr>
          </w:rPrChange>
        </w:rPr>
      </w:pPr>
    </w:p>
    <w:p w:rsidR="00832F4C" w:rsidRPr="000F3EE9" w:rsidRDefault="00832F4C" w:rsidP="00D66931">
      <w:pPr>
        <w:numPr>
          <w:ins w:id="104" w:author="SRO" w:date="2011-02-21T09:13:00Z"/>
        </w:numPr>
        <w:bidi/>
        <w:rPr>
          <w:ins w:id="105" w:author="SRO" w:date="2011-02-21T09:13:00Z"/>
          <w:lang w:bidi="ar-MA"/>
          <w:rPrChange w:id="106" w:author="SRO">
            <w:rPr>
              <w:ins w:id="107" w:author="SRO" w:date="2011-02-21T09:13:00Z"/>
              <w:lang w:bidi="ar-MA"/>
            </w:rPr>
          </w:rPrChange>
        </w:rPr>
      </w:pPr>
    </w:p>
    <w:p w:rsidR="00832F4C" w:rsidRPr="000F3EE9" w:rsidRDefault="00832F4C" w:rsidP="00144062">
      <w:pPr>
        <w:numPr>
          <w:ins w:id="108" w:author="SRO" w:date="2011-02-21T09:13:00Z"/>
        </w:numPr>
        <w:spacing w:after="240"/>
        <w:jc w:val="center"/>
        <w:rPr>
          <w:ins w:id="109" w:author="SRO" w:date="2011-02-21T09:13:00Z"/>
          <w:b/>
          <w:bCs/>
          <w:sz w:val="28"/>
          <w:szCs w:val="28"/>
          <w:rtl/>
          <w:lang w:val="fr-FR" w:bidi="ar-MA"/>
          <w:rPrChange w:id="110" w:author="SRO">
            <w:rPr>
              <w:ins w:id="111" w:author="SRO" w:date="2011-02-21T09:13:00Z"/>
              <w:b/>
              <w:bCs/>
              <w:sz w:val="28"/>
              <w:szCs w:val="28"/>
              <w:rtl/>
              <w:lang w:val="fr-FR" w:bidi="ar-MA"/>
            </w:rPr>
          </w:rPrChange>
        </w:rPr>
      </w:pPr>
    </w:p>
    <w:p w:rsidR="00832F4C" w:rsidRPr="000F3EE9" w:rsidRDefault="00832F4C" w:rsidP="00144062">
      <w:pPr>
        <w:numPr>
          <w:ins w:id="112" w:author="SRO" w:date="2011-02-21T09:13:00Z"/>
        </w:numPr>
        <w:spacing w:after="240"/>
        <w:jc w:val="center"/>
        <w:rPr>
          <w:ins w:id="113" w:author="SRO" w:date="2011-02-21T09:13:00Z"/>
          <w:b/>
          <w:bCs/>
          <w:sz w:val="28"/>
          <w:szCs w:val="28"/>
          <w:rtl/>
          <w:lang w:val="fr-FR" w:bidi="ar-MA"/>
          <w:rPrChange w:id="114" w:author="SRO">
            <w:rPr>
              <w:ins w:id="115" w:author="SRO" w:date="2011-02-21T09:13:00Z"/>
              <w:b/>
              <w:bCs/>
              <w:sz w:val="28"/>
              <w:szCs w:val="28"/>
              <w:rtl/>
              <w:lang w:val="fr-FR" w:bidi="ar-MA"/>
            </w:rPr>
          </w:rPrChange>
        </w:rPr>
      </w:pPr>
    </w:p>
    <w:p w:rsidR="00832F4C" w:rsidRPr="000F3EE9" w:rsidRDefault="00832F4C" w:rsidP="00144062">
      <w:pPr>
        <w:numPr>
          <w:ins w:id="116" w:author="SRO" w:date="2011-02-21T09:13:00Z"/>
        </w:numPr>
        <w:spacing w:after="240"/>
        <w:jc w:val="center"/>
        <w:rPr>
          <w:ins w:id="117" w:author="SRO" w:date="2011-02-21T09:21:00Z"/>
          <w:b/>
          <w:bCs/>
          <w:sz w:val="28"/>
          <w:szCs w:val="28"/>
          <w:rtl/>
          <w:lang w:val="fr-FR" w:bidi="ar-MA"/>
          <w:rPrChange w:id="118" w:author="SRO">
            <w:rPr>
              <w:ins w:id="119" w:author="SRO" w:date="2011-02-21T09:21:00Z"/>
              <w:b/>
              <w:bCs/>
              <w:sz w:val="28"/>
              <w:szCs w:val="28"/>
              <w:rtl/>
              <w:lang w:val="fr-FR" w:bidi="ar-MA"/>
            </w:rPr>
          </w:rPrChange>
        </w:rPr>
      </w:pPr>
    </w:p>
    <w:p w:rsidR="00832F4C" w:rsidRPr="000F3EE9" w:rsidRDefault="00832F4C" w:rsidP="00144062">
      <w:pPr>
        <w:numPr>
          <w:ins w:id="120" w:author="SRO" w:date="2011-02-21T09:13:00Z"/>
        </w:numPr>
        <w:spacing w:after="240"/>
        <w:jc w:val="center"/>
        <w:rPr>
          <w:ins w:id="121" w:author="SRO" w:date="2011-02-21T09:21:00Z"/>
          <w:b/>
          <w:bCs/>
          <w:sz w:val="28"/>
          <w:szCs w:val="28"/>
          <w:rtl/>
          <w:lang w:val="fr-FR" w:bidi="ar-MA"/>
          <w:rPrChange w:id="122" w:author="SRO">
            <w:rPr>
              <w:ins w:id="123" w:author="SRO" w:date="2011-02-21T09:21:00Z"/>
              <w:b/>
              <w:bCs/>
              <w:sz w:val="28"/>
              <w:szCs w:val="28"/>
              <w:rtl/>
              <w:lang w:val="fr-FR" w:bidi="ar-MA"/>
            </w:rPr>
          </w:rPrChange>
        </w:rPr>
      </w:pPr>
    </w:p>
    <w:p w:rsidR="00832F4C" w:rsidRPr="000F3EE9" w:rsidRDefault="00832F4C" w:rsidP="00144062">
      <w:pPr>
        <w:numPr>
          <w:ins w:id="124" w:author="SRO" w:date="2011-02-21T09:13:00Z"/>
        </w:numPr>
        <w:spacing w:after="240"/>
        <w:jc w:val="center"/>
        <w:rPr>
          <w:ins w:id="125" w:author="SRO" w:date="2011-02-21T09:13:00Z"/>
          <w:b/>
          <w:bCs/>
          <w:sz w:val="28"/>
          <w:szCs w:val="28"/>
          <w:rtl/>
          <w:lang w:val="fr-FR" w:bidi="ar-MA"/>
          <w:rPrChange w:id="126" w:author="SRO">
            <w:rPr>
              <w:ins w:id="127" w:author="SRO" w:date="2011-02-21T09:13:00Z"/>
              <w:b/>
              <w:bCs/>
              <w:sz w:val="28"/>
              <w:szCs w:val="28"/>
              <w:rtl/>
              <w:lang w:val="fr-FR" w:bidi="ar-MA"/>
            </w:rPr>
          </w:rPrChange>
        </w:rPr>
      </w:pPr>
    </w:p>
    <w:p w:rsidR="00832F4C" w:rsidRPr="00832F4C" w:rsidRDefault="00832F4C" w:rsidP="00832F4C">
      <w:pPr>
        <w:numPr>
          <w:ins w:id="128" w:author="SRO" w:date="2011-02-21T09:16:00Z"/>
        </w:numPr>
        <w:jc w:val="center"/>
        <w:rPr>
          <w:ins w:id="129" w:author="SRO" w:date="2011-02-21T09:16:00Z"/>
          <w:b/>
          <w:bCs/>
          <w:sz w:val="16"/>
          <w:szCs w:val="16"/>
          <w:rtl/>
          <w:lang w:bidi="ar-MA"/>
          <w:rPrChange w:id="130" w:author="SRO" w:date="2011-02-21T10:18:00Z">
            <w:rPr>
              <w:ins w:id="131" w:author="SRO" w:date="2011-02-21T09:16:00Z"/>
              <w:b/>
              <w:bCs/>
              <w:color w:val="3366FF"/>
              <w:sz w:val="16"/>
              <w:szCs w:val="36"/>
              <w:rtl/>
              <w:lang w:bidi="ar-MA"/>
            </w:rPr>
          </w:rPrChange>
        </w:rPr>
        <w:pPrChange w:id="132" w:author="SRO" w:date="2011-02-21T09:25:00Z">
          <w:pPr>
            <w:spacing w:after="240"/>
            <w:jc w:val="center"/>
          </w:pPr>
        </w:pPrChange>
      </w:pPr>
    </w:p>
    <w:p w:rsidR="00832F4C" w:rsidRPr="00832F4C" w:rsidRDefault="00832F4C" w:rsidP="00832F4C">
      <w:pPr>
        <w:numPr>
          <w:ins w:id="133" w:author="SRO" w:date="2011-02-21T09:19:00Z"/>
        </w:numPr>
        <w:jc w:val="center"/>
        <w:rPr>
          <w:ins w:id="134" w:author="SRO" w:date="2011-02-21T09:19:00Z"/>
          <w:b/>
          <w:bCs/>
          <w:sz w:val="16"/>
          <w:szCs w:val="16"/>
          <w:rtl/>
          <w:lang w:bidi="ar-MA"/>
          <w:rPrChange w:id="135" w:author="SRO" w:date="2011-02-21T10:18:00Z">
            <w:rPr>
              <w:ins w:id="136" w:author="SRO" w:date="2011-02-21T09:19:00Z"/>
              <w:b/>
              <w:bCs/>
              <w:color w:val="3366FF"/>
              <w:sz w:val="16"/>
              <w:szCs w:val="36"/>
              <w:rtl/>
              <w:lang w:bidi="ar-MA"/>
            </w:rPr>
          </w:rPrChange>
        </w:rPr>
        <w:pPrChange w:id="137" w:author="SRO" w:date="2011-02-21T09:25:00Z">
          <w:pPr>
            <w:spacing w:after="240"/>
            <w:jc w:val="center"/>
          </w:pPr>
        </w:pPrChange>
      </w:pPr>
    </w:p>
    <w:p w:rsidR="00832F4C" w:rsidRPr="00832F4C" w:rsidRDefault="00832F4C" w:rsidP="00832F4C">
      <w:pPr>
        <w:numPr>
          <w:ins w:id="138" w:author="SRO" w:date="2011-02-21T09:25:00Z"/>
        </w:numPr>
        <w:pBdr>
          <w:top w:val="single" w:sz="4" w:space="1" w:color="993300"/>
          <w:left w:val="single" w:sz="4" w:space="4" w:color="993300"/>
          <w:bottom w:val="single" w:sz="4" w:space="1" w:color="993300"/>
          <w:right w:val="single" w:sz="4" w:space="4" w:color="993300"/>
        </w:pBdr>
        <w:jc w:val="center"/>
        <w:rPr>
          <w:ins w:id="139" w:author="SRO" w:date="2011-02-21T09:25:00Z"/>
          <w:b/>
          <w:bCs/>
          <w:sz w:val="36"/>
          <w:szCs w:val="36"/>
          <w:lang w:bidi="ar-MA"/>
          <w:rPrChange w:id="140" w:author="SRO" w:date="2011-02-21T10:18:00Z">
            <w:rPr>
              <w:ins w:id="141" w:author="SRO" w:date="2011-02-21T09:25:00Z"/>
              <w:b/>
              <w:bCs/>
              <w:color w:val="3366FF"/>
              <w:sz w:val="36"/>
              <w:szCs w:val="36"/>
              <w:lang w:bidi="ar-MA"/>
            </w:rPr>
          </w:rPrChange>
        </w:rPr>
        <w:pPrChange w:id="142" w:author="SRO" w:date="2011-02-21T09:25:00Z">
          <w:pPr>
            <w:pBdr>
              <w:top w:val="single" w:sz="4" w:space="1" w:color="993300"/>
              <w:left w:val="single" w:sz="4" w:space="4" w:color="993300"/>
              <w:bottom w:val="single" w:sz="4" w:space="1" w:color="993300"/>
              <w:right w:val="single" w:sz="4" w:space="4" w:color="993300"/>
            </w:pBdr>
            <w:spacing w:after="240"/>
            <w:jc w:val="center"/>
          </w:pPr>
        </w:pPrChange>
      </w:pPr>
    </w:p>
    <w:p w:rsidR="00832F4C" w:rsidRPr="00832F4C" w:rsidRDefault="00832F4C" w:rsidP="00832F4C">
      <w:pPr>
        <w:pBdr>
          <w:top w:val="single" w:sz="4" w:space="1" w:color="993300"/>
          <w:left w:val="single" w:sz="4" w:space="4" w:color="993300"/>
          <w:bottom w:val="single" w:sz="4" w:space="1" w:color="993300"/>
          <w:right w:val="single" w:sz="4" w:space="4" w:color="993300"/>
        </w:pBdr>
        <w:jc w:val="center"/>
        <w:rPr>
          <w:ins w:id="143" w:author="SRO" w:date="2011-02-21T09:25:00Z"/>
          <w:b/>
          <w:bCs/>
          <w:sz w:val="36"/>
          <w:szCs w:val="36"/>
          <w:lang w:bidi="ar-MA"/>
          <w:rPrChange w:id="144" w:author="SRO" w:date="2011-02-21T10:18:00Z">
            <w:rPr>
              <w:ins w:id="145" w:author="SRO" w:date="2011-02-21T09:25:00Z"/>
              <w:b/>
              <w:bCs/>
              <w:color w:val="3366FF"/>
              <w:sz w:val="36"/>
              <w:szCs w:val="36"/>
              <w:lang w:bidi="ar-MA"/>
            </w:rPr>
          </w:rPrChange>
        </w:rPr>
        <w:pPrChange w:id="146" w:author="SRO" w:date="2011-02-21T09:25:00Z">
          <w:pPr>
            <w:pBdr>
              <w:top w:val="single" w:sz="4" w:space="1" w:color="993300"/>
              <w:left w:val="single" w:sz="4" w:space="4" w:color="993300"/>
              <w:bottom w:val="single" w:sz="4" w:space="1" w:color="993300"/>
              <w:right w:val="single" w:sz="4" w:space="4" w:color="993300"/>
            </w:pBdr>
            <w:spacing w:after="240"/>
            <w:jc w:val="center"/>
          </w:pPr>
        </w:pPrChange>
      </w:pPr>
      <w:r w:rsidRPr="00832F4C">
        <w:rPr>
          <w:b/>
          <w:bCs/>
          <w:sz w:val="36"/>
          <w:szCs w:val="36"/>
          <w:rtl/>
          <w:lang w:bidi="ar-MA"/>
          <w:rPrChange w:id="147" w:author="SRO" w:date="2011-02-21T10:18:00Z">
            <w:rPr>
              <w:b/>
              <w:bCs/>
              <w:sz w:val="36"/>
              <w:szCs w:val="28"/>
              <w:rtl/>
              <w:lang w:val="fr-FR" w:bidi="ar-MA"/>
            </w:rPr>
          </w:rPrChange>
        </w:rPr>
        <w:t>تقرير اجتماع الخبراء حول تمويل التنمية في شمال أفريقي</w:t>
      </w:r>
      <w:ins w:id="148" w:author="SRO" w:date="2011-02-21T09:17:00Z">
        <w:r w:rsidRPr="00832F4C">
          <w:rPr>
            <w:b/>
            <w:bCs/>
            <w:sz w:val="36"/>
            <w:szCs w:val="36"/>
            <w:rtl/>
            <w:lang w:bidi="ar-MA"/>
            <w:rPrChange w:id="149" w:author="SRO" w:date="2011-02-21T10:18:00Z">
              <w:rPr>
                <w:b/>
                <w:bCs/>
                <w:color w:val="3366FF"/>
                <w:sz w:val="36"/>
                <w:szCs w:val="36"/>
                <w:rtl/>
                <w:lang w:bidi="ar-MA"/>
              </w:rPr>
            </w:rPrChange>
          </w:rPr>
          <w:t>ا</w:t>
        </w:r>
      </w:ins>
    </w:p>
    <w:p w:rsidR="00832F4C" w:rsidRPr="00832F4C" w:rsidRDefault="00832F4C" w:rsidP="00832F4C">
      <w:pPr>
        <w:numPr>
          <w:ins w:id="150" w:author="SRO" w:date="2011-02-21T09:25:00Z"/>
        </w:numPr>
        <w:pBdr>
          <w:top w:val="single" w:sz="4" w:space="1" w:color="993300"/>
          <w:left w:val="single" w:sz="4" w:space="4" w:color="993300"/>
          <w:bottom w:val="single" w:sz="4" w:space="1" w:color="993300"/>
          <w:right w:val="single" w:sz="4" w:space="4" w:color="993300"/>
        </w:pBdr>
        <w:jc w:val="center"/>
        <w:rPr>
          <w:ins w:id="151" w:author="SRO" w:date="2011-02-21T09:18:00Z"/>
          <w:b/>
          <w:bCs/>
          <w:sz w:val="36"/>
          <w:szCs w:val="36"/>
          <w:rtl/>
          <w:lang w:bidi="ar-MA"/>
          <w:rPrChange w:id="152" w:author="SRO" w:date="2011-02-21T10:18:00Z">
            <w:rPr>
              <w:ins w:id="153" w:author="SRO" w:date="2011-02-21T09:18:00Z"/>
              <w:b/>
              <w:bCs/>
              <w:color w:val="3366FF"/>
              <w:sz w:val="36"/>
              <w:szCs w:val="36"/>
              <w:rtl/>
              <w:lang w:bidi="ar-MA"/>
            </w:rPr>
          </w:rPrChange>
        </w:rPr>
        <w:pPrChange w:id="154" w:author="SRO" w:date="2011-02-21T09:25:00Z">
          <w:pPr>
            <w:pBdr>
              <w:top w:val="single" w:sz="4" w:space="1" w:color="993300"/>
              <w:left w:val="single" w:sz="4" w:space="4" w:color="993300"/>
              <w:bottom w:val="single" w:sz="4" w:space="1" w:color="993300"/>
              <w:right w:val="single" w:sz="4" w:space="4" w:color="993300"/>
            </w:pBdr>
            <w:spacing w:after="240"/>
            <w:jc w:val="center"/>
          </w:pPr>
        </w:pPrChange>
      </w:pPr>
    </w:p>
    <w:p w:rsidR="00832F4C" w:rsidRPr="00832F4C" w:rsidRDefault="00832F4C" w:rsidP="00832F4C">
      <w:pPr>
        <w:numPr>
          <w:ins w:id="155" w:author="SRO" w:date="2011-02-21T09:18:00Z"/>
        </w:numPr>
        <w:jc w:val="center"/>
        <w:rPr>
          <w:ins w:id="156" w:author="SRO" w:date="2011-02-21T09:13:00Z"/>
          <w:b/>
          <w:bCs/>
          <w:sz w:val="36"/>
          <w:szCs w:val="36"/>
          <w:rtl/>
          <w:lang w:bidi="ar-MA"/>
          <w:rPrChange w:id="157" w:author="SRO" w:date="2011-02-21T10:18:00Z">
            <w:rPr>
              <w:ins w:id="158" w:author="SRO" w:date="2011-02-21T09:13:00Z"/>
              <w:b/>
              <w:bCs/>
              <w:sz w:val="36"/>
              <w:szCs w:val="28"/>
              <w:rtl/>
              <w:lang w:val="fr-FR" w:bidi="ar-MA"/>
            </w:rPr>
          </w:rPrChange>
        </w:rPr>
        <w:pPrChange w:id="159" w:author="SRO" w:date="2011-02-21T09:25:00Z">
          <w:pPr>
            <w:spacing w:after="240"/>
            <w:jc w:val="center"/>
          </w:pPr>
        </w:pPrChange>
      </w:pPr>
      <w:del w:id="160" w:author="SRO" w:date="2011-02-21T09:16:00Z">
        <w:r w:rsidRPr="00832F4C" w:rsidDel="00D66931">
          <w:rPr>
            <w:b/>
            <w:bCs/>
            <w:sz w:val="36"/>
            <w:szCs w:val="36"/>
            <w:rtl/>
            <w:lang w:bidi="ar-MA"/>
            <w:rPrChange w:id="161" w:author="SRO" w:date="2011-02-21T10:18:00Z">
              <w:rPr>
                <w:b/>
                <w:bCs/>
                <w:sz w:val="36"/>
                <w:szCs w:val="28"/>
                <w:rtl/>
                <w:lang w:val="fr-FR" w:bidi="ar-MA"/>
              </w:rPr>
            </w:rPrChange>
          </w:rPr>
          <w:delText>ا</w:delText>
        </w:r>
      </w:del>
    </w:p>
    <w:p w:rsidR="00832F4C" w:rsidRPr="000F3EE9" w:rsidRDefault="00832F4C" w:rsidP="00832F4C">
      <w:pPr>
        <w:numPr>
          <w:ins w:id="162" w:author="SRO" w:date="2011-02-21T09:13:00Z"/>
        </w:numPr>
        <w:jc w:val="center"/>
        <w:rPr>
          <w:ins w:id="163" w:author="SRO" w:date="2011-02-21T09:13:00Z"/>
          <w:b/>
          <w:bCs/>
          <w:sz w:val="28"/>
          <w:szCs w:val="28"/>
          <w:rtl/>
          <w:lang w:val="fr-FR" w:bidi="ar-MA"/>
          <w:rPrChange w:id="164" w:author="SRO">
            <w:rPr>
              <w:ins w:id="165" w:author="SRO" w:date="2011-02-21T09:13:00Z"/>
              <w:b/>
              <w:bCs/>
              <w:sz w:val="28"/>
              <w:szCs w:val="28"/>
              <w:rtl/>
              <w:lang w:val="fr-FR" w:bidi="ar-MA"/>
            </w:rPr>
          </w:rPrChange>
        </w:rPr>
        <w:pPrChange w:id="166" w:author="SRO" w:date="2011-02-21T09:18:00Z">
          <w:pPr>
            <w:spacing w:after="240"/>
            <w:jc w:val="center"/>
          </w:pPr>
        </w:pPrChange>
      </w:pPr>
    </w:p>
    <w:p w:rsidR="00832F4C" w:rsidRPr="000F3EE9" w:rsidRDefault="00832F4C" w:rsidP="00144062">
      <w:pPr>
        <w:numPr>
          <w:ins w:id="167" w:author="SRO" w:date="2011-02-21T09:13:00Z"/>
        </w:numPr>
        <w:spacing w:after="240"/>
        <w:jc w:val="center"/>
        <w:rPr>
          <w:b/>
          <w:bCs/>
          <w:sz w:val="28"/>
          <w:szCs w:val="28"/>
          <w:rtl/>
          <w:lang w:val="fr-FR" w:bidi="ar-MA"/>
          <w:rPrChange w:id="168" w:author="SRO">
            <w:rPr>
              <w:b/>
              <w:bCs/>
              <w:sz w:val="28"/>
              <w:szCs w:val="28"/>
              <w:rtl/>
              <w:lang w:val="fr-FR" w:bidi="ar-MA"/>
            </w:rPr>
          </w:rPrChange>
        </w:rPr>
      </w:pPr>
    </w:p>
    <w:p w:rsidR="00832F4C" w:rsidRPr="000F3EE9" w:rsidDel="002B0DD3" w:rsidRDefault="00832F4C" w:rsidP="00144062">
      <w:pPr>
        <w:spacing w:after="240"/>
        <w:jc w:val="center"/>
        <w:rPr>
          <w:del w:id="169" w:author="SRO" w:date="2011-02-21T09:30:00Z"/>
          <w:b/>
          <w:bCs/>
          <w:sz w:val="28"/>
          <w:szCs w:val="28"/>
          <w:rtl/>
          <w:lang w:val="fr-FR" w:bidi="ar-MA"/>
          <w:rPrChange w:id="170" w:author="SRO">
            <w:rPr>
              <w:del w:id="171" w:author="SRO" w:date="2011-02-21T09:30:00Z"/>
              <w:b/>
              <w:bCs/>
              <w:sz w:val="28"/>
              <w:szCs w:val="28"/>
              <w:rtl/>
              <w:lang w:val="fr-FR" w:bidi="ar-MA"/>
            </w:rPr>
          </w:rPrChange>
        </w:rPr>
      </w:pPr>
      <w:ins w:id="172" w:author="SRO" w:date="2011-02-21T11:50:00Z">
        <w:r>
          <w:rPr>
            <w:b/>
            <w:bCs/>
            <w:sz w:val="28"/>
            <w:szCs w:val="28"/>
            <w:lang w:val="fr-FR" w:bidi="ar-MA"/>
          </w:rPr>
          <w:br w:type="page"/>
        </w:r>
      </w:ins>
      <w:r w:rsidRPr="000F3EE9">
        <w:rPr>
          <w:b/>
          <w:bCs/>
          <w:sz w:val="28"/>
          <w:szCs w:val="28"/>
          <w:rtl/>
          <w:lang w:val="fr-FR" w:bidi="ar-MA"/>
          <w:rPrChange w:id="173" w:author="SRO" w:date="2011-02-21T10:18:00Z">
            <w:rPr>
              <w:b/>
              <w:bCs/>
              <w:sz w:val="28"/>
              <w:szCs w:val="28"/>
              <w:rtl/>
              <w:lang w:val="fr-FR" w:bidi="ar-MA"/>
            </w:rPr>
          </w:rPrChange>
        </w:rPr>
        <w:br w:type="page"/>
      </w:r>
    </w:p>
    <w:p w:rsidR="00832F4C" w:rsidRPr="000F3EE9" w:rsidDel="002B0DD3" w:rsidRDefault="00832F4C" w:rsidP="00144062">
      <w:pPr>
        <w:spacing w:after="240"/>
        <w:jc w:val="center"/>
        <w:rPr>
          <w:del w:id="174" w:author="SRO" w:date="2011-02-21T09:30:00Z"/>
          <w:b/>
          <w:bCs/>
          <w:sz w:val="28"/>
          <w:szCs w:val="28"/>
          <w:rtl/>
          <w:lang w:val="fr-FR"/>
          <w:rPrChange w:id="175" w:author="SRO">
            <w:rPr>
              <w:del w:id="176" w:author="SRO" w:date="2011-02-21T09:30:00Z"/>
              <w:b/>
              <w:bCs/>
              <w:sz w:val="28"/>
              <w:szCs w:val="28"/>
              <w:rtl/>
              <w:lang w:val="fr-FR"/>
            </w:rPr>
          </w:rPrChange>
        </w:rPr>
      </w:pPr>
    </w:p>
    <w:p w:rsidR="00832F4C" w:rsidRPr="000F3EE9" w:rsidDel="002B0DD3" w:rsidRDefault="00832F4C" w:rsidP="00144062">
      <w:pPr>
        <w:spacing w:after="240"/>
        <w:jc w:val="center"/>
        <w:rPr>
          <w:del w:id="177" w:author="SRO" w:date="2011-02-21T09:30:00Z"/>
          <w:b/>
          <w:bCs/>
          <w:sz w:val="28"/>
          <w:szCs w:val="28"/>
          <w:lang w:val="fr-FR"/>
          <w:rPrChange w:id="178" w:author="SRO">
            <w:rPr>
              <w:del w:id="179" w:author="SRO" w:date="2011-02-21T09:30:00Z"/>
              <w:b/>
              <w:bCs/>
              <w:sz w:val="28"/>
              <w:szCs w:val="28"/>
              <w:lang w:val="fr-FR"/>
            </w:rPr>
          </w:rPrChange>
        </w:rPr>
      </w:pPr>
    </w:p>
    <w:p w:rsidR="00832F4C" w:rsidRPr="000F3EE9" w:rsidDel="002B0DD3" w:rsidRDefault="00832F4C" w:rsidP="00144062">
      <w:pPr>
        <w:spacing w:after="240"/>
        <w:jc w:val="center"/>
        <w:rPr>
          <w:del w:id="180" w:author="SRO" w:date="2011-02-21T09:30:00Z"/>
          <w:b/>
          <w:bCs/>
          <w:sz w:val="28"/>
          <w:szCs w:val="28"/>
          <w:lang w:val="fr-FR"/>
          <w:rPrChange w:id="181" w:author="SRO">
            <w:rPr>
              <w:del w:id="182" w:author="SRO" w:date="2011-02-21T09:30:00Z"/>
              <w:b/>
              <w:bCs/>
              <w:sz w:val="28"/>
              <w:szCs w:val="28"/>
              <w:lang w:val="fr-FR"/>
            </w:rPr>
          </w:rPrChange>
        </w:rPr>
      </w:pPr>
    </w:p>
    <w:p w:rsidR="00832F4C" w:rsidRPr="000F3EE9" w:rsidRDefault="00832F4C" w:rsidP="00144062">
      <w:pPr>
        <w:spacing w:after="240"/>
        <w:jc w:val="center"/>
        <w:rPr>
          <w:b/>
          <w:bCs/>
          <w:sz w:val="28"/>
          <w:szCs w:val="28"/>
          <w:rtl/>
          <w:lang w:val="fr-FR"/>
          <w:rPrChange w:id="183" w:author="SRO">
            <w:rPr>
              <w:b/>
              <w:bCs/>
              <w:sz w:val="28"/>
              <w:szCs w:val="28"/>
              <w:rtl/>
              <w:lang w:val="fr-FR"/>
            </w:rPr>
          </w:rPrChange>
        </w:rPr>
      </w:pPr>
      <w:r w:rsidRPr="000F3EE9">
        <w:rPr>
          <w:b/>
          <w:bCs/>
          <w:sz w:val="28"/>
          <w:szCs w:val="28"/>
          <w:rtl/>
          <w:lang w:val="fr-FR"/>
          <w:rPrChange w:id="184" w:author="SRO">
            <w:rPr>
              <w:b/>
              <w:bCs/>
              <w:sz w:val="28"/>
              <w:szCs w:val="28"/>
              <w:rtl/>
              <w:lang w:val="fr-FR"/>
            </w:rPr>
          </w:rPrChange>
        </w:rPr>
        <w:t>فه</w:t>
      </w:r>
      <w:ins w:id="185" w:author="SRO" w:date="2011-02-21T09:12:00Z">
        <w:r w:rsidRPr="000F3EE9">
          <w:rPr>
            <w:b/>
            <w:bCs/>
            <w:sz w:val="28"/>
            <w:szCs w:val="28"/>
            <w:rtl/>
            <w:lang w:val="fr-FR" w:bidi="ar-MA"/>
            <w:rPrChange w:id="186" w:author="SRO">
              <w:rPr>
                <w:b/>
                <w:bCs/>
                <w:sz w:val="28"/>
                <w:szCs w:val="28"/>
                <w:rtl/>
                <w:lang w:val="fr-FR" w:bidi="ar-MA"/>
              </w:rPr>
            </w:rPrChange>
          </w:rPr>
          <w:t>ـــــ</w:t>
        </w:r>
      </w:ins>
      <w:r w:rsidRPr="000F3EE9">
        <w:rPr>
          <w:b/>
          <w:bCs/>
          <w:sz w:val="28"/>
          <w:szCs w:val="28"/>
          <w:rtl/>
          <w:lang w:val="fr-FR"/>
          <w:rPrChange w:id="187" w:author="SRO">
            <w:rPr>
              <w:b/>
              <w:bCs/>
              <w:sz w:val="28"/>
              <w:szCs w:val="28"/>
              <w:rtl/>
              <w:lang w:val="fr-FR"/>
            </w:rPr>
          </w:rPrChange>
        </w:rPr>
        <w:t>رس</w:t>
      </w:r>
    </w:p>
    <w:p w:rsidR="00832F4C" w:rsidRPr="000F3EE9" w:rsidRDefault="00832F4C" w:rsidP="00144062">
      <w:pPr>
        <w:spacing w:after="240"/>
        <w:jc w:val="center"/>
        <w:rPr>
          <w:b/>
          <w:bCs/>
          <w:sz w:val="28"/>
          <w:szCs w:val="28"/>
          <w:rtl/>
          <w:lang w:val="fr-FR"/>
          <w:rPrChange w:id="188" w:author="SRO">
            <w:rPr>
              <w:b/>
              <w:bCs/>
              <w:sz w:val="28"/>
              <w:szCs w:val="28"/>
              <w:rtl/>
              <w:lang w:val="fr-FR"/>
            </w:rPr>
          </w:rPrChange>
        </w:rPr>
      </w:pPr>
    </w:p>
    <w:p w:rsidR="00832F4C" w:rsidRPr="00832F4C" w:rsidRDefault="00832F4C" w:rsidP="00500967">
      <w:pPr>
        <w:bidi/>
        <w:spacing w:after="240"/>
        <w:jc w:val="both"/>
        <w:rPr>
          <w:rtl/>
          <w:lang w:val="fr-FR"/>
          <w:rPrChange w:id="189" w:author="SRO" w:date="2011-02-21T11:10:00Z">
            <w:rPr>
              <w:szCs w:val="28"/>
              <w:rtl/>
              <w:lang w:val="fr-FR"/>
            </w:rPr>
          </w:rPrChange>
        </w:rPr>
      </w:pPr>
      <w:r w:rsidRPr="00832F4C">
        <w:rPr>
          <w:sz w:val="28"/>
          <w:szCs w:val="28"/>
          <w:rtl/>
          <w:lang w:val="fr-FR"/>
          <w:rPrChange w:id="190" w:author="SRO" w:date="2011-02-21T10:18:00Z">
            <w:rPr>
              <w:bCs/>
              <w:sz w:val="28"/>
              <w:szCs w:val="28"/>
              <w:rtl/>
              <w:lang w:val="fr-FR"/>
            </w:rPr>
          </w:rPrChange>
        </w:rPr>
        <w:t>أولاً.</w:t>
      </w:r>
      <w:r w:rsidRPr="000F3EE9">
        <w:rPr>
          <w:sz w:val="28"/>
          <w:szCs w:val="28"/>
          <w:rtl/>
          <w:lang w:val="fr-FR"/>
          <w:rPrChange w:id="191" w:author="SRO" w:date="2011-02-21T10:18:00Z">
            <w:rPr>
              <w:sz w:val="28"/>
              <w:szCs w:val="28"/>
              <w:rtl/>
              <w:lang w:val="fr-FR"/>
            </w:rPr>
          </w:rPrChange>
        </w:rPr>
        <w:tab/>
      </w:r>
      <w:r w:rsidRPr="00832F4C">
        <w:rPr>
          <w:sz w:val="28"/>
          <w:szCs w:val="28"/>
          <w:rtl/>
          <w:lang w:val="fr-FR"/>
          <w:rPrChange w:id="192" w:author="SRO" w:date="2011-02-21T10:18:00Z">
            <w:rPr>
              <w:bCs/>
              <w:sz w:val="28"/>
              <w:szCs w:val="28"/>
              <w:rtl/>
              <w:lang w:val="fr-FR"/>
            </w:rPr>
          </w:rPrChange>
        </w:rPr>
        <w:t>التنظيم</w:t>
      </w:r>
      <w:ins w:id="193" w:author="SRO" w:date="2011-02-21T11:09:00Z">
        <w:r>
          <w:rPr>
            <w:sz w:val="28"/>
            <w:szCs w:val="28"/>
            <w:rtl/>
            <w:lang w:val="fr-FR"/>
          </w:rPr>
          <w:t xml:space="preserve"> </w:t>
        </w:r>
      </w:ins>
      <w:del w:id="194" w:author="SRO" w:date="2011-02-21T11:09:00Z">
        <w:r w:rsidRPr="00832F4C" w:rsidDel="005D4DF2">
          <w:rPr>
            <w:sz w:val="28"/>
            <w:szCs w:val="28"/>
            <w:rtl/>
            <w:lang w:val="fr-FR"/>
            <w:rPrChange w:id="195" w:author="SRO" w:date="2011-02-21T10:18:00Z">
              <w:rPr>
                <w:bCs/>
                <w:sz w:val="28"/>
                <w:szCs w:val="28"/>
                <w:rtl/>
                <w:lang w:val="fr-FR"/>
              </w:rPr>
            </w:rPrChange>
          </w:rPr>
          <w:delText xml:space="preserve"> </w:delText>
        </w:r>
      </w:del>
      <w:r w:rsidRPr="00832F4C">
        <w:rPr>
          <w:sz w:val="28"/>
          <w:szCs w:val="28"/>
          <w:rtl/>
          <w:lang w:val="fr-FR"/>
          <w:rPrChange w:id="196" w:author="SRO" w:date="2011-02-21T10:18:00Z">
            <w:rPr>
              <w:bCs/>
              <w:sz w:val="28"/>
              <w:szCs w:val="28"/>
              <w:rtl/>
              <w:lang w:val="fr-FR"/>
            </w:rPr>
          </w:rPrChange>
        </w:rPr>
        <w:t>والمشاركة</w:t>
      </w:r>
      <w:r w:rsidRPr="000F3EE9">
        <w:rPr>
          <w:sz w:val="28"/>
          <w:szCs w:val="28"/>
          <w:rtl/>
          <w:lang w:val="fr-FR"/>
          <w:rPrChange w:id="197" w:author="SRO">
            <w:rPr>
              <w:sz w:val="28"/>
              <w:szCs w:val="28"/>
              <w:rtl/>
              <w:lang w:val="fr-FR"/>
            </w:rPr>
          </w:rPrChange>
        </w:rPr>
        <w:t xml:space="preserve"> </w:t>
      </w:r>
      <w:del w:id="198" w:author="SRO" w:date="2011-02-21T11:45:00Z">
        <w:r w:rsidRPr="00832F4C" w:rsidDel="00500967">
          <w:rPr>
            <w:rtl/>
            <w:lang w:val="fr-FR"/>
            <w:rPrChange w:id="199" w:author="SRO" w:date="2011-02-21T11:10:00Z">
              <w:rPr>
                <w:szCs w:val="28"/>
                <w:rtl/>
                <w:lang w:val="fr-FR"/>
              </w:rPr>
            </w:rPrChange>
          </w:rPr>
          <w:delText>....................................................................</w:delText>
        </w:r>
      </w:del>
      <w:del w:id="200" w:author="SRO" w:date="2011-02-21T11:09:00Z">
        <w:r w:rsidRPr="00832F4C" w:rsidDel="005D4DF2">
          <w:rPr>
            <w:rtl/>
            <w:lang w:val="fr-FR"/>
            <w:rPrChange w:id="201" w:author="SRO" w:date="2011-02-21T11:10:00Z">
              <w:rPr>
                <w:szCs w:val="28"/>
                <w:rtl/>
                <w:lang w:val="fr-FR"/>
              </w:rPr>
            </w:rPrChange>
          </w:rPr>
          <w:delText>.</w:delText>
        </w:r>
      </w:del>
      <w:del w:id="202" w:author="SRO" w:date="2011-02-21T11:45:00Z">
        <w:r w:rsidRPr="00832F4C" w:rsidDel="00500967">
          <w:rPr>
            <w:rtl/>
            <w:lang w:val="fr-FR"/>
            <w:rPrChange w:id="203" w:author="SRO" w:date="2011-02-21T11:10:00Z">
              <w:rPr>
                <w:szCs w:val="28"/>
                <w:rtl/>
                <w:lang w:val="fr-FR"/>
              </w:rPr>
            </w:rPrChange>
          </w:rPr>
          <w:delText>..................</w:delText>
        </w:r>
      </w:del>
      <w:ins w:id="204" w:author="SRO" w:date="2011-02-21T11:45:00Z">
        <w:r>
          <w:rPr>
            <w:rtl/>
            <w:lang w:val="fr-FR"/>
          </w:rPr>
          <w:t>....................................................................................................</w:t>
        </w:r>
      </w:ins>
      <w:del w:id="205" w:author="SRO" w:date="2011-02-21T11:41:00Z">
        <w:r w:rsidRPr="00832F4C" w:rsidDel="00500967">
          <w:rPr>
            <w:rtl/>
            <w:lang w:val="fr-FR"/>
            <w:rPrChange w:id="206" w:author="SRO" w:date="2011-02-21T11:10:00Z">
              <w:rPr>
                <w:szCs w:val="28"/>
                <w:rtl/>
                <w:lang w:val="fr-FR"/>
              </w:rPr>
            </w:rPrChange>
          </w:rPr>
          <w:delText>.</w:delText>
        </w:r>
      </w:del>
      <w:ins w:id="207" w:author="SRO" w:date="2011-02-21T11:41:00Z">
        <w:r>
          <w:rPr>
            <w:rtl/>
            <w:lang w:val="fr-FR"/>
          </w:rPr>
          <w:t>1</w:t>
        </w:r>
      </w:ins>
    </w:p>
    <w:p w:rsidR="00832F4C" w:rsidRPr="00832F4C" w:rsidRDefault="00832F4C" w:rsidP="005D4DF2">
      <w:pPr>
        <w:bidi/>
        <w:spacing w:after="240"/>
        <w:jc w:val="both"/>
        <w:rPr>
          <w:rtl/>
          <w:lang w:val="fr-FR"/>
          <w:rPrChange w:id="208" w:author="SRO" w:date="2011-02-21T11:10:00Z">
            <w:rPr>
              <w:szCs w:val="28"/>
              <w:rtl/>
              <w:lang w:val="fr-FR"/>
            </w:rPr>
          </w:rPrChange>
        </w:rPr>
      </w:pPr>
      <w:r w:rsidRPr="00832F4C">
        <w:rPr>
          <w:sz w:val="28"/>
          <w:szCs w:val="28"/>
          <w:rtl/>
          <w:lang w:val="fr-FR"/>
          <w:rPrChange w:id="209" w:author="SRO" w:date="2011-02-21T10:18:00Z">
            <w:rPr>
              <w:bCs/>
              <w:sz w:val="28"/>
              <w:szCs w:val="28"/>
              <w:rtl/>
              <w:lang w:val="fr-FR"/>
            </w:rPr>
          </w:rPrChange>
        </w:rPr>
        <w:t>ثانياً</w:t>
      </w:r>
      <w:r w:rsidRPr="000F3EE9">
        <w:rPr>
          <w:sz w:val="28"/>
          <w:szCs w:val="28"/>
          <w:rtl/>
          <w:lang w:val="fr-FR"/>
          <w:rPrChange w:id="210" w:author="SRO" w:date="2011-02-21T10:18:00Z">
            <w:rPr>
              <w:sz w:val="28"/>
              <w:szCs w:val="28"/>
              <w:rtl/>
              <w:lang w:val="fr-FR"/>
            </w:rPr>
          </w:rPrChange>
        </w:rPr>
        <w:tab/>
      </w:r>
      <w:r w:rsidRPr="00832F4C">
        <w:rPr>
          <w:sz w:val="28"/>
          <w:szCs w:val="28"/>
          <w:rtl/>
          <w:lang w:val="fr-FR"/>
          <w:rPrChange w:id="211" w:author="SRO" w:date="2011-02-21T10:18:00Z">
            <w:rPr>
              <w:bCs/>
              <w:sz w:val="28"/>
              <w:szCs w:val="28"/>
              <w:rtl/>
              <w:lang w:val="fr-FR"/>
            </w:rPr>
          </w:rPrChange>
        </w:rPr>
        <w:t>افتتاح الاجتماع</w:t>
      </w:r>
      <w:r w:rsidRPr="000F3EE9">
        <w:rPr>
          <w:sz w:val="28"/>
          <w:szCs w:val="28"/>
          <w:rtl/>
          <w:lang w:val="fr-FR"/>
          <w:rPrChange w:id="212" w:author="SRO">
            <w:rPr>
              <w:sz w:val="28"/>
              <w:szCs w:val="28"/>
              <w:rtl/>
              <w:lang w:val="fr-FR"/>
            </w:rPr>
          </w:rPrChange>
        </w:rPr>
        <w:t xml:space="preserve"> </w:t>
      </w:r>
      <w:r w:rsidRPr="00832F4C">
        <w:rPr>
          <w:rtl/>
          <w:lang w:val="fr-FR"/>
          <w:rPrChange w:id="213" w:author="SRO" w:date="2011-02-21T11:10:00Z">
            <w:rPr>
              <w:szCs w:val="28"/>
              <w:rtl/>
              <w:lang w:val="fr-FR"/>
            </w:rPr>
          </w:rPrChange>
        </w:rPr>
        <w:t>............................................</w:t>
      </w:r>
      <w:del w:id="214" w:author="SRO" w:date="2011-02-21T11:10:00Z">
        <w:r w:rsidRPr="00832F4C" w:rsidDel="005D4DF2">
          <w:rPr>
            <w:rtl/>
            <w:lang w:val="fr-FR"/>
            <w:rPrChange w:id="215" w:author="SRO" w:date="2011-02-21T11:10:00Z">
              <w:rPr>
                <w:szCs w:val="28"/>
                <w:rtl/>
                <w:lang w:val="fr-FR"/>
              </w:rPr>
            </w:rPrChange>
          </w:rPr>
          <w:delText>.............</w:delText>
        </w:r>
      </w:del>
      <w:r w:rsidRPr="00832F4C">
        <w:rPr>
          <w:rtl/>
          <w:lang w:val="fr-FR"/>
          <w:rPrChange w:id="216" w:author="SRO" w:date="2011-02-21T11:10:00Z">
            <w:rPr>
              <w:szCs w:val="28"/>
              <w:rtl/>
              <w:lang w:val="fr-FR"/>
            </w:rPr>
          </w:rPrChange>
        </w:rPr>
        <w:t>...............</w:t>
      </w:r>
      <w:ins w:id="217" w:author="SRO" w:date="2011-02-21T11:12:00Z">
        <w:r>
          <w:rPr>
            <w:rtl/>
            <w:lang w:val="fr-FR"/>
          </w:rPr>
          <w:t>...................</w:t>
        </w:r>
      </w:ins>
      <w:r w:rsidRPr="00832F4C">
        <w:rPr>
          <w:rtl/>
          <w:lang w:val="fr-FR"/>
          <w:rPrChange w:id="218" w:author="SRO" w:date="2011-02-21T11:10:00Z">
            <w:rPr>
              <w:szCs w:val="28"/>
              <w:rtl/>
              <w:lang w:val="fr-FR"/>
            </w:rPr>
          </w:rPrChange>
        </w:rPr>
        <w:t>.................</w:t>
      </w:r>
      <w:ins w:id="219" w:author="SRO" w:date="2011-02-21T11:46:00Z">
        <w:r>
          <w:rPr>
            <w:rtl/>
            <w:lang w:val="fr-FR"/>
          </w:rPr>
          <w:t>......</w:t>
        </w:r>
      </w:ins>
      <w:r w:rsidRPr="00832F4C">
        <w:rPr>
          <w:rtl/>
          <w:lang w:val="fr-FR"/>
          <w:rPrChange w:id="220" w:author="SRO" w:date="2011-02-21T11:10:00Z">
            <w:rPr>
              <w:szCs w:val="28"/>
              <w:rtl/>
              <w:lang w:val="fr-FR"/>
            </w:rPr>
          </w:rPrChange>
        </w:rPr>
        <w:t>...</w:t>
      </w:r>
      <w:ins w:id="221" w:author="SRO" w:date="2011-02-21T11:41:00Z">
        <w:r>
          <w:rPr>
            <w:rtl/>
            <w:lang w:val="fr-FR"/>
          </w:rPr>
          <w:t>1</w:t>
        </w:r>
      </w:ins>
    </w:p>
    <w:p w:rsidR="00832F4C" w:rsidRPr="000F3EE9" w:rsidRDefault="00832F4C" w:rsidP="00945E0E">
      <w:pPr>
        <w:bidi/>
        <w:spacing w:after="240"/>
        <w:jc w:val="both"/>
        <w:rPr>
          <w:sz w:val="28"/>
          <w:szCs w:val="28"/>
          <w:lang w:val="fr-FR"/>
          <w:rPrChange w:id="222" w:author="SRO">
            <w:rPr>
              <w:sz w:val="28"/>
              <w:szCs w:val="28"/>
              <w:lang w:val="fr-FR"/>
            </w:rPr>
          </w:rPrChange>
        </w:rPr>
      </w:pPr>
      <w:r w:rsidRPr="00832F4C">
        <w:rPr>
          <w:sz w:val="28"/>
          <w:szCs w:val="28"/>
          <w:rtl/>
          <w:lang w:val="fr-FR"/>
          <w:rPrChange w:id="223" w:author="SRO" w:date="2011-02-21T10:18:00Z">
            <w:rPr>
              <w:bCs/>
              <w:sz w:val="28"/>
              <w:szCs w:val="28"/>
              <w:rtl/>
              <w:lang w:val="fr-FR"/>
            </w:rPr>
          </w:rPrChange>
        </w:rPr>
        <w:t>ثالثاً</w:t>
      </w:r>
      <w:r w:rsidRPr="000F3EE9">
        <w:rPr>
          <w:sz w:val="28"/>
          <w:szCs w:val="28"/>
          <w:rtl/>
          <w:lang w:val="fr-FR"/>
          <w:rPrChange w:id="224" w:author="SRO" w:date="2011-02-21T10:18:00Z">
            <w:rPr>
              <w:sz w:val="28"/>
              <w:szCs w:val="28"/>
              <w:rtl/>
              <w:lang w:val="fr-FR"/>
            </w:rPr>
          </w:rPrChange>
        </w:rPr>
        <w:tab/>
      </w:r>
      <w:r w:rsidRPr="00832F4C">
        <w:rPr>
          <w:sz w:val="28"/>
          <w:szCs w:val="28"/>
          <w:rtl/>
          <w:lang w:val="fr-FR"/>
          <w:rPrChange w:id="225" w:author="SRO" w:date="2011-02-21T10:18:00Z">
            <w:rPr>
              <w:bCs/>
              <w:sz w:val="28"/>
              <w:szCs w:val="28"/>
              <w:rtl/>
              <w:lang w:val="fr-FR"/>
            </w:rPr>
          </w:rPrChange>
        </w:rPr>
        <w:t>سير</w:t>
      </w:r>
      <w:ins w:id="226" w:author="SRO" w:date="2011-02-21T11:10:00Z">
        <w:r>
          <w:rPr>
            <w:sz w:val="28"/>
            <w:szCs w:val="28"/>
            <w:rtl/>
            <w:lang w:val="fr-FR"/>
          </w:rPr>
          <w:t xml:space="preserve"> </w:t>
        </w:r>
      </w:ins>
      <w:del w:id="227" w:author="SRO" w:date="2011-02-21T11:48:00Z">
        <w:r w:rsidRPr="00832F4C" w:rsidDel="00945E0E">
          <w:rPr>
            <w:sz w:val="28"/>
            <w:szCs w:val="28"/>
            <w:rtl/>
            <w:lang w:val="fr-FR"/>
            <w:rPrChange w:id="228" w:author="SRO" w:date="2011-02-21T10:18:00Z">
              <w:rPr>
                <w:bCs/>
                <w:sz w:val="28"/>
                <w:szCs w:val="28"/>
                <w:rtl/>
                <w:lang w:val="fr-FR"/>
              </w:rPr>
            </w:rPrChange>
          </w:rPr>
          <w:delText xml:space="preserve"> </w:delText>
        </w:r>
      </w:del>
      <w:r w:rsidRPr="00832F4C">
        <w:rPr>
          <w:sz w:val="28"/>
          <w:szCs w:val="28"/>
          <w:rtl/>
          <w:lang w:val="fr-FR"/>
          <w:rPrChange w:id="229" w:author="SRO" w:date="2011-02-21T10:18:00Z">
            <w:rPr>
              <w:bCs/>
              <w:sz w:val="28"/>
              <w:szCs w:val="28"/>
              <w:rtl/>
              <w:lang w:val="fr-FR"/>
            </w:rPr>
          </w:rPrChange>
        </w:rPr>
        <w:t>الأشغال</w:t>
      </w:r>
      <w:del w:id="230" w:author="SRO" w:date="2011-02-21T11:12:00Z">
        <w:r w:rsidRPr="00832F4C" w:rsidDel="005D4DF2">
          <w:rPr>
            <w:sz w:val="28"/>
            <w:szCs w:val="28"/>
            <w:rtl/>
            <w:lang w:val="fr-FR"/>
            <w:rPrChange w:id="231" w:author="SRO" w:date="2011-02-21T10:18:00Z">
              <w:rPr>
                <w:bCs/>
                <w:sz w:val="28"/>
                <w:szCs w:val="28"/>
                <w:rtl/>
                <w:lang w:val="fr-FR"/>
              </w:rPr>
            </w:rPrChange>
          </w:rPr>
          <w:delText xml:space="preserve"> </w:delText>
        </w:r>
        <w:r w:rsidRPr="00832F4C" w:rsidDel="005D4DF2">
          <w:rPr>
            <w:rtl/>
            <w:lang w:val="fr-FR"/>
            <w:rPrChange w:id="232" w:author="SRO" w:date="2011-02-21T11:10:00Z">
              <w:rPr>
                <w:szCs w:val="28"/>
                <w:rtl/>
                <w:lang w:val="fr-FR"/>
              </w:rPr>
            </w:rPrChange>
          </w:rPr>
          <w:delText>............................</w:delText>
        </w:r>
      </w:del>
      <w:del w:id="233" w:author="SRO" w:date="2011-02-21T11:10:00Z">
        <w:r w:rsidRPr="00832F4C" w:rsidDel="005D4DF2">
          <w:rPr>
            <w:rtl/>
            <w:lang w:val="fr-FR"/>
            <w:rPrChange w:id="234" w:author="SRO" w:date="2011-02-21T11:10:00Z">
              <w:rPr>
                <w:szCs w:val="28"/>
                <w:rtl/>
                <w:lang w:val="fr-FR"/>
              </w:rPr>
            </w:rPrChange>
          </w:rPr>
          <w:delText>........</w:delText>
        </w:r>
      </w:del>
      <w:del w:id="235" w:author="SRO" w:date="2011-02-21T11:12:00Z">
        <w:r w:rsidRPr="00832F4C" w:rsidDel="005D4DF2">
          <w:rPr>
            <w:rtl/>
            <w:lang w:val="fr-FR"/>
            <w:rPrChange w:id="236" w:author="SRO" w:date="2011-02-21T11:10:00Z">
              <w:rPr>
                <w:szCs w:val="28"/>
                <w:rtl/>
                <w:lang w:val="fr-FR"/>
              </w:rPr>
            </w:rPrChange>
          </w:rPr>
          <w:delText>............................................................</w:delText>
        </w:r>
      </w:del>
      <w:ins w:id="237" w:author="SRO" w:date="2011-02-21T11:12:00Z">
        <w:r>
          <w:rPr>
            <w:rtl/>
            <w:lang w:val="fr-FR"/>
          </w:rPr>
          <w:t>...............................................................................................</w:t>
        </w:r>
      </w:ins>
      <w:ins w:id="238" w:author="SRO" w:date="2011-02-21T11:46:00Z">
        <w:r>
          <w:rPr>
            <w:rtl/>
            <w:lang w:val="fr-FR"/>
          </w:rPr>
          <w:t>......</w:t>
        </w:r>
      </w:ins>
      <w:ins w:id="239" w:author="SRO" w:date="2011-02-21T11:12:00Z">
        <w:r>
          <w:rPr>
            <w:rtl/>
            <w:lang w:val="fr-FR"/>
          </w:rPr>
          <w:t>.......</w:t>
        </w:r>
      </w:ins>
      <w:ins w:id="240" w:author="SRO" w:date="2011-02-21T11:41:00Z">
        <w:r>
          <w:rPr>
            <w:rtl/>
            <w:lang w:val="fr-FR"/>
          </w:rPr>
          <w:t>2</w:t>
        </w:r>
      </w:ins>
    </w:p>
    <w:p w:rsidR="00832F4C" w:rsidRPr="000F3EE9" w:rsidDel="00D66931" w:rsidRDefault="00832F4C" w:rsidP="00500967">
      <w:pPr>
        <w:bidi/>
        <w:spacing w:after="240"/>
        <w:jc w:val="both"/>
        <w:rPr>
          <w:del w:id="241" w:author="SRO" w:date="2011-02-21T09:12:00Z"/>
          <w:b/>
          <w:bCs/>
          <w:szCs w:val="22"/>
          <w:rtl/>
          <w:lang w:val="fr-FR"/>
          <w:rPrChange w:id="242" w:author="SRO">
            <w:rPr>
              <w:del w:id="243" w:author="SRO" w:date="2011-02-21T09:12:00Z"/>
              <w:b/>
              <w:bCs/>
              <w:szCs w:val="22"/>
              <w:rtl/>
              <w:lang w:val="fr-FR"/>
            </w:rPr>
          </w:rPrChange>
        </w:rPr>
      </w:pPr>
    </w:p>
    <w:p w:rsidR="00832F4C" w:rsidRPr="000F3EE9" w:rsidRDefault="00832F4C" w:rsidP="00500967">
      <w:pPr>
        <w:bidi/>
        <w:spacing w:after="240"/>
        <w:jc w:val="both"/>
        <w:rPr>
          <w:sz w:val="26"/>
          <w:szCs w:val="26"/>
          <w:rtl/>
          <w:lang w:val="fr-FR"/>
          <w:rPrChange w:id="244" w:author="SRO">
            <w:rPr>
              <w:sz w:val="26"/>
              <w:szCs w:val="26"/>
              <w:rtl/>
              <w:lang w:val="fr-FR"/>
            </w:rPr>
          </w:rPrChange>
        </w:rPr>
      </w:pPr>
      <w:r w:rsidRPr="000F3EE9">
        <w:rPr>
          <w:szCs w:val="22"/>
          <w:rtl/>
          <w:lang w:val="fr-FR"/>
          <w:rPrChange w:id="245" w:author="SRO" w:date="2011-02-21T10:18:00Z">
            <w:rPr>
              <w:szCs w:val="22"/>
              <w:rtl/>
              <w:lang w:val="fr-FR"/>
            </w:rPr>
          </w:rPrChange>
        </w:rPr>
        <w:tab/>
      </w:r>
      <w:r w:rsidRPr="000F3EE9">
        <w:rPr>
          <w:sz w:val="26"/>
          <w:szCs w:val="26"/>
          <w:rtl/>
          <w:lang w:val="fr-FR" w:bidi="ar-MA"/>
          <w:rPrChange w:id="246" w:author="SRO">
            <w:rPr>
              <w:sz w:val="26"/>
              <w:szCs w:val="26"/>
              <w:rtl/>
              <w:lang w:val="fr-FR" w:bidi="ar-MA"/>
            </w:rPr>
          </w:rPrChange>
        </w:rPr>
        <w:t>الدورة</w:t>
      </w:r>
      <w:r w:rsidRPr="000F3EE9">
        <w:rPr>
          <w:sz w:val="26"/>
          <w:szCs w:val="26"/>
          <w:rtl/>
          <w:lang w:val="fr-FR"/>
          <w:rPrChange w:id="247" w:author="SRO">
            <w:rPr>
              <w:sz w:val="26"/>
              <w:szCs w:val="26"/>
              <w:rtl/>
              <w:lang w:val="fr-FR"/>
            </w:rPr>
          </w:rPrChange>
        </w:rPr>
        <w:t xml:space="preserve"> الأولى: التمويل العمومي: تعبئة </w:t>
      </w:r>
      <w:ins w:id="248" w:author="SRO" w:date="2011-02-21T11:42:00Z">
        <w:r>
          <w:rPr>
            <w:sz w:val="26"/>
            <w:szCs w:val="26"/>
            <w:rtl/>
            <w:lang w:val="fr-FR"/>
          </w:rPr>
          <w:t>أكثر لل</w:t>
        </w:r>
      </w:ins>
      <w:r w:rsidRPr="000F3EE9">
        <w:rPr>
          <w:sz w:val="26"/>
          <w:szCs w:val="26"/>
          <w:rtl/>
          <w:lang w:val="fr-FR"/>
          <w:rPrChange w:id="249" w:author="SRO">
            <w:rPr>
              <w:sz w:val="26"/>
              <w:szCs w:val="26"/>
              <w:rtl/>
              <w:lang w:val="fr-FR"/>
            </w:rPr>
          </w:rPrChange>
        </w:rPr>
        <w:t xml:space="preserve">موارد </w:t>
      </w:r>
      <w:ins w:id="250" w:author="SRO" w:date="2011-02-21T11:42:00Z">
        <w:r>
          <w:rPr>
            <w:sz w:val="26"/>
            <w:szCs w:val="26"/>
            <w:rtl/>
            <w:lang w:val="fr-FR"/>
          </w:rPr>
          <w:t>ال</w:t>
        </w:r>
      </w:ins>
      <w:r w:rsidRPr="000F3EE9">
        <w:rPr>
          <w:sz w:val="26"/>
          <w:szCs w:val="26"/>
          <w:rtl/>
          <w:lang w:val="fr-FR"/>
          <w:rPrChange w:id="251" w:author="SRO">
            <w:rPr>
              <w:sz w:val="26"/>
              <w:szCs w:val="26"/>
              <w:rtl/>
              <w:lang w:val="fr-FR"/>
            </w:rPr>
          </w:rPrChange>
        </w:rPr>
        <w:t>محلية أكثر</w:t>
      </w:r>
      <w:ins w:id="252" w:author="SRO" w:date="2011-02-21T11:41:00Z">
        <w:r>
          <w:rPr>
            <w:sz w:val="26"/>
            <w:szCs w:val="26"/>
            <w:rtl/>
            <w:lang w:val="fr-FR"/>
          </w:rPr>
          <w:t>............</w:t>
        </w:r>
      </w:ins>
      <w:ins w:id="253" w:author="SRO" w:date="2011-02-21T11:46:00Z">
        <w:r>
          <w:rPr>
            <w:sz w:val="26"/>
            <w:szCs w:val="26"/>
            <w:rtl/>
            <w:lang w:val="fr-FR"/>
          </w:rPr>
          <w:t>.....</w:t>
        </w:r>
      </w:ins>
      <w:ins w:id="254" w:author="SRO" w:date="2011-02-21T11:41:00Z">
        <w:r>
          <w:rPr>
            <w:sz w:val="26"/>
            <w:szCs w:val="26"/>
            <w:rtl/>
            <w:lang w:val="fr-FR"/>
          </w:rPr>
          <w:t>....................3</w:t>
        </w:r>
      </w:ins>
    </w:p>
    <w:p w:rsidR="00832F4C" w:rsidRPr="000F3EE9" w:rsidRDefault="00832F4C" w:rsidP="00500967">
      <w:pPr>
        <w:bidi/>
        <w:spacing w:after="240"/>
        <w:jc w:val="both"/>
        <w:rPr>
          <w:sz w:val="26"/>
          <w:szCs w:val="26"/>
          <w:rtl/>
          <w:lang w:val="fr-FR"/>
          <w:rPrChange w:id="255" w:author="SRO">
            <w:rPr>
              <w:sz w:val="26"/>
              <w:szCs w:val="26"/>
              <w:rtl/>
              <w:lang w:val="fr-FR"/>
            </w:rPr>
          </w:rPrChange>
        </w:rPr>
      </w:pPr>
      <w:r w:rsidRPr="000F3EE9">
        <w:rPr>
          <w:sz w:val="26"/>
          <w:szCs w:val="26"/>
          <w:rtl/>
          <w:lang w:val="fr-FR"/>
          <w:rPrChange w:id="256" w:author="SRO" w:date="2011-02-21T10:18:00Z">
            <w:rPr>
              <w:sz w:val="26"/>
              <w:szCs w:val="26"/>
              <w:rtl/>
              <w:lang w:val="fr-FR"/>
            </w:rPr>
          </w:rPrChange>
        </w:rPr>
        <w:tab/>
      </w:r>
      <w:r w:rsidRPr="000F3EE9">
        <w:rPr>
          <w:sz w:val="26"/>
          <w:szCs w:val="26"/>
          <w:rtl/>
          <w:lang w:val="fr-FR" w:bidi="ar-MA"/>
          <w:rPrChange w:id="257" w:author="SRO">
            <w:rPr>
              <w:sz w:val="26"/>
              <w:szCs w:val="26"/>
              <w:rtl/>
              <w:lang w:val="fr-FR" w:bidi="ar-MA"/>
            </w:rPr>
          </w:rPrChange>
        </w:rPr>
        <w:t>الدورة</w:t>
      </w:r>
      <w:r w:rsidRPr="000F3EE9">
        <w:rPr>
          <w:sz w:val="26"/>
          <w:szCs w:val="26"/>
          <w:rtl/>
          <w:lang w:val="fr-FR"/>
          <w:rPrChange w:id="258" w:author="SRO">
            <w:rPr>
              <w:sz w:val="26"/>
              <w:szCs w:val="26"/>
              <w:rtl/>
              <w:lang w:val="fr-FR"/>
            </w:rPr>
          </w:rPrChange>
        </w:rPr>
        <w:t xml:space="preserve"> الثانية: التمويل الخارجي: من أجل موارد أكثر فائدة للتنمية المستدامة </w:t>
      </w:r>
      <w:ins w:id="259" w:author="SRO" w:date="2011-02-21T09:30:00Z">
        <w:r w:rsidRPr="000F3EE9">
          <w:rPr>
            <w:sz w:val="26"/>
            <w:szCs w:val="26"/>
            <w:lang w:val="fr-FR"/>
            <w:rPrChange w:id="260" w:author="SRO">
              <w:rPr>
                <w:sz w:val="26"/>
                <w:szCs w:val="26"/>
                <w:lang w:val="fr-FR"/>
              </w:rPr>
            </w:rPrChange>
          </w:rPr>
          <w:t xml:space="preserve">                                                      </w:t>
        </w:r>
      </w:ins>
      <w:r w:rsidRPr="000F3EE9">
        <w:rPr>
          <w:sz w:val="26"/>
          <w:szCs w:val="26"/>
          <w:rtl/>
          <w:lang w:val="fr-FR"/>
          <w:rPrChange w:id="261" w:author="SRO">
            <w:rPr>
              <w:sz w:val="26"/>
              <w:szCs w:val="26"/>
              <w:rtl/>
              <w:lang w:val="fr-FR"/>
            </w:rPr>
          </w:rPrChange>
        </w:rPr>
        <w:t>يتم استعمالها بنجاعة أكبر</w:t>
      </w:r>
      <w:ins w:id="262" w:author="SRO" w:date="2011-02-21T11:42:00Z">
        <w:r>
          <w:rPr>
            <w:sz w:val="26"/>
            <w:szCs w:val="26"/>
            <w:rtl/>
            <w:lang w:val="fr-FR"/>
          </w:rPr>
          <w:t>......................................</w:t>
        </w:r>
      </w:ins>
      <w:ins w:id="263" w:author="SRO" w:date="2011-02-21T11:46:00Z">
        <w:r>
          <w:rPr>
            <w:sz w:val="26"/>
            <w:szCs w:val="26"/>
            <w:rtl/>
            <w:lang w:val="fr-FR"/>
          </w:rPr>
          <w:t>.....</w:t>
        </w:r>
      </w:ins>
      <w:ins w:id="264" w:author="SRO" w:date="2011-02-21T11:42:00Z">
        <w:r>
          <w:rPr>
            <w:sz w:val="26"/>
            <w:szCs w:val="26"/>
            <w:rtl/>
            <w:lang w:val="fr-FR"/>
          </w:rPr>
          <w:t>.........................5</w:t>
        </w:r>
      </w:ins>
    </w:p>
    <w:p w:rsidR="00832F4C" w:rsidRPr="000F3EE9" w:rsidRDefault="00832F4C" w:rsidP="00945E0E">
      <w:pPr>
        <w:bidi/>
        <w:spacing w:after="240"/>
        <w:jc w:val="both"/>
        <w:rPr>
          <w:sz w:val="26"/>
          <w:szCs w:val="26"/>
          <w:rtl/>
          <w:lang w:val="fr-FR"/>
          <w:rPrChange w:id="265" w:author="SRO">
            <w:rPr>
              <w:sz w:val="26"/>
              <w:szCs w:val="26"/>
              <w:rtl/>
              <w:lang w:val="fr-FR"/>
            </w:rPr>
          </w:rPrChange>
        </w:rPr>
      </w:pPr>
      <w:r w:rsidRPr="000F3EE9">
        <w:rPr>
          <w:sz w:val="26"/>
          <w:szCs w:val="26"/>
          <w:rtl/>
          <w:lang w:val="fr-FR"/>
          <w:rPrChange w:id="266" w:author="SRO" w:date="2011-02-21T10:18:00Z">
            <w:rPr>
              <w:sz w:val="26"/>
              <w:szCs w:val="26"/>
              <w:rtl/>
              <w:lang w:val="fr-FR"/>
            </w:rPr>
          </w:rPrChange>
        </w:rPr>
        <w:tab/>
      </w:r>
      <w:r w:rsidRPr="000F3EE9">
        <w:rPr>
          <w:sz w:val="26"/>
          <w:szCs w:val="26"/>
          <w:rtl/>
          <w:lang w:val="fr-FR" w:bidi="ar-MA"/>
          <w:rPrChange w:id="267" w:author="SRO">
            <w:rPr>
              <w:sz w:val="26"/>
              <w:szCs w:val="26"/>
              <w:rtl/>
              <w:lang w:val="fr-FR" w:bidi="ar-MA"/>
            </w:rPr>
          </w:rPrChange>
        </w:rPr>
        <w:t>الدورة</w:t>
      </w:r>
      <w:r w:rsidRPr="000F3EE9">
        <w:rPr>
          <w:sz w:val="26"/>
          <w:szCs w:val="26"/>
          <w:rtl/>
          <w:lang w:val="fr-FR"/>
          <w:rPrChange w:id="268" w:author="SRO">
            <w:rPr>
              <w:sz w:val="26"/>
              <w:szCs w:val="26"/>
              <w:rtl/>
              <w:lang w:val="fr-FR"/>
            </w:rPr>
          </w:rPrChange>
        </w:rPr>
        <w:t xml:space="preserve"> الثالثة: </w:t>
      </w:r>
      <w:ins w:id="269" w:author="SRO" w:date="2011-02-21T09:37:00Z">
        <w:r w:rsidRPr="000F3EE9">
          <w:rPr>
            <w:sz w:val="26"/>
            <w:szCs w:val="26"/>
            <w:lang w:val="fr-FR"/>
            <w:rPrChange w:id="270" w:author="SRO">
              <w:rPr>
                <w:sz w:val="26"/>
                <w:szCs w:val="26"/>
                <w:lang w:val="fr-FR"/>
              </w:rPr>
            </w:rPrChange>
          </w:rPr>
          <w:t xml:space="preserve"> </w:t>
        </w:r>
      </w:ins>
      <w:r w:rsidRPr="000F3EE9">
        <w:rPr>
          <w:sz w:val="26"/>
          <w:szCs w:val="26"/>
          <w:rtl/>
          <w:lang w:val="fr-FR"/>
          <w:rPrChange w:id="271" w:author="SRO">
            <w:rPr>
              <w:sz w:val="26"/>
              <w:szCs w:val="26"/>
              <w:rtl/>
              <w:lang w:val="fr-FR"/>
            </w:rPr>
          </w:rPrChange>
        </w:rPr>
        <w:t>من أجل إسهام أفضل للقطاع الخاص</w:t>
      </w:r>
      <w:ins w:id="272" w:author="SRO" w:date="2011-02-21T11:42:00Z">
        <w:r>
          <w:rPr>
            <w:sz w:val="26"/>
            <w:szCs w:val="26"/>
            <w:rtl/>
            <w:lang w:val="fr-FR"/>
          </w:rPr>
          <w:t>...........................</w:t>
        </w:r>
      </w:ins>
      <w:ins w:id="273" w:author="SRO" w:date="2011-02-21T11:46:00Z">
        <w:r>
          <w:rPr>
            <w:sz w:val="26"/>
            <w:szCs w:val="26"/>
            <w:rtl/>
            <w:lang w:val="fr-FR"/>
          </w:rPr>
          <w:t>.....</w:t>
        </w:r>
      </w:ins>
      <w:ins w:id="274" w:author="SRO" w:date="2011-02-21T11:42:00Z">
        <w:r>
          <w:rPr>
            <w:sz w:val="26"/>
            <w:szCs w:val="26"/>
            <w:rtl/>
            <w:lang w:val="fr-FR"/>
          </w:rPr>
          <w:t>.....................7</w:t>
        </w:r>
      </w:ins>
    </w:p>
    <w:p w:rsidR="00832F4C" w:rsidRPr="000F3EE9" w:rsidRDefault="00832F4C" w:rsidP="00144062">
      <w:pPr>
        <w:bidi/>
        <w:spacing w:after="240"/>
        <w:jc w:val="both"/>
        <w:rPr>
          <w:sz w:val="26"/>
          <w:szCs w:val="26"/>
          <w:rtl/>
          <w:lang w:val="fr-FR"/>
          <w:rPrChange w:id="275" w:author="SRO">
            <w:rPr>
              <w:sz w:val="26"/>
              <w:szCs w:val="26"/>
              <w:rtl/>
              <w:lang w:val="fr-FR"/>
            </w:rPr>
          </w:rPrChange>
        </w:rPr>
      </w:pPr>
      <w:r w:rsidRPr="000F3EE9">
        <w:rPr>
          <w:sz w:val="26"/>
          <w:szCs w:val="26"/>
          <w:rtl/>
          <w:lang w:val="fr-FR"/>
          <w:rPrChange w:id="276" w:author="SRO" w:date="2011-02-21T10:18:00Z">
            <w:rPr>
              <w:sz w:val="26"/>
              <w:szCs w:val="26"/>
              <w:rtl/>
              <w:lang w:val="fr-FR"/>
            </w:rPr>
          </w:rPrChange>
        </w:rPr>
        <w:tab/>
      </w:r>
      <w:r w:rsidRPr="000F3EE9">
        <w:rPr>
          <w:sz w:val="26"/>
          <w:szCs w:val="26"/>
          <w:rtl/>
          <w:lang w:val="fr-FR" w:bidi="ar-MA"/>
          <w:rPrChange w:id="277" w:author="SRO">
            <w:rPr>
              <w:sz w:val="26"/>
              <w:szCs w:val="26"/>
              <w:rtl/>
              <w:lang w:val="fr-FR" w:bidi="ar-MA"/>
            </w:rPr>
          </w:rPrChange>
        </w:rPr>
        <w:t>الدورة</w:t>
      </w:r>
      <w:r w:rsidRPr="000F3EE9">
        <w:rPr>
          <w:sz w:val="26"/>
          <w:szCs w:val="26"/>
          <w:rtl/>
          <w:lang w:val="fr-FR"/>
          <w:rPrChange w:id="278" w:author="SRO">
            <w:rPr>
              <w:sz w:val="26"/>
              <w:szCs w:val="26"/>
              <w:rtl/>
              <w:lang w:val="fr-FR"/>
            </w:rPr>
          </w:rPrChange>
        </w:rPr>
        <w:t xml:space="preserve"> الرابعة: أي تنسيق لموارد التمويل المختلفة؟</w:t>
      </w:r>
      <w:ins w:id="279" w:author="SRO" w:date="2011-02-21T11:43:00Z">
        <w:r>
          <w:rPr>
            <w:sz w:val="26"/>
            <w:szCs w:val="26"/>
            <w:rtl/>
            <w:lang w:val="fr-FR"/>
          </w:rPr>
          <w:t>........................</w:t>
        </w:r>
      </w:ins>
      <w:ins w:id="280" w:author="SRO" w:date="2011-02-21T11:46:00Z">
        <w:r>
          <w:rPr>
            <w:sz w:val="26"/>
            <w:szCs w:val="26"/>
            <w:rtl/>
            <w:lang w:val="fr-FR"/>
          </w:rPr>
          <w:t>....</w:t>
        </w:r>
      </w:ins>
      <w:ins w:id="281" w:author="SRO" w:date="2011-02-21T11:43:00Z">
        <w:r>
          <w:rPr>
            <w:sz w:val="26"/>
            <w:szCs w:val="26"/>
            <w:rtl/>
            <w:lang w:val="fr-FR"/>
          </w:rPr>
          <w:t>...........................8</w:t>
        </w:r>
      </w:ins>
    </w:p>
    <w:p w:rsidR="00832F4C" w:rsidRPr="000F3EE9" w:rsidRDefault="00832F4C" w:rsidP="00832F4C">
      <w:pPr>
        <w:bidi/>
        <w:spacing w:after="240"/>
        <w:ind w:left="1830" w:hanging="1080"/>
        <w:jc w:val="both"/>
        <w:rPr>
          <w:sz w:val="26"/>
          <w:szCs w:val="26"/>
          <w:rtl/>
          <w:lang w:val="fr-FR"/>
          <w:rPrChange w:id="282" w:author="SRO">
            <w:rPr>
              <w:sz w:val="26"/>
              <w:szCs w:val="26"/>
              <w:rtl/>
              <w:lang w:val="fr-FR"/>
            </w:rPr>
          </w:rPrChange>
        </w:rPr>
        <w:pPrChange w:id="283" w:author="SRO" w:date="2011-02-21T09:31:00Z">
          <w:pPr>
            <w:bidi/>
            <w:spacing w:after="240"/>
            <w:ind w:left="2019" w:hanging="1299"/>
            <w:jc w:val="both"/>
          </w:pPr>
        </w:pPrChange>
      </w:pPr>
      <w:r w:rsidRPr="000F3EE9">
        <w:rPr>
          <w:sz w:val="26"/>
          <w:szCs w:val="26"/>
          <w:rtl/>
          <w:lang w:val="fr-FR" w:bidi="ar-MA"/>
          <w:rPrChange w:id="284" w:author="SRO">
            <w:rPr>
              <w:sz w:val="26"/>
              <w:szCs w:val="26"/>
              <w:rtl/>
              <w:lang w:val="fr-FR" w:bidi="ar-MA"/>
            </w:rPr>
          </w:rPrChange>
        </w:rPr>
        <w:t>الدورة</w:t>
      </w:r>
      <w:r w:rsidRPr="000F3EE9">
        <w:rPr>
          <w:sz w:val="26"/>
          <w:szCs w:val="26"/>
          <w:rtl/>
          <w:lang w:val="fr-FR"/>
          <w:rPrChange w:id="285" w:author="SRO">
            <w:rPr>
              <w:sz w:val="26"/>
              <w:szCs w:val="26"/>
              <w:rtl/>
              <w:lang w:val="fr-FR"/>
            </w:rPr>
          </w:rPrChange>
        </w:rPr>
        <w:t xml:space="preserve"> الخامسة: تمويل الزراعة، تحفيز الاستثمار الخاص في الزراعة: </w:t>
      </w:r>
      <w:ins w:id="286" w:author="SRO" w:date="2011-02-21T09:31:00Z">
        <w:r w:rsidRPr="000F3EE9">
          <w:rPr>
            <w:sz w:val="26"/>
            <w:szCs w:val="26"/>
            <w:lang w:val="fr-FR"/>
            <w:rPrChange w:id="287" w:author="SRO">
              <w:rPr>
                <w:sz w:val="26"/>
                <w:szCs w:val="26"/>
                <w:lang w:val="fr-FR"/>
              </w:rPr>
            </w:rPrChange>
          </w:rPr>
          <w:t xml:space="preserve">                                 </w:t>
        </w:r>
      </w:ins>
      <w:r w:rsidRPr="000F3EE9">
        <w:rPr>
          <w:sz w:val="26"/>
          <w:szCs w:val="26"/>
          <w:rtl/>
          <w:lang w:val="fr-FR"/>
          <w:rPrChange w:id="288" w:author="SRO">
            <w:rPr>
              <w:sz w:val="26"/>
              <w:szCs w:val="26"/>
              <w:rtl/>
              <w:lang w:val="fr-FR"/>
            </w:rPr>
          </w:rPrChange>
        </w:rPr>
        <w:t>الصعوبات، الفرص والإجابات الإستراتيجية</w:t>
      </w:r>
      <w:ins w:id="289" w:author="SRO" w:date="2011-02-21T11:43:00Z">
        <w:r>
          <w:rPr>
            <w:sz w:val="26"/>
            <w:szCs w:val="26"/>
            <w:rtl/>
            <w:lang w:val="fr-FR"/>
          </w:rPr>
          <w:t>....................</w:t>
        </w:r>
      </w:ins>
      <w:ins w:id="290" w:author="SRO" w:date="2011-02-21T11:46:00Z">
        <w:r>
          <w:rPr>
            <w:sz w:val="26"/>
            <w:szCs w:val="26"/>
            <w:rtl/>
            <w:lang w:val="fr-FR"/>
          </w:rPr>
          <w:t>...</w:t>
        </w:r>
      </w:ins>
      <w:ins w:id="291" w:author="SRO" w:date="2011-02-21T11:43:00Z">
        <w:r>
          <w:rPr>
            <w:sz w:val="26"/>
            <w:szCs w:val="26"/>
            <w:rtl/>
            <w:lang w:val="fr-FR"/>
          </w:rPr>
          <w:t>....................8</w:t>
        </w:r>
      </w:ins>
    </w:p>
    <w:p w:rsidR="00832F4C" w:rsidRPr="000F3EE9" w:rsidRDefault="00832F4C" w:rsidP="00144062">
      <w:pPr>
        <w:bidi/>
        <w:spacing w:after="240"/>
        <w:ind w:left="2019" w:hanging="1299"/>
        <w:jc w:val="both"/>
        <w:rPr>
          <w:sz w:val="26"/>
          <w:szCs w:val="26"/>
          <w:rtl/>
          <w:lang w:val="fr-FR"/>
          <w:rPrChange w:id="292" w:author="SRO">
            <w:rPr>
              <w:sz w:val="26"/>
              <w:szCs w:val="26"/>
              <w:rtl/>
              <w:lang w:val="fr-FR"/>
            </w:rPr>
          </w:rPrChange>
        </w:rPr>
      </w:pPr>
      <w:r w:rsidRPr="000F3EE9">
        <w:rPr>
          <w:sz w:val="26"/>
          <w:szCs w:val="26"/>
          <w:rtl/>
          <w:lang w:val="fr-FR" w:bidi="ar-MA"/>
          <w:rPrChange w:id="293" w:author="SRO">
            <w:rPr>
              <w:sz w:val="26"/>
              <w:szCs w:val="26"/>
              <w:rtl/>
              <w:lang w:val="fr-FR" w:bidi="ar-MA"/>
            </w:rPr>
          </w:rPrChange>
        </w:rPr>
        <w:t>الدورة</w:t>
      </w:r>
      <w:r w:rsidRPr="000F3EE9">
        <w:rPr>
          <w:sz w:val="26"/>
          <w:szCs w:val="26"/>
          <w:rtl/>
          <w:lang w:val="fr-FR"/>
          <w:rPrChange w:id="294" w:author="SRO">
            <w:rPr>
              <w:sz w:val="26"/>
              <w:szCs w:val="26"/>
              <w:rtl/>
              <w:lang w:val="fr-FR"/>
            </w:rPr>
          </w:rPrChange>
        </w:rPr>
        <w:t xml:space="preserve"> السادسة: تمويل تنمية الطاقات الجديدة والمتجددة</w:t>
      </w:r>
      <w:ins w:id="295" w:author="SRO" w:date="2011-02-21T11:43:00Z">
        <w:r>
          <w:rPr>
            <w:sz w:val="26"/>
            <w:szCs w:val="26"/>
            <w:rtl/>
            <w:lang w:val="fr-FR"/>
          </w:rPr>
          <w:t>..........................</w:t>
        </w:r>
      </w:ins>
      <w:ins w:id="296" w:author="SRO" w:date="2011-02-21T11:46:00Z">
        <w:r>
          <w:rPr>
            <w:sz w:val="26"/>
            <w:szCs w:val="26"/>
            <w:rtl/>
            <w:lang w:val="fr-FR"/>
          </w:rPr>
          <w:t>.</w:t>
        </w:r>
      </w:ins>
      <w:ins w:id="297" w:author="SRO" w:date="2011-02-21T11:43:00Z">
        <w:r>
          <w:rPr>
            <w:sz w:val="26"/>
            <w:szCs w:val="26"/>
            <w:rtl/>
            <w:lang w:val="fr-FR"/>
          </w:rPr>
          <w:t>....................10</w:t>
        </w:r>
      </w:ins>
    </w:p>
    <w:p w:rsidR="00832F4C" w:rsidRPr="000F3EE9" w:rsidRDefault="00832F4C" w:rsidP="00144062">
      <w:pPr>
        <w:bidi/>
        <w:spacing w:after="240"/>
        <w:ind w:left="2019" w:hanging="1299"/>
        <w:jc w:val="both"/>
        <w:rPr>
          <w:sz w:val="26"/>
          <w:szCs w:val="26"/>
          <w:rtl/>
          <w:lang w:val="fr-FR"/>
          <w:rPrChange w:id="298" w:author="SRO">
            <w:rPr>
              <w:sz w:val="26"/>
              <w:szCs w:val="26"/>
              <w:rtl/>
              <w:lang w:val="fr-FR"/>
            </w:rPr>
          </w:rPrChange>
        </w:rPr>
      </w:pPr>
      <w:r w:rsidRPr="000F3EE9">
        <w:rPr>
          <w:sz w:val="26"/>
          <w:szCs w:val="26"/>
          <w:rtl/>
          <w:lang w:val="fr-FR" w:bidi="ar-MA"/>
          <w:rPrChange w:id="299" w:author="SRO">
            <w:rPr>
              <w:sz w:val="26"/>
              <w:szCs w:val="26"/>
              <w:rtl/>
              <w:lang w:val="fr-FR" w:bidi="ar-MA"/>
            </w:rPr>
          </w:rPrChange>
        </w:rPr>
        <w:t>الدورة</w:t>
      </w:r>
      <w:r w:rsidRPr="000F3EE9">
        <w:rPr>
          <w:sz w:val="26"/>
          <w:szCs w:val="26"/>
          <w:rtl/>
          <w:lang w:val="fr-FR"/>
          <w:rPrChange w:id="300" w:author="SRO">
            <w:rPr>
              <w:sz w:val="26"/>
              <w:szCs w:val="26"/>
              <w:rtl/>
              <w:lang w:val="fr-FR"/>
            </w:rPr>
          </w:rPrChange>
        </w:rPr>
        <w:t xml:space="preserve"> السابعة: توصيات الجلسات الموازية</w:t>
      </w:r>
      <w:ins w:id="301" w:author="SRO" w:date="2011-02-21T11:43:00Z">
        <w:r>
          <w:rPr>
            <w:sz w:val="26"/>
            <w:szCs w:val="26"/>
            <w:rtl/>
            <w:lang w:val="fr-FR"/>
          </w:rPr>
          <w:t>..............................................</w:t>
        </w:r>
      </w:ins>
      <w:ins w:id="302" w:author="SRO" w:date="2011-02-21T11:46:00Z">
        <w:r>
          <w:rPr>
            <w:sz w:val="26"/>
            <w:szCs w:val="26"/>
            <w:rtl/>
            <w:lang w:val="fr-FR"/>
          </w:rPr>
          <w:t>.</w:t>
        </w:r>
      </w:ins>
      <w:ins w:id="303" w:author="SRO" w:date="2011-02-21T11:43:00Z">
        <w:r>
          <w:rPr>
            <w:sz w:val="26"/>
            <w:szCs w:val="26"/>
            <w:rtl/>
            <w:lang w:val="fr-FR"/>
          </w:rPr>
          <w:t>...............11</w:t>
        </w:r>
      </w:ins>
    </w:p>
    <w:p w:rsidR="00832F4C" w:rsidRPr="000F3EE9" w:rsidRDefault="00832F4C" w:rsidP="00945E0E">
      <w:pPr>
        <w:bidi/>
        <w:spacing w:after="240"/>
        <w:ind w:left="2019" w:hanging="1299"/>
        <w:jc w:val="both"/>
        <w:rPr>
          <w:sz w:val="26"/>
          <w:szCs w:val="26"/>
          <w:rtl/>
          <w:lang w:val="fr-FR"/>
          <w:rPrChange w:id="304" w:author="SRO">
            <w:rPr>
              <w:sz w:val="26"/>
              <w:szCs w:val="26"/>
              <w:rtl/>
              <w:lang w:val="fr-FR"/>
            </w:rPr>
          </w:rPrChange>
        </w:rPr>
      </w:pPr>
      <w:r w:rsidRPr="000F3EE9">
        <w:rPr>
          <w:sz w:val="26"/>
          <w:szCs w:val="26"/>
          <w:rtl/>
          <w:lang w:val="fr-FR" w:bidi="ar-MA"/>
          <w:rPrChange w:id="305" w:author="SRO">
            <w:rPr>
              <w:sz w:val="26"/>
              <w:szCs w:val="26"/>
              <w:rtl/>
              <w:lang w:val="fr-FR" w:bidi="ar-MA"/>
            </w:rPr>
          </w:rPrChange>
        </w:rPr>
        <w:t>الدورة</w:t>
      </w:r>
      <w:r w:rsidRPr="000F3EE9">
        <w:rPr>
          <w:sz w:val="26"/>
          <w:szCs w:val="26"/>
          <w:rtl/>
          <w:lang w:val="fr-FR"/>
          <w:rPrChange w:id="306" w:author="SRO">
            <w:rPr>
              <w:sz w:val="26"/>
              <w:szCs w:val="26"/>
              <w:rtl/>
              <w:lang w:val="fr-FR"/>
            </w:rPr>
          </w:rPrChange>
        </w:rPr>
        <w:t xml:space="preserve"> الثامنة: </w:t>
      </w:r>
      <w:ins w:id="307" w:author="SRO" w:date="2011-02-21T11:49:00Z">
        <w:r>
          <w:rPr>
            <w:sz w:val="26"/>
            <w:szCs w:val="26"/>
            <w:rtl/>
            <w:lang w:val="fr-FR"/>
          </w:rPr>
          <w:t xml:space="preserve"> </w:t>
        </w:r>
      </w:ins>
      <w:r w:rsidRPr="000F3EE9">
        <w:rPr>
          <w:sz w:val="26"/>
          <w:szCs w:val="26"/>
          <w:rtl/>
          <w:lang w:val="fr-FR"/>
          <w:rPrChange w:id="308" w:author="SRO">
            <w:rPr>
              <w:sz w:val="26"/>
              <w:szCs w:val="26"/>
              <w:rtl/>
              <w:lang w:val="fr-FR"/>
            </w:rPr>
          </w:rPrChange>
        </w:rPr>
        <w:t>حكامة أفضل من أجل بلوغ أهداف التمويل</w:t>
      </w:r>
      <w:ins w:id="309" w:author="SRO" w:date="2011-02-21T11:43:00Z">
        <w:r>
          <w:rPr>
            <w:sz w:val="26"/>
            <w:szCs w:val="26"/>
            <w:rtl/>
            <w:lang w:val="fr-FR"/>
          </w:rPr>
          <w:t>...........................</w:t>
        </w:r>
      </w:ins>
      <w:ins w:id="310" w:author="SRO" w:date="2011-02-21T11:46:00Z">
        <w:r>
          <w:rPr>
            <w:sz w:val="26"/>
            <w:szCs w:val="26"/>
            <w:rtl/>
            <w:lang w:val="fr-FR"/>
          </w:rPr>
          <w:t>.</w:t>
        </w:r>
      </w:ins>
      <w:ins w:id="311" w:author="SRO" w:date="2011-02-21T11:43:00Z">
        <w:r>
          <w:rPr>
            <w:sz w:val="26"/>
            <w:szCs w:val="26"/>
            <w:rtl/>
            <w:lang w:val="fr-FR"/>
          </w:rPr>
          <w:t>...............12</w:t>
        </w:r>
      </w:ins>
    </w:p>
    <w:p w:rsidR="00832F4C" w:rsidRPr="000F3EE9" w:rsidRDefault="00832F4C" w:rsidP="00144062">
      <w:pPr>
        <w:bidi/>
        <w:spacing w:after="240"/>
        <w:ind w:left="2019" w:hanging="1299"/>
        <w:jc w:val="both"/>
        <w:rPr>
          <w:sz w:val="26"/>
          <w:szCs w:val="26"/>
          <w:rtl/>
          <w:lang w:val="fr-FR"/>
          <w:rPrChange w:id="312" w:author="SRO">
            <w:rPr>
              <w:sz w:val="26"/>
              <w:szCs w:val="26"/>
              <w:rtl/>
              <w:lang w:val="fr-FR"/>
            </w:rPr>
          </w:rPrChange>
        </w:rPr>
      </w:pPr>
      <w:r w:rsidRPr="000F3EE9">
        <w:rPr>
          <w:sz w:val="26"/>
          <w:szCs w:val="26"/>
          <w:rtl/>
          <w:lang w:val="fr-FR"/>
          <w:rPrChange w:id="313" w:author="SRO">
            <w:rPr>
              <w:sz w:val="26"/>
              <w:szCs w:val="26"/>
              <w:rtl/>
              <w:lang w:val="fr-FR"/>
            </w:rPr>
          </w:rPrChange>
        </w:rPr>
        <w:t>طاولة مستديرة: التعاون الإقليمي من أجل تحسين تمويل التنمية</w:t>
      </w:r>
      <w:ins w:id="314" w:author="SRO" w:date="2011-02-21T11:44:00Z">
        <w:r>
          <w:rPr>
            <w:sz w:val="26"/>
            <w:szCs w:val="26"/>
            <w:rtl/>
            <w:lang w:val="fr-FR"/>
          </w:rPr>
          <w:t>......................................13</w:t>
        </w:r>
      </w:ins>
    </w:p>
    <w:p w:rsidR="00832F4C" w:rsidRPr="000F3EE9" w:rsidDel="00D66931" w:rsidRDefault="00832F4C" w:rsidP="00144062">
      <w:pPr>
        <w:bidi/>
        <w:spacing w:after="240"/>
        <w:jc w:val="both"/>
        <w:rPr>
          <w:del w:id="315" w:author="SRO" w:date="2011-02-21T09:12:00Z"/>
          <w:sz w:val="26"/>
          <w:szCs w:val="26"/>
          <w:rtl/>
          <w:lang w:val="fr-FR"/>
          <w:rPrChange w:id="316" w:author="SRO">
            <w:rPr>
              <w:del w:id="317" w:author="SRO" w:date="2011-02-21T09:12:00Z"/>
              <w:sz w:val="26"/>
              <w:szCs w:val="26"/>
              <w:rtl/>
              <w:lang w:val="fr-FR"/>
            </w:rPr>
          </w:rPrChange>
        </w:rPr>
      </w:pPr>
    </w:p>
    <w:p w:rsidR="00832F4C" w:rsidRPr="000F3EE9" w:rsidRDefault="00832F4C" w:rsidP="00144062">
      <w:pPr>
        <w:bidi/>
        <w:spacing w:after="240"/>
        <w:jc w:val="both"/>
        <w:rPr>
          <w:sz w:val="26"/>
          <w:szCs w:val="26"/>
          <w:rtl/>
          <w:lang w:val="fr-FR"/>
          <w:rPrChange w:id="318" w:author="SRO">
            <w:rPr>
              <w:sz w:val="26"/>
              <w:szCs w:val="26"/>
              <w:rtl/>
              <w:lang w:val="fr-FR"/>
            </w:rPr>
          </w:rPrChange>
        </w:rPr>
      </w:pPr>
      <w:r w:rsidRPr="000F3EE9">
        <w:rPr>
          <w:b/>
          <w:bCs/>
          <w:sz w:val="26"/>
          <w:szCs w:val="26"/>
          <w:rtl/>
          <w:lang w:val="fr-FR"/>
          <w:rPrChange w:id="319" w:author="SRO">
            <w:rPr>
              <w:b/>
              <w:bCs/>
              <w:sz w:val="26"/>
              <w:szCs w:val="26"/>
              <w:rtl/>
              <w:lang w:val="fr-FR"/>
            </w:rPr>
          </w:rPrChange>
        </w:rPr>
        <w:t xml:space="preserve">رابعاً: اختتام الاجتماع </w:t>
      </w:r>
      <w:r w:rsidRPr="000F3EE9">
        <w:rPr>
          <w:sz w:val="26"/>
          <w:szCs w:val="26"/>
          <w:rtl/>
          <w:lang w:val="fr-FR"/>
          <w:rPrChange w:id="320" w:author="SRO">
            <w:rPr>
              <w:sz w:val="26"/>
              <w:szCs w:val="26"/>
              <w:rtl/>
              <w:lang w:val="fr-FR"/>
            </w:rPr>
          </w:rPrChange>
        </w:rPr>
        <w:t>..................................................................</w:t>
      </w:r>
      <w:ins w:id="321" w:author="SRO" w:date="2011-02-21T11:47:00Z">
        <w:r>
          <w:rPr>
            <w:sz w:val="26"/>
            <w:szCs w:val="26"/>
            <w:rtl/>
            <w:lang w:val="fr-FR"/>
          </w:rPr>
          <w:t>................</w:t>
        </w:r>
      </w:ins>
      <w:r w:rsidRPr="000F3EE9">
        <w:rPr>
          <w:sz w:val="26"/>
          <w:szCs w:val="26"/>
          <w:rtl/>
          <w:lang w:val="fr-FR"/>
          <w:rPrChange w:id="322" w:author="SRO">
            <w:rPr>
              <w:sz w:val="26"/>
              <w:szCs w:val="26"/>
              <w:rtl/>
              <w:lang w:val="fr-FR"/>
            </w:rPr>
          </w:rPrChange>
        </w:rPr>
        <w:t>...............</w:t>
      </w:r>
      <w:ins w:id="323" w:author="SRO" w:date="2011-02-21T11:44:00Z">
        <w:r>
          <w:rPr>
            <w:sz w:val="26"/>
            <w:szCs w:val="26"/>
            <w:rtl/>
            <w:lang w:val="fr-FR"/>
          </w:rPr>
          <w:t>14</w:t>
        </w:r>
      </w:ins>
    </w:p>
    <w:p w:rsidR="00832F4C" w:rsidRPr="000F3EE9" w:rsidRDefault="00832F4C" w:rsidP="00144062">
      <w:pPr>
        <w:bidi/>
        <w:spacing w:after="240"/>
        <w:jc w:val="both"/>
        <w:rPr>
          <w:b/>
          <w:bCs/>
          <w:sz w:val="26"/>
          <w:szCs w:val="26"/>
          <w:rtl/>
          <w:lang w:val="fr-FR"/>
          <w:rPrChange w:id="324" w:author="SRO">
            <w:rPr>
              <w:b/>
              <w:bCs/>
              <w:sz w:val="26"/>
              <w:szCs w:val="26"/>
              <w:rtl/>
              <w:lang w:val="fr-FR"/>
            </w:rPr>
          </w:rPrChange>
        </w:rPr>
      </w:pPr>
      <w:r w:rsidRPr="000F3EE9">
        <w:rPr>
          <w:b/>
          <w:bCs/>
          <w:sz w:val="26"/>
          <w:szCs w:val="26"/>
          <w:rtl/>
          <w:lang w:val="fr-FR"/>
          <w:rPrChange w:id="325" w:author="SRO">
            <w:rPr>
              <w:b/>
              <w:bCs/>
              <w:sz w:val="26"/>
              <w:szCs w:val="26"/>
              <w:rtl/>
              <w:lang w:val="fr-FR"/>
            </w:rPr>
          </w:rPrChange>
        </w:rPr>
        <w:t>ملاح</w:t>
      </w:r>
      <w:ins w:id="326" w:author="SRO" w:date="2011-02-21T11:48:00Z">
        <w:r>
          <w:rPr>
            <w:b/>
            <w:bCs/>
            <w:sz w:val="26"/>
            <w:szCs w:val="26"/>
            <w:rtl/>
            <w:lang w:val="fr-FR"/>
          </w:rPr>
          <w:t>ــ</w:t>
        </w:r>
      </w:ins>
      <w:r w:rsidRPr="000F3EE9">
        <w:rPr>
          <w:b/>
          <w:bCs/>
          <w:sz w:val="26"/>
          <w:szCs w:val="26"/>
          <w:rtl/>
          <w:lang w:val="fr-FR"/>
          <w:rPrChange w:id="327" w:author="SRO">
            <w:rPr>
              <w:b/>
              <w:bCs/>
              <w:sz w:val="26"/>
              <w:szCs w:val="26"/>
              <w:rtl/>
              <w:lang w:val="fr-FR"/>
            </w:rPr>
          </w:rPrChange>
        </w:rPr>
        <w:t>ق</w:t>
      </w:r>
    </w:p>
    <w:p w:rsidR="00832F4C" w:rsidRPr="000F3EE9" w:rsidRDefault="00832F4C" w:rsidP="00832F4C">
      <w:pPr>
        <w:bidi/>
        <w:spacing w:after="120"/>
        <w:jc w:val="both"/>
        <w:rPr>
          <w:sz w:val="26"/>
          <w:szCs w:val="26"/>
          <w:rtl/>
          <w:lang w:val="fr-FR"/>
          <w:rPrChange w:id="328" w:author="SRO">
            <w:rPr>
              <w:sz w:val="26"/>
              <w:szCs w:val="26"/>
              <w:rtl/>
              <w:lang w:val="fr-FR"/>
            </w:rPr>
          </w:rPrChange>
        </w:rPr>
        <w:pPrChange w:id="329" w:author="SRO" w:date="2011-02-21T09:32:00Z">
          <w:pPr>
            <w:bidi/>
            <w:spacing w:after="240"/>
            <w:jc w:val="both"/>
          </w:pPr>
        </w:pPrChange>
      </w:pPr>
      <w:r w:rsidRPr="000F3EE9">
        <w:rPr>
          <w:b/>
          <w:bCs/>
          <w:sz w:val="26"/>
          <w:szCs w:val="26"/>
          <w:rtl/>
          <w:lang w:val="fr-FR"/>
          <w:rPrChange w:id="330" w:author="SRO" w:date="2011-02-21T10:18:00Z">
            <w:rPr>
              <w:b/>
              <w:bCs/>
              <w:sz w:val="26"/>
              <w:szCs w:val="26"/>
              <w:rtl/>
              <w:lang w:val="fr-FR"/>
            </w:rPr>
          </w:rPrChange>
        </w:rPr>
        <w:tab/>
      </w:r>
      <w:r w:rsidRPr="000F3EE9">
        <w:rPr>
          <w:sz w:val="26"/>
          <w:szCs w:val="26"/>
          <w:rtl/>
          <w:lang w:val="fr-FR"/>
          <w:rPrChange w:id="331" w:author="SRO">
            <w:rPr>
              <w:sz w:val="26"/>
              <w:szCs w:val="26"/>
              <w:rtl/>
              <w:lang w:val="fr-FR"/>
            </w:rPr>
          </w:rPrChange>
        </w:rPr>
        <w:t>الملحق 1: توصيات الاجتماع</w:t>
      </w:r>
      <w:ins w:id="332" w:author="SRO" w:date="2011-02-21T11:44:00Z">
        <w:r>
          <w:rPr>
            <w:sz w:val="26"/>
            <w:szCs w:val="26"/>
            <w:rtl/>
            <w:lang w:val="fr-FR"/>
          </w:rPr>
          <w:t>...............................................................................15</w:t>
        </w:r>
      </w:ins>
    </w:p>
    <w:p w:rsidR="00832F4C" w:rsidRPr="000F3EE9" w:rsidRDefault="00832F4C" w:rsidP="00832F4C">
      <w:pPr>
        <w:bidi/>
        <w:spacing w:after="120"/>
        <w:jc w:val="both"/>
        <w:rPr>
          <w:sz w:val="26"/>
          <w:szCs w:val="26"/>
          <w:rtl/>
          <w:lang w:val="fr-FR"/>
          <w:rPrChange w:id="333" w:author="SRO">
            <w:rPr>
              <w:sz w:val="26"/>
              <w:szCs w:val="26"/>
              <w:rtl/>
              <w:lang w:val="fr-FR"/>
            </w:rPr>
          </w:rPrChange>
        </w:rPr>
        <w:pPrChange w:id="334" w:author="SRO" w:date="2011-02-21T09:32:00Z">
          <w:pPr>
            <w:bidi/>
            <w:spacing w:after="240"/>
            <w:jc w:val="both"/>
          </w:pPr>
        </w:pPrChange>
      </w:pPr>
      <w:r w:rsidRPr="000F3EE9">
        <w:rPr>
          <w:sz w:val="26"/>
          <w:szCs w:val="26"/>
          <w:rtl/>
          <w:lang w:val="fr-FR"/>
          <w:rPrChange w:id="335" w:author="SRO" w:date="2011-02-21T10:18:00Z">
            <w:rPr>
              <w:sz w:val="26"/>
              <w:szCs w:val="26"/>
              <w:rtl/>
              <w:lang w:val="fr-FR"/>
            </w:rPr>
          </w:rPrChange>
        </w:rPr>
        <w:tab/>
      </w:r>
      <w:r w:rsidRPr="000F3EE9">
        <w:rPr>
          <w:sz w:val="26"/>
          <w:szCs w:val="26"/>
          <w:rtl/>
          <w:lang w:val="fr-FR"/>
          <w:rPrChange w:id="336" w:author="SRO">
            <w:rPr>
              <w:sz w:val="26"/>
              <w:szCs w:val="26"/>
              <w:rtl/>
              <w:lang w:val="fr-FR"/>
            </w:rPr>
          </w:rPrChange>
        </w:rPr>
        <w:t xml:space="preserve">الملحق 2: مذكرة مفاهيمية </w:t>
      </w:r>
      <w:r w:rsidRPr="000F3EE9">
        <w:rPr>
          <w:sz w:val="26"/>
          <w:szCs w:val="26"/>
          <w:rtl/>
          <w:lang w:val="fr-FR"/>
          <w:rPrChange w:id="337" w:author="SRO" w:date="2011-02-21T10:18:00Z">
            <w:rPr>
              <w:sz w:val="26"/>
              <w:szCs w:val="26"/>
              <w:rtl/>
              <w:lang w:val="fr-FR"/>
            </w:rPr>
          </w:rPrChange>
        </w:rPr>
        <w:t>–</w:t>
      </w:r>
      <w:r w:rsidRPr="000F3EE9">
        <w:rPr>
          <w:sz w:val="26"/>
          <w:szCs w:val="26"/>
          <w:rtl/>
          <w:lang w:val="fr-FR"/>
          <w:rPrChange w:id="338" w:author="SRO">
            <w:rPr>
              <w:sz w:val="26"/>
              <w:szCs w:val="26"/>
              <w:rtl/>
              <w:lang w:val="fr-FR"/>
            </w:rPr>
          </w:rPrChange>
        </w:rPr>
        <w:t xml:space="preserve"> السياق</w:t>
      </w:r>
      <w:ins w:id="339" w:author="SRO" w:date="2011-02-21T11:44:00Z">
        <w:r>
          <w:rPr>
            <w:sz w:val="26"/>
            <w:szCs w:val="26"/>
            <w:rtl/>
            <w:lang w:val="fr-FR"/>
          </w:rPr>
          <w:t>.......................................................................19</w:t>
        </w:r>
      </w:ins>
    </w:p>
    <w:p w:rsidR="00832F4C" w:rsidRPr="000F3EE9" w:rsidRDefault="00832F4C" w:rsidP="00832F4C">
      <w:pPr>
        <w:bidi/>
        <w:spacing w:after="120"/>
        <w:ind w:firstLine="720"/>
        <w:jc w:val="both"/>
        <w:rPr>
          <w:sz w:val="26"/>
          <w:szCs w:val="26"/>
          <w:rtl/>
          <w:lang w:val="fr-FR"/>
          <w:rPrChange w:id="340" w:author="SRO">
            <w:rPr>
              <w:sz w:val="26"/>
              <w:szCs w:val="26"/>
              <w:rtl/>
              <w:lang w:val="fr-FR"/>
            </w:rPr>
          </w:rPrChange>
        </w:rPr>
        <w:pPrChange w:id="341" w:author="SRO" w:date="2011-02-21T09:32:00Z">
          <w:pPr>
            <w:bidi/>
            <w:spacing w:after="240"/>
            <w:ind w:firstLine="720"/>
            <w:jc w:val="both"/>
          </w:pPr>
        </w:pPrChange>
      </w:pPr>
      <w:r w:rsidRPr="000F3EE9">
        <w:rPr>
          <w:sz w:val="26"/>
          <w:szCs w:val="26"/>
          <w:rtl/>
          <w:lang w:val="fr-FR"/>
          <w:rPrChange w:id="342" w:author="SRO">
            <w:rPr>
              <w:sz w:val="26"/>
              <w:szCs w:val="26"/>
              <w:rtl/>
              <w:lang w:val="fr-FR"/>
            </w:rPr>
          </w:rPrChange>
        </w:rPr>
        <w:t>الملحق 3: تمويل الزراعة</w:t>
      </w:r>
      <w:ins w:id="343" w:author="SRO" w:date="2011-02-21T11:44:00Z">
        <w:r>
          <w:rPr>
            <w:sz w:val="26"/>
            <w:szCs w:val="26"/>
            <w:rtl/>
            <w:lang w:val="fr-FR"/>
          </w:rPr>
          <w:t>...................................................................................27</w:t>
        </w:r>
      </w:ins>
    </w:p>
    <w:p w:rsidR="00832F4C" w:rsidRPr="000F3EE9" w:rsidRDefault="00832F4C" w:rsidP="00832F4C">
      <w:pPr>
        <w:bidi/>
        <w:spacing w:after="120"/>
        <w:ind w:firstLine="720"/>
        <w:jc w:val="both"/>
        <w:rPr>
          <w:sz w:val="26"/>
          <w:szCs w:val="26"/>
          <w:rtl/>
          <w:lang w:val="fr-FR"/>
          <w:rPrChange w:id="344" w:author="SRO">
            <w:rPr>
              <w:sz w:val="26"/>
              <w:szCs w:val="26"/>
              <w:rtl/>
              <w:lang w:val="fr-FR"/>
            </w:rPr>
          </w:rPrChange>
        </w:rPr>
        <w:pPrChange w:id="345" w:author="SRO" w:date="2011-02-21T09:32:00Z">
          <w:pPr>
            <w:bidi/>
            <w:spacing w:after="240"/>
            <w:ind w:firstLine="720"/>
            <w:jc w:val="both"/>
          </w:pPr>
        </w:pPrChange>
      </w:pPr>
      <w:r w:rsidRPr="000F3EE9">
        <w:rPr>
          <w:sz w:val="26"/>
          <w:szCs w:val="26"/>
          <w:rtl/>
          <w:lang w:val="fr-FR"/>
          <w:rPrChange w:id="346" w:author="SRO">
            <w:rPr>
              <w:sz w:val="26"/>
              <w:szCs w:val="26"/>
              <w:rtl/>
              <w:lang w:val="fr-FR"/>
            </w:rPr>
          </w:rPrChange>
        </w:rPr>
        <w:t>الملحق 4: الطاقات الجديدة والمتجددة</w:t>
      </w:r>
      <w:ins w:id="347" w:author="SRO" w:date="2011-02-21T11:45:00Z">
        <w:r>
          <w:rPr>
            <w:sz w:val="26"/>
            <w:szCs w:val="26"/>
            <w:rtl/>
            <w:lang w:val="fr-FR"/>
          </w:rPr>
          <w:t>.............................................................</w:t>
        </w:r>
      </w:ins>
      <w:ins w:id="348" w:author="SRO" w:date="2011-02-21T11:47:00Z">
        <w:r>
          <w:rPr>
            <w:sz w:val="26"/>
            <w:szCs w:val="26"/>
            <w:rtl/>
            <w:lang w:val="fr-FR"/>
          </w:rPr>
          <w:t>...</w:t>
        </w:r>
      </w:ins>
      <w:ins w:id="349" w:author="SRO" w:date="2011-02-21T11:45:00Z">
        <w:r>
          <w:rPr>
            <w:sz w:val="26"/>
            <w:szCs w:val="26"/>
            <w:rtl/>
            <w:lang w:val="fr-FR"/>
          </w:rPr>
          <w:t>.....35</w:t>
        </w:r>
      </w:ins>
    </w:p>
    <w:p w:rsidR="00832F4C" w:rsidRPr="000F3EE9" w:rsidRDefault="00832F4C" w:rsidP="00832F4C">
      <w:pPr>
        <w:bidi/>
        <w:spacing w:after="120"/>
        <w:ind w:firstLine="720"/>
        <w:jc w:val="both"/>
        <w:rPr>
          <w:sz w:val="26"/>
          <w:szCs w:val="26"/>
          <w:rtl/>
          <w:lang w:val="fr-FR"/>
          <w:rPrChange w:id="350" w:author="SRO">
            <w:rPr>
              <w:sz w:val="26"/>
              <w:szCs w:val="26"/>
              <w:rtl/>
              <w:lang w:val="fr-FR"/>
            </w:rPr>
          </w:rPrChange>
        </w:rPr>
        <w:pPrChange w:id="351" w:author="SRO" w:date="2011-02-21T09:32:00Z">
          <w:pPr>
            <w:bidi/>
            <w:spacing w:after="240"/>
            <w:ind w:firstLine="720"/>
            <w:jc w:val="both"/>
          </w:pPr>
        </w:pPrChange>
      </w:pPr>
      <w:r w:rsidRPr="000F3EE9">
        <w:rPr>
          <w:sz w:val="26"/>
          <w:szCs w:val="26"/>
          <w:rtl/>
          <w:lang w:val="fr-FR"/>
          <w:rPrChange w:id="352" w:author="SRO">
            <w:rPr>
              <w:sz w:val="26"/>
              <w:szCs w:val="26"/>
              <w:rtl/>
              <w:lang w:val="fr-FR"/>
            </w:rPr>
          </w:rPrChange>
        </w:rPr>
        <w:t xml:space="preserve">الملحق 5: برنامج الأشغال </w:t>
      </w:r>
      <w:ins w:id="353" w:author="SRO" w:date="2011-02-21T11:45:00Z">
        <w:r>
          <w:rPr>
            <w:sz w:val="26"/>
            <w:szCs w:val="26"/>
            <w:rtl/>
            <w:lang w:val="fr-FR"/>
          </w:rPr>
          <w:t>..................................................................</w:t>
        </w:r>
      </w:ins>
      <w:ins w:id="354" w:author="SRO" w:date="2011-02-21T11:47:00Z">
        <w:r>
          <w:rPr>
            <w:sz w:val="26"/>
            <w:szCs w:val="26"/>
            <w:rtl/>
            <w:lang w:val="fr-FR"/>
          </w:rPr>
          <w:t>..</w:t>
        </w:r>
      </w:ins>
      <w:ins w:id="355" w:author="SRO" w:date="2011-02-21T11:45:00Z">
        <w:r>
          <w:rPr>
            <w:sz w:val="26"/>
            <w:szCs w:val="26"/>
            <w:rtl/>
            <w:lang w:val="fr-FR"/>
          </w:rPr>
          <w:t>.............41</w:t>
        </w:r>
      </w:ins>
    </w:p>
    <w:p w:rsidR="00832F4C" w:rsidRPr="000F3EE9" w:rsidRDefault="00832F4C" w:rsidP="00832F4C">
      <w:pPr>
        <w:bidi/>
        <w:spacing w:after="120"/>
        <w:ind w:firstLine="720"/>
        <w:jc w:val="both"/>
        <w:rPr>
          <w:sz w:val="26"/>
          <w:szCs w:val="26"/>
          <w:rtl/>
          <w:lang w:val="fr-FR"/>
          <w:rPrChange w:id="356" w:author="SRO">
            <w:rPr>
              <w:sz w:val="26"/>
              <w:szCs w:val="26"/>
              <w:rtl/>
              <w:lang w:val="fr-FR"/>
            </w:rPr>
          </w:rPrChange>
        </w:rPr>
        <w:pPrChange w:id="357" w:author="SRO" w:date="2011-02-21T09:32:00Z">
          <w:pPr>
            <w:bidi/>
            <w:spacing w:after="240"/>
            <w:ind w:firstLine="720"/>
            <w:jc w:val="both"/>
          </w:pPr>
        </w:pPrChange>
      </w:pPr>
      <w:r w:rsidRPr="000F3EE9">
        <w:rPr>
          <w:sz w:val="26"/>
          <w:szCs w:val="26"/>
          <w:rtl/>
          <w:lang w:val="fr-FR"/>
          <w:rPrChange w:id="358" w:author="SRO">
            <w:rPr>
              <w:sz w:val="26"/>
              <w:szCs w:val="26"/>
              <w:rtl/>
              <w:lang w:val="fr-FR"/>
            </w:rPr>
          </w:rPrChange>
        </w:rPr>
        <w:t>الملحق 6: لائحة المشاركين</w:t>
      </w:r>
      <w:ins w:id="359" w:author="SRO" w:date="2011-02-21T11:45:00Z">
        <w:r>
          <w:rPr>
            <w:sz w:val="26"/>
            <w:szCs w:val="26"/>
            <w:rtl/>
            <w:lang w:val="fr-FR"/>
          </w:rPr>
          <w:t>................................................................................45</w:t>
        </w:r>
      </w:ins>
    </w:p>
    <w:p w:rsidR="00832F4C" w:rsidRPr="000F3EE9" w:rsidRDefault="00832F4C" w:rsidP="00144062">
      <w:pPr>
        <w:spacing w:after="240"/>
        <w:rPr>
          <w:szCs w:val="22"/>
          <w:rtl/>
          <w:lang w:val="fr-FR"/>
          <w:rPrChange w:id="360" w:author="SRO">
            <w:rPr>
              <w:szCs w:val="22"/>
              <w:rtl/>
              <w:lang w:val="fr-FR"/>
            </w:rPr>
          </w:rPrChange>
        </w:rPr>
      </w:pPr>
      <w:r w:rsidRPr="000F3EE9">
        <w:rPr>
          <w:szCs w:val="22"/>
          <w:lang w:val="fr-FR"/>
          <w:rPrChange w:id="361" w:author="SRO" w:date="2011-02-21T10:18:00Z">
            <w:rPr>
              <w:szCs w:val="22"/>
              <w:lang w:val="fr-FR"/>
            </w:rPr>
          </w:rPrChange>
        </w:rPr>
        <w:tab/>
      </w:r>
      <w:r w:rsidRPr="000F3EE9">
        <w:rPr>
          <w:szCs w:val="22"/>
          <w:lang w:val="fr-FR"/>
          <w:rPrChange w:id="362" w:author="SRO" w:date="2011-02-21T10:18:00Z">
            <w:rPr>
              <w:szCs w:val="22"/>
              <w:lang w:val="fr-FR"/>
            </w:rPr>
          </w:rPrChange>
        </w:rPr>
        <w:tab/>
      </w:r>
      <w:r w:rsidRPr="000F3EE9">
        <w:rPr>
          <w:szCs w:val="22"/>
          <w:lang w:val="fr-FR"/>
          <w:rPrChange w:id="363" w:author="SRO" w:date="2011-02-21T10:18:00Z">
            <w:rPr>
              <w:szCs w:val="22"/>
              <w:lang w:val="fr-FR"/>
            </w:rPr>
          </w:rPrChange>
        </w:rPr>
        <w:tab/>
      </w:r>
      <w:r w:rsidRPr="000F3EE9">
        <w:rPr>
          <w:szCs w:val="22"/>
          <w:lang w:val="fr-FR"/>
          <w:rPrChange w:id="364" w:author="SRO" w:date="2011-02-21T10:18:00Z">
            <w:rPr>
              <w:szCs w:val="22"/>
              <w:lang w:val="fr-FR"/>
            </w:rPr>
          </w:rPrChange>
        </w:rPr>
        <w:tab/>
      </w:r>
      <w:r w:rsidRPr="000F3EE9">
        <w:rPr>
          <w:szCs w:val="22"/>
          <w:lang w:val="fr-FR"/>
          <w:rPrChange w:id="365" w:author="SRO" w:date="2011-02-21T10:18:00Z">
            <w:rPr>
              <w:szCs w:val="22"/>
              <w:lang w:val="fr-FR"/>
            </w:rPr>
          </w:rPrChange>
        </w:rPr>
        <w:tab/>
      </w:r>
      <w:r w:rsidRPr="000F3EE9">
        <w:rPr>
          <w:szCs w:val="22"/>
          <w:lang w:val="fr-FR"/>
          <w:rPrChange w:id="366" w:author="SRO" w:date="2011-02-21T10:18:00Z">
            <w:rPr>
              <w:szCs w:val="22"/>
              <w:lang w:val="fr-FR"/>
            </w:rPr>
          </w:rPrChange>
        </w:rPr>
        <w:tab/>
      </w:r>
      <w:r w:rsidRPr="000F3EE9">
        <w:rPr>
          <w:szCs w:val="22"/>
          <w:lang w:val="fr-FR"/>
          <w:rPrChange w:id="367" w:author="SRO" w:date="2011-02-21T10:18:00Z">
            <w:rPr>
              <w:szCs w:val="22"/>
              <w:lang w:val="fr-FR"/>
            </w:rPr>
          </w:rPrChange>
        </w:rPr>
        <w:tab/>
      </w:r>
      <w:r w:rsidRPr="000F3EE9">
        <w:rPr>
          <w:szCs w:val="22"/>
          <w:lang w:val="fr-FR"/>
          <w:rPrChange w:id="368" w:author="SRO" w:date="2011-02-21T10:18:00Z">
            <w:rPr>
              <w:szCs w:val="22"/>
              <w:lang w:val="fr-FR"/>
            </w:rPr>
          </w:rPrChange>
        </w:rPr>
        <w:tab/>
      </w:r>
      <w:r w:rsidRPr="000F3EE9">
        <w:rPr>
          <w:szCs w:val="22"/>
          <w:lang w:val="fr-FR"/>
          <w:rPrChange w:id="369" w:author="SRO" w:date="2011-02-21T10:18:00Z">
            <w:rPr>
              <w:szCs w:val="22"/>
              <w:lang w:val="fr-FR"/>
            </w:rPr>
          </w:rPrChange>
        </w:rPr>
        <w:tab/>
      </w:r>
      <w:r w:rsidRPr="000F3EE9">
        <w:rPr>
          <w:szCs w:val="22"/>
          <w:lang w:val="fr-FR"/>
          <w:rPrChange w:id="370" w:author="SRO" w:date="2011-02-21T10:18:00Z">
            <w:rPr>
              <w:szCs w:val="22"/>
              <w:lang w:val="fr-FR"/>
            </w:rPr>
          </w:rPrChange>
        </w:rPr>
        <w:tab/>
      </w:r>
      <w:r w:rsidRPr="000F3EE9">
        <w:rPr>
          <w:szCs w:val="22"/>
          <w:lang w:val="fr-FR"/>
          <w:rPrChange w:id="371" w:author="SRO" w:date="2011-02-21T10:18:00Z">
            <w:rPr>
              <w:szCs w:val="22"/>
              <w:lang w:val="fr-FR"/>
            </w:rPr>
          </w:rPrChange>
        </w:rPr>
        <w:tab/>
      </w:r>
      <w:r w:rsidRPr="000F3EE9">
        <w:rPr>
          <w:szCs w:val="22"/>
          <w:lang w:val="fr-FR"/>
          <w:rPrChange w:id="372" w:author="SRO" w:date="2011-02-21T10:18:00Z">
            <w:rPr>
              <w:szCs w:val="22"/>
              <w:lang w:val="fr-FR"/>
            </w:rPr>
          </w:rPrChange>
        </w:rPr>
        <w:tab/>
      </w:r>
    </w:p>
    <w:p w:rsidR="00832F4C" w:rsidRPr="000F3EE9" w:rsidRDefault="00832F4C" w:rsidP="00144062">
      <w:pPr>
        <w:spacing w:after="240"/>
        <w:rPr>
          <w:szCs w:val="22"/>
          <w:rtl/>
          <w:lang w:val="fr-FR"/>
          <w:rPrChange w:id="373" w:author="SRO">
            <w:rPr>
              <w:szCs w:val="22"/>
              <w:rtl/>
              <w:lang w:val="fr-FR"/>
            </w:rPr>
          </w:rPrChange>
        </w:rPr>
      </w:pPr>
    </w:p>
    <w:p w:rsidR="00832F4C" w:rsidRPr="000F3EE9" w:rsidRDefault="00832F4C" w:rsidP="00144062">
      <w:pPr>
        <w:spacing w:after="240"/>
        <w:rPr>
          <w:szCs w:val="22"/>
          <w:rtl/>
          <w:lang w:val="fr-FR"/>
          <w:rPrChange w:id="374" w:author="SRO">
            <w:rPr>
              <w:szCs w:val="22"/>
              <w:rtl/>
              <w:lang w:val="fr-FR"/>
            </w:rPr>
          </w:rPrChange>
        </w:rPr>
      </w:pPr>
    </w:p>
    <w:p w:rsidR="00832F4C" w:rsidRPr="000F3EE9" w:rsidRDefault="00832F4C" w:rsidP="00144062">
      <w:pPr>
        <w:spacing w:after="240"/>
        <w:rPr>
          <w:szCs w:val="22"/>
          <w:rtl/>
          <w:lang w:val="fr-FR"/>
          <w:rPrChange w:id="375" w:author="SRO">
            <w:rPr>
              <w:szCs w:val="22"/>
              <w:rtl/>
              <w:lang w:val="fr-FR"/>
            </w:rPr>
          </w:rPrChange>
        </w:rPr>
      </w:pPr>
    </w:p>
    <w:p w:rsidR="00832F4C" w:rsidRPr="000F3EE9" w:rsidRDefault="00832F4C" w:rsidP="00144062">
      <w:pPr>
        <w:spacing w:after="240"/>
        <w:rPr>
          <w:szCs w:val="22"/>
          <w:rtl/>
          <w:lang w:val="fr-FR"/>
          <w:rPrChange w:id="376" w:author="SRO">
            <w:rPr>
              <w:szCs w:val="22"/>
              <w:rtl/>
              <w:lang w:val="fr-FR"/>
            </w:rPr>
          </w:rPrChange>
        </w:rPr>
      </w:pPr>
    </w:p>
    <w:p w:rsidR="00832F4C" w:rsidRPr="000F3EE9" w:rsidRDefault="00832F4C" w:rsidP="00144062">
      <w:pPr>
        <w:spacing w:after="240"/>
        <w:rPr>
          <w:szCs w:val="22"/>
          <w:rtl/>
          <w:lang w:val="fr-FR"/>
          <w:rPrChange w:id="377" w:author="SRO">
            <w:rPr>
              <w:szCs w:val="22"/>
              <w:rtl/>
              <w:lang w:val="fr-FR"/>
            </w:rPr>
          </w:rPrChange>
        </w:rPr>
      </w:pPr>
    </w:p>
    <w:p w:rsidR="00832F4C" w:rsidRPr="000F3EE9" w:rsidRDefault="00832F4C" w:rsidP="00144062">
      <w:pPr>
        <w:spacing w:after="240"/>
        <w:rPr>
          <w:szCs w:val="22"/>
          <w:rtl/>
          <w:lang w:val="fr-FR"/>
          <w:rPrChange w:id="378" w:author="SRO">
            <w:rPr>
              <w:szCs w:val="22"/>
              <w:rtl/>
              <w:lang w:val="fr-FR"/>
            </w:rPr>
          </w:rPrChange>
        </w:rPr>
      </w:pPr>
    </w:p>
    <w:p w:rsidR="00832F4C" w:rsidRPr="000F3EE9" w:rsidRDefault="00832F4C" w:rsidP="00144062">
      <w:pPr>
        <w:spacing w:after="240"/>
        <w:rPr>
          <w:szCs w:val="22"/>
          <w:rtl/>
          <w:lang w:val="fr-FR"/>
          <w:rPrChange w:id="379" w:author="SRO">
            <w:rPr>
              <w:szCs w:val="22"/>
              <w:rtl/>
              <w:lang w:val="fr-FR"/>
            </w:rPr>
          </w:rPrChange>
        </w:rPr>
      </w:pPr>
    </w:p>
    <w:p w:rsidR="00832F4C" w:rsidRPr="000F3EE9" w:rsidRDefault="00832F4C" w:rsidP="00144062">
      <w:pPr>
        <w:spacing w:after="240"/>
        <w:rPr>
          <w:szCs w:val="22"/>
          <w:rtl/>
          <w:lang w:val="fr-FR"/>
          <w:rPrChange w:id="380" w:author="SRO">
            <w:rPr>
              <w:szCs w:val="22"/>
              <w:rtl/>
              <w:lang w:val="fr-FR"/>
            </w:rPr>
          </w:rPrChange>
        </w:rPr>
      </w:pPr>
    </w:p>
    <w:p w:rsidR="00832F4C" w:rsidRPr="000F3EE9" w:rsidRDefault="00832F4C" w:rsidP="00144062">
      <w:pPr>
        <w:spacing w:after="240"/>
        <w:rPr>
          <w:szCs w:val="22"/>
          <w:rtl/>
          <w:lang w:val="fr-FR"/>
          <w:rPrChange w:id="381" w:author="SRO">
            <w:rPr>
              <w:szCs w:val="22"/>
              <w:rtl/>
              <w:lang w:val="fr-FR"/>
            </w:rPr>
          </w:rPrChange>
        </w:rPr>
      </w:pPr>
    </w:p>
    <w:p w:rsidR="00832F4C" w:rsidRPr="000F3EE9" w:rsidRDefault="00832F4C" w:rsidP="00144062">
      <w:pPr>
        <w:spacing w:after="240"/>
        <w:rPr>
          <w:szCs w:val="22"/>
          <w:rtl/>
          <w:lang w:val="fr-FR"/>
          <w:rPrChange w:id="382" w:author="SRO">
            <w:rPr>
              <w:szCs w:val="22"/>
              <w:rtl/>
              <w:lang w:val="fr-FR"/>
            </w:rPr>
          </w:rPrChange>
        </w:rPr>
      </w:pPr>
    </w:p>
    <w:p w:rsidR="00832F4C" w:rsidRPr="000F3EE9" w:rsidRDefault="00832F4C" w:rsidP="00144062">
      <w:pPr>
        <w:spacing w:after="240"/>
        <w:rPr>
          <w:szCs w:val="22"/>
          <w:rtl/>
          <w:lang w:val="fr-FR"/>
          <w:rPrChange w:id="383" w:author="SRO">
            <w:rPr>
              <w:szCs w:val="22"/>
              <w:rtl/>
              <w:lang w:val="fr-FR"/>
            </w:rPr>
          </w:rPrChange>
        </w:rPr>
      </w:pPr>
    </w:p>
    <w:p w:rsidR="00832F4C" w:rsidRPr="000F3EE9" w:rsidRDefault="00832F4C" w:rsidP="00144062">
      <w:pPr>
        <w:spacing w:after="240"/>
        <w:rPr>
          <w:szCs w:val="22"/>
          <w:rtl/>
          <w:lang w:val="fr-FR"/>
          <w:rPrChange w:id="384" w:author="SRO">
            <w:rPr>
              <w:szCs w:val="22"/>
              <w:rtl/>
              <w:lang w:val="fr-FR"/>
            </w:rPr>
          </w:rPrChange>
        </w:rPr>
      </w:pPr>
    </w:p>
    <w:p w:rsidR="00832F4C" w:rsidRPr="000F3EE9" w:rsidRDefault="00832F4C" w:rsidP="00144062">
      <w:pPr>
        <w:spacing w:after="240"/>
        <w:rPr>
          <w:szCs w:val="22"/>
          <w:rtl/>
          <w:lang w:val="fr-FR"/>
          <w:rPrChange w:id="385" w:author="SRO">
            <w:rPr>
              <w:szCs w:val="22"/>
              <w:rtl/>
              <w:lang w:val="fr-FR"/>
            </w:rPr>
          </w:rPrChange>
        </w:rPr>
      </w:pPr>
    </w:p>
    <w:p w:rsidR="00832F4C" w:rsidRPr="000F3EE9" w:rsidRDefault="00832F4C" w:rsidP="00144062">
      <w:pPr>
        <w:spacing w:after="240"/>
        <w:rPr>
          <w:szCs w:val="22"/>
          <w:rtl/>
          <w:lang w:val="fr-FR"/>
          <w:rPrChange w:id="386" w:author="SRO">
            <w:rPr>
              <w:szCs w:val="22"/>
              <w:rtl/>
              <w:lang w:val="fr-FR"/>
            </w:rPr>
          </w:rPrChange>
        </w:rPr>
      </w:pPr>
    </w:p>
    <w:p w:rsidR="00832F4C" w:rsidRPr="000F3EE9" w:rsidRDefault="00832F4C" w:rsidP="00144062">
      <w:pPr>
        <w:spacing w:after="240"/>
        <w:rPr>
          <w:szCs w:val="22"/>
          <w:rtl/>
          <w:lang w:val="fr-FR"/>
          <w:rPrChange w:id="387" w:author="SRO">
            <w:rPr>
              <w:szCs w:val="22"/>
              <w:rtl/>
              <w:lang w:val="fr-FR"/>
            </w:rPr>
          </w:rPrChange>
        </w:rPr>
      </w:pPr>
    </w:p>
    <w:p w:rsidR="00832F4C" w:rsidRPr="000F3EE9" w:rsidRDefault="00832F4C" w:rsidP="00144062">
      <w:pPr>
        <w:spacing w:after="240"/>
        <w:rPr>
          <w:szCs w:val="22"/>
          <w:rtl/>
          <w:lang w:val="fr-FR"/>
          <w:rPrChange w:id="388" w:author="SRO">
            <w:rPr>
              <w:szCs w:val="22"/>
              <w:rtl/>
              <w:lang w:val="fr-FR"/>
            </w:rPr>
          </w:rPrChange>
        </w:rPr>
      </w:pPr>
    </w:p>
    <w:p w:rsidR="00832F4C" w:rsidRPr="000F3EE9" w:rsidRDefault="00832F4C" w:rsidP="00144062">
      <w:pPr>
        <w:spacing w:after="240"/>
        <w:rPr>
          <w:szCs w:val="22"/>
          <w:rtl/>
          <w:lang w:val="fr-FR"/>
          <w:rPrChange w:id="389" w:author="SRO">
            <w:rPr>
              <w:szCs w:val="22"/>
              <w:rtl/>
              <w:lang w:val="fr-FR"/>
            </w:rPr>
          </w:rPrChange>
        </w:rPr>
      </w:pPr>
    </w:p>
    <w:p w:rsidR="00832F4C" w:rsidRPr="000F3EE9" w:rsidRDefault="00832F4C" w:rsidP="00144062">
      <w:pPr>
        <w:spacing w:after="240"/>
        <w:rPr>
          <w:szCs w:val="22"/>
          <w:rtl/>
          <w:lang w:val="fr-FR"/>
          <w:rPrChange w:id="390" w:author="SRO">
            <w:rPr>
              <w:szCs w:val="22"/>
              <w:rtl/>
              <w:lang w:val="fr-FR"/>
            </w:rPr>
          </w:rPrChange>
        </w:rPr>
      </w:pPr>
    </w:p>
    <w:p w:rsidR="00832F4C" w:rsidRPr="000F3EE9" w:rsidRDefault="00832F4C" w:rsidP="00144062">
      <w:pPr>
        <w:spacing w:after="240"/>
        <w:rPr>
          <w:szCs w:val="22"/>
          <w:rtl/>
          <w:lang w:val="fr-FR"/>
          <w:rPrChange w:id="391" w:author="SRO">
            <w:rPr>
              <w:szCs w:val="22"/>
              <w:rtl/>
              <w:lang w:val="fr-FR"/>
            </w:rPr>
          </w:rPrChange>
        </w:rPr>
      </w:pPr>
    </w:p>
    <w:p w:rsidR="00832F4C" w:rsidRPr="000F3EE9" w:rsidRDefault="00832F4C" w:rsidP="00144062">
      <w:pPr>
        <w:spacing w:after="240"/>
        <w:rPr>
          <w:szCs w:val="22"/>
          <w:rtl/>
          <w:lang w:val="fr-FR"/>
          <w:rPrChange w:id="392" w:author="SRO">
            <w:rPr>
              <w:szCs w:val="22"/>
              <w:rtl/>
              <w:lang w:val="fr-FR"/>
            </w:rPr>
          </w:rPrChange>
        </w:rPr>
      </w:pPr>
    </w:p>
    <w:p w:rsidR="00832F4C" w:rsidRPr="000F3EE9" w:rsidRDefault="00832F4C" w:rsidP="00144062">
      <w:pPr>
        <w:spacing w:after="240"/>
        <w:rPr>
          <w:szCs w:val="22"/>
          <w:rtl/>
          <w:lang w:val="fr-FR"/>
          <w:rPrChange w:id="393" w:author="SRO">
            <w:rPr>
              <w:szCs w:val="22"/>
              <w:rtl/>
              <w:lang w:val="fr-FR"/>
            </w:rPr>
          </w:rPrChange>
        </w:rPr>
      </w:pPr>
    </w:p>
    <w:p w:rsidR="00832F4C" w:rsidRPr="000F3EE9" w:rsidRDefault="00832F4C" w:rsidP="00144062">
      <w:pPr>
        <w:spacing w:after="240"/>
        <w:rPr>
          <w:szCs w:val="22"/>
          <w:rtl/>
          <w:lang w:val="fr-FR"/>
          <w:rPrChange w:id="394" w:author="SRO">
            <w:rPr>
              <w:szCs w:val="22"/>
              <w:rtl/>
              <w:lang w:val="fr-FR"/>
            </w:rPr>
          </w:rPrChange>
        </w:rPr>
      </w:pPr>
    </w:p>
    <w:p w:rsidR="00832F4C" w:rsidRPr="000F3EE9" w:rsidDel="005D4DF2" w:rsidRDefault="00832F4C" w:rsidP="00144062">
      <w:pPr>
        <w:bidi/>
        <w:spacing w:after="240"/>
        <w:ind w:left="720"/>
        <w:jc w:val="both"/>
        <w:rPr>
          <w:del w:id="395" w:author="SRO" w:date="2011-02-21T11:06:00Z"/>
          <w:b/>
          <w:bCs/>
          <w:sz w:val="28"/>
          <w:szCs w:val="28"/>
          <w:rtl/>
          <w:lang w:val="fr-FR"/>
          <w:rPrChange w:id="396" w:author="SRO" w:date="2011-02-21T10:18:00Z">
            <w:rPr>
              <w:del w:id="397" w:author="SRO" w:date="2011-02-21T11:06:00Z"/>
              <w:b/>
              <w:bCs/>
              <w:sz w:val="28"/>
              <w:szCs w:val="28"/>
              <w:rtl/>
              <w:lang w:val="fr-FR"/>
            </w:rPr>
          </w:rPrChange>
        </w:rPr>
        <w:sectPr w:rsidR="00832F4C" w:rsidRPr="000F3EE9" w:rsidDel="005D4DF2" w:rsidSect="00832F4C">
          <w:footerReference w:type="even" r:id="rId8"/>
          <w:footerReference w:type="default" r:id="rId9"/>
          <w:pgSz w:w="11907" w:h="16840" w:code="9"/>
          <w:pgMar w:top="1418" w:right="1701" w:bottom="1140" w:left="1701" w:header="720" w:footer="731" w:gutter="0"/>
          <w:cols w:space="720"/>
          <w:titlePg/>
          <w:docGrid w:linePitch="326"/>
          <w:sectPrChange w:id="402" w:author="SRO" w:date="2011-02-21T10:02:00Z">
            <w:sectPr w:rsidR="00832F4C" w:rsidRPr="000F3EE9" w:rsidDel="005D4DF2" w:rsidSect="00832F4C">
              <w:pgSz w:w="12240" w:h="15840"/>
            </w:sectPr>
          </w:sectPrChange>
        </w:sectPr>
      </w:pPr>
    </w:p>
    <w:p w:rsidR="00832F4C" w:rsidRDefault="00832F4C" w:rsidP="00144062">
      <w:pPr>
        <w:bidi/>
        <w:spacing w:after="240"/>
        <w:ind w:left="720"/>
        <w:jc w:val="both"/>
        <w:rPr>
          <w:ins w:id="403" w:author="SRO" w:date="2011-02-21T11:06:00Z"/>
          <w:b/>
          <w:bCs/>
          <w:sz w:val="28"/>
          <w:szCs w:val="28"/>
          <w:rtl/>
          <w:lang w:val="fr-FR"/>
        </w:rPr>
        <w:sectPr w:rsidR="00832F4C" w:rsidSect="00832F4C">
          <w:footerReference w:type="even" r:id="rId10"/>
          <w:footerReference w:type="default" r:id="rId11"/>
          <w:pgSz w:w="11907" w:h="16840" w:code="9"/>
          <w:pgMar w:top="1418" w:right="1701" w:bottom="1140" w:left="1701" w:header="720" w:footer="731" w:gutter="0"/>
          <w:cols w:space="720"/>
          <w:titlePg/>
          <w:docGrid w:linePitch="326"/>
          <w:sectPrChange w:id="412" w:author="SRO" w:date="2011-02-21T10:02:00Z">
            <w:sectPr w:rsidR="00832F4C" w:rsidSect="00832F4C">
              <w:pgSz w:w="12240" w:h="15840"/>
            </w:sectPr>
          </w:sectPrChange>
        </w:sectPr>
      </w:pPr>
    </w:p>
    <w:p w:rsidR="00832F4C" w:rsidRPr="000F3EE9" w:rsidRDefault="00832F4C" w:rsidP="00144062">
      <w:pPr>
        <w:bidi/>
        <w:spacing w:after="240"/>
        <w:ind w:left="720"/>
        <w:jc w:val="both"/>
        <w:rPr>
          <w:b/>
          <w:bCs/>
          <w:sz w:val="28"/>
          <w:szCs w:val="28"/>
          <w:rtl/>
          <w:lang w:val="fr-FR"/>
          <w:rPrChange w:id="413" w:author="SRO">
            <w:rPr>
              <w:b/>
              <w:bCs/>
              <w:sz w:val="28"/>
              <w:szCs w:val="28"/>
              <w:rtl/>
              <w:lang w:val="fr-FR"/>
            </w:rPr>
          </w:rPrChange>
        </w:rPr>
      </w:pPr>
      <w:r w:rsidRPr="000F3EE9">
        <w:rPr>
          <w:b/>
          <w:bCs/>
          <w:sz w:val="28"/>
          <w:szCs w:val="28"/>
          <w:rtl/>
          <w:lang w:val="fr-FR"/>
          <w:rPrChange w:id="414" w:author="SRO">
            <w:rPr>
              <w:b/>
              <w:bCs/>
              <w:sz w:val="28"/>
              <w:szCs w:val="28"/>
              <w:rtl/>
              <w:lang w:val="fr-FR"/>
            </w:rPr>
          </w:rPrChange>
        </w:rPr>
        <w:t>أولاً: التنظيم والمشاركة</w:t>
      </w:r>
    </w:p>
    <w:p w:rsidR="00832F4C" w:rsidRPr="000F3EE9" w:rsidRDefault="00832F4C" w:rsidP="00832F4C">
      <w:pPr>
        <w:numPr>
          <w:ilvl w:val="0"/>
          <w:numId w:val="28"/>
          <w:numberingChange w:id="415" w:author="SRO" w:date="2011-02-21T09:12:00Z" w:original="%1:1:0:."/>
        </w:numPr>
        <w:tabs>
          <w:tab w:val="right" w:pos="585"/>
        </w:tabs>
        <w:bidi/>
        <w:spacing w:after="240"/>
        <w:ind w:left="34" w:firstLine="0"/>
        <w:jc w:val="both"/>
        <w:rPr>
          <w:sz w:val="26"/>
          <w:szCs w:val="26"/>
          <w:lang w:val="fr-FR"/>
          <w:rPrChange w:id="416" w:author="SRO">
            <w:rPr>
              <w:sz w:val="26"/>
              <w:szCs w:val="26"/>
              <w:lang w:val="fr-FR"/>
            </w:rPr>
          </w:rPrChange>
        </w:rPr>
        <w:pPrChange w:id="417" w:author="SRO" w:date="2011-02-21T09:37:00Z">
          <w:pPr>
            <w:numPr>
              <w:numId w:val="28"/>
            </w:numPr>
            <w:tabs>
              <w:tab w:val="right" w:pos="585"/>
            </w:tabs>
            <w:bidi/>
            <w:spacing w:after="240"/>
            <w:ind w:left="34" w:firstLine="720"/>
            <w:jc w:val="both"/>
          </w:pPr>
        </w:pPrChange>
      </w:pPr>
      <w:r w:rsidRPr="000F3EE9">
        <w:rPr>
          <w:sz w:val="26"/>
          <w:szCs w:val="26"/>
          <w:rtl/>
          <w:lang w:val="fr-FR"/>
          <w:rPrChange w:id="418" w:author="SRO">
            <w:rPr>
              <w:sz w:val="26"/>
              <w:szCs w:val="26"/>
              <w:rtl/>
              <w:lang w:val="fr-FR"/>
            </w:rPr>
          </w:rPrChange>
        </w:rPr>
        <w:t>تم تنظيم الاجتماع المخصص للخبراء حول "تمويل التنمية في شمال أفريقيا" من قبَل مكتب شمال أفريقيا للجنة الاقتصادية لأفريقيا بالرباط (المغرب) من 19 إلى 21 أكتوبر 2010.</w:t>
      </w:r>
    </w:p>
    <w:p w:rsidR="00832F4C" w:rsidRPr="000F3EE9" w:rsidRDefault="00832F4C" w:rsidP="00832F4C">
      <w:pPr>
        <w:numPr>
          <w:ilvl w:val="0"/>
          <w:numId w:val="28"/>
          <w:numberingChange w:id="419" w:author="SRO" w:date="2011-02-21T09:12:00Z" w:original="%1:2:0:."/>
        </w:numPr>
        <w:tabs>
          <w:tab w:val="right" w:pos="585"/>
        </w:tabs>
        <w:bidi/>
        <w:spacing w:after="240"/>
        <w:ind w:left="34" w:firstLine="0"/>
        <w:jc w:val="both"/>
        <w:rPr>
          <w:sz w:val="26"/>
          <w:szCs w:val="26"/>
          <w:lang w:val="fr-FR"/>
          <w:rPrChange w:id="420" w:author="SRO">
            <w:rPr>
              <w:sz w:val="26"/>
              <w:szCs w:val="26"/>
              <w:lang w:val="fr-FR"/>
            </w:rPr>
          </w:rPrChange>
        </w:rPr>
        <w:pPrChange w:id="421" w:author="SRO" w:date="2011-02-21T09:37:00Z">
          <w:pPr>
            <w:numPr>
              <w:numId w:val="28"/>
            </w:numPr>
            <w:tabs>
              <w:tab w:val="right" w:pos="585"/>
            </w:tabs>
            <w:bidi/>
            <w:spacing w:after="240"/>
            <w:ind w:left="34" w:firstLine="720"/>
            <w:jc w:val="both"/>
          </w:pPr>
        </w:pPrChange>
      </w:pPr>
      <w:r w:rsidRPr="000F3EE9">
        <w:rPr>
          <w:sz w:val="26"/>
          <w:szCs w:val="26"/>
          <w:rtl/>
          <w:lang w:val="fr-FR" w:bidi="ar-MA"/>
          <w:rPrChange w:id="422" w:author="SRO">
            <w:rPr>
              <w:sz w:val="26"/>
              <w:szCs w:val="26"/>
              <w:rtl/>
              <w:lang w:val="fr-FR" w:bidi="ar-MA"/>
            </w:rPr>
          </w:rPrChange>
        </w:rPr>
        <w:t>تناول الاجتماع على مدى أيامه الثلاثة، مسائل تتصل بالمواضيع الأساسية التالية:</w:t>
      </w:r>
    </w:p>
    <w:p w:rsidR="00832F4C" w:rsidRPr="000F3EE9" w:rsidRDefault="00832F4C" w:rsidP="00144062">
      <w:pPr>
        <w:numPr>
          <w:ilvl w:val="0"/>
          <w:numId w:val="29"/>
          <w:numberingChange w:id="423" w:author="SRO" w:date="2011-02-21T09:12:00Z" w:original=""/>
        </w:numPr>
        <w:bidi/>
        <w:ind w:left="885"/>
        <w:jc w:val="both"/>
        <w:rPr>
          <w:sz w:val="26"/>
          <w:szCs w:val="26"/>
          <w:lang w:val="fr-FR"/>
          <w:rPrChange w:id="424" w:author="SRO">
            <w:rPr>
              <w:sz w:val="26"/>
              <w:szCs w:val="26"/>
              <w:lang w:val="fr-FR"/>
            </w:rPr>
          </w:rPrChange>
        </w:rPr>
      </w:pPr>
      <w:r w:rsidRPr="000F3EE9">
        <w:rPr>
          <w:sz w:val="26"/>
          <w:szCs w:val="26"/>
          <w:rtl/>
          <w:lang w:val="fr-FR"/>
          <w:rPrChange w:id="425" w:author="SRO">
            <w:rPr>
              <w:sz w:val="26"/>
              <w:szCs w:val="26"/>
              <w:rtl/>
              <w:lang w:val="fr-FR"/>
            </w:rPr>
          </w:rPrChange>
        </w:rPr>
        <w:t>تحسين جاذبية مختلف التمويلات واستخدامها حسب مصادرها (الجلسة 1، 2، 3 و8)؛</w:t>
      </w:r>
    </w:p>
    <w:p w:rsidR="00832F4C" w:rsidRPr="000F3EE9" w:rsidRDefault="00832F4C" w:rsidP="00144062">
      <w:pPr>
        <w:numPr>
          <w:ilvl w:val="0"/>
          <w:numId w:val="29"/>
          <w:numberingChange w:id="426" w:author="SRO" w:date="2011-02-21T09:12:00Z" w:original=""/>
        </w:numPr>
        <w:bidi/>
        <w:ind w:left="743" w:hanging="218"/>
        <w:jc w:val="both"/>
        <w:rPr>
          <w:sz w:val="26"/>
          <w:szCs w:val="26"/>
          <w:lang w:val="fr-FR"/>
          <w:rPrChange w:id="427" w:author="SRO">
            <w:rPr>
              <w:sz w:val="26"/>
              <w:szCs w:val="26"/>
              <w:lang w:val="fr-FR"/>
            </w:rPr>
          </w:rPrChange>
        </w:rPr>
      </w:pPr>
      <w:r w:rsidRPr="000F3EE9">
        <w:rPr>
          <w:sz w:val="26"/>
          <w:szCs w:val="26"/>
          <w:rtl/>
          <w:lang w:val="fr-FR"/>
          <w:rPrChange w:id="428" w:author="SRO">
            <w:rPr>
              <w:sz w:val="26"/>
              <w:szCs w:val="26"/>
              <w:rtl/>
              <w:lang w:val="fr-FR"/>
            </w:rPr>
          </w:rPrChange>
        </w:rPr>
        <w:t>تحسين توزيع التمويل حسب المصادر المختلفة مع اعتبار التعاون والاندماج الإقليمي (الجلسة 4، والطاولة المستديرة)؛</w:t>
      </w:r>
    </w:p>
    <w:p w:rsidR="00832F4C" w:rsidRPr="000F3EE9" w:rsidRDefault="00832F4C" w:rsidP="00144062">
      <w:pPr>
        <w:numPr>
          <w:ilvl w:val="0"/>
          <w:numId w:val="29"/>
          <w:numberingChange w:id="429" w:author="SRO" w:date="2011-02-21T09:12:00Z" w:original=""/>
        </w:numPr>
        <w:bidi/>
        <w:ind w:left="743" w:hanging="218"/>
        <w:jc w:val="both"/>
        <w:rPr>
          <w:sz w:val="26"/>
          <w:szCs w:val="26"/>
          <w:lang w:val="fr-FR"/>
          <w:rPrChange w:id="430" w:author="SRO">
            <w:rPr>
              <w:sz w:val="26"/>
              <w:szCs w:val="26"/>
              <w:lang w:val="fr-FR"/>
            </w:rPr>
          </w:rPrChange>
        </w:rPr>
      </w:pPr>
      <w:r w:rsidRPr="000F3EE9">
        <w:rPr>
          <w:sz w:val="26"/>
          <w:szCs w:val="26"/>
          <w:rtl/>
          <w:lang w:val="fr-FR"/>
          <w:rPrChange w:id="431" w:author="SRO">
            <w:rPr>
              <w:sz w:val="26"/>
              <w:szCs w:val="26"/>
              <w:rtl/>
              <w:lang w:val="fr-FR"/>
            </w:rPr>
          </w:rPrChange>
        </w:rPr>
        <w:t>تحسين تمويل قطاعات معينة مثل الزراعة والطاقات الجديدة والمتجددة مأخوذة كأمثلة (الجلسة 5، 6 و7).</w:t>
      </w:r>
    </w:p>
    <w:p w:rsidR="00832F4C" w:rsidRPr="000F3EE9" w:rsidRDefault="00832F4C" w:rsidP="00832F4C">
      <w:pPr>
        <w:numPr>
          <w:ilvl w:val="0"/>
          <w:numId w:val="28"/>
          <w:numberingChange w:id="432" w:author="SRO" w:date="2011-02-21T09:12:00Z" w:original="%1:3:0:."/>
        </w:numPr>
        <w:tabs>
          <w:tab w:val="right" w:pos="585"/>
        </w:tabs>
        <w:bidi/>
        <w:spacing w:after="240"/>
        <w:ind w:left="34" w:firstLine="0"/>
        <w:jc w:val="both"/>
        <w:rPr>
          <w:sz w:val="26"/>
          <w:szCs w:val="26"/>
          <w:lang w:val="fr-FR"/>
          <w:rPrChange w:id="433" w:author="SRO">
            <w:rPr>
              <w:sz w:val="26"/>
              <w:szCs w:val="26"/>
              <w:lang w:val="fr-FR"/>
            </w:rPr>
          </w:rPrChange>
        </w:rPr>
        <w:pPrChange w:id="434" w:author="SRO" w:date="2011-02-21T09:37:00Z">
          <w:pPr>
            <w:numPr>
              <w:numId w:val="28"/>
            </w:numPr>
            <w:tabs>
              <w:tab w:val="right" w:pos="585"/>
            </w:tabs>
            <w:bidi/>
            <w:spacing w:after="240"/>
            <w:ind w:left="34" w:firstLine="720"/>
            <w:jc w:val="both"/>
          </w:pPr>
        </w:pPrChange>
      </w:pPr>
      <w:r w:rsidRPr="000F3EE9">
        <w:rPr>
          <w:sz w:val="26"/>
          <w:szCs w:val="26"/>
          <w:rtl/>
          <w:lang w:val="fr-FR"/>
          <w:rPrChange w:id="435" w:author="SRO">
            <w:rPr>
              <w:sz w:val="26"/>
              <w:szCs w:val="26"/>
              <w:rtl/>
              <w:lang w:val="fr-FR"/>
            </w:rPr>
          </w:rPrChange>
        </w:rPr>
        <w:t xml:space="preserve">توجد المذكرة المفاهيمية والمذكرات التقديمية للجلسات الموازية في الملاحق 2 و3و4 من هذا التقرير وبرنامج عمل الاجتماع حسب الجلسات في الملحق 5.  </w:t>
      </w:r>
    </w:p>
    <w:p w:rsidR="00832F4C" w:rsidRPr="000F3EE9" w:rsidRDefault="00832F4C" w:rsidP="00832F4C">
      <w:pPr>
        <w:numPr>
          <w:ilvl w:val="0"/>
          <w:numId w:val="28"/>
          <w:numberingChange w:id="436" w:author="SRO" w:date="2011-02-21T09:12:00Z" w:original="%1:4:0:."/>
        </w:numPr>
        <w:tabs>
          <w:tab w:val="right" w:pos="585"/>
        </w:tabs>
        <w:bidi/>
        <w:spacing w:after="240"/>
        <w:ind w:left="34" w:firstLine="0"/>
        <w:jc w:val="both"/>
        <w:rPr>
          <w:sz w:val="26"/>
          <w:szCs w:val="26"/>
          <w:lang w:val="fr-FR"/>
          <w:rPrChange w:id="437" w:author="SRO">
            <w:rPr>
              <w:sz w:val="26"/>
              <w:szCs w:val="26"/>
              <w:lang w:val="fr-FR"/>
            </w:rPr>
          </w:rPrChange>
        </w:rPr>
        <w:pPrChange w:id="438" w:author="SRO" w:date="2011-02-21T09:38:00Z">
          <w:pPr>
            <w:numPr>
              <w:numId w:val="28"/>
            </w:numPr>
            <w:tabs>
              <w:tab w:val="right" w:pos="585"/>
            </w:tabs>
            <w:bidi/>
            <w:spacing w:after="240"/>
            <w:ind w:left="34" w:firstLine="720"/>
            <w:jc w:val="both"/>
          </w:pPr>
        </w:pPrChange>
      </w:pPr>
      <w:r w:rsidRPr="000F3EE9">
        <w:rPr>
          <w:sz w:val="26"/>
          <w:szCs w:val="26"/>
          <w:rtl/>
          <w:lang w:val="fr-FR"/>
          <w:rPrChange w:id="439" w:author="SRO">
            <w:rPr>
              <w:sz w:val="26"/>
              <w:szCs w:val="26"/>
              <w:rtl/>
              <w:lang w:val="fr-FR"/>
            </w:rPr>
          </w:rPrChange>
        </w:rPr>
        <w:t>شارك في الاجتماع خبراء من بلدان شمال أفريقيا (الجزائر، مصر، ليبيا، المغرب، موريتانيا ، السودان وتونس)، ومن منظمات دولية وإقليمية، ومن وكالات منظومة الأمم المتحدة. توجد لائحة المشاركين في الملحق 6.</w:t>
      </w:r>
    </w:p>
    <w:p w:rsidR="00832F4C" w:rsidRPr="000F3EE9" w:rsidRDefault="00832F4C" w:rsidP="00144062">
      <w:pPr>
        <w:bidi/>
        <w:spacing w:after="240"/>
        <w:ind w:left="720"/>
        <w:jc w:val="both"/>
        <w:rPr>
          <w:b/>
          <w:bCs/>
          <w:sz w:val="28"/>
          <w:szCs w:val="28"/>
          <w:rtl/>
          <w:lang w:val="fr-FR"/>
          <w:rPrChange w:id="440" w:author="SRO">
            <w:rPr>
              <w:b/>
              <w:bCs/>
              <w:sz w:val="28"/>
              <w:szCs w:val="28"/>
              <w:rtl/>
              <w:lang w:val="fr-FR"/>
            </w:rPr>
          </w:rPrChange>
        </w:rPr>
      </w:pPr>
      <w:r w:rsidRPr="000F3EE9">
        <w:rPr>
          <w:b/>
          <w:bCs/>
          <w:sz w:val="28"/>
          <w:szCs w:val="28"/>
          <w:rtl/>
          <w:lang w:val="fr-FR"/>
          <w:rPrChange w:id="441" w:author="SRO">
            <w:rPr>
              <w:b/>
              <w:bCs/>
              <w:sz w:val="28"/>
              <w:szCs w:val="28"/>
              <w:rtl/>
              <w:lang w:val="fr-FR"/>
            </w:rPr>
          </w:rPrChange>
        </w:rPr>
        <w:t>ثانياً: افتتاح الاجتماع</w:t>
      </w:r>
    </w:p>
    <w:p w:rsidR="00832F4C" w:rsidRPr="00832F4C" w:rsidRDefault="00832F4C" w:rsidP="00832F4C">
      <w:pPr>
        <w:numPr>
          <w:ilvl w:val="0"/>
          <w:numId w:val="28"/>
          <w:numberingChange w:id="442" w:author="SRO" w:date="2011-02-21T09:12:00Z" w:original="%1:5:0:."/>
        </w:numPr>
        <w:tabs>
          <w:tab w:val="right" w:pos="585"/>
        </w:tabs>
        <w:bidi/>
        <w:spacing w:after="240"/>
        <w:ind w:left="34" w:firstLine="0"/>
        <w:jc w:val="both"/>
        <w:rPr>
          <w:sz w:val="26"/>
          <w:szCs w:val="26"/>
          <w:lang w:val="fr-FR"/>
          <w:rPrChange w:id="443" w:author="SRO" w:date="2011-02-21T10:18:00Z">
            <w:rPr>
              <w:sz w:val="28"/>
              <w:szCs w:val="26"/>
              <w:lang w:val="fr-FR"/>
            </w:rPr>
          </w:rPrChange>
        </w:rPr>
        <w:pPrChange w:id="444" w:author="SRO" w:date="2011-02-21T09:48:00Z">
          <w:pPr>
            <w:numPr>
              <w:numId w:val="28"/>
            </w:numPr>
            <w:tabs>
              <w:tab w:val="right" w:pos="585"/>
            </w:tabs>
            <w:bidi/>
            <w:spacing w:after="240"/>
            <w:ind w:left="34" w:firstLine="720"/>
            <w:jc w:val="both"/>
          </w:pPr>
        </w:pPrChange>
      </w:pPr>
      <w:r w:rsidRPr="00832F4C">
        <w:rPr>
          <w:sz w:val="26"/>
          <w:szCs w:val="26"/>
          <w:rtl/>
          <w:lang w:val="fr-FR"/>
          <w:rPrChange w:id="445" w:author="SRO" w:date="2011-02-21T10:18:00Z">
            <w:rPr>
              <w:sz w:val="26"/>
              <w:szCs w:val="28"/>
              <w:rtl/>
              <w:lang w:val="fr-FR"/>
            </w:rPr>
          </w:rPrChange>
        </w:rPr>
        <w:t xml:space="preserve">تشكلت جلسة الافتتاح من الخطاب الذي ألقاه السيد  محمد اوزين، كاتب الدولة لدى وزير الشؤون الخارجية والتعاون بالمغرب، والكلمة الترحيبية التي ألقتها السيدة كريمة بونمرة بن سلطان مديرة مكتب شمال أفريقيا للجنة الاقتصادية لأفريقيا، وتدخل السيد حبيب بن يحيى، الأمين العام لاتحاد المغرب العربي.   </w:t>
      </w:r>
    </w:p>
    <w:p w:rsidR="00832F4C" w:rsidRPr="000F3EE9" w:rsidRDefault="00832F4C" w:rsidP="00832F4C">
      <w:pPr>
        <w:numPr>
          <w:ilvl w:val="0"/>
          <w:numId w:val="28"/>
          <w:numberingChange w:id="446" w:author="SRO" w:date="2011-02-21T09:12:00Z" w:original="%1:6:0:."/>
        </w:numPr>
        <w:tabs>
          <w:tab w:val="right" w:pos="585"/>
        </w:tabs>
        <w:bidi/>
        <w:spacing w:after="240"/>
        <w:ind w:left="34" w:firstLine="0"/>
        <w:jc w:val="both"/>
        <w:rPr>
          <w:sz w:val="26"/>
          <w:szCs w:val="26"/>
          <w:lang w:val="fr-FR"/>
          <w:rPrChange w:id="447" w:author="SRO">
            <w:rPr>
              <w:sz w:val="26"/>
              <w:szCs w:val="26"/>
              <w:lang w:val="fr-FR"/>
            </w:rPr>
          </w:rPrChange>
        </w:rPr>
        <w:pPrChange w:id="448" w:author="SRO" w:date="2011-02-21T09:48:00Z">
          <w:pPr>
            <w:numPr>
              <w:numId w:val="28"/>
            </w:numPr>
            <w:tabs>
              <w:tab w:val="right" w:pos="585"/>
            </w:tabs>
            <w:bidi/>
            <w:spacing w:after="240"/>
            <w:ind w:left="34" w:firstLine="720"/>
            <w:jc w:val="both"/>
          </w:pPr>
        </w:pPrChange>
      </w:pPr>
      <w:r w:rsidRPr="000F3EE9">
        <w:rPr>
          <w:sz w:val="26"/>
          <w:szCs w:val="26"/>
          <w:rtl/>
          <w:lang w:val="fr-FR"/>
          <w:rPrChange w:id="449" w:author="SRO">
            <w:rPr>
              <w:sz w:val="26"/>
              <w:szCs w:val="26"/>
              <w:rtl/>
              <w:lang w:val="fr-FR"/>
            </w:rPr>
          </w:rPrChange>
        </w:rPr>
        <w:t xml:space="preserve">هنأ السيد </w:t>
      </w:r>
      <w:del w:id="450" w:author="SRO" w:date="2011-02-21T09:48:00Z">
        <w:r w:rsidRPr="000F3EE9" w:rsidDel="00C83E9B">
          <w:rPr>
            <w:sz w:val="26"/>
            <w:szCs w:val="26"/>
            <w:rtl/>
            <w:lang w:val="fr-FR"/>
            <w:rPrChange w:id="451" w:author="SRO">
              <w:rPr>
                <w:sz w:val="26"/>
                <w:szCs w:val="26"/>
                <w:rtl/>
                <w:lang w:val="fr-FR"/>
              </w:rPr>
            </w:rPrChange>
          </w:rPr>
          <w:delText xml:space="preserve">اوزين </w:delText>
        </w:r>
      </w:del>
      <w:ins w:id="452" w:author="SRO" w:date="2011-02-21T09:48:00Z">
        <w:r w:rsidRPr="000F3EE9">
          <w:rPr>
            <w:sz w:val="26"/>
            <w:szCs w:val="26"/>
            <w:rtl/>
            <w:lang w:val="fr-FR"/>
            <w:rPrChange w:id="453" w:author="SRO">
              <w:rPr>
                <w:sz w:val="26"/>
                <w:szCs w:val="26"/>
                <w:rtl/>
                <w:lang w:val="fr-FR"/>
              </w:rPr>
            </w:rPrChange>
          </w:rPr>
          <w:t xml:space="preserve">أوزين </w:t>
        </w:r>
      </w:ins>
      <w:r w:rsidRPr="000F3EE9">
        <w:rPr>
          <w:sz w:val="26"/>
          <w:szCs w:val="26"/>
          <w:rtl/>
          <w:lang w:val="fr-FR"/>
          <w:rPrChange w:id="454" w:author="SRO">
            <w:rPr>
              <w:sz w:val="26"/>
              <w:szCs w:val="26"/>
              <w:rtl/>
              <w:lang w:val="fr-FR"/>
            </w:rPr>
          </w:rPrChange>
        </w:rPr>
        <w:t>المكتب لاختياره موضوع الاجتماع الذي يشكّل في الوقت الحاضر أحدى أولويات المجموعة الدولية، لاسيما في إطار الأمم المتحدة. وعرض تجربة المغرب في هذا الميدان، مؤشراً الأولوية الممنوحة له في إستراتيجية التنمية الاقتصادية والاجتماعية. وأشار إلى أنه مع اتساع الاحتياجات وإطلاق أوراش مهمة للتنمية الاقتصادية والاجتماعية، أخذ المغرب باستكشاف إمكانية الآليات المجددة للتمويل، مثل التمويل متناهي الحجم. كما وجه اهتمام خاص لإمكانية تمويل التنمية التي تقدمها تحويلات العمال المغاربة في الخارج.</w:t>
      </w:r>
    </w:p>
    <w:p w:rsidR="00832F4C" w:rsidRPr="000F3EE9" w:rsidRDefault="00832F4C" w:rsidP="00832F4C">
      <w:pPr>
        <w:numPr>
          <w:ilvl w:val="0"/>
          <w:numId w:val="28"/>
          <w:numberingChange w:id="455" w:author="SRO" w:date="2011-02-21T09:12:00Z" w:original="%1:7:0:."/>
        </w:numPr>
        <w:tabs>
          <w:tab w:val="right" w:pos="585"/>
        </w:tabs>
        <w:bidi/>
        <w:spacing w:after="240"/>
        <w:ind w:left="34" w:firstLine="0"/>
        <w:jc w:val="both"/>
        <w:rPr>
          <w:sz w:val="26"/>
          <w:szCs w:val="26"/>
          <w:lang w:val="fr-FR"/>
          <w:rPrChange w:id="456" w:author="SRO">
            <w:rPr>
              <w:sz w:val="26"/>
              <w:szCs w:val="26"/>
              <w:lang w:val="fr-FR"/>
            </w:rPr>
          </w:rPrChange>
        </w:rPr>
        <w:pPrChange w:id="457" w:author="SRO" w:date="2011-02-21T09:48:00Z">
          <w:pPr>
            <w:numPr>
              <w:numId w:val="28"/>
            </w:numPr>
            <w:tabs>
              <w:tab w:val="right" w:pos="585"/>
            </w:tabs>
            <w:bidi/>
            <w:spacing w:after="240"/>
            <w:ind w:left="34" w:firstLine="720"/>
            <w:jc w:val="both"/>
          </w:pPr>
        </w:pPrChange>
      </w:pPr>
      <w:r w:rsidRPr="000F3EE9">
        <w:rPr>
          <w:sz w:val="26"/>
          <w:szCs w:val="26"/>
          <w:rtl/>
          <w:lang w:val="fr-FR"/>
          <w:rPrChange w:id="458" w:author="SRO">
            <w:rPr>
              <w:sz w:val="26"/>
              <w:szCs w:val="26"/>
              <w:rtl/>
              <w:lang w:val="fr-FR"/>
            </w:rPr>
          </w:rPrChange>
        </w:rPr>
        <w:t xml:space="preserve">كما أشر السيد كاتب الدولة أهمية وجود إطار مؤسسي مناسب للتعاون، من ذلك التعاون جنوب-جنوب، اتحاد المغرب العربي، مشروع السوق العربية المشتركة، التي تقدم لبلدان الإقليم أرضيات ممتازة للاندماج الاقتصادي. وقال، في الميدان المالي، يزخر إقليمنا بالقدرات كما أن أبناكنا قد راكمت مهارات من شأن تعضيدها إضافة لجهود تعبئة الموارد أن تجعل اقتصادات الإقليم أكثر تنافسية. وأشاد في الختام بالمبادرات المتخذة مثل المشاركات، والاندماجات بين البنوك وتأسيس البنك المغاربي للاستثمار والتجارة الخارجية. </w:t>
      </w:r>
    </w:p>
    <w:p w:rsidR="00832F4C" w:rsidRPr="000F3EE9" w:rsidRDefault="00832F4C" w:rsidP="00832F4C">
      <w:pPr>
        <w:numPr>
          <w:ilvl w:val="0"/>
          <w:numId w:val="28"/>
          <w:numberingChange w:id="459" w:author="SRO" w:date="2011-02-21T09:12:00Z" w:original="%1:8:0:."/>
        </w:numPr>
        <w:tabs>
          <w:tab w:val="right" w:pos="585"/>
        </w:tabs>
        <w:bidi/>
        <w:spacing w:after="240"/>
        <w:ind w:left="34" w:firstLine="0"/>
        <w:jc w:val="both"/>
        <w:rPr>
          <w:sz w:val="26"/>
          <w:szCs w:val="26"/>
          <w:lang w:val="fr-FR"/>
          <w:rPrChange w:id="460" w:author="SRO">
            <w:rPr>
              <w:sz w:val="26"/>
              <w:szCs w:val="26"/>
              <w:lang w:val="fr-FR"/>
            </w:rPr>
          </w:rPrChange>
        </w:rPr>
        <w:pPrChange w:id="461" w:author="SRO" w:date="2011-02-21T09:48:00Z">
          <w:pPr>
            <w:numPr>
              <w:numId w:val="28"/>
            </w:numPr>
            <w:tabs>
              <w:tab w:val="right" w:pos="585"/>
            </w:tabs>
            <w:bidi/>
            <w:spacing w:after="240"/>
            <w:ind w:left="34" w:firstLine="720"/>
            <w:jc w:val="both"/>
          </w:pPr>
        </w:pPrChange>
      </w:pPr>
      <w:r w:rsidRPr="000F3EE9">
        <w:rPr>
          <w:sz w:val="26"/>
          <w:szCs w:val="26"/>
          <w:rtl/>
          <w:lang w:val="fr-FR"/>
          <w:rPrChange w:id="462" w:author="SRO">
            <w:rPr>
              <w:sz w:val="26"/>
              <w:szCs w:val="26"/>
              <w:rtl/>
              <w:lang w:val="fr-FR"/>
            </w:rPr>
          </w:rPrChange>
        </w:rPr>
        <w:t xml:space="preserve">وبعد أن رحبت السيدة بونمرة بجميع المشاركين ووجهت الشكر للسيد اوزين والسيد بن يحيى لتشريفهما الجلسة الافتتاحية بحضورهما، ذكّرت بأن أهداف التنمية، سواء بالنسبة لبلدان الإقليم أو غيرها من البلدان ذات الدخل المتوسط، تتجاوز أهداف الألفية للتنمية إلى أهداف أخرى من البحث عن التنافسية ونمو مستمر، الشيء الذي يفترض وجوب توفر أشياء أخرى لا غنى عنها مثل الوصول إلى موارد للتمويل مناسبة. والغرض من هذا الاجتماع هو معرفة كيفية التوصل إلى أفضل سبل تمويل التنمية في الإقليم تنفتح على العولمة، وكيفية الوقاية من مساوئ هذه الأخيرة مثل الأزمات المعاشة مؤخراً. وأكدت السيدة بونمرة بأن هذا الاجتماع يتناول المظهرين الأكثر أهمية لتنمية مصادر التمويل وهما البحث عن موارد جديدة والتوازن بين هذه المصادر مع إعادة التفكير باستعمالاتها وتخصيصاتها.   </w:t>
      </w:r>
    </w:p>
    <w:p w:rsidR="00832F4C" w:rsidRPr="000F3EE9" w:rsidRDefault="00832F4C" w:rsidP="00832F4C">
      <w:pPr>
        <w:numPr>
          <w:ilvl w:val="0"/>
          <w:numId w:val="28"/>
          <w:numberingChange w:id="463" w:author="SRO" w:date="2011-02-21T09:12:00Z" w:original="%1:9:0:."/>
        </w:numPr>
        <w:tabs>
          <w:tab w:val="right" w:pos="585"/>
        </w:tabs>
        <w:bidi/>
        <w:spacing w:after="240"/>
        <w:ind w:left="34" w:firstLine="0"/>
        <w:jc w:val="both"/>
        <w:rPr>
          <w:sz w:val="26"/>
          <w:szCs w:val="26"/>
          <w:lang w:val="fr-FR"/>
          <w:rPrChange w:id="464" w:author="SRO">
            <w:rPr>
              <w:sz w:val="26"/>
              <w:szCs w:val="26"/>
              <w:lang w:val="fr-FR"/>
            </w:rPr>
          </w:rPrChange>
        </w:rPr>
        <w:pPrChange w:id="465" w:author="SRO" w:date="2011-02-21T09:48:00Z">
          <w:pPr>
            <w:numPr>
              <w:numId w:val="28"/>
            </w:numPr>
            <w:tabs>
              <w:tab w:val="right" w:pos="585"/>
            </w:tabs>
            <w:bidi/>
            <w:spacing w:after="240"/>
            <w:ind w:left="34" w:firstLine="720"/>
            <w:jc w:val="both"/>
          </w:pPr>
        </w:pPrChange>
      </w:pPr>
      <w:r w:rsidRPr="000F3EE9">
        <w:rPr>
          <w:sz w:val="26"/>
          <w:szCs w:val="26"/>
          <w:rtl/>
          <w:lang w:val="fr-FR"/>
          <w:rPrChange w:id="466" w:author="SRO">
            <w:rPr>
              <w:sz w:val="26"/>
              <w:szCs w:val="26"/>
              <w:rtl/>
              <w:lang w:val="fr-FR"/>
            </w:rPr>
          </w:rPrChange>
        </w:rPr>
        <w:t>ذكّرت السيدة مديرة المكتب بوضعية الإقليم فيما يتعلق بضعف الادخار والبنية غير الملائمة للاستثمار من أجل تنمية بشرية مستدامة. وقد ذكرت بأن الإجابة على سؤال كيفية تحسين هذه الوضعية تتطلب تحليل واقع الحال وأن البرنامج المقترح لهذا الاجتماع يحاول الإجابة على هذا السؤال. كما ذكّرت بالجلسات التي تهدف إلى تحليل كل من مصادر التمويل وذكرت بأن بعض الجلسات سوف يتم تخصيصها للحكامة الجيدة وللتعاون والاندماج الإقليمي في ميدان تمويل التنمية.</w:t>
      </w:r>
    </w:p>
    <w:p w:rsidR="00832F4C" w:rsidRPr="000F3EE9" w:rsidRDefault="00832F4C" w:rsidP="00832F4C">
      <w:pPr>
        <w:numPr>
          <w:ilvl w:val="0"/>
          <w:numId w:val="28"/>
          <w:numberingChange w:id="467" w:author="SRO" w:date="2011-02-21T09:12:00Z" w:original="%1:10:0:."/>
        </w:numPr>
        <w:tabs>
          <w:tab w:val="right" w:pos="585"/>
        </w:tabs>
        <w:bidi/>
        <w:spacing w:after="240"/>
        <w:ind w:left="34" w:firstLine="0"/>
        <w:jc w:val="both"/>
        <w:rPr>
          <w:sz w:val="26"/>
          <w:szCs w:val="26"/>
          <w:lang w:val="fr-FR"/>
          <w:rPrChange w:id="468" w:author="SRO">
            <w:rPr>
              <w:sz w:val="26"/>
              <w:szCs w:val="26"/>
              <w:lang w:val="fr-FR"/>
            </w:rPr>
          </w:rPrChange>
        </w:rPr>
        <w:pPrChange w:id="469" w:author="SRO" w:date="2011-02-21T09:48:00Z">
          <w:pPr>
            <w:numPr>
              <w:numId w:val="28"/>
            </w:numPr>
            <w:tabs>
              <w:tab w:val="right" w:pos="585"/>
            </w:tabs>
            <w:bidi/>
            <w:spacing w:after="240"/>
            <w:ind w:left="34" w:firstLine="720"/>
            <w:jc w:val="both"/>
          </w:pPr>
        </w:pPrChange>
      </w:pPr>
      <w:r w:rsidRPr="000F3EE9">
        <w:rPr>
          <w:sz w:val="26"/>
          <w:szCs w:val="26"/>
          <w:rtl/>
          <w:lang w:val="fr-FR"/>
          <w:rPrChange w:id="470" w:author="SRO">
            <w:rPr>
              <w:sz w:val="26"/>
              <w:szCs w:val="26"/>
              <w:rtl/>
              <w:lang w:val="fr-FR"/>
            </w:rPr>
          </w:rPrChange>
        </w:rPr>
        <w:t xml:space="preserve">وأشارت السيدة بونمرة إلى أنه نظراً لضرورة الدخول في التفاصيل القطاعية من أجل ضمان النجاعة بشأن تنمية تمويل كل قطاع، فقد تمت برمجة دورتين قطاعيتين من أجل تدارس تمويل الزراعة والطاقات الجديدة والمتجددة. كما ذكّرت بالأهمية التي توليها المجموعة الدولية للزراعة، كشهادة على الاهتمام الذي خصص لها في الأجندات الدولية والتزام جميع البلدان بوضع هذا القطاع في مركز استراتيجياتها التنموية. </w:t>
      </w:r>
      <w:r w:rsidRPr="000F3EE9">
        <w:rPr>
          <w:sz w:val="26"/>
          <w:szCs w:val="26"/>
          <w:rtl/>
          <w:lang w:val="fr-FR" w:bidi="ar-MA"/>
          <w:rPrChange w:id="471" w:author="SRO">
            <w:rPr>
              <w:sz w:val="26"/>
              <w:szCs w:val="26"/>
              <w:rtl/>
              <w:lang w:val="fr-FR" w:bidi="ar-MA"/>
            </w:rPr>
          </w:rPrChange>
        </w:rPr>
        <w:t>كما أن الطاقات الجديدة والمتجددة ما فتئت تكتسب الأهمية إذا ما لاحظنا تطور الاستثمارات في هذا القطاع. وعلاوة على ذلك، فإن لدى شمال أفريقيا إمكانات مهمة في ميدان الطاقات الجديدة والمتجددة، مما يزيد من أهمية هذا القطاع بالنسبة لإقليمنا.</w:t>
      </w:r>
    </w:p>
    <w:p w:rsidR="00832F4C" w:rsidRPr="000F3EE9" w:rsidRDefault="00832F4C" w:rsidP="00832F4C">
      <w:pPr>
        <w:numPr>
          <w:ilvl w:val="0"/>
          <w:numId w:val="28"/>
          <w:numberingChange w:id="472" w:author="SRO" w:date="2011-02-21T09:12:00Z" w:original="%1:11:0:."/>
        </w:numPr>
        <w:tabs>
          <w:tab w:val="right" w:pos="585"/>
        </w:tabs>
        <w:bidi/>
        <w:spacing w:after="240"/>
        <w:ind w:left="34" w:firstLine="0"/>
        <w:jc w:val="both"/>
        <w:rPr>
          <w:sz w:val="26"/>
          <w:szCs w:val="26"/>
          <w:lang w:val="fr-FR"/>
          <w:rPrChange w:id="473" w:author="SRO">
            <w:rPr>
              <w:sz w:val="26"/>
              <w:szCs w:val="26"/>
              <w:lang w:val="fr-FR"/>
            </w:rPr>
          </w:rPrChange>
        </w:rPr>
        <w:pPrChange w:id="474" w:author="SRO" w:date="2011-02-21T09:48:00Z">
          <w:pPr>
            <w:numPr>
              <w:numId w:val="28"/>
            </w:numPr>
            <w:tabs>
              <w:tab w:val="right" w:pos="585"/>
            </w:tabs>
            <w:bidi/>
            <w:spacing w:after="240"/>
            <w:ind w:left="34" w:firstLine="720"/>
            <w:jc w:val="both"/>
          </w:pPr>
        </w:pPrChange>
      </w:pPr>
      <w:r w:rsidRPr="000F3EE9">
        <w:rPr>
          <w:sz w:val="26"/>
          <w:szCs w:val="26"/>
          <w:rtl/>
          <w:lang w:val="fr-FR"/>
          <w:rPrChange w:id="475" w:author="SRO">
            <w:rPr>
              <w:sz w:val="26"/>
              <w:szCs w:val="26"/>
              <w:rtl/>
              <w:lang w:val="fr-FR"/>
            </w:rPr>
          </w:rPrChange>
        </w:rPr>
        <w:t>وأعلمت المشاركين بأن نتائج المداولات سوف يتم تقديمها للجنة الخبراء الحكومية الدولية لشمال أفريقيا التي ستجتمع في شهر فبراير والتي سوف تنقل هذه النتائج إلى المؤتمر الوزاري للجنة الاقتصادية لأفريقيا الذي سينعقد في شهر مارس.</w:t>
      </w:r>
    </w:p>
    <w:p w:rsidR="00832F4C" w:rsidRPr="000F3EE9" w:rsidRDefault="00832F4C" w:rsidP="00832F4C">
      <w:pPr>
        <w:numPr>
          <w:ilvl w:val="0"/>
          <w:numId w:val="28"/>
          <w:numberingChange w:id="476" w:author="SRO" w:date="2011-02-21T09:12:00Z" w:original="%1:12:0:."/>
        </w:numPr>
        <w:tabs>
          <w:tab w:val="right" w:pos="585"/>
        </w:tabs>
        <w:bidi/>
        <w:spacing w:after="240"/>
        <w:ind w:left="34" w:firstLine="0"/>
        <w:jc w:val="both"/>
        <w:rPr>
          <w:sz w:val="26"/>
          <w:szCs w:val="26"/>
          <w:lang w:val="fr-FR"/>
          <w:rPrChange w:id="477" w:author="SRO">
            <w:rPr>
              <w:sz w:val="26"/>
              <w:szCs w:val="26"/>
              <w:lang w:val="fr-FR"/>
            </w:rPr>
          </w:rPrChange>
        </w:rPr>
        <w:pPrChange w:id="478" w:author="SRO" w:date="2011-02-21T09:48:00Z">
          <w:pPr>
            <w:numPr>
              <w:numId w:val="28"/>
            </w:numPr>
            <w:tabs>
              <w:tab w:val="right" w:pos="585"/>
            </w:tabs>
            <w:bidi/>
            <w:spacing w:after="240"/>
            <w:ind w:left="34" w:firstLine="720"/>
            <w:jc w:val="both"/>
          </w:pPr>
        </w:pPrChange>
      </w:pPr>
      <w:r w:rsidRPr="000F3EE9">
        <w:rPr>
          <w:sz w:val="26"/>
          <w:szCs w:val="26"/>
          <w:rtl/>
          <w:lang w:val="fr-FR"/>
          <w:rPrChange w:id="479" w:author="SRO">
            <w:rPr>
              <w:sz w:val="26"/>
              <w:szCs w:val="26"/>
              <w:rtl/>
              <w:lang w:val="fr-FR"/>
            </w:rPr>
          </w:rPrChange>
        </w:rPr>
        <w:t>شدد السيد حبيب بن يحيى الذي أخذ الكلمة على قطاع الزراعة كقطاع إدماجي. وذكّر بأن هذا الاجتماع، ولاسيما الجلسة المخصصة للزراعة، ستكون تحضيراً لمؤتمر الأمن الغذائي المغاربي المنظم كمتابعة للدورة 15 للجنة الوزارية حول الأمن الغذائي باتحاد المغرب العربي (مراكش، أكتوبر 2009) التي أكدت على أهمية زيادة الاستثمارات العمومية والخاصة في الزراعة. وقد ذكّر السيد الأمين العام لاتحاد المغرب العربي بأن جزءاً كبيراً من الأراضي المغاربية تعاني من التصحر وأن محاربة هذه الآفة قصد ضمان مردودية زراعية أفضل من شأنه تيسير بلوغ أهداف الألفية للتنمية.</w:t>
      </w:r>
    </w:p>
    <w:p w:rsidR="00832F4C" w:rsidRPr="000F3EE9" w:rsidRDefault="00832F4C" w:rsidP="00144062">
      <w:pPr>
        <w:bidi/>
        <w:spacing w:after="240"/>
        <w:ind w:left="34"/>
        <w:jc w:val="both"/>
        <w:rPr>
          <w:sz w:val="26"/>
          <w:szCs w:val="26"/>
          <w:rtl/>
          <w:lang w:val="fr-FR"/>
          <w:rPrChange w:id="480" w:author="SRO">
            <w:rPr>
              <w:sz w:val="26"/>
              <w:szCs w:val="26"/>
              <w:rtl/>
              <w:lang w:val="fr-FR"/>
            </w:rPr>
          </w:rPrChange>
        </w:rPr>
      </w:pPr>
      <w:r w:rsidRPr="000F3EE9">
        <w:rPr>
          <w:b/>
          <w:bCs/>
          <w:sz w:val="28"/>
          <w:szCs w:val="28"/>
          <w:rtl/>
          <w:lang w:val="fr-FR"/>
          <w:rPrChange w:id="481" w:author="SRO">
            <w:rPr>
              <w:b/>
              <w:bCs/>
              <w:sz w:val="28"/>
              <w:szCs w:val="28"/>
              <w:rtl/>
              <w:lang w:val="fr-FR"/>
            </w:rPr>
          </w:rPrChange>
        </w:rPr>
        <w:t>ثالثاً: سير الأشغال</w:t>
      </w:r>
      <w:r w:rsidRPr="000F3EE9">
        <w:rPr>
          <w:sz w:val="26"/>
          <w:szCs w:val="26"/>
          <w:rtl/>
          <w:lang w:val="fr-FR"/>
          <w:rPrChange w:id="482" w:author="SRO">
            <w:rPr>
              <w:sz w:val="26"/>
              <w:szCs w:val="26"/>
              <w:rtl/>
              <w:lang w:val="fr-FR"/>
            </w:rPr>
          </w:rPrChange>
        </w:rPr>
        <w:t xml:space="preserve"> </w:t>
      </w:r>
    </w:p>
    <w:p w:rsidR="00832F4C" w:rsidRPr="000F3EE9" w:rsidRDefault="00832F4C" w:rsidP="00832F4C">
      <w:pPr>
        <w:numPr>
          <w:ilvl w:val="0"/>
          <w:numId w:val="28"/>
          <w:numberingChange w:id="483" w:author="SRO" w:date="2011-02-21T09:12:00Z" w:original="%1:13:0:."/>
        </w:numPr>
        <w:tabs>
          <w:tab w:val="right" w:pos="585"/>
        </w:tabs>
        <w:bidi/>
        <w:spacing w:after="240"/>
        <w:ind w:left="34" w:firstLine="0"/>
        <w:jc w:val="both"/>
        <w:rPr>
          <w:sz w:val="26"/>
          <w:szCs w:val="26"/>
          <w:lang w:val="fr-FR"/>
          <w:rPrChange w:id="484" w:author="SRO">
            <w:rPr>
              <w:sz w:val="26"/>
              <w:szCs w:val="26"/>
              <w:lang w:val="fr-FR"/>
            </w:rPr>
          </w:rPrChange>
        </w:rPr>
        <w:pPrChange w:id="485" w:author="SRO" w:date="2011-02-21T09:48:00Z">
          <w:pPr>
            <w:numPr>
              <w:numId w:val="28"/>
            </w:numPr>
            <w:tabs>
              <w:tab w:val="right" w:pos="585"/>
            </w:tabs>
            <w:bidi/>
            <w:spacing w:after="240"/>
            <w:ind w:left="34" w:firstLine="720"/>
            <w:jc w:val="both"/>
          </w:pPr>
        </w:pPrChange>
      </w:pPr>
      <w:r w:rsidRPr="000F3EE9">
        <w:rPr>
          <w:sz w:val="26"/>
          <w:szCs w:val="26"/>
          <w:rtl/>
          <w:lang w:val="fr-FR"/>
          <w:rPrChange w:id="486" w:author="SRO">
            <w:rPr>
              <w:sz w:val="26"/>
              <w:szCs w:val="26"/>
              <w:rtl/>
              <w:lang w:val="fr-FR"/>
            </w:rPr>
          </w:rPrChange>
        </w:rPr>
        <w:t xml:space="preserve"> بعد الجلسة الافتتاحية، استمع المشاركون إلى عرض قدمه السيد عبد الإله واقواق، خبيراقتصادي رئيس لدى مكتب شمال أفريقيا للجنة الاقتصادية لأفريقيا ومنسق الاجتماع، مذكراً ببرنامج الاجتماع وأهدافه. وقد بيّن هذا العرض بالخصوص كيف سيتم تقديم توصيات الجلسات القطاعية للجلسة العامة في الدورة 7. كما ذكّر بأهداف الاجتماع  وبأن طاولة مستديرة حول التعاون والاندماج في ميدان تمويل التنمية سوف تعقد في اليوم الثالث مع قراءة للصيغة النهائية للتوصيات.</w:t>
      </w:r>
    </w:p>
    <w:p w:rsidR="00832F4C" w:rsidRPr="000F3EE9" w:rsidRDefault="00832F4C" w:rsidP="00832F4C">
      <w:pPr>
        <w:bidi/>
        <w:spacing w:after="120"/>
        <w:jc w:val="center"/>
        <w:rPr>
          <w:ins w:id="487" w:author="SRO" w:date="2011-02-21T10:01:00Z"/>
          <w:b/>
          <w:bCs/>
          <w:sz w:val="28"/>
          <w:szCs w:val="28"/>
          <w:rtl/>
          <w:lang w:val="fr-FR"/>
          <w:rPrChange w:id="488" w:author="SRO">
            <w:rPr>
              <w:ins w:id="489" w:author="SRO" w:date="2011-02-21T10:01:00Z"/>
              <w:b/>
              <w:bCs/>
              <w:sz w:val="28"/>
              <w:szCs w:val="28"/>
              <w:rtl/>
              <w:lang w:val="fr-FR"/>
            </w:rPr>
          </w:rPrChange>
        </w:rPr>
        <w:pPrChange w:id="490" w:author="SRO" w:date="2011-02-21T10:02:00Z">
          <w:pPr>
            <w:bidi/>
            <w:spacing w:after="240"/>
            <w:jc w:val="both"/>
          </w:pPr>
        </w:pPrChange>
      </w:pPr>
      <w:r w:rsidRPr="000F3EE9">
        <w:rPr>
          <w:sz w:val="28"/>
          <w:szCs w:val="28"/>
          <w:rtl/>
          <w:lang w:val="fr-FR"/>
          <w:rPrChange w:id="491" w:author="SRO" w:date="2011-02-21T10:18:00Z">
            <w:rPr>
              <w:sz w:val="28"/>
              <w:szCs w:val="28"/>
              <w:rtl/>
              <w:lang w:val="fr-FR"/>
            </w:rPr>
          </w:rPrChange>
        </w:rPr>
        <w:br w:type="page"/>
      </w:r>
      <w:r w:rsidRPr="000F3EE9">
        <w:rPr>
          <w:b/>
          <w:bCs/>
          <w:sz w:val="28"/>
          <w:szCs w:val="28"/>
          <w:rtl/>
          <w:lang w:val="fr-FR"/>
          <w:rPrChange w:id="492" w:author="SRO">
            <w:rPr>
              <w:b/>
              <w:bCs/>
              <w:sz w:val="28"/>
              <w:szCs w:val="28"/>
              <w:rtl/>
              <w:lang w:val="fr-FR"/>
            </w:rPr>
          </w:rPrChange>
        </w:rPr>
        <w:t>الدورة الأولى</w:t>
      </w:r>
      <w:del w:id="493" w:author="SRO" w:date="2011-02-21T10:01:00Z">
        <w:r w:rsidRPr="000F3EE9" w:rsidDel="00A4557C">
          <w:rPr>
            <w:b/>
            <w:bCs/>
            <w:sz w:val="28"/>
            <w:szCs w:val="28"/>
            <w:rtl/>
            <w:lang w:val="fr-FR"/>
            <w:rPrChange w:id="494" w:author="SRO">
              <w:rPr>
                <w:b/>
                <w:bCs/>
                <w:sz w:val="28"/>
                <w:szCs w:val="28"/>
                <w:rtl/>
                <w:lang w:val="fr-FR"/>
              </w:rPr>
            </w:rPrChange>
          </w:rPr>
          <w:delText xml:space="preserve">: </w:delText>
        </w:r>
      </w:del>
    </w:p>
    <w:p w:rsidR="00832F4C" w:rsidRPr="000F3EE9" w:rsidRDefault="00832F4C" w:rsidP="00832F4C">
      <w:pPr>
        <w:numPr>
          <w:ins w:id="495" w:author="SRO" w:date="2011-02-21T10:01:00Z"/>
        </w:numPr>
        <w:bidi/>
        <w:jc w:val="center"/>
        <w:rPr>
          <w:ins w:id="496" w:author="SRO" w:date="2011-02-21T10:02:00Z"/>
          <w:b/>
          <w:bCs/>
          <w:sz w:val="28"/>
          <w:szCs w:val="28"/>
          <w:rtl/>
          <w:lang w:val="fr-FR"/>
          <w:rPrChange w:id="497" w:author="SRO">
            <w:rPr>
              <w:ins w:id="498" w:author="SRO" w:date="2011-02-21T10:02:00Z"/>
              <w:b/>
              <w:bCs/>
              <w:sz w:val="28"/>
              <w:szCs w:val="28"/>
              <w:rtl/>
              <w:lang w:val="fr-FR"/>
            </w:rPr>
          </w:rPrChange>
        </w:rPr>
        <w:pPrChange w:id="499" w:author="SRO" w:date="2011-02-21T10:02:00Z">
          <w:pPr>
            <w:bidi/>
            <w:spacing w:after="240"/>
            <w:jc w:val="both"/>
          </w:pPr>
        </w:pPrChange>
      </w:pPr>
      <w:ins w:id="500" w:author="SRO" w:date="2011-02-21T10:01:00Z">
        <w:r w:rsidRPr="000F3EE9">
          <w:rPr>
            <w:b/>
            <w:bCs/>
            <w:sz w:val="28"/>
            <w:szCs w:val="28"/>
            <w:rtl/>
            <w:lang w:val="fr-FR"/>
            <w:rPrChange w:id="501" w:author="SRO">
              <w:rPr>
                <w:b/>
                <w:bCs/>
                <w:sz w:val="28"/>
                <w:szCs w:val="28"/>
                <w:rtl/>
                <w:lang w:val="fr-FR"/>
              </w:rPr>
            </w:rPrChange>
          </w:rPr>
          <w:t xml:space="preserve"> </w:t>
        </w:r>
      </w:ins>
      <w:r w:rsidRPr="000F3EE9">
        <w:rPr>
          <w:b/>
          <w:bCs/>
          <w:sz w:val="28"/>
          <w:szCs w:val="28"/>
          <w:rtl/>
          <w:lang w:val="fr-FR"/>
          <w:rPrChange w:id="502" w:author="SRO">
            <w:rPr>
              <w:b/>
              <w:bCs/>
              <w:sz w:val="28"/>
              <w:szCs w:val="28"/>
              <w:rtl/>
              <w:lang w:val="fr-FR"/>
            </w:rPr>
          </w:rPrChange>
        </w:rPr>
        <w:t xml:space="preserve">التمويل العمومي: تعبئة </w:t>
      </w:r>
      <w:ins w:id="503" w:author="SRO" w:date="2011-02-21T10:03:00Z">
        <w:r w:rsidRPr="000F3EE9">
          <w:rPr>
            <w:b/>
            <w:bCs/>
            <w:sz w:val="28"/>
            <w:szCs w:val="28"/>
            <w:rtl/>
            <w:lang w:val="fr-FR"/>
            <w:rPrChange w:id="504" w:author="SRO">
              <w:rPr>
                <w:b/>
                <w:bCs/>
                <w:sz w:val="28"/>
                <w:szCs w:val="28"/>
                <w:rtl/>
                <w:lang w:val="fr-FR"/>
              </w:rPr>
            </w:rPrChange>
          </w:rPr>
          <w:t>أكثر لل</w:t>
        </w:r>
      </w:ins>
      <w:r w:rsidRPr="000F3EE9">
        <w:rPr>
          <w:b/>
          <w:bCs/>
          <w:sz w:val="28"/>
          <w:szCs w:val="28"/>
          <w:rtl/>
          <w:lang w:val="fr-FR"/>
          <w:rPrChange w:id="505" w:author="SRO">
            <w:rPr>
              <w:b/>
              <w:bCs/>
              <w:sz w:val="28"/>
              <w:szCs w:val="28"/>
              <w:rtl/>
              <w:lang w:val="fr-FR"/>
            </w:rPr>
          </w:rPrChange>
        </w:rPr>
        <w:t xml:space="preserve">موارد </w:t>
      </w:r>
      <w:ins w:id="506" w:author="SRO" w:date="2011-02-21T10:03:00Z">
        <w:r w:rsidRPr="000F3EE9">
          <w:rPr>
            <w:b/>
            <w:bCs/>
            <w:sz w:val="28"/>
            <w:szCs w:val="28"/>
            <w:rtl/>
            <w:lang w:val="fr-FR"/>
            <w:rPrChange w:id="507" w:author="SRO">
              <w:rPr>
                <w:b/>
                <w:bCs/>
                <w:sz w:val="28"/>
                <w:szCs w:val="28"/>
                <w:rtl/>
                <w:lang w:val="fr-FR"/>
              </w:rPr>
            </w:rPrChange>
          </w:rPr>
          <w:t>ال</w:t>
        </w:r>
      </w:ins>
      <w:r w:rsidRPr="000F3EE9">
        <w:rPr>
          <w:b/>
          <w:bCs/>
          <w:sz w:val="28"/>
          <w:szCs w:val="28"/>
          <w:rtl/>
          <w:lang w:val="fr-FR"/>
          <w:rPrChange w:id="508" w:author="SRO">
            <w:rPr>
              <w:b/>
              <w:bCs/>
              <w:sz w:val="28"/>
              <w:szCs w:val="28"/>
              <w:rtl/>
              <w:lang w:val="fr-FR"/>
            </w:rPr>
          </w:rPrChange>
        </w:rPr>
        <w:t xml:space="preserve">محلية </w:t>
      </w:r>
      <w:del w:id="509" w:author="SRO" w:date="2011-02-21T10:03:00Z">
        <w:r w:rsidRPr="000F3EE9" w:rsidDel="00752403">
          <w:rPr>
            <w:b/>
            <w:bCs/>
            <w:sz w:val="28"/>
            <w:szCs w:val="28"/>
            <w:rtl/>
            <w:lang w:val="fr-FR"/>
            <w:rPrChange w:id="510" w:author="SRO">
              <w:rPr>
                <w:b/>
                <w:bCs/>
                <w:sz w:val="28"/>
                <w:szCs w:val="28"/>
                <w:rtl/>
                <w:lang w:val="fr-FR"/>
              </w:rPr>
            </w:rPrChange>
          </w:rPr>
          <w:delText>أكثر</w:delText>
        </w:r>
      </w:del>
    </w:p>
    <w:p w:rsidR="00832F4C" w:rsidRPr="000F3EE9" w:rsidRDefault="00832F4C" w:rsidP="00832F4C">
      <w:pPr>
        <w:numPr>
          <w:ins w:id="511" w:author="SRO" w:date="2011-02-21T10:02:00Z"/>
        </w:numPr>
        <w:bidi/>
        <w:jc w:val="center"/>
        <w:rPr>
          <w:b/>
          <w:bCs/>
          <w:sz w:val="26"/>
          <w:szCs w:val="26"/>
          <w:rtl/>
          <w:lang w:val="fr-FR"/>
          <w:rPrChange w:id="512" w:author="SRO">
            <w:rPr>
              <w:b/>
              <w:bCs/>
              <w:sz w:val="26"/>
              <w:szCs w:val="26"/>
              <w:rtl/>
              <w:lang w:val="fr-FR"/>
            </w:rPr>
          </w:rPrChange>
        </w:rPr>
        <w:pPrChange w:id="513" w:author="SRO" w:date="2011-02-21T10:02:00Z">
          <w:pPr>
            <w:bidi/>
            <w:spacing w:after="240"/>
            <w:jc w:val="both"/>
          </w:pPr>
        </w:pPrChange>
      </w:pPr>
    </w:p>
    <w:p w:rsidR="00832F4C" w:rsidRPr="000F3EE9" w:rsidRDefault="00832F4C" w:rsidP="00832F4C">
      <w:pPr>
        <w:numPr>
          <w:ilvl w:val="0"/>
          <w:numId w:val="28"/>
          <w:numberingChange w:id="514" w:author="SRO" w:date="2011-02-21T09:12:00Z" w:original="%1:14:0:."/>
        </w:numPr>
        <w:tabs>
          <w:tab w:val="right" w:pos="585"/>
        </w:tabs>
        <w:bidi/>
        <w:ind w:left="34" w:firstLine="0"/>
        <w:jc w:val="both"/>
        <w:rPr>
          <w:sz w:val="26"/>
          <w:szCs w:val="26"/>
          <w:lang w:val="fr-FR"/>
          <w:rPrChange w:id="515" w:author="SRO">
            <w:rPr>
              <w:sz w:val="26"/>
              <w:szCs w:val="26"/>
              <w:lang w:val="fr-FR"/>
            </w:rPr>
          </w:rPrChange>
        </w:rPr>
        <w:pPrChange w:id="516" w:author="SRO" w:date="2011-02-21T10:02:00Z">
          <w:pPr>
            <w:numPr>
              <w:numId w:val="28"/>
            </w:numPr>
            <w:tabs>
              <w:tab w:val="right" w:pos="585"/>
            </w:tabs>
            <w:bidi/>
            <w:spacing w:after="240"/>
            <w:ind w:left="34" w:firstLine="720"/>
            <w:jc w:val="both"/>
          </w:pPr>
        </w:pPrChange>
      </w:pPr>
      <w:r w:rsidRPr="000F3EE9">
        <w:rPr>
          <w:sz w:val="26"/>
          <w:szCs w:val="26"/>
          <w:rtl/>
          <w:lang w:val="fr-FR"/>
          <w:rPrChange w:id="517" w:author="SRO">
            <w:rPr>
              <w:sz w:val="26"/>
              <w:szCs w:val="26"/>
              <w:rtl/>
              <w:lang w:val="fr-FR"/>
            </w:rPr>
          </w:rPrChange>
        </w:rPr>
        <w:t>ترأس هذه الجلسة السيد حمزة فهمي، رئيس وحدة الالتزام متعدد الأطراف بمكتب تمويل التنمية، قسم الشؤون الاقتصادية والاجتماعية. استمع المشاركون في هذه الجلسة إلى ثلاثة عروض.</w:t>
      </w:r>
    </w:p>
    <w:p w:rsidR="00832F4C" w:rsidRPr="000F3EE9" w:rsidRDefault="00832F4C" w:rsidP="00832F4C">
      <w:pPr>
        <w:numPr>
          <w:ilvl w:val="0"/>
          <w:numId w:val="28"/>
          <w:numberingChange w:id="518" w:author="SRO" w:date="2011-02-21T09:12:00Z" w:original="%1:15:0:."/>
        </w:numPr>
        <w:tabs>
          <w:tab w:val="right" w:pos="585"/>
        </w:tabs>
        <w:bidi/>
        <w:spacing w:after="240"/>
        <w:ind w:left="34" w:firstLine="0"/>
        <w:jc w:val="both"/>
        <w:rPr>
          <w:sz w:val="26"/>
          <w:szCs w:val="26"/>
          <w:lang w:val="fr-FR"/>
          <w:rPrChange w:id="519" w:author="SRO">
            <w:rPr>
              <w:sz w:val="26"/>
              <w:szCs w:val="26"/>
              <w:lang w:val="fr-FR"/>
            </w:rPr>
          </w:rPrChange>
        </w:rPr>
        <w:pPrChange w:id="520" w:author="SRO" w:date="2011-02-21T09:48:00Z">
          <w:pPr>
            <w:numPr>
              <w:numId w:val="28"/>
            </w:numPr>
            <w:tabs>
              <w:tab w:val="right" w:pos="585"/>
            </w:tabs>
            <w:bidi/>
            <w:spacing w:after="240"/>
            <w:ind w:left="34" w:firstLine="720"/>
            <w:jc w:val="both"/>
          </w:pPr>
        </w:pPrChange>
      </w:pPr>
      <w:r w:rsidRPr="000F3EE9">
        <w:rPr>
          <w:sz w:val="26"/>
          <w:szCs w:val="26"/>
          <w:rtl/>
          <w:lang w:val="fr-FR"/>
          <w:rPrChange w:id="521" w:author="SRO">
            <w:rPr>
              <w:sz w:val="26"/>
              <w:szCs w:val="26"/>
              <w:rtl/>
              <w:lang w:val="fr-FR"/>
            </w:rPr>
          </w:rPrChange>
        </w:rPr>
        <w:t>المتدخل الأول السيد يوسف فرحات، المدير المساعد لإدارة الميزانية، بوزارة الاقتصاد والمالية بالمغرب، قدم عرضاً بعنوان "الإطار الماكرو-إقتصادي المستقر ودعم النمو في البلد"</w:t>
      </w:r>
    </w:p>
    <w:p w:rsidR="00832F4C" w:rsidRPr="000F3EE9" w:rsidRDefault="00832F4C" w:rsidP="00144062">
      <w:pPr>
        <w:bidi/>
        <w:spacing w:after="240"/>
        <w:ind w:left="720"/>
        <w:jc w:val="both"/>
        <w:rPr>
          <w:sz w:val="26"/>
          <w:szCs w:val="26"/>
          <w:rtl/>
          <w:lang w:val="fr-FR"/>
          <w:rPrChange w:id="522" w:author="SRO">
            <w:rPr>
              <w:sz w:val="26"/>
              <w:szCs w:val="26"/>
              <w:rtl/>
              <w:lang w:val="fr-FR"/>
            </w:rPr>
          </w:rPrChange>
        </w:rPr>
      </w:pPr>
      <w:r w:rsidRPr="000F3EE9">
        <w:rPr>
          <w:sz w:val="26"/>
          <w:szCs w:val="26"/>
          <w:rtl/>
          <w:lang w:val="fr-FR"/>
          <w:rPrChange w:id="523" w:author="SRO">
            <w:rPr>
              <w:sz w:val="26"/>
              <w:szCs w:val="26"/>
              <w:rtl/>
              <w:lang w:val="fr-FR"/>
            </w:rPr>
          </w:rPrChange>
        </w:rPr>
        <w:t>تم تنظيم هذا العرض حسب ثلاثة أقسام رئيسية:</w:t>
      </w:r>
    </w:p>
    <w:p w:rsidR="00832F4C" w:rsidRPr="000F3EE9" w:rsidRDefault="00832F4C" w:rsidP="00832F4C">
      <w:pPr>
        <w:numPr>
          <w:ilvl w:val="0"/>
          <w:numId w:val="32"/>
          <w:numberingChange w:id="524" w:author="SRO" w:date="2011-02-21T09:12:00Z" w:original="%1:1:0:)"/>
        </w:numPr>
        <w:bidi/>
        <w:ind w:left="1077" w:hanging="357"/>
        <w:jc w:val="both"/>
        <w:rPr>
          <w:sz w:val="26"/>
          <w:szCs w:val="26"/>
          <w:lang w:val="fr-FR"/>
          <w:rPrChange w:id="525" w:author="SRO">
            <w:rPr>
              <w:sz w:val="26"/>
              <w:szCs w:val="26"/>
              <w:lang w:val="fr-FR"/>
            </w:rPr>
          </w:rPrChange>
        </w:rPr>
        <w:pPrChange w:id="526" w:author="SRO" w:date="2011-02-21T10:02:00Z">
          <w:pPr>
            <w:numPr>
              <w:numId w:val="32"/>
            </w:numPr>
            <w:bidi/>
            <w:spacing w:after="120"/>
            <w:ind w:left="1077" w:hanging="357"/>
            <w:jc w:val="both"/>
          </w:pPr>
        </w:pPrChange>
      </w:pPr>
      <w:r w:rsidRPr="000F3EE9">
        <w:rPr>
          <w:sz w:val="26"/>
          <w:szCs w:val="26"/>
          <w:rtl/>
          <w:lang w:val="fr-FR"/>
          <w:rPrChange w:id="527" w:author="SRO">
            <w:rPr>
              <w:sz w:val="26"/>
              <w:szCs w:val="26"/>
              <w:rtl/>
              <w:lang w:val="fr-FR"/>
            </w:rPr>
          </w:rPrChange>
        </w:rPr>
        <w:t>الإطار الماكرو-إقتصادي المستقر ودعم النمو الاقتصادي؛</w:t>
      </w:r>
    </w:p>
    <w:p w:rsidR="00832F4C" w:rsidRPr="000F3EE9" w:rsidRDefault="00832F4C" w:rsidP="00832F4C">
      <w:pPr>
        <w:numPr>
          <w:ilvl w:val="0"/>
          <w:numId w:val="32"/>
          <w:numberingChange w:id="528" w:author="SRO" w:date="2011-02-21T09:12:00Z" w:original="%1:2:0:)"/>
        </w:numPr>
        <w:bidi/>
        <w:ind w:left="1077" w:hanging="357"/>
        <w:jc w:val="both"/>
        <w:rPr>
          <w:sz w:val="26"/>
          <w:szCs w:val="26"/>
          <w:lang w:val="fr-FR"/>
          <w:rPrChange w:id="529" w:author="SRO">
            <w:rPr>
              <w:sz w:val="26"/>
              <w:szCs w:val="26"/>
              <w:lang w:val="fr-FR"/>
            </w:rPr>
          </w:rPrChange>
        </w:rPr>
        <w:pPrChange w:id="530" w:author="SRO" w:date="2011-02-21T10:02:00Z">
          <w:pPr>
            <w:numPr>
              <w:numId w:val="32"/>
            </w:numPr>
            <w:bidi/>
            <w:spacing w:after="120"/>
            <w:ind w:left="1077" w:hanging="357"/>
            <w:jc w:val="both"/>
          </w:pPr>
        </w:pPrChange>
      </w:pPr>
      <w:r w:rsidRPr="000F3EE9">
        <w:rPr>
          <w:sz w:val="26"/>
          <w:szCs w:val="26"/>
          <w:rtl/>
          <w:lang w:val="fr-FR"/>
          <w:rPrChange w:id="531" w:author="SRO">
            <w:rPr>
              <w:sz w:val="26"/>
              <w:szCs w:val="26"/>
              <w:rtl/>
              <w:lang w:val="fr-FR"/>
            </w:rPr>
          </w:rPrChange>
        </w:rPr>
        <w:t>إصلاح المالية العامة؛</w:t>
      </w:r>
    </w:p>
    <w:p w:rsidR="00832F4C" w:rsidRPr="000F3EE9" w:rsidRDefault="00832F4C" w:rsidP="00832F4C">
      <w:pPr>
        <w:numPr>
          <w:ilvl w:val="0"/>
          <w:numId w:val="32"/>
          <w:numberingChange w:id="532" w:author="SRO" w:date="2011-02-21T09:12:00Z" w:original="%1:3:0:)"/>
        </w:numPr>
        <w:bidi/>
        <w:ind w:left="1077" w:hanging="357"/>
        <w:jc w:val="both"/>
        <w:rPr>
          <w:sz w:val="26"/>
          <w:szCs w:val="26"/>
          <w:lang w:val="fr-FR"/>
          <w:rPrChange w:id="533" w:author="SRO">
            <w:rPr>
              <w:sz w:val="26"/>
              <w:szCs w:val="26"/>
              <w:lang w:val="fr-FR"/>
            </w:rPr>
          </w:rPrChange>
        </w:rPr>
        <w:pPrChange w:id="534" w:author="SRO" w:date="2011-02-21T10:02:00Z">
          <w:pPr>
            <w:numPr>
              <w:numId w:val="32"/>
            </w:numPr>
            <w:bidi/>
            <w:spacing w:after="120"/>
            <w:ind w:left="1077" w:hanging="357"/>
            <w:jc w:val="both"/>
          </w:pPr>
        </w:pPrChange>
      </w:pPr>
      <w:r w:rsidRPr="000F3EE9">
        <w:rPr>
          <w:sz w:val="26"/>
          <w:szCs w:val="26"/>
          <w:rtl/>
          <w:lang w:val="fr-FR"/>
          <w:rPrChange w:id="535" w:author="SRO">
            <w:rPr>
              <w:sz w:val="26"/>
              <w:szCs w:val="26"/>
              <w:rtl/>
              <w:lang w:val="fr-FR"/>
            </w:rPr>
          </w:rPrChange>
        </w:rPr>
        <w:t>البحث عن إستراتيجية للتمويلات البديلة.</w:t>
      </w:r>
    </w:p>
    <w:p w:rsidR="00832F4C" w:rsidRPr="000F3EE9" w:rsidRDefault="00832F4C" w:rsidP="00832F4C">
      <w:pPr>
        <w:numPr>
          <w:ins w:id="536" w:author="SRO" w:date="2011-02-21T10:02:00Z"/>
        </w:numPr>
        <w:bidi/>
        <w:ind w:left="720"/>
        <w:jc w:val="both"/>
        <w:rPr>
          <w:ins w:id="537" w:author="SRO" w:date="2011-02-21T10:02:00Z"/>
          <w:sz w:val="26"/>
          <w:szCs w:val="26"/>
          <w:lang w:val="fr-FR"/>
          <w:rPrChange w:id="538" w:author="SRO">
            <w:rPr>
              <w:ins w:id="539" w:author="SRO" w:date="2011-02-21T10:02:00Z"/>
              <w:sz w:val="26"/>
              <w:szCs w:val="26"/>
              <w:lang w:val="fr-FR"/>
            </w:rPr>
          </w:rPrChange>
        </w:rPr>
        <w:pPrChange w:id="540" w:author="SRO" w:date="2011-02-21T10:02:00Z">
          <w:pPr>
            <w:numPr>
              <w:numId w:val="32"/>
            </w:numPr>
            <w:bidi/>
            <w:spacing w:after="120"/>
            <w:ind w:left="1077" w:hanging="357"/>
            <w:jc w:val="both"/>
          </w:pPr>
        </w:pPrChange>
      </w:pPr>
    </w:p>
    <w:p w:rsidR="00832F4C" w:rsidRPr="000F3EE9" w:rsidRDefault="00832F4C" w:rsidP="00832F4C">
      <w:pPr>
        <w:numPr>
          <w:ilvl w:val="0"/>
          <w:numId w:val="28"/>
          <w:numberingChange w:id="541" w:author="SRO" w:date="2011-02-21T09:12:00Z" w:original="%1:16:0:."/>
        </w:numPr>
        <w:tabs>
          <w:tab w:val="right" w:pos="585"/>
        </w:tabs>
        <w:bidi/>
        <w:spacing w:after="240"/>
        <w:ind w:left="34" w:firstLine="0"/>
        <w:jc w:val="both"/>
        <w:rPr>
          <w:sz w:val="26"/>
          <w:szCs w:val="26"/>
          <w:lang w:val="fr-FR"/>
          <w:rPrChange w:id="542" w:author="SRO">
            <w:rPr>
              <w:sz w:val="26"/>
              <w:szCs w:val="26"/>
              <w:lang w:val="fr-FR"/>
            </w:rPr>
          </w:rPrChange>
        </w:rPr>
        <w:pPrChange w:id="543" w:author="SRO" w:date="2011-02-21T09:48:00Z">
          <w:pPr>
            <w:numPr>
              <w:numId w:val="28"/>
            </w:numPr>
            <w:tabs>
              <w:tab w:val="right" w:pos="585"/>
            </w:tabs>
            <w:bidi/>
            <w:spacing w:after="240"/>
            <w:ind w:left="34" w:hanging="357"/>
            <w:jc w:val="both"/>
          </w:pPr>
        </w:pPrChange>
      </w:pPr>
      <w:r w:rsidRPr="000F3EE9">
        <w:rPr>
          <w:sz w:val="26"/>
          <w:szCs w:val="26"/>
          <w:rtl/>
          <w:lang w:val="fr-FR"/>
          <w:rPrChange w:id="544" w:author="SRO">
            <w:rPr>
              <w:sz w:val="26"/>
              <w:szCs w:val="26"/>
              <w:rtl/>
              <w:lang w:val="fr-FR"/>
            </w:rPr>
          </w:rPrChange>
        </w:rPr>
        <w:t xml:space="preserve"> فيما يتعلق بالإطار الماكرو-إقتصادي، بيّن كيف يمكن لمؤشرات مثل النمو الاقتصادي، والتضخم، وعبء الدَين، والحصيلة، وعجز الميزانية، أن تعكس أداءً اقتصادياً مرغوباً فيه.</w:t>
      </w:r>
    </w:p>
    <w:p w:rsidR="00832F4C" w:rsidRPr="000F3EE9" w:rsidRDefault="00832F4C" w:rsidP="00832F4C">
      <w:pPr>
        <w:numPr>
          <w:ilvl w:val="0"/>
          <w:numId w:val="28"/>
          <w:numberingChange w:id="545" w:author="SRO" w:date="2011-02-21T09:12:00Z" w:original="%1:17:0:."/>
        </w:numPr>
        <w:tabs>
          <w:tab w:val="right" w:pos="585"/>
        </w:tabs>
        <w:bidi/>
        <w:spacing w:after="240"/>
        <w:ind w:left="34" w:firstLine="0"/>
        <w:jc w:val="both"/>
        <w:rPr>
          <w:sz w:val="26"/>
          <w:szCs w:val="26"/>
          <w:lang w:val="fr-FR"/>
          <w:rPrChange w:id="546" w:author="SRO">
            <w:rPr>
              <w:sz w:val="26"/>
              <w:szCs w:val="26"/>
              <w:lang w:val="fr-FR"/>
            </w:rPr>
          </w:rPrChange>
        </w:rPr>
        <w:pPrChange w:id="547" w:author="SRO" w:date="2011-02-21T09:48:00Z">
          <w:pPr>
            <w:numPr>
              <w:numId w:val="28"/>
            </w:numPr>
            <w:tabs>
              <w:tab w:val="right" w:pos="585"/>
            </w:tabs>
            <w:bidi/>
            <w:spacing w:after="240"/>
            <w:ind w:left="34" w:hanging="357"/>
            <w:jc w:val="both"/>
          </w:pPr>
        </w:pPrChange>
      </w:pPr>
      <w:r w:rsidRPr="000F3EE9">
        <w:rPr>
          <w:sz w:val="26"/>
          <w:szCs w:val="26"/>
          <w:rtl/>
          <w:lang w:val="fr-FR"/>
          <w:rPrChange w:id="548" w:author="SRO">
            <w:rPr>
              <w:sz w:val="26"/>
              <w:szCs w:val="26"/>
              <w:rtl/>
              <w:lang w:val="fr-FR"/>
            </w:rPr>
          </w:rPrChange>
        </w:rPr>
        <w:t>كما بيّن كذلك التطور الإيجابي للتقدم المحرز في المغرب في مختلف الميادين، مما مكّن من الوصول إلى التمويل في سوق رؤوس الأموال الدولية.</w:t>
      </w:r>
    </w:p>
    <w:p w:rsidR="00832F4C" w:rsidRPr="000F3EE9" w:rsidRDefault="00832F4C" w:rsidP="00832F4C">
      <w:pPr>
        <w:numPr>
          <w:ilvl w:val="0"/>
          <w:numId w:val="28"/>
          <w:numberingChange w:id="549" w:author="SRO" w:date="2011-02-21T09:12:00Z" w:original="%1:18:0:."/>
        </w:numPr>
        <w:tabs>
          <w:tab w:val="right" w:pos="585"/>
        </w:tabs>
        <w:bidi/>
        <w:spacing w:after="240"/>
        <w:ind w:left="34" w:firstLine="0"/>
        <w:jc w:val="both"/>
        <w:rPr>
          <w:sz w:val="26"/>
          <w:szCs w:val="26"/>
          <w:lang w:val="fr-FR"/>
          <w:rPrChange w:id="550" w:author="SRO">
            <w:rPr>
              <w:sz w:val="26"/>
              <w:szCs w:val="26"/>
              <w:lang w:val="fr-FR"/>
            </w:rPr>
          </w:rPrChange>
        </w:rPr>
        <w:pPrChange w:id="551" w:author="SRO" w:date="2011-02-21T09:48:00Z">
          <w:pPr>
            <w:numPr>
              <w:numId w:val="28"/>
            </w:numPr>
            <w:tabs>
              <w:tab w:val="right" w:pos="585"/>
            </w:tabs>
            <w:bidi/>
            <w:spacing w:after="240"/>
            <w:ind w:left="34" w:hanging="357"/>
            <w:jc w:val="both"/>
          </w:pPr>
        </w:pPrChange>
      </w:pPr>
      <w:r w:rsidRPr="000F3EE9">
        <w:rPr>
          <w:sz w:val="26"/>
          <w:szCs w:val="26"/>
          <w:rtl/>
          <w:lang w:val="fr-FR"/>
          <w:rPrChange w:id="552" w:author="SRO">
            <w:rPr>
              <w:sz w:val="26"/>
              <w:szCs w:val="26"/>
              <w:rtl/>
              <w:lang w:val="fr-FR"/>
            </w:rPr>
          </w:rPrChange>
        </w:rPr>
        <w:t>فيما يتعلق بإصلاح المالية العامة بيّن بالتفصيل عملية تدبير الميزانية، وإصلاح مراقبة النفقات العمومية، وشدد على الحاجة إلى الشفافية؛ كما ابرز في ميدان تخطيط الميزانية، الحاجة إلى تعزيز الانضباط الضريبي، وتحسين شروط إعداد القانون المالي، وانعدام الاستجابة للاحتياجات المحددة للشرائح المختلفة من السكان، والرقابة غير اللائمة على نفقات الموظفين، وعدم فاعلية تدبير الموارد البشرية والسلوك المغلوط لنفقات الموظفين.</w:t>
      </w:r>
    </w:p>
    <w:p w:rsidR="00832F4C" w:rsidRPr="000F3EE9" w:rsidRDefault="00832F4C" w:rsidP="00832F4C">
      <w:pPr>
        <w:numPr>
          <w:ilvl w:val="0"/>
          <w:numId w:val="28"/>
          <w:numberingChange w:id="553" w:author="SRO" w:date="2011-02-21T09:12:00Z" w:original="%1:19:0:."/>
        </w:numPr>
        <w:tabs>
          <w:tab w:val="right" w:pos="585"/>
        </w:tabs>
        <w:bidi/>
        <w:spacing w:after="240"/>
        <w:ind w:left="34" w:firstLine="0"/>
        <w:jc w:val="both"/>
        <w:rPr>
          <w:sz w:val="26"/>
          <w:szCs w:val="26"/>
          <w:lang w:val="fr-FR"/>
          <w:rPrChange w:id="554" w:author="SRO">
            <w:rPr>
              <w:sz w:val="26"/>
              <w:szCs w:val="26"/>
              <w:lang w:val="fr-FR"/>
            </w:rPr>
          </w:rPrChange>
        </w:rPr>
        <w:pPrChange w:id="555" w:author="SRO" w:date="2011-02-21T09:48:00Z">
          <w:pPr>
            <w:numPr>
              <w:numId w:val="28"/>
            </w:numPr>
            <w:tabs>
              <w:tab w:val="right" w:pos="585"/>
            </w:tabs>
            <w:bidi/>
            <w:spacing w:after="240"/>
            <w:ind w:left="34" w:hanging="357"/>
            <w:jc w:val="both"/>
          </w:pPr>
        </w:pPrChange>
      </w:pPr>
      <w:r w:rsidRPr="000F3EE9">
        <w:rPr>
          <w:sz w:val="26"/>
          <w:szCs w:val="26"/>
          <w:rtl/>
          <w:lang w:val="fr-FR"/>
          <w:rPrChange w:id="556" w:author="SRO">
            <w:rPr>
              <w:sz w:val="26"/>
              <w:szCs w:val="26"/>
              <w:rtl/>
              <w:lang w:val="fr-FR"/>
            </w:rPr>
          </w:rPrChange>
        </w:rPr>
        <w:t>وبالتلي ، اقترح تصفية المتأخرات الراجعة إلى تذبذب أسعار المنتجات، وإعادة هيكلة الميزانية مع الأهداف المراد بلوغها والممارسة الملائمة للمسؤولية مع إجراءات مبسطة.</w:t>
      </w:r>
    </w:p>
    <w:p w:rsidR="00832F4C" w:rsidRPr="000F3EE9" w:rsidRDefault="00832F4C" w:rsidP="00832F4C">
      <w:pPr>
        <w:numPr>
          <w:ilvl w:val="0"/>
          <w:numId w:val="28"/>
          <w:numberingChange w:id="557" w:author="SRO" w:date="2011-02-21T09:12:00Z" w:original="%1:20:0:."/>
        </w:numPr>
        <w:tabs>
          <w:tab w:val="right" w:pos="585"/>
        </w:tabs>
        <w:bidi/>
        <w:spacing w:after="240"/>
        <w:ind w:left="34" w:firstLine="0"/>
        <w:jc w:val="both"/>
        <w:rPr>
          <w:sz w:val="26"/>
          <w:szCs w:val="26"/>
          <w:lang w:val="fr-FR"/>
          <w:rPrChange w:id="558" w:author="SRO">
            <w:rPr>
              <w:sz w:val="26"/>
              <w:szCs w:val="26"/>
              <w:lang w:val="fr-FR"/>
            </w:rPr>
          </w:rPrChange>
        </w:rPr>
        <w:pPrChange w:id="559" w:author="SRO" w:date="2011-02-21T09:48:00Z">
          <w:pPr>
            <w:numPr>
              <w:numId w:val="28"/>
            </w:numPr>
            <w:tabs>
              <w:tab w:val="right" w:pos="585"/>
            </w:tabs>
            <w:bidi/>
            <w:spacing w:after="240"/>
            <w:ind w:left="34" w:hanging="357"/>
            <w:jc w:val="both"/>
          </w:pPr>
        </w:pPrChange>
      </w:pPr>
      <w:r w:rsidRPr="000F3EE9">
        <w:rPr>
          <w:sz w:val="26"/>
          <w:szCs w:val="26"/>
          <w:rtl/>
          <w:lang w:val="fr-FR"/>
          <w:rPrChange w:id="560" w:author="SRO">
            <w:rPr>
              <w:sz w:val="26"/>
              <w:szCs w:val="26"/>
              <w:rtl/>
              <w:lang w:val="fr-FR"/>
            </w:rPr>
          </w:rPrChange>
        </w:rPr>
        <w:t>فيما يتعلق باستراتيجيات التمويل البديلة، وصف المتدخل مخطط المغرب الأخضر الهادف إلى زيادة الناتج المحلي الإجمالي لقطاع الزراعة</w:t>
      </w:r>
      <w:r w:rsidRPr="000F3EE9">
        <w:rPr>
          <w:sz w:val="26"/>
          <w:szCs w:val="26"/>
          <w:rtl/>
          <w:lang w:val="fr-FR" w:bidi="ar-MA"/>
          <w:rPrChange w:id="561" w:author="SRO">
            <w:rPr>
              <w:sz w:val="26"/>
              <w:szCs w:val="26"/>
              <w:rtl/>
              <w:lang w:val="fr-FR" w:bidi="ar-MA"/>
            </w:rPr>
          </w:rPrChange>
        </w:rPr>
        <w:t xml:space="preserve"> بما يتراوح بين 70 و100 مليار درهم خلال 10 إلى 15 سنة القادمة، وللقطاع الصناعي للحوم الحمراء الذي يمثل استثماراً قدره 6 مليارات درهم، منها 850 مليون درهم مدفوعة من قبَل  الدولة.</w:t>
      </w:r>
    </w:p>
    <w:p w:rsidR="00832F4C" w:rsidRPr="000F3EE9" w:rsidRDefault="00832F4C" w:rsidP="00832F4C">
      <w:pPr>
        <w:numPr>
          <w:ilvl w:val="0"/>
          <w:numId w:val="28"/>
          <w:numberingChange w:id="562" w:author="SRO" w:date="2011-02-21T09:12:00Z" w:original="%1:21:0:."/>
        </w:numPr>
        <w:tabs>
          <w:tab w:val="right" w:pos="585"/>
        </w:tabs>
        <w:bidi/>
        <w:spacing w:after="240"/>
        <w:ind w:left="34" w:firstLine="0"/>
        <w:jc w:val="both"/>
        <w:rPr>
          <w:sz w:val="26"/>
          <w:szCs w:val="26"/>
          <w:lang w:val="fr-FR"/>
          <w:rPrChange w:id="563" w:author="SRO">
            <w:rPr>
              <w:sz w:val="26"/>
              <w:szCs w:val="26"/>
              <w:lang w:val="fr-FR"/>
            </w:rPr>
          </w:rPrChange>
        </w:rPr>
        <w:pPrChange w:id="564" w:author="SRO" w:date="2011-02-21T09:48:00Z">
          <w:pPr>
            <w:numPr>
              <w:numId w:val="28"/>
            </w:numPr>
            <w:tabs>
              <w:tab w:val="right" w:pos="585"/>
            </w:tabs>
            <w:bidi/>
            <w:spacing w:after="240"/>
            <w:ind w:left="34" w:hanging="357"/>
            <w:jc w:val="both"/>
          </w:pPr>
        </w:pPrChange>
      </w:pPr>
      <w:r w:rsidRPr="000F3EE9">
        <w:rPr>
          <w:sz w:val="26"/>
          <w:szCs w:val="26"/>
          <w:rtl/>
          <w:lang w:val="fr-FR"/>
          <w:rPrChange w:id="565" w:author="SRO">
            <w:rPr>
              <w:sz w:val="26"/>
              <w:szCs w:val="26"/>
              <w:rtl/>
              <w:lang w:val="fr-FR"/>
            </w:rPr>
          </w:rPrChange>
        </w:rPr>
        <w:t>المتدخل الثاني كان السيد بومدين ولد محمد الطايع، مدير الدراسات بالبنك المركزي بموريتانيا. وتناول عرضه التمويل العمومي لتمويل التنمية بشمال أفريقيا.</w:t>
      </w:r>
    </w:p>
    <w:p w:rsidR="00832F4C" w:rsidRPr="000F3EE9" w:rsidRDefault="00832F4C" w:rsidP="00832F4C">
      <w:pPr>
        <w:numPr>
          <w:ilvl w:val="0"/>
          <w:numId w:val="28"/>
          <w:numberingChange w:id="566" w:author="SRO" w:date="2011-02-21T09:12:00Z" w:original="%1:22:0:."/>
        </w:numPr>
        <w:tabs>
          <w:tab w:val="right" w:pos="585"/>
        </w:tabs>
        <w:bidi/>
        <w:spacing w:after="240"/>
        <w:ind w:left="34" w:firstLine="0"/>
        <w:jc w:val="both"/>
        <w:rPr>
          <w:sz w:val="26"/>
          <w:szCs w:val="26"/>
          <w:lang w:val="fr-FR"/>
          <w:rPrChange w:id="567" w:author="SRO">
            <w:rPr>
              <w:sz w:val="26"/>
              <w:szCs w:val="26"/>
              <w:lang w:val="fr-FR"/>
            </w:rPr>
          </w:rPrChange>
        </w:rPr>
        <w:pPrChange w:id="568" w:author="SRO" w:date="2011-02-21T09:48:00Z">
          <w:pPr>
            <w:numPr>
              <w:numId w:val="28"/>
            </w:numPr>
            <w:tabs>
              <w:tab w:val="right" w:pos="585"/>
            </w:tabs>
            <w:bidi/>
            <w:spacing w:after="240"/>
            <w:ind w:left="34" w:hanging="357"/>
            <w:jc w:val="both"/>
          </w:pPr>
        </w:pPrChange>
      </w:pPr>
      <w:r w:rsidRPr="000F3EE9">
        <w:rPr>
          <w:sz w:val="26"/>
          <w:szCs w:val="26"/>
          <w:rtl/>
          <w:lang w:val="fr-FR"/>
          <w:rPrChange w:id="569" w:author="SRO">
            <w:rPr>
              <w:sz w:val="26"/>
              <w:szCs w:val="26"/>
              <w:rtl/>
              <w:lang w:val="fr-FR"/>
            </w:rPr>
          </w:rPrChange>
        </w:rPr>
        <w:t>بيّن الأثر السلبي للأزمة الاقتصادية والمالية العالمية على البلدان السائرة في طريق النمو في الإقليم. وأبرز الحاجة إلى تحسين تعبئة الموارد الداخلية وزيادة الموارد المتوفرة من أجل تمويل الاستثمار المحلي لبلوغ نمو سريع وتقليص الفقر. وشدد المتدخل على ضرورة التقليل من الاعتماد على الموارد الخارجية التي تخضع لتأثير الصدمات الخارجية. كما تحدث كذلك عن إستراتيجيات التنمية الوطنية في الحالة الموريتانية. وبيّن المتدخل رهانات تحسين تعبئة الموارد الداخلية، ذاكراً أن متوسط معدل النمو الاقتصادي للفترة 2000-2009 هو 3.7</w:t>
      </w:r>
      <w:r w:rsidRPr="000F3EE9">
        <w:rPr>
          <w:sz w:val="26"/>
          <w:szCs w:val="26"/>
          <w:lang w:val="fr-FR"/>
          <w:rPrChange w:id="570" w:author="SRO">
            <w:rPr>
              <w:sz w:val="26"/>
              <w:szCs w:val="26"/>
              <w:lang w:val="fr-FR"/>
            </w:rPr>
          </w:rPrChange>
        </w:rPr>
        <w:t>%</w:t>
      </w:r>
      <w:r w:rsidRPr="000F3EE9">
        <w:rPr>
          <w:sz w:val="26"/>
          <w:szCs w:val="26"/>
          <w:rtl/>
          <w:lang w:val="fr-FR" w:bidi="ar-MA"/>
          <w:rPrChange w:id="571" w:author="SRO">
            <w:rPr>
              <w:sz w:val="26"/>
              <w:szCs w:val="26"/>
              <w:rtl/>
              <w:lang w:val="fr-FR" w:bidi="ar-MA"/>
            </w:rPr>
          </w:rPrChange>
        </w:rPr>
        <w:t xml:space="preserve"> فقط بدلاً من 7 إلى 8</w:t>
      </w:r>
      <w:r w:rsidRPr="000F3EE9">
        <w:rPr>
          <w:sz w:val="26"/>
          <w:szCs w:val="26"/>
          <w:lang w:val="fr-FR" w:bidi="ar-MA"/>
          <w:rPrChange w:id="572" w:author="SRO">
            <w:rPr>
              <w:sz w:val="26"/>
              <w:szCs w:val="26"/>
              <w:lang w:val="fr-FR" w:bidi="ar-MA"/>
            </w:rPr>
          </w:rPrChange>
        </w:rPr>
        <w:t>%</w:t>
      </w:r>
      <w:r w:rsidRPr="000F3EE9">
        <w:rPr>
          <w:sz w:val="26"/>
          <w:szCs w:val="26"/>
          <w:rtl/>
          <w:lang w:val="fr-FR" w:bidi="ar-MA"/>
          <w:rPrChange w:id="573" w:author="SRO">
            <w:rPr>
              <w:sz w:val="26"/>
              <w:szCs w:val="26"/>
              <w:rtl/>
              <w:lang w:val="fr-FR" w:bidi="ar-MA"/>
            </w:rPr>
          </w:rPrChange>
        </w:rPr>
        <w:t xml:space="preserve"> الضرورية لتحقيق أهداف الألفية للتنمية.</w:t>
      </w:r>
    </w:p>
    <w:p w:rsidR="00832F4C" w:rsidRPr="000F3EE9" w:rsidRDefault="00832F4C" w:rsidP="00832F4C">
      <w:pPr>
        <w:numPr>
          <w:ilvl w:val="0"/>
          <w:numId w:val="28"/>
          <w:numberingChange w:id="574" w:author="SRO" w:date="2011-02-21T09:12:00Z" w:original="%1:23:0:."/>
        </w:numPr>
        <w:tabs>
          <w:tab w:val="right" w:pos="585"/>
        </w:tabs>
        <w:bidi/>
        <w:spacing w:after="240"/>
        <w:ind w:left="34" w:firstLine="0"/>
        <w:jc w:val="both"/>
        <w:rPr>
          <w:sz w:val="26"/>
          <w:szCs w:val="26"/>
          <w:lang w:val="fr-FR"/>
          <w:rPrChange w:id="575" w:author="SRO">
            <w:rPr>
              <w:sz w:val="26"/>
              <w:szCs w:val="26"/>
              <w:lang w:val="fr-FR"/>
            </w:rPr>
          </w:rPrChange>
        </w:rPr>
        <w:pPrChange w:id="576" w:author="SRO" w:date="2011-02-21T09:48:00Z">
          <w:pPr>
            <w:numPr>
              <w:numId w:val="28"/>
            </w:numPr>
            <w:tabs>
              <w:tab w:val="right" w:pos="585"/>
            </w:tabs>
            <w:bidi/>
            <w:spacing w:after="240"/>
            <w:ind w:left="34" w:hanging="357"/>
            <w:jc w:val="both"/>
          </w:pPr>
        </w:pPrChange>
      </w:pPr>
      <w:r w:rsidRPr="000F3EE9">
        <w:rPr>
          <w:sz w:val="26"/>
          <w:szCs w:val="26"/>
          <w:rtl/>
          <w:lang w:val="fr-FR" w:bidi="ar-MA"/>
          <w:rPrChange w:id="577" w:author="SRO">
            <w:rPr>
              <w:sz w:val="26"/>
              <w:szCs w:val="26"/>
              <w:rtl/>
              <w:lang w:val="fr-FR" w:bidi="ar-MA"/>
            </w:rPr>
          </w:rPrChange>
        </w:rPr>
        <w:t>وقد عزا هذا الأداء الاقتصادي إلى المستوى المنخفض لمعدل الادخار المحلي (11,6</w:t>
      </w:r>
      <w:r w:rsidRPr="000F3EE9">
        <w:rPr>
          <w:sz w:val="26"/>
          <w:szCs w:val="26"/>
          <w:lang w:val="fr-FR" w:bidi="ar-MA"/>
          <w:rPrChange w:id="578" w:author="SRO">
            <w:rPr>
              <w:sz w:val="26"/>
              <w:szCs w:val="26"/>
              <w:lang w:val="fr-FR" w:bidi="ar-MA"/>
            </w:rPr>
          </w:rPrChange>
        </w:rPr>
        <w:t>%</w:t>
      </w:r>
      <w:r w:rsidRPr="000F3EE9">
        <w:rPr>
          <w:sz w:val="26"/>
          <w:szCs w:val="26"/>
          <w:rtl/>
          <w:lang w:val="fr-FR" w:bidi="ar-MA"/>
          <w:rPrChange w:id="579" w:author="SRO">
            <w:rPr>
              <w:sz w:val="26"/>
              <w:szCs w:val="26"/>
              <w:rtl/>
              <w:lang w:val="fr-FR" w:bidi="ar-MA"/>
            </w:rPr>
          </w:rPrChange>
        </w:rPr>
        <w:t xml:space="preserve"> سنة 2009)، وكذلك إلى المستوى المنخفض للحصيلة الجبائية التي لم تسجل إلا 13,4</w:t>
      </w:r>
      <w:r w:rsidRPr="000F3EE9">
        <w:rPr>
          <w:sz w:val="26"/>
          <w:szCs w:val="26"/>
          <w:lang w:val="fr-FR" w:bidi="ar-MA"/>
          <w:rPrChange w:id="580" w:author="SRO">
            <w:rPr>
              <w:sz w:val="26"/>
              <w:szCs w:val="26"/>
              <w:lang w:val="fr-FR" w:bidi="ar-MA"/>
            </w:rPr>
          </w:rPrChange>
        </w:rPr>
        <w:t>%</w:t>
      </w:r>
      <w:r w:rsidRPr="000F3EE9">
        <w:rPr>
          <w:sz w:val="26"/>
          <w:szCs w:val="26"/>
          <w:rtl/>
          <w:lang w:val="fr-FR" w:bidi="ar-MA"/>
          <w:rPrChange w:id="581" w:author="SRO">
            <w:rPr>
              <w:sz w:val="26"/>
              <w:szCs w:val="26"/>
              <w:rtl/>
              <w:lang w:val="fr-FR" w:bidi="ar-MA"/>
            </w:rPr>
          </w:rPrChange>
        </w:rPr>
        <w:t xml:space="preserve"> من الناتج المحلي الإجمالي سنة 2009، محصلة في أغلبها من التجارة الخارجية. </w:t>
      </w:r>
      <w:r w:rsidRPr="000F3EE9">
        <w:rPr>
          <w:sz w:val="26"/>
          <w:szCs w:val="26"/>
          <w:rtl/>
          <w:lang w:val="fr-FR"/>
          <w:rPrChange w:id="582" w:author="SRO">
            <w:rPr>
              <w:sz w:val="26"/>
              <w:szCs w:val="26"/>
              <w:rtl/>
              <w:lang w:val="fr-FR"/>
            </w:rPr>
          </w:rPrChange>
        </w:rPr>
        <w:t xml:space="preserve"> </w:t>
      </w:r>
    </w:p>
    <w:p w:rsidR="00832F4C" w:rsidRPr="000F3EE9" w:rsidRDefault="00832F4C" w:rsidP="00C83E9B">
      <w:pPr>
        <w:numPr>
          <w:ilvl w:val="0"/>
          <w:numId w:val="28"/>
          <w:numberingChange w:id="583" w:author="SRO" w:date="2011-02-21T09:12:00Z" w:original="%1:24:0:."/>
        </w:numPr>
        <w:tabs>
          <w:tab w:val="right" w:pos="585"/>
        </w:tabs>
        <w:bidi/>
        <w:spacing w:after="240"/>
        <w:ind w:left="34" w:firstLine="0"/>
        <w:jc w:val="both"/>
        <w:rPr>
          <w:ins w:id="584" w:author="SRO" w:date="2011-02-21T09:50:00Z"/>
          <w:sz w:val="26"/>
          <w:szCs w:val="26"/>
          <w:rtl/>
          <w:lang w:val="fr-FR"/>
          <w:rPrChange w:id="585" w:author="SRO" w:date="2011-02-21T10:18:00Z">
            <w:rPr>
              <w:ins w:id="586" w:author="SRO" w:date="2011-02-21T09:50:00Z"/>
              <w:sz w:val="26"/>
              <w:szCs w:val="26"/>
              <w:rtl/>
              <w:lang w:val="fr-FR"/>
            </w:rPr>
          </w:rPrChange>
        </w:rPr>
        <w:sectPr w:rsidR="00832F4C" w:rsidRPr="000F3EE9" w:rsidSect="00832F4C">
          <w:footerReference w:type="default" r:id="rId12"/>
          <w:footerReference w:type="first" r:id="rId13"/>
          <w:pgSz w:w="11907" w:h="16840" w:code="9"/>
          <w:pgMar w:top="1418" w:right="1701" w:bottom="1140" w:left="1701" w:header="720" w:footer="731" w:gutter="0"/>
          <w:pgNumType w:start="1"/>
          <w:cols w:space="720"/>
          <w:titlePg/>
          <w:docGrid w:linePitch="326"/>
          <w:sectPrChange w:id="607" w:author="SRO" w:date="2011-02-21T11:06:00Z">
            <w:sectPr w:rsidR="00832F4C" w:rsidRPr="000F3EE9" w:rsidSect="00832F4C">
              <w:pgSz w:w="12240" w:h="15840"/>
              <w:pgMar w:bottom="1418"/>
              <w:pgNumType w:start="1"/>
            </w:sectPr>
          </w:sectPrChange>
        </w:sectPr>
      </w:pPr>
    </w:p>
    <w:p w:rsidR="00832F4C" w:rsidRPr="000F3EE9" w:rsidRDefault="00832F4C" w:rsidP="00832F4C">
      <w:pPr>
        <w:numPr>
          <w:ilvl w:val="0"/>
          <w:numId w:val="28"/>
          <w:numberingChange w:id="608" w:author="SRO" w:date="2011-02-21T09:12:00Z" w:original="%1:24:0:."/>
        </w:numPr>
        <w:tabs>
          <w:tab w:val="right" w:pos="585"/>
        </w:tabs>
        <w:bidi/>
        <w:spacing w:after="120"/>
        <w:ind w:left="34" w:firstLine="0"/>
        <w:jc w:val="both"/>
        <w:rPr>
          <w:sz w:val="26"/>
          <w:szCs w:val="26"/>
          <w:lang w:val="fr-FR"/>
          <w:rPrChange w:id="609" w:author="SRO">
            <w:rPr>
              <w:sz w:val="26"/>
              <w:szCs w:val="26"/>
              <w:lang w:val="fr-FR"/>
            </w:rPr>
          </w:rPrChange>
        </w:rPr>
        <w:pPrChange w:id="610" w:author="SRO" w:date="2011-02-21T09:51:00Z">
          <w:pPr>
            <w:numPr>
              <w:numId w:val="28"/>
            </w:numPr>
            <w:tabs>
              <w:tab w:val="right" w:pos="585"/>
            </w:tabs>
            <w:bidi/>
            <w:spacing w:after="240"/>
            <w:ind w:left="34" w:hanging="357"/>
            <w:jc w:val="both"/>
          </w:pPr>
        </w:pPrChange>
      </w:pPr>
      <w:r w:rsidRPr="000F3EE9">
        <w:rPr>
          <w:sz w:val="26"/>
          <w:szCs w:val="26"/>
          <w:rtl/>
          <w:lang w:val="fr-FR"/>
          <w:rPrChange w:id="611" w:author="SRO">
            <w:rPr>
              <w:sz w:val="26"/>
              <w:szCs w:val="26"/>
              <w:rtl/>
              <w:lang w:val="fr-FR"/>
            </w:rPr>
          </w:rPrChange>
        </w:rPr>
        <w:t>كما عزا ضعف الحصيلة الجبائية بالأساس إلى الإعفاءات الممنوحة على الأمد الطويل لشركات التعدين الأجنبية. وفي هذا السياق يقترح مجموعة من سياسات الإصلاحات تتضمن تعديل العقود المبرمة مع شركات التعدين، وتحسين شروط العقود الجديدة مع المستثمرين الأجانب وتحسين قاعدة فرض الضرائب.</w:t>
      </w:r>
    </w:p>
    <w:p w:rsidR="00832F4C" w:rsidRPr="000F3EE9" w:rsidRDefault="00832F4C" w:rsidP="00832F4C">
      <w:pPr>
        <w:numPr>
          <w:ilvl w:val="0"/>
          <w:numId w:val="28"/>
          <w:numberingChange w:id="612" w:author="SRO" w:date="2011-02-21T09:12:00Z" w:original="%1:25:0:."/>
        </w:numPr>
        <w:tabs>
          <w:tab w:val="right" w:pos="585"/>
        </w:tabs>
        <w:bidi/>
        <w:spacing w:after="120"/>
        <w:ind w:left="34" w:firstLine="0"/>
        <w:jc w:val="both"/>
        <w:rPr>
          <w:sz w:val="26"/>
          <w:szCs w:val="26"/>
          <w:lang w:val="fr-FR"/>
          <w:rPrChange w:id="613" w:author="SRO">
            <w:rPr>
              <w:sz w:val="26"/>
              <w:szCs w:val="26"/>
              <w:lang w:val="fr-FR"/>
            </w:rPr>
          </w:rPrChange>
        </w:rPr>
        <w:pPrChange w:id="614" w:author="SRO" w:date="2011-02-21T09:51:00Z">
          <w:pPr>
            <w:numPr>
              <w:numId w:val="28"/>
            </w:numPr>
            <w:tabs>
              <w:tab w:val="right" w:pos="585"/>
            </w:tabs>
            <w:bidi/>
            <w:spacing w:after="240"/>
            <w:ind w:left="34" w:hanging="357"/>
            <w:jc w:val="both"/>
          </w:pPr>
        </w:pPrChange>
      </w:pPr>
      <w:r w:rsidRPr="000F3EE9">
        <w:rPr>
          <w:sz w:val="26"/>
          <w:szCs w:val="26"/>
          <w:rtl/>
          <w:lang w:val="fr-FR"/>
          <w:rPrChange w:id="615" w:author="SRO">
            <w:rPr>
              <w:sz w:val="26"/>
              <w:szCs w:val="26"/>
              <w:rtl/>
              <w:lang w:val="fr-FR"/>
            </w:rPr>
          </w:rPrChange>
        </w:rPr>
        <w:t>كما اشار المتدخل الىالاستغلال الناقص للإمكانيات الاقتصادية في الزراعة وتربية المواشي. وبخصوص تعزيز الاندماج الاقتصادي يقترح المتدخل تأسيس صندوق إقليمي لتمويل الاستثمار.</w:t>
      </w:r>
    </w:p>
    <w:p w:rsidR="00832F4C" w:rsidRPr="000F3EE9" w:rsidRDefault="00832F4C" w:rsidP="00832F4C">
      <w:pPr>
        <w:numPr>
          <w:ilvl w:val="0"/>
          <w:numId w:val="28"/>
          <w:numberingChange w:id="616" w:author="SRO" w:date="2011-02-21T09:12:00Z" w:original="%1:26:0:."/>
        </w:numPr>
        <w:tabs>
          <w:tab w:val="right" w:pos="585"/>
        </w:tabs>
        <w:bidi/>
        <w:spacing w:after="120"/>
        <w:ind w:left="34" w:firstLine="0"/>
        <w:jc w:val="both"/>
        <w:rPr>
          <w:sz w:val="26"/>
          <w:szCs w:val="26"/>
          <w:lang w:val="fr-FR"/>
          <w:rPrChange w:id="617" w:author="SRO">
            <w:rPr>
              <w:sz w:val="26"/>
              <w:szCs w:val="26"/>
              <w:lang w:val="fr-FR"/>
            </w:rPr>
          </w:rPrChange>
        </w:rPr>
        <w:pPrChange w:id="618" w:author="SRO" w:date="2011-02-21T09:51:00Z">
          <w:pPr>
            <w:numPr>
              <w:numId w:val="28"/>
            </w:numPr>
            <w:tabs>
              <w:tab w:val="right" w:pos="585"/>
            </w:tabs>
            <w:bidi/>
            <w:spacing w:after="240"/>
            <w:ind w:left="34" w:hanging="357"/>
            <w:jc w:val="both"/>
          </w:pPr>
        </w:pPrChange>
      </w:pPr>
      <w:r w:rsidRPr="000F3EE9">
        <w:rPr>
          <w:sz w:val="26"/>
          <w:szCs w:val="26"/>
          <w:rtl/>
          <w:lang w:val="fr-FR"/>
          <w:rPrChange w:id="619" w:author="SRO">
            <w:rPr>
              <w:sz w:val="26"/>
              <w:szCs w:val="26"/>
              <w:rtl/>
              <w:lang w:val="fr-FR"/>
            </w:rPr>
          </w:rPrChange>
        </w:rPr>
        <w:t>وفي خاتمته يلاحظ بأن تعبئة الموارد الداخلية ليست غاية بذاتها؛ إذ يجب أن يكون الهدف النهائي التخصيص الناجع لهذه الموارد نحو استثمارات منتجة.</w:t>
      </w:r>
    </w:p>
    <w:p w:rsidR="00832F4C" w:rsidRPr="000F3EE9" w:rsidRDefault="00832F4C" w:rsidP="00832F4C">
      <w:pPr>
        <w:numPr>
          <w:ilvl w:val="0"/>
          <w:numId w:val="28"/>
          <w:numberingChange w:id="620" w:author="SRO" w:date="2011-02-21T09:12:00Z" w:original="%1:27:0:."/>
        </w:numPr>
        <w:tabs>
          <w:tab w:val="right" w:pos="585"/>
        </w:tabs>
        <w:bidi/>
        <w:spacing w:after="120"/>
        <w:ind w:left="34" w:firstLine="0"/>
        <w:jc w:val="both"/>
        <w:rPr>
          <w:sz w:val="26"/>
          <w:szCs w:val="26"/>
          <w:lang w:val="fr-FR"/>
          <w:rPrChange w:id="621" w:author="SRO">
            <w:rPr>
              <w:sz w:val="26"/>
              <w:szCs w:val="26"/>
              <w:lang w:val="fr-FR"/>
            </w:rPr>
          </w:rPrChange>
        </w:rPr>
        <w:pPrChange w:id="622" w:author="SRO" w:date="2011-02-21T09:51:00Z">
          <w:pPr>
            <w:numPr>
              <w:numId w:val="28"/>
            </w:numPr>
            <w:tabs>
              <w:tab w:val="right" w:pos="585"/>
            </w:tabs>
            <w:bidi/>
            <w:spacing w:after="240"/>
            <w:ind w:left="34" w:hanging="357"/>
            <w:jc w:val="both"/>
          </w:pPr>
        </w:pPrChange>
      </w:pPr>
      <w:r w:rsidRPr="000F3EE9">
        <w:rPr>
          <w:sz w:val="26"/>
          <w:szCs w:val="26"/>
          <w:rtl/>
          <w:lang w:val="fr-FR"/>
          <w:rPrChange w:id="623" w:author="SRO">
            <w:rPr>
              <w:sz w:val="26"/>
              <w:szCs w:val="26"/>
              <w:rtl/>
              <w:lang w:val="fr-FR"/>
            </w:rPr>
          </w:rPrChange>
        </w:rPr>
        <w:t>كان المتدخل الثالث في هذه الجلسة السيد علي بنسودة، مدير قطب الإيداعات وال</w:t>
      </w:r>
      <w:r w:rsidRPr="000F3EE9">
        <w:rPr>
          <w:sz w:val="26"/>
          <w:szCs w:val="26"/>
          <w:rtl/>
          <w:lang w:val="fr-FR" w:bidi="ar-MA"/>
          <w:rPrChange w:id="624" w:author="SRO">
            <w:rPr>
              <w:sz w:val="26"/>
              <w:szCs w:val="26"/>
              <w:rtl/>
              <w:lang w:val="fr-FR" w:bidi="ar-MA"/>
            </w:rPr>
          </w:rPrChange>
        </w:rPr>
        <w:t>ودائع لدى صندوق الإيداع والتدبير بالمغرب. وتناول عرضه تعبئة الموارد من أجل التمويل العمومي.</w:t>
      </w:r>
      <w:r w:rsidRPr="000F3EE9">
        <w:rPr>
          <w:sz w:val="26"/>
          <w:szCs w:val="26"/>
          <w:rtl/>
          <w:lang w:val="fr-FR"/>
          <w:rPrChange w:id="625" w:author="SRO">
            <w:rPr>
              <w:sz w:val="26"/>
              <w:szCs w:val="26"/>
              <w:rtl/>
              <w:lang w:val="fr-FR"/>
            </w:rPr>
          </w:rPrChange>
        </w:rPr>
        <w:t xml:space="preserve"> </w:t>
      </w:r>
    </w:p>
    <w:p w:rsidR="00832F4C" w:rsidRPr="000F3EE9" w:rsidRDefault="00832F4C" w:rsidP="00832F4C">
      <w:pPr>
        <w:numPr>
          <w:ilvl w:val="0"/>
          <w:numId w:val="28"/>
          <w:numberingChange w:id="626" w:author="SRO" w:date="2011-02-21T09:12:00Z" w:original="%1:28:0:."/>
        </w:numPr>
        <w:tabs>
          <w:tab w:val="right" w:pos="585"/>
        </w:tabs>
        <w:bidi/>
        <w:spacing w:after="120"/>
        <w:ind w:left="34" w:firstLine="0"/>
        <w:jc w:val="both"/>
        <w:rPr>
          <w:sz w:val="26"/>
          <w:szCs w:val="26"/>
          <w:lang w:val="fr-FR"/>
          <w:rPrChange w:id="627" w:author="SRO">
            <w:rPr>
              <w:sz w:val="26"/>
              <w:szCs w:val="26"/>
              <w:lang w:val="fr-FR"/>
            </w:rPr>
          </w:rPrChange>
        </w:rPr>
        <w:pPrChange w:id="628" w:author="SRO" w:date="2011-02-21T09:51:00Z">
          <w:pPr>
            <w:numPr>
              <w:numId w:val="28"/>
            </w:numPr>
            <w:tabs>
              <w:tab w:val="right" w:pos="585"/>
            </w:tabs>
            <w:bidi/>
            <w:spacing w:after="240"/>
            <w:ind w:left="34" w:hanging="357"/>
            <w:jc w:val="both"/>
          </w:pPr>
        </w:pPrChange>
      </w:pPr>
      <w:r w:rsidRPr="000F3EE9">
        <w:rPr>
          <w:sz w:val="26"/>
          <w:szCs w:val="26"/>
          <w:rtl/>
          <w:lang w:val="fr-FR"/>
          <w:rPrChange w:id="629" w:author="SRO">
            <w:rPr>
              <w:sz w:val="26"/>
              <w:szCs w:val="26"/>
              <w:rtl/>
              <w:lang w:val="fr-FR"/>
            </w:rPr>
          </w:rPrChange>
        </w:rPr>
        <w:t xml:space="preserve">قدّم عرضه عن الاستثمارات الكبرى المتحققة في المغرب من أجل دعم النمو والارتقاء بتنمية البلد، من خلال إعطاء أمثلة عن برامج الاستثمارات المهمة. عند ذاك شرح كيف يتدخل صندوق الإيداع والتدبير من أجل تعبئة الموارد للاستثمار العمومي. </w:t>
      </w:r>
    </w:p>
    <w:p w:rsidR="00832F4C" w:rsidRPr="000F3EE9" w:rsidRDefault="00832F4C" w:rsidP="00832F4C">
      <w:pPr>
        <w:numPr>
          <w:ilvl w:val="0"/>
          <w:numId w:val="28"/>
          <w:numberingChange w:id="630" w:author="SRO" w:date="2011-02-21T09:12:00Z" w:original="%1:29:0:."/>
        </w:numPr>
        <w:tabs>
          <w:tab w:val="right" w:pos="585"/>
        </w:tabs>
        <w:bidi/>
        <w:spacing w:after="120"/>
        <w:ind w:left="34" w:firstLine="0"/>
        <w:jc w:val="both"/>
        <w:rPr>
          <w:sz w:val="26"/>
          <w:szCs w:val="26"/>
          <w:lang w:val="fr-FR"/>
          <w:rPrChange w:id="631" w:author="SRO">
            <w:rPr>
              <w:sz w:val="26"/>
              <w:szCs w:val="26"/>
              <w:lang w:val="fr-FR"/>
            </w:rPr>
          </w:rPrChange>
        </w:rPr>
        <w:pPrChange w:id="632" w:author="SRO" w:date="2011-02-21T09:51:00Z">
          <w:pPr>
            <w:numPr>
              <w:numId w:val="28"/>
            </w:numPr>
            <w:tabs>
              <w:tab w:val="right" w:pos="585"/>
            </w:tabs>
            <w:bidi/>
            <w:spacing w:after="240"/>
            <w:ind w:left="34" w:hanging="357"/>
            <w:jc w:val="both"/>
          </w:pPr>
        </w:pPrChange>
      </w:pPr>
      <w:r w:rsidRPr="000F3EE9">
        <w:rPr>
          <w:sz w:val="26"/>
          <w:szCs w:val="26"/>
          <w:rtl/>
          <w:lang w:val="fr-FR"/>
          <w:rPrChange w:id="633" w:author="SRO">
            <w:rPr>
              <w:sz w:val="26"/>
              <w:szCs w:val="26"/>
              <w:rtl/>
              <w:lang w:val="fr-FR"/>
            </w:rPr>
          </w:rPrChange>
        </w:rPr>
        <w:t>تدارس السيد بنسودة رهانات انخفاض قدرات التمويل والصعوبات المتزايدة لتعبئة موارد التمويل الدولي. فعلى سبيل المثال، لكي يضمن المغرب نمواً سنوياً بنسبة 5.5</w:t>
      </w:r>
      <w:r w:rsidRPr="000F3EE9">
        <w:rPr>
          <w:sz w:val="26"/>
          <w:szCs w:val="26"/>
          <w:lang w:val="fr-FR"/>
          <w:rPrChange w:id="634" w:author="SRO">
            <w:rPr>
              <w:sz w:val="26"/>
              <w:szCs w:val="26"/>
              <w:lang w:val="fr-FR"/>
            </w:rPr>
          </w:rPrChange>
        </w:rPr>
        <w:t>%</w:t>
      </w:r>
      <w:r w:rsidRPr="000F3EE9">
        <w:rPr>
          <w:sz w:val="26"/>
          <w:szCs w:val="26"/>
          <w:rtl/>
          <w:lang w:val="fr-FR" w:bidi="ar-MA"/>
          <w:rPrChange w:id="635" w:author="SRO">
            <w:rPr>
              <w:sz w:val="26"/>
              <w:szCs w:val="26"/>
              <w:rtl/>
              <w:lang w:val="fr-FR" w:bidi="ar-MA"/>
            </w:rPr>
          </w:rPrChange>
        </w:rPr>
        <w:t>، عليه أن يستثمر ما يقارب 31</w:t>
      </w:r>
      <w:r w:rsidRPr="000F3EE9">
        <w:rPr>
          <w:sz w:val="26"/>
          <w:szCs w:val="26"/>
          <w:lang w:val="fr-FR" w:bidi="ar-MA"/>
          <w:rPrChange w:id="636" w:author="SRO">
            <w:rPr>
              <w:sz w:val="26"/>
              <w:szCs w:val="26"/>
              <w:lang w:val="fr-FR" w:bidi="ar-MA"/>
            </w:rPr>
          </w:rPrChange>
        </w:rPr>
        <w:t>%</w:t>
      </w:r>
      <w:r w:rsidRPr="000F3EE9">
        <w:rPr>
          <w:sz w:val="26"/>
          <w:szCs w:val="26"/>
          <w:rtl/>
          <w:lang w:val="fr-FR" w:bidi="ar-MA"/>
          <w:rPrChange w:id="637" w:author="SRO">
            <w:rPr>
              <w:sz w:val="26"/>
              <w:szCs w:val="26"/>
              <w:rtl/>
              <w:lang w:val="fr-FR" w:bidi="ar-MA"/>
            </w:rPr>
          </w:rPrChange>
        </w:rPr>
        <w:t xml:space="preserve"> من الناتج المحلي الإجمالي على مدى السنوات الخمس التالية، الشيء الذي يخلق فجوة تتطلب اللجوء المتزايد للتمويل الخارجي.</w:t>
      </w:r>
      <w:r w:rsidRPr="000F3EE9">
        <w:rPr>
          <w:sz w:val="26"/>
          <w:szCs w:val="26"/>
          <w:rtl/>
          <w:lang w:val="fr-FR"/>
          <w:rPrChange w:id="638" w:author="SRO">
            <w:rPr>
              <w:sz w:val="26"/>
              <w:szCs w:val="26"/>
              <w:rtl/>
              <w:lang w:val="fr-FR"/>
            </w:rPr>
          </w:rPrChange>
        </w:rPr>
        <w:t xml:space="preserve"> </w:t>
      </w:r>
    </w:p>
    <w:p w:rsidR="00832F4C" w:rsidRPr="000F3EE9" w:rsidRDefault="00832F4C" w:rsidP="00832F4C">
      <w:pPr>
        <w:numPr>
          <w:ilvl w:val="0"/>
          <w:numId w:val="28"/>
          <w:numberingChange w:id="639" w:author="SRO" w:date="2011-02-21T09:12:00Z" w:original="%1:30:0:."/>
        </w:numPr>
        <w:tabs>
          <w:tab w:val="right" w:pos="585"/>
        </w:tabs>
        <w:bidi/>
        <w:spacing w:after="120"/>
        <w:ind w:left="34" w:firstLine="0"/>
        <w:jc w:val="both"/>
        <w:rPr>
          <w:sz w:val="26"/>
          <w:szCs w:val="26"/>
          <w:lang w:val="fr-FR"/>
          <w:rPrChange w:id="640" w:author="SRO">
            <w:rPr>
              <w:sz w:val="26"/>
              <w:szCs w:val="26"/>
              <w:lang w:val="fr-FR"/>
            </w:rPr>
          </w:rPrChange>
        </w:rPr>
        <w:pPrChange w:id="641" w:author="SRO" w:date="2011-02-21T09:51:00Z">
          <w:pPr>
            <w:numPr>
              <w:numId w:val="28"/>
            </w:numPr>
            <w:tabs>
              <w:tab w:val="right" w:pos="585"/>
            </w:tabs>
            <w:bidi/>
            <w:spacing w:after="240"/>
            <w:ind w:left="34" w:hanging="357"/>
            <w:jc w:val="both"/>
          </w:pPr>
        </w:pPrChange>
      </w:pPr>
      <w:r w:rsidRPr="000F3EE9">
        <w:rPr>
          <w:sz w:val="26"/>
          <w:szCs w:val="26"/>
          <w:rtl/>
          <w:lang w:val="fr-FR"/>
          <w:rPrChange w:id="642" w:author="SRO">
            <w:rPr>
              <w:sz w:val="26"/>
              <w:szCs w:val="26"/>
              <w:rtl/>
              <w:lang w:val="fr-FR"/>
            </w:rPr>
          </w:rPrChange>
        </w:rPr>
        <w:t xml:space="preserve">وقد عزا الصعوبة في استجلاب التمويلات الخارجية إلى ثلاثة عوامل: انعدام السيولة بسبب الأزمة العالمية، </w:t>
      </w:r>
      <w:r w:rsidRPr="000F3EE9">
        <w:rPr>
          <w:sz w:val="26"/>
          <w:szCs w:val="26"/>
          <w:rtl/>
          <w:lang w:val="fr-FR" w:bidi="ar-MA"/>
          <w:rPrChange w:id="643" w:author="SRO">
            <w:rPr>
              <w:sz w:val="26"/>
              <w:szCs w:val="26"/>
              <w:rtl/>
              <w:lang w:val="fr-FR" w:bidi="ar-MA"/>
            </w:rPr>
          </w:rPrChange>
        </w:rPr>
        <w:t>يقظة المستثمرين والكلفة المتزايدة للدَين. وأمام هذه الحقائق دعا إلى خلق شروط من أجل تعبئة أكبر وإعادة هيكلة للادخار نحو الأمد الطويل مع وضع آليات فعالة كما تنص عليه ميزانية المغرب لسنة 2011. وبيّن كيف يمكن للادخار أن يصبح جذاباً من خلال معدلات الفائدة. كما أن آلية أخرى يمكن أن تقوم على الحوافز الضريبية. وركّز على الحاجة إلى إعادة توجيه الادخار نحو ركائز بعيدة الأمد.</w:t>
      </w:r>
    </w:p>
    <w:p w:rsidR="00832F4C" w:rsidRPr="000F3EE9" w:rsidRDefault="00832F4C" w:rsidP="00832F4C">
      <w:pPr>
        <w:numPr>
          <w:ilvl w:val="0"/>
          <w:numId w:val="28"/>
          <w:numberingChange w:id="644" w:author="SRO" w:date="2011-02-21T09:12:00Z" w:original="%1:31:0:."/>
        </w:numPr>
        <w:tabs>
          <w:tab w:val="right" w:pos="585"/>
        </w:tabs>
        <w:bidi/>
        <w:spacing w:after="120"/>
        <w:ind w:left="34" w:firstLine="0"/>
        <w:jc w:val="both"/>
        <w:rPr>
          <w:sz w:val="26"/>
          <w:szCs w:val="26"/>
          <w:lang w:val="fr-FR"/>
          <w:rPrChange w:id="645" w:author="SRO">
            <w:rPr>
              <w:sz w:val="26"/>
              <w:szCs w:val="26"/>
              <w:lang w:val="fr-FR"/>
            </w:rPr>
          </w:rPrChange>
        </w:rPr>
        <w:pPrChange w:id="646" w:author="SRO" w:date="2011-02-21T10:04:00Z">
          <w:pPr>
            <w:numPr>
              <w:numId w:val="28"/>
            </w:numPr>
            <w:tabs>
              <w:tab w:val="right" w:pos="585"/>
            </w:tabs>
            <w:bidi/>
            <w:spacing w:after="240"/>
            <w:ind w:left="34" w:hanging="357"/>
            <w:jc w:val="both"/>
          </w:pPr>
        </w:pPrChange>
      </w:pPr>
      <w:r w:rsidRPr="000F3EE9">
        <w:rPr>
          <w:sz w:val="26"/>
          <w:szCs w:val="26"/>
          <w:rtl/>
          <w:lang w:val="fr-FR" w:bidi="ar-MA"/>
          <w:rPrChange w:id="647" w:author="SRO">
            <w:rPr>
              <w:sz w:val="26"/>
              <w:szCs w:val="26"/>
              <w:rtl/>
              <w:lang w:val="fr-FR" w:bidi="ar-MA"/>
            </w:rPr>
          </w:rPrChange>
        </w:rPr>
        <w:t xml:space="preserve">وتطرق السيد بنسودة الى كيفية قبض وتخزين وتسيير موارد الادخار من خلال دراسات من ميادين التدخّل. وتناول دور الدولة في دعم وتمويل المقاولات، وخلق شركات استثمارية، ودورها القيادي في مشاريع البنية الأساسية للبلد. وحدد في الأخير دور صندوق الإيداع والتدبير في تعبئة وإدارة الموارد، وكذلك تحويل الادخار نحو أشغال جماعية مفيدة. وهكذا جسّد الدور الذي يلعبه تضافر الموارد-الأشغال كما يقوم بذلك صندوق الإيداع والتدبير في المشاريع المركبة وشرح كيف يبقي صندوق الإيداع والتدبير ويطور مصادر الادخار على الأمد الطويل. </w:t>
      </w:r>
      <w:r w:rsidRPr="000F3EE9">
        <w:rPr>
          <w:sz w:val="26"/>
          <w:szCs w:val="26"/>
          <w:rtl/>
          <w:lang w:val="fr-FR"/>
          <w:rPrChange w:id="648" w:author="SRO">
            <w:rPr>
              <w:sz w:val="26"/>
              <w:szCs w:val="26"/>
              <w:rtl/>
              <w:lang w:val="fr-FR"/>
            </w:rPr>
          </w:rPrChange>
        </w:rPr>
        <w:t xml:space="preserve"> </w:t>
      </w:r>
    </w:p>
    <w:p w:rsidR="00832F4C" w:rsidRPr="000F3EE9" w:rsidRDefault="00832F4C" w:rsidP="00832F4C">
      <w:pPr>
        <w:numPr>
          <w:ins w:id="649" w:author="SRO" w:date="2011-02-21T09:51:00Z"/>
        </w:numPr>
        <w:bidi/>
        <w:spacing w:after="120"/>
        <w:ind w:left="34"/>
        <w:jc w:val="both"/>
        <w:rPr>
          <w:ins w:id="650" w:author="SRO" w:date="2011-02-21T09:51:00Z"/>
          <w:sz w:val="26"/>
          <w:szCs w:val="26"/>
          <w:rtl/>
          <w:lang w:val="fr-FR"/>
          <w:rPrChange w:id="651" w:author="SRO">
            <w:rPr>
              <w:ins w:id="652" w:author="SRO" w:date="2011-02-21T09:51:00Z"/>
              <w:sz w:val="26"/>
              <w:szCs w:val="26"/>
              <w:rtl/>
              <w:lang w:val="fr-FR"/>
            </w:rPr>
          </w:rPrChange>
        </w:rPr>
        <w:pPrChange w:id="653" w:author="SRO" w:date="2011-02-21T10:04:00Z">
          <w:pPr>
            <w:bidi/>
            <w:spacing w:after="240"/>
            <w:ind w:left="34"/>
            <w:jc w:val="both"/>
          </w:pPr>
        </w:pPrChange>
      </w:pPr>
    </w:p>
    <w:p w:rsidR="00832F4C" w:rsidRPr="000F3EE9" w:rsidRDefault="00832F4C" w:rsidP="00832F4C">
      <w:pPr>
        <w:bidi/>
        <w:spacing w:after="120"/>
        <w:ind w:left="34"/>
        <w:jc w:val="both"/>
        <w:rPr>
          <w:b/>
          <w:bCs/>
          <w:sz w:val="26"/>
          <w:szCs w:val="26"/>
          <w:rtl/>
          <w:lang w:val="fr-FR"/>
          <w:rPrChange w:id="654" w:author="SRO">
            <w:rPr>
              <w:b/>
              <w:bCs/>
              <w:sz w:val="26"/>
              <w:szCs w:val="26"/>
              <w:rtl/>
              <w:lang w:val="fr-FR"/>
            </w:rPr>
          </w:rPrChange>
        </w:rPr>
        <w:pPrChange w:id="655" w:author="SRO" w:date="2011-02-21T10:04:00Z">
          <w:pPr>
            <w:bidi/>
            <w:spacing w:after="240"/>
            <w:ind w:left="34"/>
            <w:jc w:val="both"/>
          </w:pPr>
        </w:pPrChange>
      </w:pPr>
      <w:del w:id="656" w:author="SRO" w:date="2011-02-21T09:49:00Z">
        <w:r w:rsidRPr="000F3EE9" w:rsidDel="00C83E9B">
          <w:rPr>
            <w:sz w:val="26"/>
            <w:szCs w:val="26"/>
            <w:rtl/>
            <w:lang w:val="fr-FR"/>
            <w:rPrChange w:id="657" w:author="SRO" w:date="2011-02-21T10:18:00Z">
              <w:rPr>
                <w:sz w:val="26"/>
                <w:szCs w:val="26"/>
                <w:rtl/>
                <w:lang w:val="fr-FR"/>
              </w:rPr>
            </w:rPrChange>
          </w:rPr>
          <w:br w:type="page"/>
        </w:r>
      </w:del>
      <w:r w:rsidRPr="000F3EE9">
        <w:rPr>
          <w:b/>
          <w:bCs/>
          <w:sz w:val="26"/>
          <w:szCs w:val="26"/>
          <w:rtl/>
          <w:lang w:val="fr-FR"/>
          <w:rPrChange w:id="658" w:author="SRO">
            <w:rPr>
              <w:b/>
              <w:bCs/>
              <w:sz w:val="26"/>
              <w:szCs w:val="26"/>
              <w:rtl/>
              <w:lang w:val="fr-FR"/>
            </w:rPr>
          </w:rPrChange>
        </w:rPr>
        <w:t>نقاش</w:t>
      </w:r>
    </w:p>
    <w:p w:rsidR="00832F4C" w:rsidRPr="000F3EE9" w:rsidRDefault="00832F4C" w:rsidP="00832F4C">
      <w:pPr>
        <w:numPr>
          <w:ilvl w:val="0"/>
          <w:numId w:val="28"/>
          <w:numberingChange w:id="659" w:author="SRO" w:date="2011-02-21T09:12:00Z" w:original="%1:32:0:."/>
        </w:numPr>
        <w:bidi/>
        <w:spacing w:after="240"/>
        <w:ind w:left="585" w:hanging="600"/>
        <w:jc w:val="both"/>
        <w:rPr>
          <w:sz w:val="26"/>
          <w:szCs w:val="26"/>
          <w:lang w:val="fr-FR"/>
          <w:rPrChange w:id="660" w:author="SRO">
            <w:rPr>
              <w:sz w:val="26"/>
              <w:szCs w:val="26"/>
              <w:lang w:val="fr-FR"/>
            </w:rPr>
          </w:rPrChange>
        </w:rPr>
        <w:pPrChange w:id="661" w:author="SRO" w:date="2011-02-21T09:49:00Z">
          <w:pPr>
            <w:numPr>
              <w:numId w:val="28"/>
            </w:numPr>
            <w:bidi/>
            <w:spacing w:after="240"/>
            <w:ind w:left="600" w:hanging="686"/>
            <w:jc w:val="both"/>
          </w:pPr>
        </w:pPrChange>
      </w:pPr>
      <w:r w:rsidRPr="000F3EE9">
        <w:rPr>
          <w:sz w:val="26"/>
          <w:szCs w:val="26"/>
          <w:rtl/>
          <w:lang w:val="fr-FR"/>
          <w:rPrChange w:id="662" w:author="SRO">
            <w:rPr>
              <w:sz w:val="26"/>
              <w:szCs w:val="26"/>
              <w:rtl/>
              <w:lang w:val="fr-FR"/>
            </w:rPr>
          </w:rPrChange>
        </w:rPr>
        <w:t>فتح الرئيس جلسة للنقاشات. وفيها أثيرت النقط التالية:</w:t>
      </w:r>
    </w:p>
    <w:p w:rsidR="00832F4C" w:rsidRPr="000F3EE9" w:rsidRDefault="00832F4C" w:rsidP="00144062">
      <w:pPr>
        <w:bidi/>
        <w:spacing w:after="120"/>
        <w:ind w:left="1185" w:hanging="360"/>
        <w:jc w:val="both"/>
        <w:rPr>
          <w:sz w:val="26"/>
          <w:szCs w:val="26"/>
          <w:rtl/>
          <w:lang w:val="fr-FR"/>
          <w:rPrChange w:id="663" w:author="SRO">
            <w:rPr>
              <w:sz w:val="26"/>
              <w:szCs w:val="26"/>
              <w:rtl/>
              <w:lang w:val="fr-FR"/>
            </w:rPr>
          </w:rPrChange>
        </w:rPr>
      </w:pPr>
      <w:r w:rsidRPr="000F3EE9">
        <w:rPr>
          <w:sz w:val="26"/>
          <w:szCs w:val="26"/>
          <w:rtl/>
          <w:lang w:val="fr-FR"/>
          <w:rPrChange w:id="664" w:author="SRO" w:date="2011-02-21T10:18:00Z">
            <w:rPr>
              <w:sz w:val="26"/>
              <w:szCs w:val="26"/>
              <w:rtl/>
              <w:lang w:val="fr-FR"/>
            </w:rPr>
          </w:rPrChange>
        </w:rPr>
        <w:t>▪</w:t>
      </w:r>
      <w:r w:rsidRPr="000F3EE9">
        <w:rPr>
          <w:sz w:val="26"/>
          <w:szCs w:val="26"/>
          <w:rtl/>
          <w:lang w:val="fr-FR"/>
          <w:rPrChange w:id="665" w:author="SRO" w:date="2011-02-21T10:18:00Z">
            <w:rPr>
              <w:sz w:val="26"/>
              <w:szCs w:val="26"/>
              <w:rtl/>
              <w:lang w:val="fr-FR"/>
            </w:rPr>
          </w:rPrChange>
        </w:rPr>
        <w:tab/>
      </w:r>
      <w:r w:rsidRPr="000F3EE9">
        <w:rPr>
          <w:sz w:val="26"/>
          <w:szCs w:val="26"/>
          <w:rtl/>
          <w:lang w:val="fr-FR"/>
          <w:rPrChange w:id="666" w:author="SRO">
            <w:rPr>
              <w:sz w:val="26"/>
              <w:szCs w:val="26"/>
              <w:rtl/>
              <w:lang w:val="fr-FR"/>
            </w:rPr>
          </w:rPrChange>
        </w:rPr>
        <w:t>هناك حاجة إلى  تحسين استعمال أقصى للتمويلات الداخلية، عوضاً عن الاعتماد على الموارد الخارجية بسبب عدم ملاءمة الموارد الخارجية الناتجة عن الأزمة العالمية. غير أن التمويل الداخلي، مع ذلك، لا يعني إلغاء موارد التمويل الخارجية؛</w:t>
      </w:r>
    </w:p>
    <w:p w:rsidR="00832F4C" w:rsidRPr="000F3EE9" w:rsidRDefault="00832F4C" w:rsidP="00144062">
      <w:pPr>
        <w:bidi/>
        <w:spacing w:after="120"/>
        <w:ind w:left="1185" w:hanging="360"/>
        <w:jc w:val="both"/>
        <w:rPr>
          <w:sz w:val="26"/>
          <w:szCs w:val="26"/>
          <w:rtl/>
          <w:lang w:val="fr-FR"/>
          <w:rPrChange w:id="667" w:author="SRO">
            <w:rPr>
              <w:sz w:val="26"/>
              <w:szCs w:val="26"/>
              <w:rtl/>
              <w:lang w:val="fr-FR"/>
            </w:rPr>
          </w:rPrChange>
        </w:rPr>
      </w:pPr>
      <w:r w:rsidRPr="000F3EE9">
        <w:rPr>
          <w:sz w:val="26"/>
          <w:szCs w:val="26"/>
          <w:rtl/>
          <w:lang w:val="fr-FR"/>
          <w:rPrChange w:id="668" w:author="SRO" w:date="2011-02-21T10:18:00Z">
            <w:rPr>
              <w:sz w:val="26"/>
              <w:szCs w:val="26"/>
              <w:rtl/>
              <w:lang w:val="fr-FR"/>
            </w:rPr>
          </w:rPrChange>
        </w:rPr>
        <w:t>▪</w:t>
      </w:r>
      <w:r w:rsidRPr="000F3EE9">
        <w:rPr>
          <w:sz w:val="26"/>
          <w:szCs w:val="26"/>
          <w:rtl/>
          <w:lang w:val="fr-FR"/>
          <w:rPrChange w:id="669" w:author="SRO" w:date="2011-02-21T10:18:00Z">
            <w:rPr>
              <w:sz w:val="26"/>
              <w:szCs w:val="26"/>
              <w:rtl/>
              <w:lang w:val="fr-FR"/>
            </w:rPr>
          </w:rPrChange>
        </w:rPr>
        <w:tab/>
      </w:r>
      <w:r w:rsidRPr="000F3EE9">
        <w:rPr>
          <w:sz w:val="26"/>
          <w:szCs w:val="26"/>
          <w:rtl/>
          <w:lang w:val="fr-FR"/>
          <w:rPrChange w:id="670" w:author="SRO">
            <w:rPr>
              <w:sz w:val="26"/>
              <w:szCs w:val="26"/>
              <w:rtl/>
              <w:lang w:val="fr-FR"/>
            </w:rPr>
          </w:rPrChange>
        </w:rPr>
        <w:t>تأثر النظام البنكي بالأزمة، الشيء الذي فرض الاعتماد على التعبئة الداخلية للموارد المالية؛</w:t>
      </w:r>
    </w:p>
    <w:p w:rsidR="00832F4C" w:rsidRPr="000F3EE9" w:rsidRDefault="00832F4C" w:rsidP="00144062">
      <w:pPr>
        <w:bidi/>
        <w:spacing w:after="120"/>
        <w:ind w:left="1185" w:hanging="360"/>
        <w:jc w:val="both"/>
        <w:rPr>
          <w:sz w:val="26"/>
          <w:szCs w:val="26"/>
          <w:rtl/>
          <w:lang w:val="fr-FR"/>
          <w:rPrChange w:id="671" w:author="SRO">
            <w:rPr>
              <w:sz w:val="26"/>
              <w:szCs w:val="26"/>
              <w:rtl/>
              <w:lang w:val="fr-FR"/>
            </w:rPr>
          </w:rPrChange>
        </w:rPr>
      </w:pPr>
      <w:r w:rsidRPr="000F3EE9">
        <w:rPr>
          <w:sz w:val="26"/>
          <w:szCs w:val="26"/>
          <w:rtl/>
          <w:lang w:val="fr-FR"/>
          <w:rPrChange w:id="672" w:author="SRO" w:date="2011-02-21T10:18:00Z">
            <w:rPr>
              <w:sz w:val="26"/>
              <w:szCs w:val="26"/>
              <w:rtl/>
              <w:lang w:val="fr-FR"/>
            </w:rPr>
          </w:rPrChange>
        </w:rPr>
        <w:t>▪</w:t>
      </w:r>
      <w:r w:rsidRPr="000F3EE9">
        <w:rPr>
          <w:sz w:val="26"/>
          <w:szCs w:val="26"/>
          <w:rtl/>
          <w:lang w:val="fr-FR"/>
          <w:rPrChange w:id="673" w:author="SRO" w:date="2011-02-21T10:18:00Z">
            <w:rPr>
              <w:sz w:val="26"/>
              <w:szCs w:val="26"/>
              <w:rtl/>
              <w:lang w:val="fr-FR"/>
            </w:rPr>
          </w:rPrChange>
        </w:rPr>
        <w:tab/>
      </w:r>
      <w:r w:rsidRPr="000F3EE9">
        <w:rPr>
          <w:sz w:val="26"/>
          <w:szCs w:val="26"/>
          <w:rtl/>
          <w:lang w:val="fr-FR"/>
          <w:rPrChange w:id="674" w:author="SRO">
            <w:rPr>
              <w:sz w:val="26"/>
              <w:szCs w:val="26"/>
              <w:rtl/>
              <w:lang w:val="fr-FR"/>
            </w:rPr>
          </w:rPrChange>
        </w:rPr>
        <w:t>هناك حاجة للتمعن في تنمية مدعّمة، فعلى سبيل المثال هناك مخاطرة عالية في الاستثمار في الزراعة لكون المستثمر بحاجة إلى أن يأخذ بالاعتبار عوامل متعددة، تتضمن التغير المناخي؛</w:t>
      </w:r>
    </w:p>
    <w:p w:rsidR="00832F4C" w:rsidRPr="000F3EE9" w:rsidRDefault="00832F4C" w:rsidP="00832F4C">
      <w:pPr>
        <w:bidi/>
        <w:spacing w:after="120"/>
        <w:ind w:left="1185" w:hanging="360"/>
        <w:jc w:val="both"/>
        <w:rPr>
          <w:sz w:val="26"/>
          <w:szCs w:val="26"/>
          <w:rtl/>
          <w:lang w:val="fr-FR"/>
          <w:rPrChange w:id="675" w:author="SRO">
            <w:rPr>
              <w:sz w:val="26"/>
              <w:szCs w:val="26"/>
              <w:rtl/>
              <w:lang w:val="fr-FR"/>
            </w:rPr>
          </w:rPrChange>
        </w:rPr>
        <w:pPrChange w:id="676" w:author="SRO" w:date="2011-02-21T09:50:00Z">
          <w:pPr>
            <w:bidi/>
            <w:spacing w:after="120"/>
            <w:ind w:left="1452" w:hanging="732"/>
            <w:jc w:val="both"/>
          </w:pPr>
        </w:pPrChange>
      </w:pPr>
      <w:r w:rsidRPr="000F3EE9">
        <w:rPr>
          <w:sz w:val="26"/>
          <w:szCs w:val="26"/>
          <w:rtl/>
          <w:lang w:val="fr-FR"/>
          <w:rPrChange w:id="677" w:author="SRO" w:date="2011-02-21T10:18:00Z">
            <w:rPr>
              <w:sz w:val="26"/>
              <w:szCs w:val="26"/>
              <w:rtl/>
              <w:lang w:val="fr-FR"/>
            </w:rPr>
          </w:rPrChange>
        </w:rPr>
        <w:t>▪</w:t>
      </w:r>
      <w:r w:rsidRPr="000F3EE9">
        <w:rPr>
          <w:sz w:val="26"/>
          <w:szCs w:val="26"/>
          <w:rtl/>
          <w:lang w:val="fr-FR"/>
          <w:rPrChange w:id="678" w:author="SRO" w:date="2011-02-21T10:18:00Z">
            <w:rPr>
              <w:sz w:val="26"/>
              <w:szCs w:val="26"/>
              <w:rtl/>
              <w:lang w:val="fr-FR"/>
            </w:rPr>
          </w:rPrChange>
        </w:rPr>
        <w:tab/>
      </w:r>
      <w:r w:rsidRPr="000F3EE9">
        <w:rPr>
          <w:sz w:val="26"/>
          <w:szCs w:val="26"/>
          <w:rtl/>
          <w:lang w:val="fr-FR"/>
          <w:rPrChange w:id="679" w:author="SRO">
            <w:rPr>
              <w:sz w:val="26"/>
              <w:szCs w:val="26"/>
              <w:rtl/>
              <w:lang w:val="fr-FR"/>
            </w:rPr>
          </w:rPrChange>
        </w:rPr>
        <w:t>رهان آخر هو الاعتماد الكبير لغالبية البلدان على القطاع الأولي؛</w:t>
      </w:r>
    </w:p>
    <w:p w:rsidR="00832F4C" w:rsidRPr="000F3EE9" w:rsidRDefault="00832F4C" w:rsidP="00832F4C">
      <w:pPr>
        <w:bidi/>
        <w:spacing w:after="120"/>
        <w:ind w:left="1185" w:hanging="360"/>
        <w:jc w:val="both"/>
        <w:rPr>
          <w:sz w:val="26"/>
          <w:szCs w:val="26"/>
          <w:rtl/>
          <w:lang w:val="fr-FR"/>
          <w:rPrChange w:id="680" w:author="SRO">
            <w:rPr>
              <w:sz w:val="26"/>
              <w:szCs w:val="26"/>
              <w:rtl/>
              <w:lang w:val="fr-FR"/>
            </w:rPr>
          </w:rPrChange>
        </w:rPr>
        <w:pPrChange w:id="681" w:author="SRO" w:date="2011-02-21T09:50:00Z">
          <w:pPr>
            <w:bidi/>
            <w:spacing w:after="120"/>
            <w:ind w:left="1452" w:hanging="732"/>
            <w:jc w:val="both"/>
          </w:pPr>
        </w:pPrChange>
      </w:pPr>
      <w:r w:rsidRPr="000F3EE9">
        <w:rPr>
          <w:sz w:val="26"/>
          <w:szCs w:val="26"/>
          <w:rtl/>
          <w:lang w:val="fr-FR"/>
          <w:rPrChange w:id="682" w:author="SRO" w:date="2011-02-21T10:18:00Z">
            <w:rPr>
              <w:sz w:val="26"/>
              <w:szCs w:val="26"/>
              <w:rtl/>
              <w:lang w:val="fr-FR"/>
            </w:rPr>
          </w:rPrChange>
        </w:rPr>
        <w:t>▪</w:t>
      </w:r>
      <w:r w:rsidRPr="000F3EE9">
        <w:rPr>
          <w:sz w:val="26"/>
          <w:szCs w:val="26"/>
          <w:rtl/>
          <w:lang w:val="fr-FR"/>
          <w:rPrChange w:id="683" w:author="SRO" w:date="2011-02-21T10:18:00Z">
            <w:rPr>
              <w:sz w:val="26"/>
              <w:szCs w:val="26"/>
              <w:rtl/>
              <w:lang w:val="fr-FR"/>
            </w:rPr>
          </w:rPrChange>
        </w:rPr>
        <w:tab/>
      </w:r>
      <w:r w:rsidRPr="000F3EE9">
        <w:rPr>
          <w:sz w:val="26"/>
          <w:szCs w:val="26"/>
          <w:rtl/>
          <w:lang w:val="fr-FR"/>
          <w:rPrChange w:id="684" w:author="SRO">
            <w:rPr>
              <w:sz w:val="26"/>
              <w:szCs w:val="26"/>
              <w:rtl/>
              <w:lang w:val="fr-FR"/>
            </w:rPr>
          </w:rPrChange>
        </w:rPr>
        <w:t xml:space="preserve">على الدولة أن تختار الاستثمار في قطاعات ذات مردودية.  </w:t>
      </w:r>
    </w:p>
    <w:p w:rsidR="00832F4C" w:rsidRPr="000F3EE9" w:rsidRDefault="00832F4C" w:rsidP="00144062">
      <w:pPr>
        <w:bidi/>
        <w:spacing w:after="240"/>
        <w:jc w:val="both"/>
        <w:rPr>
          <w:ins w:id="685" w:author="SRO" w:date="2011-02-21T09:50:00Z"/>
          <w:sz w:val="26"/>
          <w:szCs w:val="26"/>
          <w:rtl/>
          <w:lang w:val="fr-FR"/>
          <w:rPrChange w:id="686" w:author="SRO" w:date="2011-02-21T10:18:00Z">
            <w:rPr>
              <w:ins w:id="687" w:author="SRO" w:date="2011-02-21T09:50:00Z"/>
              <w:sz w:val="26"/>
              <w:szCs w:val="26"/>
              <w:rtl/>
              <w:lang w:val="fr-FR"/>
            </w:rPr>
          </w:rPrChange>
        </w:rPr>
        <w:sectPr w:rsidR="00832F4C" w:rsidRPr="000F3EE9" w:rsidSect="00832F4C">
          <w:pgSz w:w="11907" w:h="16840" w:code="9"/>
          <w:pgMar w:top="1134" w:right="1701" w:bottom="1134" w:left="1701" w:header="720" w:footer="731" w:gutter="0"/>
          <w:cols w:space="720"/>
          <w:titlePg/>
          <w:docGrid w:linePitch="326"/>
          <w:sectPrChange w:id="688" w:author="SRO" w:date="2011-02-21T11:19:00Z">
            <w:sectPr w:rsidR="00832F4C" w:rsidRPr="000F3EE9" w:rsidSect="00832F4C">
              <w:pgSz w:w="12240" w:h="15840"/>
              <w:pgMar w:top="1418" w:bottom="1418"/>
            </w:sectPr>
          </w:sectPrChange>
        </w:sectPr>
      </w:pPr>
    </w:p>
    <w:p w:rsidR="00832F4C" w:rsidRPr="00832F4C" w:rsidDel="00C83E9B" w:rsidRDefault="00832F4C" w:rsidP="00832F4C">
      <w:pPr>
        <w:bidi/>
        <w:spacing w:after="240"/>
        <w:jc w:val="center"/>
        <w:rPr>
          <w:del w:id="689" w:author="SRO" w:date="2011-02-21T09:51:00Z"/>
          <w:b/>
          <w:bCs/>
          <w:sz w:val="28"/>
          <w:szCs w:val="28"/>
          <w:rtl/>
          <w:lang w:val="fr-FR"/>
          <w:rPrChange w:id="690" w:author="SRO" w:date="2011-02-21T10:18:00Z">
            <w:rPr>
              <w:del w:id="691" w:author="SRO" w:date="2011-02-21T09:51:00Z"/>
              <w:b/>
              <w:sz w:val="28"/>
              <w:szCs w:val="26"/>
              <w:rtl/>
              <w:lang w:val="fr-FR"/>
            </w:rPr>
          </w:rPrChange>
        </w:rPr>
        <w:pPrChange w:id="692" w:author="SRO" w:date="2011-02-21T10:01:00Z">
          <w:pPr>
            <w:bidi/>
            <w:spacing w:after="240"/>
            <w:jc w:val="both"/>
          </w:pPr>
        </w:pPrChange>
      </w:pPr>
    </w:p>
    <w:p w:rsidR="00832F4C" w:rsidRPr="00832F4C" w:rsidRDefault="00832F4C" w:rsidP="00832F4C">
      <w:pPr>
        <w:bidi/>
        <w:spacing w:after="240"/>
        <w:jc w:val="center"/>
        <w:rPr>
          <w:ins w:id="693" w:author="SRO" w:date="2011-02-21T10:01:00Z"/>
          <w:b/>
          <w:bCs/>
          <w:sz w:val="28"/>
          <w:szCs w:val="28"/>
          <w:rtl/>
          <w:lang w:val="fr-FR"/>
          <w:rPrChange w:id="694" w:author="SRO" w:date="2011-02-21T10:18:00Z">
            <w:rPr>
              <w:ins w:id="695" w:author="SRO" w:date="2011-02-21T10:01:00Z"/>
              <w:b/>
              <w:bCs/>
              <w:sz w:val="28"/>
              <w:szCs w:val="26"/>
              <w:rtl/>
              <w:lang w:val="fr-FR"/>
            </w:rPr>
          </w:rPrChange>
        </w:rPr>
        <w:pPrChange w:id="696" w:author="SRO" w:date="2011-02-21T10:01:00Z">
          <w:pPr>
            <w:bidi/>
            <w:spacing w:after="240"/>
            <w:jc w:val="both"/>
          </w:pPr>
        </w:pPrChange>
      </w:pPr>
      <w:r w:rsidRPr="00832F4C">
        <w:rPr>
          <w:b/>
          <w:bCs/>
          <w:sz w:val="28"/>
          <w:szCs w:val="28"/>
          <w:rtl/>
          <w:lang w:val="fr-FR"/>
          <w:rPrChange w:id="697" w:author="SRO" w:date="2011-02-21T10:18:00Z">
            <w:rPr>
              <w:b/>
              <w:bCs/>
              <w:sz w:val="28"/>
              <w:szCs w:val="26"/>
              <w:rtl/>
              <w:lang w:val="fr-FR"/>
            </w:rPr>
          </w:rPrChange>
        </w:rPr>
        <w:t>الدورة الثانية</w:t>
      </w:r>
      <w:del w:id="698" w:author="SRO" w:date="2011-02-21T10:01:00Z">
        <w:r w:rsidRPr="00832F4C" w:rsidDel="00A4557C">
          <w:rPr>
            <w:b/>
            <w:bCs/>
            <w:sz w:val="28"/>
            <w:szCs w:val="28"/>
            <w:rtl/>
            <w:lang w:val="fr-FR"/>
            <w:rPrChange w:id="699" w:author="SRO" w:date="2011-02-21T10:18:00Z">
              <w:rPr>
                <w:b/>
                <w:bCs/>
                <w:sz w:val="28"/>
                <w:szCs w:val="26"/>
                <w:rtl/>
                <w:lang w:val="fr-FR"/>
              </w:rPr>
            </w:rPrChange>
          </w:rPr>
          <w:delText>:</w:delText>
        </w:r>
      </w:del>
    </w:p>
    <w:p w:rsidR="00832F4C" w:rsidRPr="000F3EE9" w:rsidRDefault="00832F4C" w:rsidP="00832F4C">
      <w:pPr>
        <w:numPr>
          <w:ins w:id="700" w:author="SRO" w:date="2011-02-21T10:01:00Z"/>
        </w:numPr>
        <w:bidi/>
        <w:spacing w:after="240"/>
        <w:jc w:val="center"/>
        <w:rPr>
          <w:ins w:id="701" w:author="SRO" w:date="2011-02-21T10:01:00Z"/>
          <w:b/>
          <w:bCs/>
          <w:sz w:val="28"/>
          <w:szCs w:val="28"/>
          <w:rtl/>
          <w:lang w:val="fr-FR"/>
          <w:rPrChange w:id="702" w:author="SRO">
            <w:rPr>
              <w:ins w:id="703" w:author="SRO" w:date="2011-02-21T10:01:00Z"/>
              <w:b/>
              <w:bCs/>
              <w:sz w:val="28"/>
              <w:szCs w:val="28"/>
              <w:rtl/>
              <w:lang w:val="fr-FR"/>
            </w:rPr>
          </w:rPrChange>
        </w:rPr>
        <w:pPrChange w:id="704" w:author="SRO" w:date="2011-02-21T10:01:00Z">
          <w:pPr>
            <w:bidi/>
            <w:spacing w:after="240"/>
            <w:jc w:val="both"/>
          </w:pPr>
        </w:pPrChange>
      </w:pPr>
      <w:r w:rsidRPr="00832F4C">
        <w:rPr>
          <w:b/>
          <w:bCs/>
          <w:sz w:val="28"/>
          <w:szCs w:val="28"/>
          <w:rtl/>
          <w:lang w:val="fr-FR"/>
          <w:rPrChange w:id="705" w:author="SRO" w:date="2011-02-21T10:18:00Z">
            <w:rPr>
              <w:b/>
              <w:bCs/>
              <w:sz w:val="28"/>
              <w:szCs w:val="26"/>
              <w:rtl/>
              <w:lang w:val="fr-FR"/>
            </w:rPr>
          </w:rPrChange>
        </w:rPr>
        <w:t>التمويل الخارجي</w:t>
      </w:r>
      <w:del w:id="706" w:author="SRO" w:date="2011-02-21T09:52:00Z">
        <w:r w:rsidRPr="00832F4C" w:rsidDel="00A4557C">
          <w:rPr>
            <w:b/>
            <w:bCs/>
            <w:sz w:val="28"/>
            <w:szCs w:val="28"/>
            <w:rtl/>
            <w:lang w:val="fr-FR"/>
            <w:rPrChange w:id="707" w:author="SRO" w:date="2011-02-21T10:18:00Z">
              <w:rPr>
                <w:b/>
                <w:bCs/>
                <w:sz w:val="28"/>
                <w:szCs w:val="26"/>
                <w:rtl/>
                <w:lang w:val="fr-FR"/>
              </w:rPr>
            </w:rPrChange>
          </w:rPr>
          <w:delText>:</w:delText>
        </w:r>
      </w:del>
      <w:r w:rsidRPr="00832F4C">
        <w:rPr>
          <w:b/>
          <w:bCs/>
          <w:sz w:val="28"/>
          <w:szCs w:val="28"/>
          <w:rtl/>
          <w:lang w:val="fr-FR"/>
          <w:rPrChange w:id="708" w:author="SRO" w:date="2011-02-21T10:18:00Z">
            <w:rPr>
              <w:b/>
              <w:bCs/>
              <w:sz w:val="28"/>
              <w:szCs w:val="26"/>
              <w:rtl/>
              <w:lang w:val="fr-FR"/>
            </w:rPr>
          </w:rPrChange>
        </w:rPr>
        <w:t xml:space="preserve"> من أجل موارد أكثر فائدة للتنمية المستدامة ومستعملة بنجاعة أكبر</w:t>
      </w:r>
    </w:p>
    <w:p w:rsidR="00832F4C" w:rsidRPr="000F3EE9" w:rsidDel="00983E7D" w:rsidRDefault="00832F4C" w:rsidP="00144062">
      <w:pPr>
        <w:numPr>
          <w:ilvl w:val="0"/>
          <w:numId w:val="28"/>
          <w:numberingChange w:id="709" w:author="SRO" w:date="2011-02-21T09:12:00Z" w:original="%1:33:0:."/>
        </w:numPr>
        <w:bidi/>
        <w:spacing w:after="240"/>
        <w:ind w:left="34" w:firstLine="0"/>
        <w:jc w:val="both"/>
        <w:rPr>
          <w:del w:id="710" w:author="SRO" w:date="2011-02-21T10:04:00Z"/>
          <w:b/>
          <w:bCs/>
          <w:sz w:val="26"/>
          <w:szCs w:val="26"/>
          <w:rtl/>
          <w:lang w:val="fr-FR"/>
          <w:rPrChange w:id="711" w:author="SRO">
            <w:rPr>
              <w:del w:id="712" w:author="SRO" w:date="2011-02-21T10:04:00Z"/>
              <w:b/>
              <w:bCs/>
              <w:sz w:val="26"/>
              <w:szCs w:val="26"/>
              <w:rtl/>
              <w:lang w:val="fr-FR"/>
            </w:rPr>
          </w:rPrChange>
        </w:rPr>
      </w:pPr>
    </w:p>
    <w:p w:rsidR="00832F4C" w:rsidRPr="000F3EE9" w:rsidRDefault="00832F4C" w:rsidP="00144062">
      <w:pPr>
        <w:numPr>
          <w:ilvl w:val="0"/>
          <w:numId w:val="28"/>
          <w:numberingChange w:id="713" w:author="SRO" w:date="2011-02-21T09:12:00Z" w:original="%1:33:0:."/>
        </w:numPr>
        <w:bidi/>
        <w:spacing w:after="240"/>
        <w:ind w:left="34" w:firstLine="0"/>
        <w:jc w:val="both"/>
        <w:rPr>
          <w:sz w:val="26"/>
          <w:szCs w:val="26"/>
          <w:lang w:val="fr-FR"/>
          <w:rPrChange w:id="714" w:author="SRO">
            <w:rPr>
              <w:sz w:val="26"/>
              <w:szCs w:val="26"/>
              <w:lang w:val="fr-FR"/>
            </w:rPr>
          </w:rPrChange>
        </w:rPr>
      </w:pPr>
      <w:r w:rsidRPr="000F3EE9">
        <w:rPr>
          <w:sz w:val="26"/>
          <w:szCs w:val="26"/>
          <w:rtl/>
          <w:lang w:val="fr-FR"/>
          <w:rPrChange w:id="715" w:author="SRO">
            <w:rPr>
              <w:sz w:val="26"/>
              <w:szCs w:val="26"/>
              <w:rtl/>
              <w:lang w:val="fr-FR"/>
            </w:rPr>
          </w:rPrChange>
        </w:rPr>
        <w:t>الدورة الثانية للاجتماع، التي ترأسها السيد بومدين ولد محمد الطايع، مدير الدراسات بالبنك المركزي بموريتانيا، خصصت لدراسة القضايا المتصلة بالتمويل الخارجي. تم في هذه الدورة، التي تحمل عنوان " من أجل موارد أكثر فائدة للتنمية المستدامة ومستعملة بنجاعة أكبر"، تقديم عرضين، الأول قدمه السيد حسن جعفر عبد الرحمن، المدير المساعد بوزارة المالية بالسودان والثاني قدمه السيد خالد حسين، اقتصادي رئيس بقسم التنمية الاقتصادية والعولمة لدى اللجنة الاقتصادية والاجتماعية لغرب آسيا.</w:t>
      </w:r>
    </w:p>
    <w:p w:rsidR="00832F4C" w:rsidRPr="000F3EE9" w:rsidRDefault="00832F4C" w:rsidP="00144062">
      <w:pPr>
        <w:numPr>
          <w:ilvl w:val="0"/>
          <w:numId w:val="28"/>
          <w:numberingChange w:id="716" w:author="SRO" w:date="2011-02-21T09:12:00Z" w:original="%1:34:0:."/>
        </w:numPr>
        <w:bidi/>
        <w:spacing w:after="240"/>
        <w:ind w:left="34" w:firstLine="0"/>
        <w:jc w:val="both"/>
        <w:rPr>
          <w:sz w:val="26"/>
          <w:szCs w:val="26"/>
          <w:lang w:val="fr-FR"/>
          <w:rPrChange w:id="717" w:author="SRO">
            <w:rPr>
              <w:sz w:val="26"/>
              <w:szCs w:val="26"/>
              <w:lang w:val="fr-FR"/>
            </w:rPr>
          </w:rPrChange>
        </w:rPr>
      </w:pPr>
      <w:r w:rsidRPr="000F3EE9">
        <w:rPr>
          <w:sz w:val="26"/>
          <w:szCs w:val="26"/>
          <w:rtl/>
          <w:lang w:val="fr-FR"/>
          <w:rPrChange w:id="718" w:author="SRO">
            <w:rPr>
              <w:sz w:val="26"/>
              <w:szCs w:val="26"/>
              <w:rtl/>
              <w:lang w:val="fr-FR"/>
            </w:rPr>
          </w:rPrChange>
        </w:rPr>
        <w:t xml:space="preserve">في تقديمه، أعطى السيد جعفر أولاً لمحة عن التعارضات الكبرى النظرية والإيديولوجية بشأن العلاقة بين المساعدة من اجل التنمية والتنمية. ويقدّر أنصار المساعدة أنها تكمّل الموارد المحلية وتسهم في محاربة الفقر من خلال إنجاز بنيات أساسية وإنفاق اجتماعي، بينما يعيب أنصار المساعدة من اجل التنمية عليها كونها تديم اعتماد الدول تجاه الخارج. وقد بيّن المتدخل، مدعّماً طروحاته بأدلة تجريبية، أن المساعدة في العقود الأخيرة من السنوات لم تخرج بلدان دون- الإقليم الشمال-أفريقي من الفقر لأسباب داخلية ولأسباب خارجية: </w:t>
      </w:r>
    </w:p>
    <w:p w:rsidR="00832F4C" w:rsidRPr="000F3EE9" w:rsidRDefault="00832F4C" w:rsidP="00144062">
      <w:pPr>
        <w:bidi/>
        <w:spacing w:after="120"/>
        <w:ind w:left="1077" w:hanging="357"/>
        <w:jc w:val="both"/>
        <w:rPr>
          <w:sz w:val="26"/>
          <w:szCs w:val="26"/>
          <w:rtl/>
          <w:lang w:val="fr-FR"/>
          <w:rPrChange w:id="719" w:author="SRO">
            <w:rPr>
              <w:sz w:val="26"/>
              <w:szCs w:val="26"/>
              <w:rtl/>
              <w:lang w:val="fr-FR"/>
            </w:rPr>
          </w:rPrChange>
        </w:rPr>
      </w:pPr>
      <w:r w:rsidRPr="000F3EE9">
        <w:rPr>
          <w:sz w:val="26"/>
          <w:szCs w:val="26"/>
          <w:rtl/>
          <w:lang w:val="fr-FR"/>
          <w:rPrChange w:id="720" w:author="SRO" w:date="2011-02-21T10:18:00Z">
            <w:rPr>
              <w:sz w:val="26"/>
              <w:szCs w:val="26"/>
              <w:rtl/>
              <w:lang w:val="fr-FR"/>
            </w:rPr>
          </w:rPrChange>
        </w:rPr>
        <w:t>▪</w:t>
      </w:r>
      <w:r w:rsidRPr="000F3EE9">
        <w:rPr>
          <w:sz w:val="26"/>
          <w:szCs w:val="26"/>
          <w:rtl/>
          <w:lang w:val="fr-FR"/>
          <w:rPrChange w:id="721" w:author="SRO" w:date="2011-02-21T10:18:00Z">
            <w:rPr>
              <w:sz w:val="26"/>
              <w:szCs w:val="26"/>
              <w:rtl/>
              <w:lang w:val="fr-FR"/>
            </w:rPr>
          </w:rPrChange>
        </w:rPr>
        <w:tab/>
      </w:r>
      <w:r w:rsidRPr="000F3EE9">
        <w:rPr>
          <w:sz w:val="26"/>
          <w:szCs w:val="26"/>
          <w:rtl/>
          <w:lang w:val="fr-FR"/>
          <w:rPrChange w:id="722" w:author="SRO">
            <w:rPr>
              <w:sz w:val="26"/>
              <w:szCs w:val="26"/>
              <w:rtl/>
              <w:lang w:val="fr-FR"/>
            </w:rPr>
          </w:rPrChange>
        </w:rPr>
        <w:t>على الصعيد الداخلي نذكر، من بين عدة معاينات، التخصيص السيئ للموارد، وعدم استقرار البلدان سياسياً وغياب البنيات الأساسية والموارد البشرية التي يمكنها تسهيل امتصاص المساعدة؛</w:t>
      </w:r>
      <w:r w:rsidRPr="000F3EE9">
        <w:rPr>
          <w:sz w:val="26"/>
          <w:szCs w:val="26"/>
          <w:rtl/>
          <w:lang w:val="fr-FR"/>
          <w:rPrChange w:id="723" w:author="SRO" w:date="2011-02-21T10:18:00Z">
            <w:rPr>
              <w:sz w:val="26"/>
              <w:szCs w:val="26"/>
              <w:rtl/>
              <w:lang w:val="fr-FR"/>
            </w:rPr>
          </w:rPrChange>
        </w:rPr>
        <w:tab/>
      </w:r>
      <w:r w:rsidRPr="000F3EE9">
        <w:rPr>
          <w:sz w:val="26"/>
          <w:szCs w:val="26"/>
          <w:rtl/>
          <w:lang w:val="fr-FR"/>
          <w:rPrChange w:id="724" w:author="SRO" w:date="2011-02-21T10:18:00Z">
            <w:rPr>
              <w:sz w:val="26"/>
              <w:szCs w:val="26"/>
              <w:rtl/>
              <w:lang w:val="fr-FR"/>
            </w:rPr>
          </w:rPrChange>
        </w:rPr>
        <w:tab/>
      </w:r>
    </w:p>
    <w:p w:rsidR="00832F4C" w:rsidRPr="000F3EE9" w:rsidRDefault="00832F4C" w:rsidP="00144062">
      <w:pPr>
        <w:bidi/>
        <w:spacing w:after="120"/>
        <w:ind w:left="1077" w:hanging="357"/>
        <w:jc w:val="both"/>
        <w:rPr>
          <w:sz w:val="26"/>
          <w:szCs w:val="26"/>
          <w:rtl/>
          <w:lang w:val="fr-FR"/>
          <w:rPrChange w:id="725" w:author="SRO">
            <w:rPr>
              <w:sz w:val="26"/>
              <w:szCs w:val="26"/>
              <w:rtl/>
              <w:lang w:val="fr-FR"/>
            </w:rPr>
          </w:rPrChange>
        </w:rPr>
      </w:pPr>
      <w:r w:rsidRPr="000F3EE9">
        <w:rPr>
          <w:sz w:val="26"/>
          <w:szCs w:val="26"/>
          <w:rtl/>
          <w:lang w:val="fr-FR"/>
          <w:rPrChange w:id="726" w:author="SRO" w:date="2011-02-21T10:18:00Z">
            <w:rPr>
              <w:sz w:val="26"/>
              <w:szCs w:val="26"/>
              <w:rtl/>
              <w:lang w:val="fr-FR"/>
            </w:rPr>
          </w:rPrChange>
        </w:rPr>
        <w:t>▪</w:t>
      </w:r>
      <w:r w:rsidRPr="000F3EE9">
        <w:rPr>
          <w:sz w:val="26"/>
          <w:szCs w:val="26"/>
          <w:rtl/>
          <w:lang w:val="fr-FR"/>
          <w:rPrChange w:id="727" w:author="SRO" w:date="2011-02-21T10:18:00Z">
            <w:rPr>
              <w:sz w:val="26"/>
              <w:szCs w:val="26"/>
              <w:rtl/>
              <w:lang w:val="fr-FR"/>
            </w:rPr>
          </w:rPrChange>
        </w:rPr>
        <w:tab/>
      </w:r>
      <w:r w:rsidRPr="000F3EE9">
        <w:rPr>
          <w:sz w:val="26"/>
          <w:szCs w:val="26"/>
          <w:rtl/>
          <w:lang w:val="fr-FR"/>
          <w:rPrChange w:id="728" w:author="SRO">
            <w:rPr>
              <w:sz w:val="26"/>
              <w:szCs w:val="26"/>
              <w:rtl/>
              <w:lang w:val="fr-FR"/>
            </w:rPr>
          </w:rPrChange>
        </w:rPr>
        <w:t xml:space="preserve">على الصعيد الخارجي، ركّز المتدخل على عدم تطابق الاشتراطات مع حقائق البلدان والتأخيرات في الوفاء بالالتزامات المتخذة من طرف الشركاء في التنمية. جميع هذه الأسباب أدت، حسبما يذكر السيد عبد الرحمن، إلى إضعاف مردودية المساعدة من أجل التنمية، التي تستلمها البلدان وإلى زيادة ثقل الدَين الذي يكبّل حظوظ تنميتها. وبالتالي يوصي بوضع سياسات داخلية ملائمة من أجل تحسين تعبئة الادخار الوطني بحيث يحتل بالتدريج مكاناً تتزايد أهميته في تمويل الاقتصاد، وترشيد تخصيص المساعدة على التنمية بحيث يتم توجيه المساعدة نحو قطاعات منتجة ولكن بدون التخلي عن الاستثمارات الاجتماعية التي تساهم في محاربة الفقر. </w:t>
      </w:r>
    </w:p>
    <w:p w:rsidR="00832F4C" w:rsidRPr="000F3EE9" w:rsidRDefault="00832F4C" w:rsidP="00144062">
      <w:pPr>
        <w:numPr>
          <w:ilvl w:val="0"/>
          <w:numId w:val="28"/>
          <w:numberingChange w:id="729" w:author="SRO" w:date="2011-02-21T09:12:00Z" w:original="%1:35:0:."/>
        </w:numPr>
        <w:bidi/>
        <w:spacing w:after="240"/>
        <w:ind w:left="34" w:firstLine="0"/>
        <w:jc w:val="both"/>
        <w:rPr>
          <w:sz w:val="26"/>
          <w:szCs w:val="26"/>
          <w:lang w:val="fr-FR"/>
          <w:rPrChange w:id="730" w:author="SRO">
            <w:rPr>
              <w:sz w:val="26"/>
              <w:szCs w:val="26"/>
              <w:lang w:val="fr-FR"/>
            </w:rPr>
          </w:rPrChange>
        </w:rPr>
      </w:pPr>
      <w:r w:rsidRPr="000F3EE9">
        <w:rPr>
          <w:sz w:val="26"/>
          <w:szCs w:val="26"/>
          <w:rtl/>
          <w:lang w:val="fr-FR"/>
          <w:rPrChange w:id="731" w:author="SRO">
            <w:rPr>
              <w:sz w:val="26"/>
              <w:szCs w:val="26"/>
              <w:rtl/>
              <w:lang w:val="fr-FR"/>
            </w:rPr>
          </w:rPrChange>
        </w:rPr>
        <w:t>ركّز المتدخل الثاني في هذه الدورة السيد خالد حسين في عرضه على مكونات وخصائص المساعدة العمومية في التنمية. قدّم السيد حسين عرضه على محورين: المساعدة العربية من أجل التنمية، والمساعدة غير العربية من أجل التنمية. المساعدة العربية من أجل التنمية هي المساعدة للتنمية ممنوحة من بلدان عربية، بينما المساعدة غير العربية فهي المتأتية من بلدان غير عربية. وبيّن المتدخل أن المساعدة العربية من أجل التنمية تأتي أساساً من بلدان الخليج التي، بدون أن تأخذ تعهدات في مونتيري، تمكنت من تحقيق أداء يتجاوز 0.7</w:t>
      </w:r>
      <w:r w:rsidRPr="000F3EE9">
        <w:rPr>
          <w:sz w:val="26"/>
          <w:szCs w:val="26"/>
          <w:lang w:val="fr-FR"/>
          <w:rPrChange w:id="732" w:author="SRO">
            <w:rPr>
              <w:sz w:val="26"/>
              <w:szCs w:val="26"/>
              <w:lang w:val="fr-FR"/>
            </w:rPr>
          </w:rPrChange>
        </w:rPr>
        <w:t>%</w:t>
      </w:r>
      <w:r w:rsidRPr="000F3EE9">
        <w:rPr>
          <w:sz w:val="26"/>
          <w:szCs w:val="26"/>
          <w:rtl/>
          <w:lang w:val="fr-FR" w:bidi="ar-MA"/>
          <w:rPrChange w:id="733" w:author="SRO">
            <w:rPr>
              <w:sz w:val="26"/>
              <w:szCs w:val="26"/>
              <w:rtl/>
              <w:lang w:val="fr-FR" w:bidi="ar-MA"/>
            </w:rPr>
          </w:rPrChange>
        </w:rPr>
        <w:t xml:space="preserve"> من ناتجها المحلي الإجمالي. استفاد من المساعدة العربية من أجل التنمية حوالي 130 بلداً نامياً وكانت موجهة في غالبيتها نحو قطاعات الطاقة. أما المساعدة غير العربية، فإن مواردها كانت موجهة بالأساس نحو التعليم والمهام الاجتماعية الأخرى.</w:t>
      </w:r>
    </w:p>
    <w:p w:rsidR="00832F4C" w:rsidRPr="000F3EE9" w:rsidRDefault="00832F4C" w:rsidP="00144062">
      <w:pPr>
        <w:numPr>
          <w:ilvl w:val="0"/>
          <w:numId w:val="28"/>
          <w:numberingChange w:id="734" w:author="SRO" w:date="2011-02-21T09:12:00Z" w:original="%1:36:0:."/>
        </w:numPr>
        <w:bidi/>
        <w:spacing w:after="240"/>
        <w:ind w:left="34" w:firstLine="0"/>
        <w:jc w:val="both"/>
        <w:rPr>
          <w:sz w:val="26"/>
          <w:szCs w:val="26"/>
          <w:lang w:val="fr-FR"/>
          <w:rPrChange w:id="735" w:author="SRO">
            <w:rPr>
              <w:sz w:val="26"/>
              <w:szCs w:val="26"/>
              <w:lang w:val="fr-FR"/>
            </w:rPr>
          </w:rPrChange>
        </w:rPr>
      </w:pPr>
      <w:r w:rsidRPr="000F3EE9">
        <w:rPr>
          <w:sz w:val="26"/>
          <w:szCs w:val="26"/>
          <w:rtl/>
          <w:lang w:val="fr-FR"/>
          <w:rPrChange w:id="736" w:author="SRO">
            <w:rPr>
              <w:sz w:val="26"/>
              <w:szCs w:val="26"/>
              <w:rtl/>
              <w:lang w:val="fr-FR"/>
            </w:rPr>
          </w:rPrChange>
        </w:rPr>
        <w:t>أوضح السيد خالد حسين بعد ذلك أن المساعدة غير العربية من أجل التنمية تخضع عموماً لاشتراطات صارمة، وأن نسبة 70</w:t>
      </w:r>
      <w:r w:rsidRPr="000F3EE9">
        <w:rPr>
          <w:sz w:val="26"/>
          <w:szCs w:val="26"/>
          <w:lang w:val="fr-FR"/>
          <w:rPrChange w:id="737" w:author="SRO">
            <w:rPr>
              <w:sz w:val="26"/>
              <w:szCs w:val="26"/>
              <w:lang w:val="fr-FR"/>
            </w:rPr>
          </w:rPrChange>
        </w:rPr>
        <w:t>%</w:t>
      </w:r>
      <w:r w:rsidRPr="000F3EE9">
        <w:rPr>
          <w:sz w:val="26"/>
          <w:szCs w:val="26"/>
          <w:rtl/>
          <w:lang w:val="fr-FR" w:bidi="ar-MA"/>
          <w:rPrChange w:id="738" w:author="SRO">
            <w:rPr>
              <w:sz w:val="26"/>
              <w:szCs w:val="26"/>
              <w:rtl/>
              <w:lang w:val="fr-FR" w:bidi="ar-MA"/>
            </w:rPr>
          </w:rPrChange>
        </w:rPr>
        <w:t xml:space="preserve"> من المساعدة العربية لا تخضع لأي اشتراطات. وقبل أن يختم عرضه بإعطاء عدة توصيات، حث المتدخل الشركاء في التنمية على احترام تعهدهم بزيادة المساعدة من أجل التنمية إلى نسبة 0.7</w:t>
      </w:r>
      <w:r w:rsidRPr="000F3EE9">
        <w:rPr>
          <w:sz w:val="26"/>
          <w:szCs w:val="26"/>
          <w:lang w:val="fr-FR" w:bidi="ar-MA"/>
          <w:rPrChange w:id="739" w:author="SRO">
            <w:rPr>
              <w:sz w:val="26"/>
              <w:szCs w:val="26"/>
              <w:lang w:val="fr-FR" w:bidi="ar-MA"/>
            </w:rPr>
          </w:rPrChange>
        </w:rPr>
        <w:t xml:space="preserve">% </w:t>
      </w:r>
      <w:r w:rsidRPr="000F3EE9">
        <w:rPr>
          <w:sz w:val="26"/>
          <w:szCs w:val="26"/>
          <w:rtl/>
          <w:lang w:val="fr-FR" w:bidi="ar-MA"/>
          <w:rPrChange w:id="740" w:author="SRO">
            <w:rPr>
              <w:sz w:val="26"/>
              <w:szCs w:val="26"/>
              <w:rtl/>
              <w:lang w:val="fr-FR" w:bidi="ar-MA"/>
            </w:rPr>
          </w:rPrChange>
        </w:rPr>
        <w:t xml:space="preserve"> من ناتجها المحلي الإجمالي، والدول العربية على التفكير في إنشاء صندوق عربي للتنمية فعال من أجل تمويل التنمية مع التأكيد على البعد الخاص بمحاربة البطالة والأمن الغذائي. كما أن البلدان مدعوة بالتالي إلى إعادة مراجعة الصناديق العربية القائمة سواء على المستوى الوطني أو الإقليمي بما يسهم في تحقيق هذا الهدف.</w:t>
      </w:r>
    </w:p>
    <w:p w:rsidR="00832F4C" w:rsidRDefault="00832F4C" w:rsidP="00144062">
      <w:pPr>
        <w:numPr>
          <w:ins w:id="741" w:author="SRO" w:date="2011-02-21T11:19:00Z"/>
        </w:numPr>
        <w:bidi/>
        <w:spacing w:after="240"/>
        <w:ind w:left="34"/>
        <w:jc w:val="both"/>
        <w:rPr>
          <w:ins w:id="742" w:author="SRO" w:date="2011-02-21T11:19:00Z"/>
          <w:b/>
          <w:bCs/>
          <w:sz w:val="26"/>
          <w:szCs w:val="26"/>
          <w:rtl/>
          <w:lang w:val="fr-FR" w:bidi="ar-MA"/>
        </w:rPr>
      </w:pPr>
    </w:p>
    <w:p w:rsidR="00832F4C" w:rsidRPr="000F3EE9" w:rsidRDefault="00832F4C" w:rsidP="003F69E8">
      <w:pPr>
        <w:numPr>
          <w:ins w:id="743" w:author="SRO" w:date="2011-02-21T09:52:00Z"/>
        </w:numPr>
        <w:bidi/>
        <w:spacing w:after="240"/>
        <w:ind w:left="34"/>
        <w:jc w:val="both"/>
        <w:rPr>
          <w:ins w:id="744" w:author="SRO" w:date="2011-02-21T09:52:00Z"/>
          <w:b/>
          <w:bCs/>
          <w:sz w:val="26"/>
          <w:szCs w:val="26"/>
          <w:rtl/>
          <w:lang w:val="fr-FR" w:bidi="ar-MA"/>
          <w:rPrChange w:id="745" w:author="SRO">
            <w:rPr>
              <w:ins w:id="746" w:author="SRO" w:date="2011-02-21T09:52:00Z"/>
              <w:b/>
              <w:bCs/>
              <w:sz w:val="26"/>
              <w:szCs w:val="26"/>
              <w:rtl/>
              <w:lang w:val="fr-FR" w:bidi="ar-MA"/>
            </w:rPr>
          </w:rPrChange>
        </w:rPr>
        <w:pPrChange w:id="747" w:author="SRO" w:date="2011-02-21T11:19:00Z">
          <w:pPr>
            <w:bidi/>
            <w:spacing w:after="240"/>
            <w:ind w:left="34"/>
            <w:jc w:val="both"/>
          </w:pPr>
        </w:pPrChange>
      </w:pPr>
    </w:p>
    <w:p w:rsidR="00832F4C" w:rsidRPr="000F3EE9" w:rsidRDefault="00832F4C" w:rsidP="00A4557C">
      <w:pPr>
        <w:bidi/>
        <w:spacing w:after="240"/>
        <w:ind w:left="34"/>
        <w:jc w:val="both"/>
        <w:rPr>
          <w:b/>
          <w:bCs/>
          <w:sz w:val="26"/>
          <w:szCs w:val="26"/>
          <w:rtl/>
          <w:lang w:val="fr-FR" w:bidi="ar-MA"/>
          <w:rPrChange w:id="748" w:author="SRO">
            <w:rPr>
              <w:b/>
              <w:bCs/>
              <w:sz w:val="26"/>
              <w:szCs w:val="26"/>
              <w:rtl/>
              <w:lang w:val="fr-FR" w:bidi="ar-MA"/>
            </w:rPr>
          </w:rPrChange>
        </w:rPr>
        <w:pPrChange w:id="749" w:author="SRO" w:date="2011-02-21T09:52:00Z">
          <w:pPr>
            <w:bidi/>
            <w:spacing w:after="240"/>
            <w:ind w:left="34"/>
            <w:jc w:val="both"/>
          </w:pPr>
        </w:pPrChange>
      </w:pPr>
      <w:r w:rsidRPr="000F3EE9">
        <w:rPr>
          <w:b/>
          <w:bCs/>
          <w:sz w:val="26"/>
          <w:szCs w:val="26"/>
          <w:rtl/>
          <w:lang w:val="fr-FR" w:bidi="ar-MA"/>
          <w:rPrChange w:id="750" w:author="SRO">
            <w:rPr>
              <w:b/>
              <w:bCs/>
              <w:sz w:val="26"/>
              <w:szCs w:val="26"/>
              <w:rtl/>
              <w:lang w:val="fr-FR" w:bidi="ar-MA"/>
            </w:rPr>
          </w:rPrChange>
        </w:rPr>
        <w:t>نقاش</w:t>
      </w:r>
    </w:p>
    <w:p w:rsidR="00832F4C" w:rsidRPr="000F3EE9" w:rsidRDefault="00832F4C" w:rsidP="00144062">
      <w:pPr>
        <w:numPr>
          <w:ilvl w:val="0"/>
          <w:numId w:val="28"/>
          <w:numberingChange w:id="751" w:author="SRO" w:date="2011-02-21T09:12:00Z" w:original="%1:37:0:."/>
        </w:numPr>
        <w:bidi/>
        <w:spacing w:after="240"/>
        <w:ind w:hanging="686"/>
        <w:jc w:val="both"/>
        <w:rPr>
          <w:sz w:val="26"/>
          <w:szCs w:val="26"/>
          <w:lang w:val="fr-FR"/>
          <w:rPrChange w:id="752" w:author="SRO">
            <w:rPr>
              <w:sz w:val="26"/>
              <w:szCs w:val="26"/>
              <w:lang w:val="fr-FR"/>
            </w:rPr>
          </w:rPrChange>
        </w:rPr>
      </w:pPr>
      <w:del w:id="753" w:author="SRO" w:date="2011-02-21T09:54:00Z">
        <w:r w:rsidRPr="000F3EE9" w:rsidDel="00A4557C">
          <w:rPr>
            <w:sz w:val="26"/>
            <w:szCs w:val="26"/>
            <w:rtl/>
            <w:lang w:val="fr-FR"/>
            <w:rPrChange w:id="754" w:author="SRO">
              <w:rPr>
                <w:sz w:val="26"/>
                <w:szCs w:val="26"/>
                <w:rtl/>
                <w:lang w:val="fr-FR"/>
              </w:rPr>
            </w:rPrChange>
          </w:rPr>
          <w:delText xml:space="preserve"> </w:delText>
        </w:r>
      </w:del>
      <w:r w:rsidRPr="000F3EE9">
        <w:rPr>
          <w:sz w:val="26"/>
          <w:szCs w:val="26"/>
          <w:rtl/>
          <w:lang w:val="fr-FR" w:bidi="ar-MA"/>
          <w:rPrChange w:id="755" w:author="SRO">
            <w:rPr>
              <w:sz w:val="26"/>
              <w:szCs w:val="26"/>
              <w:rtl/>
              <w:lang w:val="fr-FR" w:bidi="ar-MA"/>
            </w:rPr>
          </w:rPrChange>
        </w:rPr>
        <w:t>يمكن إيجاز مضمون المناقشات التي تلت العرضين بالنقط التالية:</w:t>
      </w:r>
    </w:p>
    <w:p w:rsidR="00832F4C" w:rsidRPr="000F3EE9" w:rsidRDefault="00832F4C" w:rsidP="00144062">
      <w:pPr>
        <w:bidi/>
        <w:spacing w:after="120"/>
        <w:ind w:left="1168" w:hanging="448"/>
        <w:jc w:val="both"/>
        <w:rPr>
          <w:sz w:val="26"/>
          <w:szCs w:val="26"/>
          <w:rtl/>
          <w:lang w:val="fr-FR"/>
          <w:rPrChange w:id="756" w:author="SRO">
            <w:rPr>
              <w:sz w:val="26"/>
              <w:szCs w:val="26"/>
              <w:rtl/>
              <w:lang w:val="fr-FR"/>
            </w:rPr>
          </w:rPrChange>
        </w:rPr>
      </w:pPr>
      <w:r w:rsidRPr="000F3EE9">
        <w:rPr>
          <w:sz w:val="26"/>
          <w:szCs w:val="26"/>
          <w:rtl/>
          <w:lang w:val="fr-FR"/>
          <w:rPrChange w:id="757" w:author="SRO" w:date="2011-02-21T10:18:00Z">
            <w:rPr>
              <w:sz w:val="26"/>
              <w:szCs w:val="26"/>
              <w:rtl/>
              <w:lang w:val="fr-FR"/>
            </w:rPr>
          </w:rPrChange>
        </w:rPr>
        <w:t>▪</w:t>
      </w:r>
      <w:r w:rsidRPr="000F3EE9">
        <w:rPr>
          <w:sz w:val="26"/>
          <w:szCs w:val="26"/>
          <w:rtl/>
          <w:lang w:val="fr-FR"/>
          <w:rPrChange w:id="758" w:author="SRO" w:date="2011-02-21T10:18:00Z">
            <w:rPr>
              <w:sz w:val="26"/>
              <w:szCs w:val="26"/>
              <w:rtl/>
              <w:lang w:val="fr-FR"/>
            </w:rPr>
          </w:rPrChange>
        </w:rPr>
        <w:tab/>
      </w:r>
      <w:r w:rsidRPr="000F3EE9">
        <w:rPr>
          <w:sz w:val="26"/>
          <w:szCs w:val="26"/>
          <w:rtl/>
          <w:lang w:val="fr-FR"/>
          <w:rPrChange w:id="759" w:author="SRO">
            <w:rPr>
              <w:sz w:val="26"/>
              <w:szCs w:val="26"/>
              <w:rtl/>
              <w:lang w:val="fr-FR"/>
            </w:rPr>
          </w:rPrChange>
        </w:rPr>
        <w:t>هل استفادت</w:t>
      </w:r>
      <w:r w:rsidRPr="000F3EE9">
        <w:rPr>
          <w:sz w:val="26"/>
          <w:szCs w:val="26"/>
          <w:rtl/>
          <w:lang w:val="fr-FR" w:bidi="ar-MA"/>
          <w:rPrChange w:id="760" w:author="SRO">
            <w:rPr>
              <w:sz w:val="26"/>
              <w:szCs w:val="26"/>
              <w:rtl/>
              <w:lang w:val="fr-FR" w:bidi="ar-MA"/>
            </w:rPr>
          </w:rPrChange>
        </w:rPr>
        <w:t xml:space="preserve"> الشعوب مباشرةً من هذه المساعدة من أجل التنمية؟ إذا كان الجواب بنعم، فبأي كيفية؟ كيف يمكن النجاح في جعل المساعدة تساهم في وضع حد أدنى للدخل في الزراعة أو كيف يتم توجيه المساعدة لكي تستفيد منها الساكنة القروية؟</w:t>
      </w:r>
      <w:r w:rsidRPr="000F3EE9">
        <w:rPr>
          <w:sz w:val="26"/>
          <w:szCs w:val="26"/>
          <w:rtl/>
          <w:lang w:val="fr-FR"/>
          <w:rPrChange w:id="761" w:author="SRO">
            <w:rPr>
              <w:sz w:val="26"/>
              <w:szCs w:val="26"/>
              <w:rtl/>
              <w:lang w:val="fr-FR"/>
            </w:rPr>
          </w:rPrChange>
        </w:rPr>
        <w:t xml:space="preserve"> </w:t>
      </w:r>
    </w:p>
    <w:p w:rsidR="00832F4C" w:rsidRPr="000F3EE9" w:rsidRDefault="00832F4C" w:rsidP="00144062">
      <w:pPr>
        <w:bidi/>
        <w:spacing w:after="120"/>
        <w:ind w:left="1168" w:hanging="448"/>
        <w:jc w:val="both"/>
        <w:rPr>
          <w:sz w:val="26"/>
          <w:szCs w:val="26"/>
          <w:rtl/>
          <w:lang w:val="fr-FR"/>
          <w:rPrChange w:id="762" w:author="SRO">
            <w:rPr>
              <w:sz w:val="26"/>
              <w:szCs w:val="26"/>
              <w:rtl/>
              <w:lang w:val="fr-FR"/>
            </w:rPr>
          </w:rPrChange>
        </w:rPr>
      </w:pPr>
      <w:r w:rsidRPr="000F3EE9">
        <w:rPr>
          <w:sz w:val="26"/>
          <w:szCs w:val="26"/>
          <w:rtl/>
          <w:lang w:val="fr-FR"/>
          <w:rPrChange w:id="763" w:author="SRO" w:date="2011-02-21T10:18:00Z">
            <w:rPr>
              <w:sz w:val="26"/>
              <w:szCs w:val="26"/>
              <w:rtl/>
              <w:lang w:val="fr-FR"/>
            </w:rPr>
          </w:rPrChange>
        </w:rPr>
        <w:t>▪</w:t>
      </w:r>
      <w:r w:rsidRPr="000F3EE9">
        <w:rPr>
          <w:sz w:val="26"/>
          <w:szCs w:val="26"/>
          <w:rtl/>
          <w:lang w:val="fr-FR"/>
          <w:rPrChange w:id="764" w:author="SRO" w:date="2011-02-21T10:18:00Z">
            <w:rPr>
              <w:sz w:val="26"/>
              <w:szCs w:val="26"/>
              <w:rtl/>
              <w:lang w:val="fr-FR"/>
            </w:rPr>
          </w:rPrChange>
        </w:rPr>
        <w:tab/>
      </w:r>
      <w:r w:rsidRPr="000F3EE9">
        <w:rPr>
          <w:sz w:val="26"/>
          <w:szCs w:val="26"/>
          <w:rtl/>
          <w:lang w:val="fr-FR"/>
          <w:rPrChange w:id="765" w:author="SRO">
            <w:rPr>
              <w:sz w:val="26"/>
              <w:szCs w:val="26"/>
              <w:rtl/>
              <w:lang w:val="fr-FR"/>
            </w:rPr>
          </w:rPrChange>
        </w:rPr>
        <w:t>هل ينبغي انتقاء المانحين؟ وما هي أفضل الوسائل لعقلنة انتقاء المانحين؟ انتقاء التخصيصات؟ انتقاء العملة؟</w:t>
      </w:r>
    </w:p>
    <w:p w:rsidR="00832F4C" w:rsidRPr="000F3EE9" w:rsidRDefault="00832F4C" w:rsidP="00144062">
      <w:pPr>
        <w:bidi/>
        <w:spacing w:after="120"/>
        <w:ind w:left="1168" w:hanging="448"/>
        <w:jc w:val="both"/>
        <w:rPr>
          <w:sz w:val="26"/>
          <w:szCs w:val="26"/>
          <w:rtl/>
          <w:lang w:val="fr-FR"/>
          <w:rPrChange w:id="766" w:author="SRO">
            <w:rPr>
              <w:sz w:val="26"/>
              <w:szCs w:val="26"/>
              <w:rtl/>
              <w:lang w:val="fr-FR"/>
            </w:rPr>
          </w:rPrChange>
        </w:rPr>
      </w:pPr>
      <w:r w:rsidRPr="000F3EE9">
        <w:rPr>
          <w:sz w:val="26"/>
          <w:szCs w:val="26"/>
          <w:rtl/>
          <w:lang w:val="fr-FR"/>
          <w:rPrChange w:id="767" w:author="SRO" w:date="2011-02-21T10:18:00Z">
            <w:rPr>
              <w:sz w:val="26"/>
              <w:szCs w:val="26"/>
              <w:rtl/>
              <w:lang w:val="fr-FR"/>
            </w:rPr>
          </w:rPrChange>
        </w:rPr>
        <w:t>▪</w:t>
      </w:r>
      <w:r w:rsidRPr="000F3EE9">
        <w:rPr>
          <w:sz w:val="26"/>
          <w:szCs w:val="26"/>
          <w:rtl/>
          <w:lang w:val="fr-FR"/>
          <w:rPrChange w:id="768" w:author="SRO" w:date="2011-02-21T10:18:00Z">
            <w:rPr>
              <w:sz w:val="26"/>
              <w:szCs w:val="26"/>
              <w:rtl/>
              <w:lang w:val="fr-FR"/>
            </w:rPr>
          </w:rPrChange>
        </w:rPr>
        <w:tab/>
      </w:r>
      <w:r w:rsidRPr="000F3EE9">
        <w:rPr>
          <w:sz w:val="26"/>
          <w:szCs w:val="26"/>
          <w:rtl/>
          <w:lang w:val="fr-FR"/>
          <w:rPrChange w:id="769" w:author="SRO">
            <w:rPr>
              <w:sz w:val="26"/>
              <w:szCs w:val="26"/>
              <w:rtl/>
              <w:lang w:val="fr-FR"/>
            </w:rPr>
          </w:rPrChange>
        </w:rPr>
        <w:t xml:space="preserve">هل يجب اللجوء إلى التمويل الخارجي فقط بعد إخفاق محاولات التمويل الداخلي؟ أم ينبغي إعطاء الأولوية للتمويل الداخلي على التمويل الخارجي؟  </w:t>
      </w:r>
    </w:p>
    <w:p w:rsidR="00832F4C" w:rsidRPr="000F3EE9" w:rsidRDefault="00832F4C" w:rsidP="00144062">
      <w:pPr>
        <w:bidi/>
        <w:spacing w:after="120"/>
        <w:ind w:left="1168" w:hanging="448"/>
        <w:jc w:val="both"/>
        <w:rPr>
          <w:sz w:val="26"/>
          <w:szCs w:val="26"/>
          <w:rtl/>
          <w:lang w:val="fr-FR"/>
          <w:rPrChange w:id="770" w:author="SRO">
            <w:rPr>
              <w:sz w:val="26"/>
              <w:szCs w:val="26"/>
              <w:rtl/>
              <w:lang w:val="fr-FR"/>
            </w:rPr>
          </w:rPrChange>
        </w:rPr>
      </w:pPr>
      <w:r w:rsidRPr="000F3EE9">
        <w:rPr>
          <w:sz w:val="26"/>
          <w:szCs w:val="26"/>
          <w:rtl/>
          <w:lang w:val="fr-FR"/>
          <w:rPrChange w:id="771" w:author="SRO" w:date="2011-02-21T10:18:00Z">
            <w:rPr>
              <w:sz w:val="26"/>
              <w:szCs w:val="26"/>
              <w:rtl/>
              <w:lang w:val="fr-FR"/>
            </w:rPr>
          </w:rPrChange>
        </w:rPr>
        <w:t>▪</w:t>
      </w:r>
      <w:r w:rsidRPr="000F3EE9">
        <w:rPr>
          <w:sz w:val="26"/>
          <w:szCs w:val="26"/>
          <w:rtl/>
          <w:lang w:val="fr-FR"/>
          <w:rPrChange w:id="772" w:author="SRO" w:date="2011-02-21T10:18:00Z">
            <w:rPr>
              <w:sz w:val="26"/>
              <w:szCs w:val="26"/>
              <w:rtl/>
              <w:lang w:val="fr-FR"/>
            </w:rPr>
          </w:rPrChange>
        </w:rPr>
        <w:tab/>
      </w:r>
      <w:r w:rsidRPr="000F3EE9">
        <w:rPr>
          <w:sz w:val="26"/>
          <w:szCs w:val="26"/>
          <w:rtl/>
          <w:lang w:val="fr-FR"/>
          <w:rPrChange w:id="773" w:author="SRO">
            <w:rPr>
              <w:sz w:val="26"/>
              <w:szCs w:val="26"/>
              <w:rtl/>
              <w:lang w:val="fr-FR"/>
            </w:rPr>
          </w:rPrChange>
        </w:rPr>
        <w:t>هل يجب إلغاء الاشتراطات السياسية المتصلة بالمساعدة من أجل التنمية؟</w:t>
      </w:r>
    </w:p>
    <w:p w:rsidR="00832F4C" w:rsidRPr="000F3EE9" w:rsidRDefault="00832F4C" w:rsidP="00144062">
      <w:pPr>
        <w:bidi/>
        <w:spacing w:after="120"/>
        <w:ind w:left="1168" w:hanging="448"/>
        <w:jc w:val="both"/>
        <w:rPr>
          <w:sz w:val="26"/>
          <w:szCs w:val="26"/>
          <w:rtl/>
          <w:lang w:val="fr-FR"/>
          <w:rPrChange w:id="774" w:author="SRO">
            <w:rPr>
              <w:sz w:val="26"/>
              <w:szCs w:val="26"/>
              <w:rtl/>
              <w:lang w:val="fr-FR"/>
            </w:rPr>
          </w:rPrChange>
        </w:rPr>
      </w:pPr>
      <w:r w:rsidRPr="000F3EE9">
        <w:rPr>
          <w:sz w:val="26"/>
          <w:szCs w:val="26"/>
          <w:rtl/>
          <w:lang w:val="fr-FR"/>
          <w:rPrChange w:id="775" w:author="SRO" w:date="2011-02-21T10:18:00Z">
            <w:rPr>
              <w:sz w:val="26"/>
              <w:szCs w:val="26"/>
              <w:rtl/>
              <w:lang w:val="fr-FR"/>
            </w:rPr>
          </w:rPrChange>
        </w:rPr>
        <w:t>▪</w:t>
      </w:r>
      <w:r w:rsidRPr="000F3EE9">
        <w:rPr>
          <w:sz w:val="26"/>
          <w:szCs w:val="26"/>
          <w:rtl/>
          <w:lang w:val="fr-FR"/>
          <w:rPrChange w:id="776" w:author="SRO" w:date="2011-02-21T10:18:00Z">
            <w:rPr>
              <w:sz w:val="26"/>
              <w:szCs w:val="26"/>
              <w:rtl/>
              <w:lang w:val="fr-FR"/>
            </w:rPr>
          </w:rPrChange>
        </w:rPr>
        <w:tab/>
      </w:r>
      <w:r w:rsidRPr="000F3EE9">
        <w:rPr>
          <w:sz w:val="26"/>
          <w:szCs w:val="26"/>
          <w:rtl/>
          <w:lang w:val="fr-FR"/>
          <w:rPrChange w:id="777" w:author="SRO">
            <w:rPr>
              <w:sz w:val="26"/>
              <w:szCs w:val="26"/>
              <w:rtl/>
              <w:lang w:val="fr-FR"/>
            </w:rPr>
          </w:rPrChange>
        </w:rPr>
        <w:t xml:space="preserve">ما هو تأثير ظهور فاعلين جدد على التعاون، لاسيما الفاعلين من الجنوب كالصين والهند والبرازيل؟ </w:t>
      </w:r>
    </w:p>
    <w:p w:rsidR="00832F4C" w:rsidRPr="000F3EE9" w:rsidRDefault="00832F4C" w:rsidP="00144062">
      <w:pPr>
        <w:bidi/>
        <w:spacing w:after="120"/>
        <w:ind w:left="1168" w:hanging="448"/>
        <w:jc w:val="both"/>
        <w:rPr>
          <w:sz w:val="26"/>
          <w:szCs w:val="26"/>
          <w:rtl/>
          <w:lang w:val="fr-FR"/>
          <w:rPrChange w:id="778" w:author="SRO">
            <w:rPr>
              <w:sz w:val="26"/>
              <w:szCs w:val="26"/>
              <w:rtl/>
              <w:lang w:val="fr-FR"/>
            </w:rPr>
          </w:rPrChange>
        </w:rPr>
      </w:pPr>
      <w:r w:rsidRPr="000F3EE9">
        <w:rPr>
          <w:sz w:val="26"/>
          <w:szCs w:val="26"/>
          <w:rtl/>
          <w:lang w:val="fr-FR"/>
          <w:rPrChange w:id="779" w:author="SRO" w:date="2011-02-21T10:18:00Z">
            <w:rPr>
              <w:sz w:val="26"/>
              <w:szCs w:val="26"/>
              <w:rtl/>
              <w:lang w:val="fr-FR"/>
            </w:rPr>
          </w:rPrChange>
        </w:rPr>
        <w:t>▪</w:t>
      </w:r>
      <w:r w:rsidRPr="000F3EE9">
        <w:rPr>
          <w:sz w:val="26"/>
          <w:szCs w:val="26"/>
          <w:rtl/>
          <w:lang w:val="fr-FR"/>
          <w:rPrChange w:id="780" w:author="SRO" w:date="2011-02-21T10:18:00Z">
            <w:rPr>
              <w:sz w:val="26"/>
              <w:szCs w:val="26"/>
              <w:rtl/>
              <w:lang w:val="fr-FR"/>
            </w:rPr>
          </w:rPrChange>
        </w:rPr>
        <w:tab/>
      </w:r>
      <w:r w:rsidRPr="000F3EE9">
        <w:rPr>
          <w:sz w:val="26"/>
          <w:szCs w:val="26"/>
          <w:rtl/>
          <w:lang w:val="fr-FR"/>
          <w:rPrChange w:id="781" w:author="SRO">
            <w:rPr>
              <w:sz w:val="26"/>
              <w:szCs w:val="26"/>
              <w:rtl/>
              <w:lang w:val="fr-FR"/>
            </w:rPr>
          </w:rPrChange>
        </w:rPr>
        <w:t>ما هو الدور الذي يجب أن تلعبه الصناديق العربية في سياق لا تكون فيه الأولويات للبنيات الأساسية بالضرورة؟</w:t>
      </w:r>
    </w:p>
    <w:p w:rsidR="00832F4C" w:rsidRPr="000F3EE9" w:rsidRDefault="00832F4C" w:rsidP="00144062">
      <w:pPr>
        <w:bidi/>
        <w:spacing w:after="120"/>
        <w:ind w:left="1168" w:hanging="448"/>
        <w:jc w:val="both"/>
        <w:rPr>
          <w:sz w:val="26"/>
          <w:szCs w:val="26"/>
          <w:rtl/>
          <w:lang w:val="fr-FR"/>
          <w:rPrChange w:id="782" w:author="SRO">
            <w:rPr>
              <w:sz w:val="26"/>
              <w:szCs w:val="26"/>
              <w:rtl/>
              <w:lang w:val="fr-FR"/>
            </w:rPr>
          </w:rPrChange>
        </w:rPr>
      </w:pPr>
      <w:r w:rsidRPr="000F3EE9">
        <w:rPr>
          <w:sz w:val="26"/>
          <w:szCs w:val="26"/>
          <w:rtl/>
          <w:lang w:val="fr-FR"/>
          <w:rPrChange w:id="783" w:author="SRO" w:date="2011-02-21T10:18:00Z">
            <w:rPr>
              <w:sz w:val="26"/>
              <w:szCs w:val="26"/>
              <w:rtl/>
              <w:lang w:val="fr-FR"/>
            </w:rPr>
          </w:rPrChange>
        </w:rPr>
        <w:t>▪</w:t>
      </w:r>
      <w:r w:rsidRPr="000F3EE9">
        <w:rPr>
          <w:sz w:val="26"/>
          <w:szCs w:val="26"/>
          <w:rtl/>
          <w:lang w:val="fr-FR"/>
          <w:rPrChange w:id="784" w:author="SRO" w:date="2011-02-21T10:18:00Z">
            <w:rPr>
              <w:sz w:val="26"/>
              <w:szCs w:val="26"/>
              <w:rtl/>
              <w:lang w:val="fr-FR"/>
            </w:rPr>
          </w:rPrChange>
        </w:rPr>
        <w:tab/>
      </w:r>
      <w:r w:rsidRPr="000F3EE9">
        <w:rPr>
          <w:sz w:val="26"/>
          <w:szCs w:val="26"/>
          <w:rtl/>
          <w:lang w:val="fr-FR"/>
          <w:rPrChange w:id="785" w:author="SRO">
            <w:rPr>
              <w:sz w:val="26"/>
              <w:szCs w:val="26"/>
              <w:rtl/>
              <w:lang w:val="fr-FR"/>
            </w:rPr>
          </w:rPrChange>
        </w:rPr>
        <w:t xml:space="preserve">وأخيراً، وضمن تسلسلية الموارد، هل يجب إيلاء أهمية خاصة للمنح؟  </w:t>
      </w:r>
    </w:p>
    <w:p w:rsidR="00832F4C" w:rsidRPr="000F3EE9" w:rsidRDefault="00832F4C" w:rsidP="00832F4C">
      <w:pPr>
        <w:numPr>
          <w:ins w:id="786" w:author="SRO" w:date="2011-02-21T09:52:00Z"/>
        </w:numPr>
        <w:bidi/>
        <w:spacing w:after="120"/>
        <w:ind w:left="-86"/>
        <w:jc w:val="both"/>
        <w:rPr>
          <w:ins w:id="787" w:author="SRO" w:date="2011-02-21T09:52:00Z"/>
          <w:sz w:val="26"/>
          <w:szCs w:val="26"/>
          <w:lang w:val="fr-FR"/>
          <w:rPrChange w:id="788" w:author="SRO">
            <w:rPr>
              <w:ins w:id="789" w:author="SRO" w:date="2011-02-21T09:52:00Z"/>
              <w:sz w:val="26"/>
              <w:szCs w:val="26"/>
              <w:lang w:val="fr-FR"/>
            </w:rPr>
          </w:rPrChange>
        </w:rPr>
        <w:pPrChange w:id="790" w:author="SRO" w:date="2011-02-21T09:53:00Z">
          <w:pPr>
            <w:bidi/>
            <w:spacing w:after="240"/>
            <w:jc w:val="both"/>
          </w:pPr>
        </w:pPrChange>
      </w:pPr>
    </w:p>
    <w:p w:rsidR="00832F4C" w:rsidRPr="000F3EE9" w:rsidRDefault="00832F4C" w:rsidP="00832F4C">
      <w:pPr>
        <w:numPr>
          <w:ilvl w:val="0"/>
          <w:numId w:val="28"/>
          <w:numberingChange w:id="791" w:author="SRO" w:date="2011-02-21T09:12:00Z" w:original="%1:38:0:."/>
        </w:numPr>
        <w:bidi/>
        <w:spacing w:after="120"/>
        <w:ind w:hanging="686"/>
        <w:jc w:val="both"/>
        <w:rPr>
          <w:sz w:val="26"/>
          <w:szCs w:val="26"/>
          <w:lang w:val="fr-FR"/>
          <w:rPrChange w:id="792" w:author="SRO">
            <w:rPr>
              <w:sz w:val="26"/>
              <w:szCs w:val="26"/>
              <w:lang w:val="fr-FR"/>
            </w:rPr>
          </w:rPrChange>
        </w:rPr>
        <w:pPrChange w:id="793" w:author="SRO" w:date="2011-02-21T09:53:00Z">
          <w:pPr>
            <w:numPr>
              <w:numId w:val="28"/>
            </w:numPr>
            <w:bidi/>
            <w:spacing w:after="240"/>
            <w:ind w:left="600" w:hanging="686"/>
            <w:jc w:val="both"/>
          </w:pPr>
        </w:pPrChange>
      </w:pPr>
      <w:r w:rsidRPr="000F3EE9">
        <w:rPr>
          <w:sz w:val="26"/>
          <w:szCs w:val="26"/>
          <w:rtl/>
          <w:lang w:val="fr-FR"/>
          <w:rPrChange w:id="794" w:author="SRO">
            <w:rPr>
              <w:sz w:val="26"/>
              <w:szCs w:val="26"/>
              <w:rtl/>
              <w:lang w:val="fr-FR"/>
            </w:rPr>
          </w:rPrChange>
        </w:rPr>
        <w:t xml:space="preserve">واستنتاجاً، تم تبني عدة نقط بارزة: </w:t>
      </w:r>
    </w:p>
    <w:p w:rsidR="00832F4C" w:rsidRPr="000F3EE9" w:rsidRDefault="00832F4C" w:rsidP="00144062">
      <w:pPr>
        <w:numPr>
          <w:ilvl w:val="0"/>
          <w:numId w:val="4"/>
          <w:numberingChange w:id="795" w:author="SRO" w:date="2011-02-21T09:12:00Z" w:original="%1:1:0:."/>
        </w:numPr>
        <w:tabs>
          <w:tab w:val="clear" w:pos="360"/>
        </w:tabs>
        <w:bidi/>
        <w:spacing w:after="240"/>
        <w:ind w:left="743"/>
        <w:jc w:val="both"/>
        <w:rPr>
          <w:sz w:val="26"/>
          <w:szCs w:val="26"/>
          <w:lang w:val="fr-FR"/>
          <w:rPrChange w:id="796" w:author="SRO">
            <w:rPr>
              <w:sz w:val="26"/>
              <w:szCs w:val="26"/>
              <w:lang w:val="fr-FR"/>
            </w:rPr>
          </w:rPrChange>
        </w:rPr>
      </w:pPr>
      <w:r w:rsidRPr="000F3EE9">
        <w:rPr>
          <w:sz w:val="26"/>
          <w:szCs w:val="26"/>
          <w:rtl/>
          <w:lang w:val="fr-FR"/>
          <w:rPrChange w:id="797" w:author="SRO">
            <w:rPr>
              <w:sz w:val="26"/>
              <w:szCs w:val="26"/>
              <w:rtl/>
              <w:lang w:val="fr-FR"/>
            </w:rPr>
          </w:rPrChange>
        </w:rPr>
        <w:t>وضع سياسات داخلية ملائمة من أجل تحسين تعبئة الادخار الوطني بحيث يتمكن بالتدريج من احتلال مكان متزايد الأهمية في تمويل الاقتصاد، وترشيد تخصيص المساعدة من أجل التنمية من خلال تشخيص جيد لاحتياجات التنمية وأولوياتها بحيث يتم توجيه المساعدة نحو قطاعات منتجة، وذلك بدون التخلي عن الاستثمارات الاجتماعية التي تسهم في محاربة الفقر؛</w:t>
      </w:r>
    </w:p>
    <w:p w:rsidR="00832F4C" w:rsidRPr="000F3EE9" w:rsidRDefault="00832F4C" w:rsidP="00144062">
      <w:pPr>
        <w:numPr>
          <w:ilvl w:val="0"/>
          <w:numId w:val="4"/>
          <w:numberingChange w:id="798" w:author="SRO" w:date="2011-02-21T09:12:00Z" w:original="%1:2:0:."/>
        </w:numPr>
        <w:tabs>
          <w:tab w:val="clear" w:pos="360"/>
        </w:tabs>
        <w:bidi/>
        <w:spacing w:after="240"/>
        <w:ind w:left="743"/>
        <w:jc w:val="both"/>
        <w:rPr>
          <w:sz w:val="26"/>
          <w:szCs w:val="26"/>
          <w:lang w:val="fr-FR"/>
          <w:rPrChange w:id="799" w:author="SRO">
            <w:rPr>
              <w:sz w:val="26"/>
              <w:szCs w:val="26"/>
              <w:lang w:val="fr-FR"/>
            </w:rPr>
          </w:rPrChange>
        </w:rPr>
      </w:pPr>
      <w:r w:rsidRPr="000F3EE9">
        <w:rPr>
          <w:sz w:val="26"/>
          <w:szCs w:val="26"/>
          <w:rtl/>
          <w:lang w:val="fr-FR"/>
          <w:rPrChange w:id="800" w:author="SRO">
            <w:rPr>
              <w:sz w:val="26"/>
              <w:szCs w:val="26"/>
              <w:rtl/>
              <w:lang w:val="fr-FR"/>
            </w:rPr>
          </w:rPrChange>
        </w:rPr>
        <w:t>الشركاء في التنمية مدعوون إلى احترام التزامهم برفع مساعدتهم من أجل التنمية لبلدان شمال أفريقيا إلى مستوى 0.7</w:t>
      </w:r>
      <w:r w:rsidRPr="000F3EE9">
        <w:rPr>
          <w:sz w:val="26"/>
          <w:szCs w:val="26"/>
          <w:lang w:val="fr-FR"/>
          <w:rPrChange w:id="801" w:author="SRO">
            <w:rPr>
              <w:sz w:val="26"/>
              <w:szCs w:val="26"/>
              <w:lang w:val="fr-FR"/>
            </w:rPr>
          </w:rPrChange>
        </w:rPr>
        <w:t>%</w:t>
      </w:r>
      <w:r w:rsidRPr="000F3EE9">
        <w:rPr>
          <w:sz w:val="26"/>
          <w:szCs w:val="26"/>
          <w:rtl/>
          <w:lang w:val="fr-FR" w:bidi="ar-MA"/>
          <w:rPrChange w:id="802" w:author="SRO">
            <w:rPr>
              <w:sz w:val="26"/>
              <w:szCs w:val="26"/>
              <w:rtl/>
              <w:lang w:val="fr-FR" w:bidi="ar-MA"/>
            </w:rPr>
          </w:rPrChange>
        </w:rPr>
        <w:t xml:space="preserve"> من ناتجها المحلي الإجمالي؛</w:t>
      </w:r>
    </w:p>
    <w:p w:rsidR="00832F4C" w:rsidRPr="000F3EE9" w:rsidRDefault="00832F4C" w:rsidP="00144062">
      <w:pPr>
        <w:numPr>
          <w:ilvl w:val="0"/>
          <w:numId w:val="4"/>
          <w:numberingChange w:id="803" w:author="SRO" w:date="2011-02-21T09:12:00Z" w:original="%1:3:0:."/>
        </w:numPr>
        <w:tabs>
          <w:tab w:val="clear" w:pos="360"/>
        </w:tabs>
        <w:bidi/>
        <w:spacing w:after="240"/>
        <w:ind w:left="743"/>
        <w:jc w:val="both"/>
        <w:rPr>
          <w:sz w:val="26"/>
          <w:szCs w:val="26"/>
          <w:lang w:val="fr-FR"/>
          <w:rPrChange w:id="804" w:author="SRO">
            <w:rPr>
              <w:sz w:val="26"/>
              <w:szCs w:val="26"/>
              <w:lang w:val="fr-FR"/>
            </w:rPr>
          </w:rPrChange>
        </w:rPr>
      </w:pPr>
      <w:r w:rsidRPr="000F3EE9">
        <w:rPr>
          <w:sz w:val="26"/>
          <w:szCs w:val="26"/>
          <w:rtl/>
          <w:lang w:val="fr-FR"/>
          <w:rPrChange w:id="805" w:author="SRO" w:date="2011-02-21T10:18:00Z">
            <w:rPr>
              <w:sz w:val="26"/>
              <w:szCs w:val="26"/>
              <w:rtl/>
              <w:lang w:val="fr-FR"/>
            </w:rPr>
          </w:rPrChange>
        </w:rPr>
        <w:tab/>
      </w:r>
      <w:r w:rsidRPr="000F3EE9">
        <w:rPr>
          <w:sz w:val="26"/>
          <w:szCs w:val="26"/>
          <w:rtl/>
          <w:lang w:val="fr-FR"/>
          <w:rPrChange w:id="806" w:author="SRO">
            <w:rPr>
              <w:sz w:val="26"/>
              <w:szCs w:val="26"/>
              <w:rtl/>
              <w:lang w:val="fr-FR"/>
            </w:rPr>
          </w:rPrChange>
        </w:rPr>
        <w:t>على الدول العربية أن تفكر في الطرائق العملية لإنشاء صندوق عربي للتنمية بعد أن تكون قد راجعت الصناديق القائمة حالياً من أجل تقييم تأثيرها على تنمية الإقليم، لاسيما في مجال محاربة البطالة وإقامة هيكلية وآلية من أجل الارتقاء بالأمن الغذائي؛</w:t>
      </w:r>
    </w:p>
    <w:p w:rsidR="00832F4C" w:rsidRPr="000F3EE9" w:rsidRDefault="00832F4C" w:rsidP="00144062">
      <w:pPr>
        <w:numPr>
          <w:ilvl w:val="0"/>
          <w:numId w:val="4"/>
          <w:numberingChange w:id="807" w:author="SRO" w:date="2011-02-21T09:12:00Z" w:original="%1:4:0:."/>
        </w:numPr>
        <w:tabs>
          <w:tab w:val="clear" w:pos="360"/>
        </w:tabs>
        <w:bidi/>
        <w:spacing w:after="240"/>
        <w:ind w:left="743"/>
        <w:jc w:val="both"/>
        <w:rPr>
          <w:sz w:val="26"/>
          <w:szCs w:val="26"/>
          <w:lang w:val="fr-FR"/>
          <w:rPrChange w:id="808" w:author="SRO">
            <w:rPr>
              <w:sz w:val="26"/>
              <w:szCs w:val="26"/>
              <w:lang w:val="fr-FR"/>
            </w:rPr>
          </w:rPrChange>
        </w:rPr>
      </w:pPr>
      <w:r w:rsidRPr="000F3EE9">
        <w:rPr>
          <w:sz w:val="26"/>
          <w:szCs w:val="26"/>
          <w:rtl/>
          <w:lang w:val="fr-FR"/>
          <w:rPrChange w:id="809" w:author="SRO">
            <w:rPr>
              <w:sz w:val="26"/>
              <w:szCs w:val="26"/>
              <w:rtl/>
              <w:lang w:val="fr-FR"/>
            </w:rPr>
          </w:rPrChange>
        </w:rPr>
        <w:t xml:space="preserve">لا يتسنى جعل أنماط التمويل متسلسلة بصورة تلقائية. إذ من غير الممكن الاختيار بين التمويل المحلي والتمويل الخارجي لكون الاثنين متكاملان. لذا يكون الاختيار حسب كل حالة تبعاً لنوع الاستثمار المستهدَف. </w:t>
      </w:r>
    </w:p>
    <w:p w:rsidR="00832F4C" w:rsidRPr="000F3EE9" w:rsidRDefault="00832F4C" w:rsidP="00832F4C">
      <w:pPr>
        <w:pStyle w:val="Sansinterligne1"/>
        <w:bidi/>
        <w:spacing w:after="240"/>
        <w:jc w:val="center"/>
        <w:rPr>
          <w:ins w:id="810" w:author="SRO" w:date="2011-02-21T10:05:00Z"/>
          <w:rFonts w:ascii="Times New Roman" w:hAnsi="Times New Roman" w:cs="Times New Roman"/>
          <w:b/>
          <w:bCs/>
          <w:sz w:val="28"/>
          <w:szCs w:val="28"/>
          <w:rtl/>
          <w:lang w:bidi="ar-MA"/>
          <w:rPrChange w:id="811" w:author="SRO">
            <w:rPr>
              <w:ins w:id="812" w:author="SRO" w:date="2011-02-21T10:05:00Z"/>
              <w:rFonts w:ascii="Times New Roman" w:hAnsi="Times New Roman" w:cs="Times New Roman"/>
              <w:b/>
              <w:bCs/>
              <w:sz w:val="28"/>
              <w:szCs w:val="28"/>
              <w:rtl/>
              <w:lang w:bidi="ar-MA"/>
            </w:rPr>
          </w:rPrChange>
        </w:rPr>
        <w:pPrChange w:id="813" w:author="SRO" w:date="2011-02-21T10:04:00Z">
          <w:pPr>
            <w:pStyle w:val="Sansinterligne1"/>
            <w:bidi/>
            <w:spacing w:after="240"/>
            <w:jc w:val="both"/>
          </w:pPr>
        </w:pPrChange>
      </w:pPr>
      <w:ins w:id="814" w:author="SRO" w:date="2011-02-21T09:53:00Z">
        <w:r w:rsidRPr="000F3EE9">
          <w:rPr>
            <w:rFonts w:ascii="Times New Roman" w:hAnsi="Times New Roman" w:cs="Times New Roman"/>
            <w:b/>
            <w:bCs/>
            <w:sz w:val="26"/>
            <w:szCs w:val="26"/>
            <w:rtl/>
            <w:lang w:bidi="ar-MA"/>
            <w:rPrChange w:id="815" w:author="SRO" w:date="2011-02-21T10:18:00Z">
              <w:rPr>
                <w:rFonts w:ascii="Times New Roman" w:hAnsi="Times New Roman" w:cs="Times New Roman"/>
                <w:b/>
                <w:bCs/>
                <w:sz w:val="26"/>
                <w:szCs w:val="26"/>
                <w:rtl/>
                <w:lang w:bidi="ar-MA"/>
              </w:rPr>
            </w:rPrChange>
          </w:rPr>
          <w:br w:type="page"/>
        </w:r>
      </w:ins>
      <w:r w:rsidRPr="00832F4C">
        <w:rPr>
          <w:rFonts w:ascii="Times New Roman" w:hAnsi="Times New Roman" w:cs="Times New Roman"/>
          <w:b/>
          <w:bCs/>
          <w:sz w:val="28"/>
          <w:szCs w:val="28"/>
          <w:rtl/>
          <w:lang w:bidi="ar-MA"/>
          <w:rPrChange w:id="816" w:author="SRO" w:date="2011-02-21T10:18:00Z">
            <w:rPr>
              <w:rFonts w:ascii="Times New Roman" w:hAnsi="Times New Roman" w:cs="Times New Roman"/>
              <w:b/>
              <w:bCs/>
              <w:sz w:val="28"/>
              <w:szCs w:val="26"/>
              <w:rtl/>
              <w:lang w:bidi="ar-MA"/>
            </w:rPr>
          </w:rPrChange>
        </w:rPr>
        <w:t xml:space="preserve">الدورة </w:t>
      </w:r>
      <w:del w:id="817" w:author="SRO" w:date="2011-02-21T10:05:00Z">
        <w:r w:rsidRPr="00832F4C" w:rsidDel="00983E7D">
          <w:rPr>
            <w:rFonts w:ascii="Times New Roman" w:hAnsi="Times New Roman" w:cs="Times New Roman"/>
            <w:b/>
            <w:bCs/>
            <w:sz w:val="28"/>
            <w:szCs w:val="28"/>
            <w:rtl/>
            <w:lang w:bidi="ar-MA"/>
            <w:rPrChange w:id="818" w:author="SRO" w:date="2011-02-21T10:18:00Z">
              <w:rPr>
                <w:rFonts w:ascii="Times New Roman" w:hAnsi="Times New Roman" w:cs="Times New Roman"/>
                <w:b/>
                <w:bCs/>
                <w:sz w:val="28"/>
                <w:szCs w:val="26"/>
                <w:rtl/>
                <w:lang w:bidi="ar-MA"/>
              </w:rPr>
            </w:rPrChange>
          </w:rPr>
          <w:delText>3</w:delText>
        </w:r>
      </w:del>
      <w:ins w:id="819" w:author="SRO" w:date="2011-02-21T10:05:00Z">
        <w:r w:rsidRPr="000F3EE9">
          <w:rPr>
            <w:rFonts w:ascii="Times New Roman" w:hAnsi="Times New Roman" w:cs="Times New Roman"/>
            <w:b/>
            <w:bCs/>
            <w:sz w:val="28"/>
            <w:szCs w:val="28"/>
            <w:rtl/>
            <w:lang w:bidi="ar-MA"/>
            <w:rPrChange w:id="820" w:author="SRO">
              <w:rPr>
                <w:rFonts w:ascii="Times New Roman" w:hAnsi="Times New Roman" w:cs="Times New Roman"/>
                <w:b/>
                <w:bCs/>
                <w:sz w:val="28"/>
                <w:szCs w:val="28"/>
                <w:rtl/>
                <w:lang w:bidi="ar-MA"/>
              </w:rPr>
            </w:rPrChange>
          </w:rPr>
          <w:t>الثالثة</w:t>
        </w:r>
      </w:ins>
      <w:del w:id="821" w:author="SRO" w:date="2011-02-21T10:05:00Z">
        <w:r w:rsidRPr="00832F4C" w:rsidDel="00983E7D">
          <w:rPr>
            <w:rFonts w:ascii="Times New Roman" w:hAnsi="Times New Roman" w:cs="Times New Roman"/>
            <w:b/>
            <w:bCs/>
            <w:sz w:val="28"/>
            <w:szCs w:val="28"/>
            <w:rtl/>
            <w:lang w:bidi="ar-MA"/>
            <w:rPrChange w:id="822" w:author="SRO" w:date="2011-02-21T10:18:00Z">
              <w:rPr>
                <w:rFonts w:ascii="Times New Roman" w:hAnsi="Times New Roman" w:cs="Times New Roman"/>
                <w:b/>
                <w:bCs/>
                <w:sz w:val="28"/>
                <w:szCs w:val="26"/>
                <w:rtl/>
                <w:lang w:bidi="ar-MA"/>
              </w:rPr>
            </w:rPrChange>
          </w:rPr>
          <w:delText>:</w:delText>
        </w:r>
      </w:del>
    </w:p>
    <w:p w:rsidR="00832F4C" w:rsidRPr="00832F4C" w:rsidRDefault="00832F4C" w:rsidP="00832F4C">
      <w:pPr>
        <w:pStyle w:val="Sansinterligne1"/>
        <w:numPr>
          <w:ins w:id="823" w:author="SRO" w:date="2011-02-21T10:05:00Z"/>
        </w:numPr>
        <w:bidi/>
        <w:spacing w:after="240"/>
        <w:jc w:val="center"/>
        <w:rPr>
          <w:rFonts w:ascii="Times New Roman" w:hAnsi="Times New Roman" w:cs="Times New Roman"/>
          <w:b/>
          <w:bCs/>
          <w:sz w:val="28"/>
          <w:szCs w:val="28"/>
          <w:rtl/>
          <w:lang w:bidi="ar-MA"/>
          <w:rPrChange w:id="824" w:author="SRO" w:date="2011-02-21T10:18:00Z">
            <w:rPr>
              <w:rFonts w:ascii="Times New Roman" w:hAnsi="Times New Roman" w:cs="Times New Roman"/>
              <w:b/>
              <w:bCs/>
              <w:sz w:val="28"/>
              <w:szCs w:val="26"/>
              <w:rtl/>
              <w:lang w:bidi="ar-MA"/>
            </w:rPr>
          </w:rPrChange>
        </w:rPr>
        <w:pPrChange w:id="825" w:author="SRO" w:date="2011-02-21T10:05:00Z">
          <w:pPr>
            <w:pStyle w:val="Sansinterligne1"/>
            <w:bidi/>
            <w:spacing w:after="240"/>
            <w:jc w:val="both"/>
          </w:pPr>
        </w:pPrChange>
      </w:pPr>
      <w:r w:rsidRPr="00832F4C">
        <w:rPr>
          <w:rFonts w:ascii="Times New Roman" w:hAnsi="Times New Roman" w:cs="Times New Roman"/>
          <w:b/>
          <w:bCs/>
          <w:sz w:val="28"/>
          <w:szCs w:val="28"/>
          <w:rtl/>
          <w:lang w:bidi="ar-MA"/>
          <w:rPrChange w:id="826" w:author="SRO" w:date="2011-02-21T10:18:00Z">
            <w:rPr>
              <w:rFonts w:ascii="Times New Roman" w:hAnsi="Times New Roman" w:cs="Times New Roman"/>
              <w:b/>
              <w:bCs/>
              <w:sz w:val="28"/>
              <w:szCs w:val="26"/>
              <w:rtl/>
              <w:lang w:bidi="ar-MA"/>
            </w:rPr>
          </w:rPrChange>
        </w:rPr>
        <w:t xml:space="preserve"> من أجل إسهام أفضل للقـطاع الخاص</w:t>
      </w:r>
    </w:p>
    <w:p w:rsidR="00832F4C" w:rsidRPr="000F3EE9" w:rsidRDefault="00832F4C" w:rsidP="00832F4C">
      <w:pPr>
        <w:pStyle w:val="Sansinterligne1"/>
        <w:numPr>
          <w:ilvl w:val="0"/>
          <w:numId w:val="28"/>
          <w:numberingChange w:id="827" w:author="SRO" w:date="2011-02-21T09:12:00Z" w:original="%1:39:0:."/>
        </w:numPr>
        <w:tabs>
          <w:tab w:val="right" w:pos="585"/>
        </w:tabs>
        <w:bidi/>
        <w:spacing w:after="120"/>
        <w:ind w:left="34" w:firstLine="0"/>
        <w:jc w:val="both"/>
        <w:rPr>
          <w:rFonts w:ascii="Times New Roman" w:hAnsi="Times New Roman" w:cs="Times New Roman"/>
          <w:sz w:val="26"/>
          <w:szCs w:val="26"/>
          <w:rtl/>
          <w:lang w:bidi="ar-MA"/>
          <w:rPrChange w:id="828" w:author="SRO">
            <w:rPr>
              <w:rFonts w:ascii="Times New Roman" w:hAnsi="Times New Roman" w:cs="Times New Roman"/>
              <w:sz w:val="26"/>
              <w:szCs w:val="26"/>
              <w:rtl/>
              <w:lang w:bidi="ar-MA"/>
            </w:rPr>
          </w:rPrChange>
        </w:rPr>
        <w:pPrChange w:id="829" w:author="SRO" w:date="2011-02-21T10:07:00Z">
          <w:pPr>
            <w:pStyle w:val="Sansinterligne1"/>
            <w:numPr>
              <w:numId w:val="28"/>
            </w:numPr>
            <w:tabs>
              <w:tab w:val="right" w:pos="585"/>
            </w:tabs>
            <w:bidi/>
            <w:spacing w:after="240"/>
            <w:ind w:left="34"/>
            <w:jc w:val="both"/>
          </w:pPr>
        </w:pPrChange>
      </w:pPr>
      <w:r w:rsidRPr="000F3EE9">
        <w:rPr>
          <w:rFonts w:ascii="Times New Roman" w:hAnsi="Times New Roman" w:cs="Times New Roman"/>
          <w:sz w:val="26"/>
          <w:szCs w:val="26"/>
          <w:rtl/>
          <w:lang w:bidi="ar-MA"/>
          <w:rPrChange w:id="830" w:author="SRO">
            <w:rPr>
              <w:rFonts w:ascii="Times New Roman" w:hAnsi="Times New Roman" w:cs="Times New Roman"/>
              <w:sz w:val="26"/>
              <w:szCs w:val="26"/>
              <w:rtl/>
              <w:lang w:bidi="ar-MA"/>
            </w:rPr>
          </w:rPrChange>
        </w:rPr>
        <w:t xml:space="preserve">تم ترؤس هذه الدورة المبرمجة تحت عـنوان "تمويل القطاع الخاص: من أجل إسهام أفضل للقطاع الخاص" من قبل السيد م. مبروك البحري، رئيس الاتحاد المغـاربي للمزارعـين. وتتالت ثلاثة عـروض خلال هذه الدورة. </w:t>
      </w:r>
    </w:p>
    <w:p w:rsidR="00832F4C" w:rsidRPr="000F3EE9" w:rsidRDefault="00832F4C" w:rsidP="00832F4C">
      <w:pPr>
        <w:pStyle w:val="Sansinterligne1"/>
        <w:numPr>
          <w:ilvl w:val="0"/>
          <w:numId w:val="28"/>
          <w:numberingChange w:id="831" w:author="SRO" w:date="2011-02-21T09:12:00Z" w:original="%1:40:0:."/>
        </w:numPr>
        <w:tabs>
          <w:tab w:val="right" w:pos="585"/>
        </w:tabs>
        <w:bidi/>
        <w:spacing w:after="120"/>
        <w:ind w:left="34" w:firstLine="0"/>
        <w:jc w:val="both"/>
        <w:rPr>
          <w:rFonts w:ascii="Times New Roman" w:hAnsi="Times New Roman" w:cs="Times New Roman"/>
          <w:sz w:val="26"/>
          <w:szCs w:val="26"/>
          <w:lang w:bidi="ar-MA"/>
          <w:rPrChange w:id="832" w:author="SRO">
            <w:rPr>
              <w:rFonts w:ascii="Times New Roman" w:hAnsi="Times New Roman" w:cs="Times New Roman"/>
              <w:sz w:val="26"/>
              <w:szCs w:val="26"/>
              <w:lang w:bidi="ar-MA"/>
            </w:rPr>
          </w:rPrChange>
        </w:rPr>
        <w:pPrChange w:id="833" w:author="SRO" w:date="2011-02-21T10:07:00Z">
          <w:pPr>
            <w:pStyle w:val="Sansinterligne1"/>
            <w:numPr>
              <w:numId w:val="28"/>
            </w:numPr>
            <w:tabs>
              <w:tab w:val="right" w:pos="585"/>
            </w:tabs>
            <w:bidi/>
            <w:spacing w:after="240"/>
            <w:ind w:left="34"/>
            <w:jc w:val="both"/>
          </w:pPr>
        </w:pPrChange>
      </w:pPr>
      <w:r w:rsidRPr="000F3EE9">
        <w:rPr>
          <w:rFonts w:ascii="Times New Roman" w:hAnsi="Times New Roman" w:cs="Times New Roman"/>
          <w:sz w:val="26"/>
          <w:szCs w:val="26"/>
          <w:rtl/>
          <w:lang w:bidi="ar-MA"/>
          <w:rPrChange w:id="834" w:author="SRO">
            <w:rPr>
              <w:rFonts w:ascii="Times New Roman" w:hAnsi="Times New Roman" w:cs="Times New Roman"/>
              <w:sz w:val="26"/>
              <w:szCs w:val="26"/>
              <w:rtl/>
              <w:lang w:bidi="ar-MA"/>
            </w:rPr>
          </w:rPrChange>
        </w:rPr>
        <w:t>وكان السيد مصطفى عـبد الله علي مدير الدراسات في البنك المركزي للسودان أول المتحدثين. وأشار في عـرضه إلى نموذج التمويل الخاص بالاقتصاد السوداني، حيث تسود المالية الإسلامية، ويعطي مرتبة الصدارة للتمويل الداخلي. وقد طورت السودان مقاومة قوية للصدمات الخارجية. وعلى غرار البلدان الأخرى بالمنطقة دون-الإقليمية، هناك نقص في تمويل القطاع الخاص. ومع ذلك، على الرغم من هذه المرونة، ليست هناك مناعة ضد الأزمة.</w:t>
      </w:r>
    </w:p>
    <w:p w:rsidR="00832F4C" w:rsidRPr="000F3EE9" w:rsidRDefault="00832F4C" w:rsidP="00832F4C">
      <w:pPr>
        <w:pStyle w:val="Sansinterligne1"/>
        <w:numPr>
          <w:ilvl w:val="0"/>
          <w:numId w:val="28"/>
          <w:numberingChange w:id="835" w:author="SRO" w:date="2011-02-21T09:12:00Z" w:original="%1:41:0:."/>
        </w:numPr>
        <w:tabs>
          <w:tab w:val="right" w:pos="585"/>
        </w:tabs>
        <w:bidi/>
        <w:spacing w:after="120"/>
        <w:ind w:left="34" w:firstLine="0"/>
        <w:jc w:val="both"/>
        <w:rPr>
          <w:rFonts w:ascii="Times New Roman" w:hAnsi="Times New Roman" w:cs="Times New Roman"/>
          <w:sz w:val="26"/>
          <w:szCs w:val="26"/>
          <w:rtl/>
          <w:lang w:bidi="ar-MA"/>
          <w:rPrChange w:id="836" w:author="SRO">
            <w:rPr>
              <w:rFonts w:ascii="Times New Roman" w:hAnsi="Times New Roman" w:cs="Times New Roman"/>
              <w:sz w:val="26"/>
              <w:szCs w:val="26"/>
              <w:rtl/>
              <w:lang w:bidi="ar-MA"/>
            </w:rPr>
          </w:rPrChange>
        </w:rPr>
        <w:pPrChange w:id="837" w:author="SRO" w:date="2011-02-21T10:07:00Z">
          <w:pPr>
            <w:pStyle w:val="Sansinterligne1"/>
            <w:numPr>
              <w:numId w:val="28"/>
            </w:numPr>
            <w:tabs>
              <w:tab w:val="right" w:pos="585"/>
            </w:tabs>
            <w:bidi/>
            <w:spacing w:after="240"/>
            <w:ind w:left="34"/>
            <w:jc w:val="both"/>
          </w:pPr>
        </w:pPrChange>
      </w:pPr>
      <w:r w:rsidRPr="000F3EE9">
        <w:rPr>
          <w:rFonts w:ascii="Times New Roman" w:hAnsi="Times New Roman" w:cs="Times New Roman"/>
          <w:sz w:val="26"/>
          <w:szCs w:val="26"/>
          <w:rtl/>
          <w:lang w:bidi="ar-MA"/>
          <w:rPrChange w:id="838" w:author="SRO">
            <w:rPr>
              <w:rFonts w:ascii="Times New Roman" w:hAnsi="Times New Roman" w:cs="Times New Roman"/>
              <w:sz w:val="26"/>
              <w:szCs w:val="26"/>
              <w:rtl/>
              <w:lang w:bidi="ar-MA"/>
            </w:rPr>
          </w:rPrChange>
        </w:rPr>
        <w:t xml:space="preserve">وأفاد السيد عبد الرحيم بوعزة، مدير بنك المغـرب في العرض الذي قـدمه أن النظام البنكي المغربي لا زال مركزا إلى حد ما. ووصف السيد بوعزة إصلاح القطاع المصرفي الذي شهده المغـرب في السنوات 2000. </w:t>
      </w:r>
    </w:p>
    <w:p w:rsidR="00832F4C" w:rsidRPr="000F3EE9" w:rsidRDefault="00832F4C" w:rsidP="00832F4C">
      <w:pPr>
        <w:pStyle w:val="Sansinterligne1"/>
        <w:tabs>
          <w:tab w:val="right" w:pos="585"/>
        </w:tabs>
        <w:bidi/>
        <w:spacing w:after="120"/>
        <w:jc w:val="both"/>
        <w:rPr>
          <w:rFonts w:ascii="Times New Roman" w:hAnsi="Times New Roman" w:cs="Times New Roman"/>
          <w:sz w:val="26"/>
          <w:szCs w:val="26"/>
          <w:rtl/>
          <w:lang w:bidi="ar-MA"/>
          <w:rPrChange w:id="839" w:author="SRO">
            <w:rPr>
              <w:rFonts w:ascii="Times New Roman" w:hAnsi="Times New Roman" w:cs="Times New Roman"/>
              <w:sz w:val="26"/>
              <w:szCs w:val="26"/>
              <w:rtl/>
              <w:lang w:bidi="ar-MA"/>
            </w:rPr>
          </w:rPrChange>
        </w:rPr>
        <w:pPrChange w:id="840" w:author="SRO" w:date="2011-02-21T10:07:00Z">
          <w:pPr>
            <w:pStyle w:val="Sansinterligne1"/>
            <w:tabs>
              <w:tab w:val="right" w:pos="585"/>
            </w:tabs>
            <w:bidi/>
            <w:spacing w:after="240"/>
            <w:jc w:val="both"/>
          </w:pPr>
        </w:pPrChange>
      </w:pPr>
      <w:r w:rsidRPr="000F3EE9">
        <w:rPr>
          <w:rFonts w:ascii="Times New Roman" w:hAnsi="Times New Roman" w:cs="Times New Roman"/>
          <w:sz w:val="26"/>
          <w:szCs w:val="26"/>
          <w:rtl/>
          <w:lang w:bidi="ar-MA"/>
          <w:rPrChange w:id="841" w:author="SRO">
            <w:rPr>
              <w:rFonts w:ascii="Times New Roman" w:hAnsi="Times New Roman" w:cs="Times New Roman"/>
              <w:sz w:val="26"/>
              <w:szCs w:val="26"/>
              <w:rtl/>
              <w:lang w:bidi="ar-MA"/>
            </w:rPr>
          </w:rPrChange>
        </w:rPr>
        <w:t>وذكر السيد بوعزة، في العرض الذي قدمه بالنتائج التي تحققت مثل تحسين الخدمات البنكية والمعلومات المالية ونظام الضمان. وأشار إلى أن القرض قد أصبح ديناميكيا ويتزايد توجيهه نحو القطاع الخاص والشركات الصغـيرة والمتوسطة، كما أن القروض قد أصبحت قروضا ذات أجل متوسط وطويل أكثر فأكثر. ومع ذلك، يشير السيد بوعزة إلى أنه ما زالت هناك أوجه قصور على مستوى المقاولات الصغيرة جدا.</w:t>
      </w:r>
    </w:p>
    <w:p w:rsidR="00832F4C" w:rsidRPr="000F3EE9" w:rsidRDefault="00832F4C" w:rsidP="00832F4C">
      <w:pPr>
        <w:pStyle w:val="Sansinterligne1"/>
        <w:numPr>
          <w:ilvl w:val="0"/>
          <w:numId w:val="28"/>
          <w:numberingChange w:id="842" w:author="SRO" w:date="2011-02-21T09:12:00Z" w:original="%1:42:0:."/>
        </w:numPr>
        <w:tabs>
          <w:tab w:val="right" w:pos="585"/>
        </w:tabs>
        <w:bidi/>
        <w:spacing w:after="120"/>
        <w:ind w:left="34" w:firstLine="0"/>
        <w:jc w:val="both"/>
        <w:rPr>
          <w:rFonts w:ascii="Times New Roman" w:hAnsi="Times New Roman" w:cs="Times New Roman"/>
          <w:sz w:val="26"/>
          <w:szCs w:val="26"/>
          <w:rtl/>
          <w:lang w:bidi="ar-MA"/>
          <w:rPrChange w:id="843" w:author="SRO">
            <w:rPr>
              <w:rFonts w:ascii="Times New Roman" w:hAnsi="Times New Roman" w:cs="Times New Roman"/>
              <w:sz w:val="26"/>
              <w:szCs w:val="26"/>
              <w:rtl/>
              <w:lang w:bidi="ar-MA"/>
            </w:rPr>
          </w:rPrChange>
        </w:rPr>
        <w:pPrChange w:id="844" w:author="SRO" w:date="2011-02-21T10:07:00Z">
          <w:pPr>
            <w:pStyle w:val="Sansinterligne1"/>
            <w:numPr>
              <w:numId w:val="28"/>
            </w:numPr>
            <w:tabs>
              <w:tab w:val="right" w:pos="585"/>
            </w:tabs>
            <w:bidi/>
            <w:spacing w:after="240"/>
            <w:ind w:left="34"/>
            <w:jc w:val="both"/>
          </w:pPr>
        </w:pPrChange>
      </w:pPr>
      <w:r w:rsidRPr="000F3EE9">
        <w:rPr>
          <w:rFonts w:ascii="Times New Roman" w:hAnsi="Times New Roman" w:cs="Times New Roman"/>
          <w:sz w:val="26"/>
          <w:szCs w:val="26"/>
          <w:rtl/>
          <w:lang w:bidi="ar-MA"/>
          <w:rPrChange w:id="845" w:author="SRO">
            <w:rPr>
              <w:rFonts w:ascii="Times New Roman" w:hAnsi="Times New Roman" w:cs="Times New Roman"/>
              <w:sz w:val="26"/>
              <w:szCs w:val="26"/>
              <w:rtl/>
              <w:lang w:bidi="ar-MA"/>
            </w:rPr>
          </w:rPrChange>
        </w:rPr>
        <w:t>وذكر السيد ناجي بنحسين، الخبير بالبنك الدولي، في العرض الذي قدمه، مشكلة تنمية القطاع الخاص في الإقليم، وأن استثمارات القطاع الخاص لا زالت منخفضة. وأشار إلى أن البنك الدولي أجرى دراسة استقصائية شملت 8000 مقاولة سعيا إلى تحديد معوقات الاستثمار. وتتمثل القيود التي تعوق تنمية المقاولات، تبعا لهذه المقاولات، في تذبذب الاقتصاد الكلي، ثم التكلفة وإمكانية الوصول إلى التمويل.</w:t>
      </w:r>
    </w:p>
    <w:p w:rsidR="00832F4C" w:rsidRPr="000F3EE9" w:rsidRDefault="00832F4C" w:rsidP="00832F4C">
      <w:pPr>
        <w:pStyle w:val="Sansinterligne1"/>
        <w:numPr>
          <w:ilvl w:val="0"/>
          <w:numId w:val="28"/>
          <w:numberingChange w:id="846" w:author="SRO" w:date="2011-02-21T09:12:00Z" w:original="%1:43:0:."/>
        </w:numPr>
        <w:tabs>
          <w:tab w:val="right" w:pos="585"/>
        </w:tabs>
        <w:bidi/>
        <w:spacing w:after="120"/>
        <w:ind w:left="34" w:firstLine="0"/>
        <w:jc w:val="both"/>
        <w:rPr>
          <w:rFonts w:ascii="Times New Roman" w:hAnsi="Times New Roman" w:cs="Times New Roman"/>
          <w:sz w:val="26"/>
          <w:szCs w:val="26"/>
          <w:lang w:bidi="ar-MA"/>
          <w:rPrChange w:id="847" w:author="SRO">
            <w:rPr>
              <w:rFonts w:ascii="Times New Roman" w:hAnsi="Times New Roman" w:cs="Times New Roman"/>
              <w:sz w:val="26"/>
              <w:szCs w:val="26"/>
              <w:lang w:bidi="ar-MA"/>
            </w:rPr>
          </w:rPrChange>
        </w:rPr>
        <w:pPrChange w:id="848" w:author="SRO" w:date="2011-02-21T10:07:00Z">
          <w:pPr>
            <w:pStyle w:val="Sansinterligne1"/>
            <w:numPr>
              <w:numId w:val="28"/>
            </w:numPr>
            <w:tabs>
              <w:tab w:val="right" w:pos="585"/>
            </w:tabs>
            <w:bidi/>
            <w:spacing w:after="240"/>
            <w:ind w:left="34"/>
            <w:jc w:val="both"/>
          </w:pPr>
        </w:pPrChange>
      </w:pPr>
      <w:r w:rsidRPr="000F3EE9">
        <w:rPr>
          <w:rFonts w:ascii="Times New Roman" w:hAnsi="Times New Roman" w:cs="Times New Roman"/>
          <w:sz w:val="26"/>
          <w:szCs w:val="26"/>
          <w:rtl/>
          <w:lang w:bidi="ar-MA"/>
          <w:rPrChange w:id="849" w:author="SRO">
            <w:rPr>
              <w:rFonts w:ascii="Times New Roman" w:hAnsi="Times New Roman" w:cs="Times New Roman"/>
              <w:sz w:val="26"/>
              <w:szCs w:val="26"/>
              <w:rtl/>
              <w:lang w:bidi="ar-MA"/>
            </w:rPr>
          </w:rPrChange>
        </w:rPr>
        <w:t xml:space="preserve">وأشار المتحدث إلى أن ضعف التغطية المصرفية (الوكالات) تعد من العوامل التي تحد من إمكانية الحصول على  التمويل. كما أوضح أن التغطية مهمة بالنسبة للوصول إلى المقاولات الصغيرة والمتوسطة. وأفاد أيضا أن تشغيل المؤسسات المصرفية والمنافسة في القطاع المصرفي أمر حاسم للحصول على قروض بالنسبة  للمقاولات الصغيرة والمتوسطة. </w:t>
      </w:r>
    </w:p>
    <w:p w:rsidR="00832F4C" w:rsidRPr="000F3EE9" w:rsidRDefault="00832F4C" w:rsidP="00832F4C">
      <w:pPr>
        <w:pStyle w:val="Sansinterligne1"/>
        <w:numPr>
          <w:ilvl w:val="0"/>
          <w:numId w:val="28"/>
          <w:numberingChange w:id="850" w:author="SRO" w:date="2011-02-21T09:12:00Z" w:original="%1:44:0:."/>
        </w:numPr>
        <w:tabs>
          <w:tab w:val="right" w:pos="585"/>
        </w:tabs>
        <w:bidi/>
        <w:spacing w:after="120"/>
        <w:ind w:left="34" w:firstLine="0"/>
        <w:jc w:val="both"/>
        <w:rPr>
          <w:rFonts w:ascii="Times New Roman" w:hAnsi="Times New Roman" w:cs="Times New Roman"/>
          <w:sz w:val="26"/>
          <w:szCs w:val="26"/>
          <w:rtl/>
          <w:lang w:bidi="ar-MA"/>
          <w:rPrChange w:id="851" w:author="SRO">
            <w:rPr>
              <w:rFonts w:ascii="Times New Roman" w:hAnsi="Times New Roman" w:cs="Times New Roman"/>
              <w:sz w:val="26"/>
              <w:szCs w:val="26"/>
              <w:rtl/>
              <w:lang w:bidi="ar-MA"/>
            </w:rPr>
          </w:rPrChange>
        </w:rPr>
        <w:pPrChange w:id="852" w:author="SRO" w:date="2011-02-21T10:07:00Z">
          <w:pPr>
            <w:pStyle w:val="Sansinterligne1"/>
            <w:numPr>
              <w:numId w:val="28"/>
            </w:numPr>
            <w:tabs>
              <w:tab w:val="right" w:pos="585"/>
            </w:tabs>
            <w:bidi/>
            <w:spacing w:after="240"/>
            <w:ind w:left="34"/>
            <w:jc w:val="both"/>
          </w:pPr>
        </w:pPrChange>
      </w:pPr>
      <w:r w:rsidRPr="000F3EE9">
        <w:rPr>
          <w:rFonts w:ascii="Times New Roman" w:hAnsi="Times New Roman" w:cs="Times New Roman"/>
          <w:sz w:val="26"/>
          <w:szCs w:val="26"/>
          <w:rtl/>
          <w:lang w:bidi="ar-MA"/>
          <w:rPrChange w:id="853" w:author="SRO">
            <w:rPr>
              <w:rFonts w:ascii="Times New Roman" w:hAnsi="Times New Roman" w:cs="Times New Roman"/>
              <w:sz w:val="26"/>
              <w:szCs w:val="26"/>
              <w:rtl/>
              <w:lang w:bidi="ar-MA"/>
            </w:rPr>
          </w:rPrChange>
        </w:rPr>
        <w:t xml:space="preserve">  ذكر السيد بنحسين أن نسبة الاستثمارات الخاصة التي تمولها المصارف هي الأكثر هشاشة في المنطقة بعد أفريقيا جنوب الصحراء. إنها حقيقة ليس فقط بالنسبة للشركات الصغيرة والمتوسطة، بل حتى  للشركات الكبيرة. أما المصارف، فقد قال أن الافتقار إلى الشفافية في الشركات الصغيرة والمتوسطة هو الذي يحد من قروضها والوصول إلى المعلومات الائتمانية.</w:t>
      </w:r>
    </w:p>
    <w:p w:rsidR="00832F4C" w:rsidRPr="000F3EE9" w:rsidRDefault="00832F4C" w:rsidP="00832F4C">
      <w:pPr>
        <w:pStyle w:val="Sansinterligne1"/>
        <w:bidi/>
        <w:spacing w:after="120"/>
        <w:jc w:val="both"/>
        <w:rPr>
          <w:rFonts w:ascii="Times New Roman" w:hAnsi="Times New Roman" w:cs="Times New Roman"/>
          <w:b/>
          <w:bCs/>
          <w:sz w:val="26"/>
          <w:szCs w:val="26"/>
          <w:rtl/>
          <w:lang w:bidi="ar-MA"/>
          <w:rPrChange w:id="854" w:author="SRO">
            <w:rPr>
              <w:rFonts w:ascii="Times New Roman" w:hAnsi="Times New Roman" w:cs="Times New Roman"/>
              <w:b/>
              <w:bCs/>
              <w:sz w:val="26"/>
              <w:szCs w:val="26"/>
              <w:rtl/>
              <w:lang w:bidi="ar-MA"/>
            </w:rPr>
          </w:rPrChange>
        </w:rPr>
        <w:pPrChange w:id="855" w:author="SRO" w:date="2011-02-21T10:07:00Z">
          <w:pPr>
            <w:pStyle w:val="Sansinterligne1"/>
            <w:bidi/>
            <w:spacing w:after="240"/>
            <w:jc w:val="both"/>
          </w:pPr>
        </w:pPrChange>
      </w:pPr>
      <w:r w:rsidRPr="000F3EE9">
        <w:rPr>
          <w:rFonts w:ascii="Times New Roman" w:hAnsi="Times New Roman" w:cs="Times New Roman"/>
          <w:b/>
          <w:bCs/>
          <w:sz w:val="26"/>
          <w:szCs w:val="26"/>
          <w:rtl/>
          <w:lang w:bidi="ar-MA"/>
          <w:rPrChange w:id="856" w:author="SRO">
            <w:rPr>
              <w:rFonts w:ascii="Times New Roman" w:hAnsi="Times New Roman" w:cs="Times New Roman"/>
              <w:b/>
              <w:bCs/>
              <w:sz w:val="26"/>
              <w:szCs w:val="26"/>
              <w:rtl/>
              <w:lang w:bidi="ar-MA"/>
            </w:rPr>
          </w:rPrChange>
        </w:rPr>
        <w:t>نقاش</w:t>
      </w:r>
    </w:p>
    <w:p w:rsidR="00832F4C" w:rsidRPr="000F3EE9" w:rsidRDefault="00832F4C" w:rsidP="00832F4C">
      <w:pPr>
        <w:pStyle w:val="Sansinterligne1"/>
        <w:numPr>
          <w:ilvl w:val="0"/>
          <w:numId w:val="28"/>
          <w:numberingChange w:id="857" w:author="SRO" w:date="2011-02-21T09:12:00Z" w:original="%1:45:0:."/>
        </w:numPr>
        <w:bidi/>
        <w:spacing w:after="120"/>
        <w:ind w:hanging="686"/>
        <w:jc w:val="both"/>
        <w:rPr>
          <w:rFonts w:ascii="Times New Roman" w:hAnsi="Times New Roman" w:cs="Times New Roman"/>
          <w:sz w:val="26"/>
          <w:szCs w:val="26"/>
          <w:rtl/>
          <w:lang w:bidi="ar-MA"/>
          <w:rPrChange w:id="858" w:author="SRO">
            <w:rPr>
              <w:rFonts w:ascii="Times New Roman" w:hAnsi="Times New Roman" w:cs="Times New Roman"/>
              <w:sz w:val="26"/>
              <w:szCs w:val="26"/>
              <w:rtl/>
              <w:lang w:bidi="ar-MA"/>
            </w:rPr>
          </w:rPrChange>
        </w:rPr>
        <w:pPrChange w:id="859" w:author="SRO" w:date="2011-02-21T10:07:00Z">
          <w:pPr>
            <w:pStyle w:val="Sansinterligne1"/>
            <w:numPr>
              <w:numId w:val="28"/>
            </w:numPr>
            <w:bidi/>
            <w:spacing w:after="240"/>
            <w:ind w:left="600" w:hanging="686"/>
            <w:jc w:val="both"/>
          </w:pPr>
        </w:pPrChange>
      </w:pPr>
      <w:r w:rsidRPr="000F3EE9">
        <w:rPr>
          <w:rFonts w:ascii="Times New Roman" w:hAnsi="Times New Roman" w:cs="Times New Roman"/>
          <w:sz w:val="26"/>
          <w:szCs w:val="26"/>
          <w:rtl/>
          <w:lang w:bidi="ar-MA"/>
          <w:rPrChange w:id="860" w:author="SRO">
            <w:rPr>
              <w:rFonts w:ascii="Times New Roman" w:hAnsi="Times New Roman" w:cs="Times New Roman"/>
              <w:sz w:val="26"/>
              <w:szCs w:val="26"/>
              <w:rtl/>
              <w:lang w:bidi="ar-MA"/>
            </w:rPr>
          </w:rPrChange>
        </w:rPr>
        <w:t xml:space="preserve">ركز النقاش على الجوانب التالية: </w:t>
      </w:r>
    </w:p>
    <w:p w:rsidR="00832F4C" w:rsidRPr="000F3EE9" w:rsidRDefault="00832F4C" w:rsidP="00983E7D">
      <w:pPr>
        <w:pStyle w:val="Sansinterligne1"/>
        <w:tabs>
          <w:tab w:val="right" w:pos="1185"/>
        </w:tabs>
        <w:bidi/>
        <w:spacing w:after="120"/>
        <w:ind w:firstLine="708"/>
        <w:jc w:val="both"/>
        <w:rPr>
          <w:rFonts w:ascii="Times New Roman" w:hAnsi="Times New Roman" w:cs="Times New Roman"/>
          <w:sz w:val="26"/>
          <w:szCs w:val="26"/>
          <w:lang w:bidi="ar-MA"/>
          <w:rPrChange w:id="861" w:author="SRO">
            <w:rPr>
              <w:rFonts w:ascii="Times New Roman" w:hAnsi="Times New Roman" w:cs="Times New Roman"/>
              <w:sz w:val="26"/>
              <w:szCs w:val="26"/>
              <w:lang w:bidi="ar-MA"/>
            </w:rPr>
          </w:rPrChange>
        </w:rPr>
        <w:pPrChange w:id="862" w:author="SRO" w:date="2011-02-21T10:07:00Z">
          <w:pPr>
            <w:pStyle w:val="Sansinterligne1"/>
            <w:tabs>
              <w:tab w:val="right" w:pos="1185"/>
            </w:tabs>
            <w:bidi/>
            <w:spacing w:after="120"/>
            <w:ind w:firstLine="708"/>
            <w:jc w:val="both"/>
          </w:pPr>
        </w:pPrChange>
      </w:pPr>
      <w:r w:rsidRPr="000F3EE9">
        <w:rPr>
          <w:rFonts w:ascii="Times New Roman" w:hAnsi="Times New Roman" w:cs="Times New Roman"/>
          <w:sz w:val="26"/>
          <w:szCs w:val="26"/>
          <w:rtl/>
          <w:lang w:bidi="ar-MA"/>
          <w:rPrChange w:id="863" w:author="SRO" w:date="2011-02-21T10:18:00Z">
            <w:rPr>
              <w:rFonts w:ascii="Times New Roman" w:hAnsi="Times New Roman" w:cs="Times New Roman"/>
              <w:sz w:val="26"/>
              <w:szCs w:val="26"/>
              <w:rtl/>
              <w:lang w:bidi="ar-MA"/>
            </w:rPr>
          </w:rPrChange>
        </w:rPr>
        <w:t>▪</w:t>
      </w:r>
      <w:r w:rsidRPr="000F3EE9">
        <w:rPr>
          <w:rFonts w:ascii="Times New Roman" w:hAnsi="Times New Roman" w:cs="Times New Roman"/>
          <w:sz w:val="26"/>
          <w:szCs w:val="26"/>
          <w:rtl/>
          <w:lang w:bidi="ar-MA"/>
          <w:rPrChange w:id="864" w:author="SRO" w:date="2011-02-21T10:18:00Z">
            <w:rPr>
              <w:rFonts w:ascii="Times New Roman" w:hAnsi="Times New Roman" w:cs="Times New Roman"/>
              <w:sz w:val="26"/>
              <w:szCs w:val="26"/>
              <w:rtl/>
              <w:lang w:bidi="ar-MA"/>
            </w:rPr>
          </w:rPrChange>
        </w:rPr>
        <w:tab/>
      </w:r>
      <w:r w:rsidRPr="000F3EE9">
        <w:rPr>
          <w:rFonts w:ascii="Times New Roman" w:hAnsi="Times New Roman" w:cs="Times New Roman"/>
          <w:sz w:val="26"/>
          <w:szCs w:val="26"/>
          <w:rtl/>
          <w:lang w:bidi="ar-MA"/>
          <w:rPrChange w:id="865" w:author="SRO">
            <w:rPr>
              <w:rFonts w:ascii="Times New Roman" w:hAnsi="Times New Roman" w:cs="Times New Roman"/>
              <w:sz w:val="26"/>
              <w:szCs w:val="26"/>
              <w:rtl/>
              <w:lang w:bidi="ar-MA"/>
            </w:rPr>
          </w:rPrChange>
        </w:rPr>
        <w:t xml:space="preserve">   ما هي الإجراءات التي ينبغي القيام بها بعد التشخيص؟ </w:t>
      </w:r>
    </w:p>
    <w:p w:rsidR="00832F4C" w:rsidRPr="000F3EE9" w:rsidRDefault="00832F4C" w:rsidP="00144062">
      <w:pPr>
        <w:pStyle w:val="Sansinterligne1"/>
        <w:bidi/>
        <w:spacing w:after="120"/>
        <w:ind w:firstLine="708"/>
        <w:jc w:val="both"/>
        <w:rPr>
          <w:rFonts w:ascii="Times New Roman" w:hAnsi="Times New Roman" w:cs="Times New Roman"/>
          <w:sz w:val="26"/>
          <w:szCs w:val="26"/>
          <w:rtl/>
          <w:lang w:bidi="ar-MA"/>
          <w:rPrChange w:id="866" w:author="SRO">
            <w:rPr>
              <w:rFonts w:ascii="Times New Roman" w:hAnsi="Times New Roman" w:cs="Times New Roman"/>
              <w:sz w:val="26"/>
              <w:szCs w:val="26"/>
              <w:rtl/>
              <w:lang w:bidi="ar-MA"/>
            </w:rPr>
          </w:rPrChange>
        </w:rPr>
      </w:pPr>
      <w:r w:rsidRPr="000F3EE9">
        <w:rPr>
          <w:rFonts w:ascii="Times New Roman" w:hAnsi="Times New Roman" w:cs="Times New Roman"/>
          <w:sz w:val="26"/>
          <w:szCs w:val="26"/>
          <w:rtl/>
          <w:lang w:bidi="ar-MA"/>
          <w:rPrChange w:id="867" w:author="SRO">
            <w:rPr>
              <w:rFonts w:ascii="Times New Roman" w:hAnsi="Times New Roman" w:cs="Times New Roman"/>
              <w:sz w:val="26"/>
              <w:szCs w:val="26"/>
              <w:rtl/>
              <w:lang w:bidi="ar-MA"/>
            </w:rPr>
          </w:rPrChange>
        </w:rPr>
        <w:t xml:space="preserve"> على مستوى البنك الدولي، هناك إجراءان رئيسيان: </w:t>
      </w:r>
    </w:p>
    <w:p w:rsidR="00832F4C" w:rsidRPr="000F3EE9" w:rsidRDefault="00832F4C" w:rsidP="00832F4C">
      <w:pPr>
        <w:pStyle w:val="Sansinterligne1"/>
        <w:numPr>
          <w:ilvl w:val="0"/>
          <w:numId w:val="44"/>
          <w:numberingChange w:id="868" w:author="SRO" w:date="2011-02-21T09:12:00Z" w:original="-"/>
        </w:numPr>
        <w:bidi/>
        <w:ind w:left="1423" w:hanging="357"/>
        <w:jc w:val="both"/>
        <w:rPr>
          <w:rFonts w:ascii="Times New Roman" w:hAnsi="Times New Roman" w:cs="Times New Roman"/>
          <w:sz w:val="26"/>
          <w:szCs w:val="26"/>
          <w:lang w:bidi="ar-MA"/>
          <w:rPrChange w:id="869" w:author="SRO">
            <w:rPr>
              <w:rFonts w:ascii="Times New Roman" w:hAnsi="Times New Roman" w:cs="Times New Roman"/>
              <w:sz w:val="26"/>
              <w:szCs w:val="26"/>
              <w:lang w:bidi="ar-MA"/>
            </w:rPr>
          </w:rPrChange>
        </w:rPr>
        <w:pPrChange w:id="870" w:author="SRO" w:date="2011-02-21T10:07:00Z">
          <w:pPr>
            <w:pStyle w:val="Sansinterligne1"/>
            <w:numPr>
              <w:numId w:val="44"/>
            </w:numPr>
            <w:bidi/>
            <w:spacing w:after="120"/>
            <w:ind w:left="1425" w:hanging="360"/>
            <w:jc w:val="both"/>
          </w:pPr>
        </w:pPrChange>
      </w:pPr>
      <w:r w:rsidRPr="000F3EE9">
        <w:rPr>
          <w:rFonts w:ascii="Times New Roman" w:hAnsi="Times New Roman" w:cs="Times New Roman"/>
          <w:sz w:val="26"/>
          <w:szCs w:val="26"/>
          <w:rtl/>
          <w:lang w:bidi="ar-MA"/>
          <w:rPrChange w:id="871" w:author="SRO">
            <w:rPr>
              <w:rFonts w:ascii="Times New Roman" w:hAnsi="Times New Roman" w:cs="Times New Roman"/>
              <w:sz w:val="26"/>
              <w:szCs w:val="26"/>
              <w:rtl/>
              <w:lang w:bidi="ar-MA"/>
            </w:rPr>
          </w:rPrChange>
        </w:rPr>
        <w:t xml:space="preserve">صندوق تمويل المقاولات الصغيرة والمتوسطة التابع للبنك الدولي: صندوق المساعدة التقنية لدعم المصارف في تنفيذ أدوات جديدة وتقنيات خاصة بالإقراض للمقاولات الصغيرة والمتوسطة؛ </w:t>
      </w:r>
    </w:p>
    <w:p w:rsidR="00832F4C" w:rsidRPr="000F3EE9" w:rsidRDefault="00832F4C" w:rsidP="00832F4C">
      <w:pPr>
        <w:pStyle w:val="Sansinterligne1"/>
        <w:numPr>
          <w:ilvl w:val="0"/>
          <w:numId w:val="44"/>
          <w:numberingChange w:id="872" w:author="SRO" w:date="2011-02-21T09:12:00Z" w:original="-"/>
        </w:numPr>
        <w:bidi/>
        <w:ind w:left="1423" w:hanging="357"/>
        <w:jc w:val="both"/>
        <w:rPr>
          <w:rFonts w:ascii="Times New Roman" w:hAnsi="Times New Roman" w:cs="Times New Roman"/>
          <w:sz w:val="26"/>
          <w:szCs w:val="26"/>
          <w:lang w:bidi="ar-MA"/>
          <w:rPrChange w:id="873" w:author="SRO">
            <w:rPr>
              <w:rFonts w:ascii="Times New Roman" w:hAnsi="Times New Roman" w:cs="Times New Roman"/>
              <w:sz w:val="26"/>
              <w:szCs w:val="26"/>
              <w:lang w:bidi="ar-MA"/>
            </w:rPr>
          </w:rPrChange>
        </w:rPr>
        <w:pPrChange w:id="874" w:author="SRO" w:date="2011-02-21T10:07:00Z">
          <w:pPr>
            <w:pStyle w:val="Sansinterligne1"/>
            <w:numPr>
              <w:numId w:val="44"/>
            </w:numPr>
            <w:bidi/>
            <w:spacing w:after="120"/>
            <w:ind w:left="1425" w:hanging="360"/>
            <w:jc w:val="both"/>
          </w:pPr>
        </w:pPrChange>
      </w:pPr>
      <w:r w:rsidRPr="000F3EE9">
        <w:rPr>
          <w:rFonts w:ascii="Times New Roman" w:hAnsi="Times New Roman" w:cs="Times New Roman"/>
          <w:sz w:val="26"/>
          <w:szCs w:val="26"/>
          <w:rtl/>
          <w:lang w:bidi="ar-MA"/>
          <w:rPrChange w:id="875" w:author="SRO">
            <w:rPr>
              <w:rFonts w:ascii="Times New Roman" w:hAnsi="Times New Roman" w:cs="Times New Roman"/>
              <w:sz w:val="26"/>
              <w:szCs w:val="26"/>
              <w:rtl/>
              <w:lang w:bidi="ar-MA"/>
            </w:rPr>
          </w:rPrChange>
        </w:rPr>
        <w:t xml:space="preserve">نهج جديد تجريبي: قرض لصالح مصر لتنمية ائتمان المقاولات الصغيرة والمتوسطة بتقييم جيد للتأثير.  </w:t>
      </w:r>
    </w:p>
    <w:p w:rsidR="00832F4C" w:rsidRPr="000F3EE9" w:rsidRDefault="00832F4C" w:rsidP="00144062">
      <w:pPr>
        <w:pStyle w:val="Sansinterligne1"/>
        <w:bidi/>
        <w:spacing w:after="120"/>
        <w:ind w:left="720"/>
        <w:jc w:val="both"/>
        <w:rPr>
          <w:rFonts w:ascii="Times New Roman" w:hAnsi="Times New Roman" w:cs="Times New Roman"/>
          <w:sz w:val="26"/>
          <w:szCs w:val="26"/>
          <w:lang w:bidi="ar-MA"/>
          <w:rPrChange w:id="876" w:author="SRO">
            <w:rPr>
              <w:rFonts w:ascii="Times New Roman" w:hAnsi="Times New Roman" w:cs="Times New Roman"/>
              <w:sz w:val="26"/>
              <w:szCs w:val="26"/>
              <w:lang w:bidi="ar-MA"/>
            </w:rPr>
          </w:rPrChange>
        </w:rPr>
      </w:pPr>
      <w:r w:rsidRPr="000F3EE9">
        <w:rPr>
          <w:rFonts w:ascii="Times New Roman" w:hAnsi="Times New Roman" w:cs="Times New Roman"/>
          <w:sz w:val="26"/>
          <w:szCs w:val="26"/>
          <w:rtl/>
          <w:lang w:bidi="ar-MA"/>
          <w:rPrChange w:id="877" w:author="SRO" w:date="2011-02-21T10:18:00Z">
            <w:rPr>
              <w:rFonts w:ascii="Times New Roman" w:hAnsi="Times New Roman" w:cs="Times New Roman"/>
              <w:sz w:val="26"/>
              <w:szCs w:val="26"/>
              <w:rtl/>
              <w:lang w:bidi="ar-MA"/>
            </w:rPr>
          </w:rPrChange>
        </w:rPr>
        <w:t>▪</w:t>
      </w:r>
      <w:r w:rsidRPr="000F3EE9">
        <w:rPr>
          <w:rFonts w:ascii="Times New Roman" w:hAnsi="Times New Roman" w:cs="Times New Roman"/>
          <w:sz w:val="26"/>
          <w:szCs w:val="26"/>
          <w:rtl/>
          <w:lang w:bidi="ar-MA"/>
          <w:rPrChange w:id="878" w:author="SRO">
            <w:rPr>
              <w:rFonts w:ascii="Times New Roman" w:hAnsi="Times New Roman" w:cs="Times New Roman"/>
              <w:sz w:val="26"/>
              <w:szCs w:val="26"/>
              <w:rtl/>
              <w:lang w:bidi="ar-MA"/>
            </w:rPr>
          </w:rPrChange>
        </w:rPr>
        <w:t xml:space="preserve">   اهتمام قليل بالمصارف الخاصة بالمزارع الصغيرة؛ </w:t>
      </w:r>
    </w:p>
    <w:p w:rsidR="00832F4C" w:rsidRPr="000F3EE9" w:rsidRDefault="00832F4C" w:rsidP="00144062">
      <w:pPr>
        <w:pStyle w:val="Sansinterligne1"/>
        <w:bidi/>
        <w:spacing w:after="120"/>
        <w:ind w:firstLine="708"/>
        <w:jc w:val="both"/>
        <w:rPr>
          <w:rFonts w:ascii="Times New Roman" w:hAnsi="Times New Roman" w:cs="Times New Roman"/>
          <w:sz w:val="26"/>
          <w:szCs w:val="26"/>
          <w:rtl/>
          <w:lang w:bidi="ar-MA"/>
          <w:rPrChange w:id="879" w:author="SRO">
            <w:rPr>
              <w:rFonts w:ascii="Times New Roman" w:hAnsi="Times New Roman" w:cs="Times New Roman"/>
              <w:sz w:val="26"/>
              <w:szCs w:val="26"/>
              <w:rtl/>
              <w:lang w:bidi="ar-MA"/>
            </w:rPr>
          </w:rPrChange>
        </w:rPr>
      </w:pPr>
      <w:r w:rsidRPr="000F3EE9">
        <w:rPr>
          <w:rFonts w:ascii="Times New Roman" w:hAnsi="Times New Roman" w:cs="Times New Roman"/>
          <w:sz w:val="26"/>
          <w:szCs w:val="26"/>
          <w:rtl/>
          <w:lang w:bidi="ar-MA"/>
          <w:rPrChange w:id="880" w:author="SRO" w:date="2011-02-21T10:18:00Z">
            <w:rPr>
              <w:rFonts w:ascii="Times New Roman" w:hAnsi="Times New Roman" w:cs="Times New Roman"/>
              <w:sz w:val="26"/>
              <w:szCs w:val="26"/>
              <w:rtl/>
              <w:lang w:bidi="ar-MA"/>
            </w:rPr>
          </w:rPrChange>
        </w:rPr>
        <w:t>▪</w:t>
      </w:r>
      <w:r w:rsidRPr="000F3EE9">
        <w:rPr>
          <w:rFonts w:ascii="Times New Roman" w:hAnsi="Times New Roman" w:cs="Times New Roman"/>
          <w:sz w:val="26"/>
          <w:szCs w:val="26"/>
          <w:rtl/>
          <w:lang w:bidi="ar-MA"/>
          <w:rPrChange w:id="881" w:author="SRO">
            <w:rPr>
              <w:rFonts w:ascii="Times New Roman" w:hAnsi="Times New Roman" w:cs="Times New Roman"/>
              <w:sz w:val="26"/>
              <w:szCs w:val="26"/>
              <w:rtl/>
              <w:lang w:bidi="ar-MA"/>
            </w:rPr>
          </w:rPrChange>
        </w:rPr>
        <w:t xml:space="preserve">   على مستوى الآليات، تستخدم صناديق الضمان بشكل غير كاف مقارنة مع باقي أنحاء العالم. </w:t>
      </w:r>
    </w:p>
    <w:p w:rsidR="00832F4C" w:rsidRPr="000F3EE9" w:rsidRDefault="00832F4C" w:rsidP="00144062">
      <w:pPr>
        <w:pStyle w:val="Sansinterligne1"/>
        <w:bidi/>
        <w:spacing w:after="240"/>
        <w:jc w:val="both"/>
        <w:rPr>
          <w:ins w:id="882" w:author="SRO" w:date="2011-02-21T10:06:00Z"/>
          <w:rFonts w:ascii="Times New Roman" w:hAnsi="Times New Roman" w:cs="Times New Roman"/>
          <w:b/>
          <w:bCs/>
          <w:sz w:val="26"/>
          <w:szCs w:val="26"/>
          <w:rtl/>
          <w:lang w:bidi="ar-MA"/>
          <w:rPrChange w:id="883" w:author="SRO" w:date="2011-02-21T10:18:00Z">
            <w:rPr>
              <w:ins w:id="884" w:author="SRO" w:date="2011-02-21T10:06:00Z"/>
              <w:rFonts w:ascii="Times New Roman" w:hAnsi="Times New Roman" w:cs="Times New Roman"/>
              <w:b/>
              <w:bCs/>
              <w:sz w:val="26"/>
              <w:szCs w:val="26"/>
              <w:rtl/>
              <w:lang w:bidi="ar-MA"/>
            </w:rPr>
          </w:rPrChange>
        </w:rPr>
        <w:sectPr w:rsidR="00832F4C" w:rsidRPr="000F3EE9" w:rsidSect="00832F4C">
          <w:pgSz w:w="11907" w:h="16840" w:code="9"/>
          <w:pgMar w:top="1134" w:right="1701" w:bottom="1134" w:left="1701" w:header="720" w:footer="731" w:gutter="0"/>
          <w:cols w:space="720"/>
          <w:titlePg/>
          <w:docGrid w:linePitch="326"/>
          <w:sectPrChange w:id="885" w:author="SRO" w:date="2011-02-21T10:06:00Z">
            <w:sectPr w:rsidR="00832F4C" w:rsidRPr="000F3EE9" w:rsidSect="00832F4C">
              <w:pgSz w:w="12240" w:h="15840"/>
              <w:pgMar w:top="1418" w:bottom="1418"/>
            </w:sectPr>
          </w:sectPrChange>
        </w:sectPr>
      </w:pPr>
    </w:p>
    <w:p w:rsidR="00832F4C" w:rsidRPr="000F3EE9" w:rsidDel="00983E7D" w:rsidRDefault="00832F4C" w:rsidP="00832F4C">
      <w:pPr>
        <w:pStyle w:val="Sansinterligne1"/>
        <w:bidi/>
        <w:spacing w:after="240"/>
        <w:jc w:val="center"/>
        <w:rPr>
          <w:del w:id="886" w:author="SRO" w:date="2011-02-21T10:07:00Z"/>
          <w:rFonts w:ascii="Times New Roman" w:hAnsi="Times New Roman" w:cs="Times New Roman"/>
          <w:b/>
          <w:bCs/>
          <w:sz w:val="26"/>
          <w:szCs w:val="26"/>
          <w:rtl/>
          <w:lang w:bidi="ar-MA"/>
          <w:rPrChange w:id="887" w:author="SRO">
            <w:rPr>
              <w:del w:id="888" w:author="SRO" w:date="2011-02-21T10:07:00Z"/>
              <w:rFonts w:ascii="Times New Roman" w:hAnsi="Times New Roman" w:cs="Times New Roman"/>
              <w:b/>
              <w:bCs/>
              <w:sz w:val="26"/>
              <w:szCs w:val="26"/>
              <w:rtl/>
              <w:lang w:bidi="ar-MA"/>
            </w:rPr>
          </w:rPrChange>
        </w:rPr>
        <w:pPrChange w:id="889" w:author="SRO" w:date="2011-02-21T10:07:00Z">
          <w:pPr>
            <w:pStyle w:val="Sansinterligne1"/>
            <w:bidi/>
            <w:spacing w:after="240"/>
            <w:jc w:val="both"/>
          </w:pPr>
        </w:pPrChange>
      </w:pPr>
    </w:p>
    <w:p w:rsidR="00832F4C" w:rsidRPr="000F3EE9" w:rsidRDefault="00832F4C" w:rsidP="00832F4C">
      <w:pPr>
        <w:pStyle w:val="Sansinterligne1"/>
        <w:bidi/>
        <w:spacing w:after="240"/>
        <w:jc w:val="center"/>
        <w:rPr>
          <w:ins w:id="890" w:author="SRO" w:date="2011-02-21T10:07:00Z"/>
          <w:rFonts w:ascii="Times New Roman" w:hAnsi="Times New Roman" w:cs="Times New Roman"/>
          <w:b/>
          <w:bCs/>
          <w:sz w:val="28"/>
          <w:szCs w:val="28"/>
          <w:rtl/>
          <w:lang w:bidi="ar-MA"/>
          <w:rPrChange w:id="891" w:author="SRO">
            <w:rPr>
              <w:ins w:id="892" w:author="SRO" w:date="2011-02-21T10:07:00Z"/>
              <w:rFonts w:ascii="Times New Roman" w:hAnsi="Times New Roman" w:cs="Times New Roman"/>
              <w:b/>
              <w:bCs/>
              <w:sz w:val="28"/>
              <w:szCs w:val="28"/>
              <w:rtl/>
              <w:lang w:bidi="ar-MA"/>
            </w:rPr>
          </w:rPrChange>
        </w:rPr>
        <w:pPrChange w:id="893" w:author="SRO" w:date="2011-02-21T10:07:00Z">
          <w:pPr>
            <w:pStyle w:val="Sansinterligne1"/>
            <w:bidi/>
            <w:spacing w:after="240"/>
            <w:jc w:val="both"/>
          </w:pPr>
        </w:pPrChange>
      </w:pPr>
      <w:r w:rsidRPr="000F3EE9">
        <w:rPr>
          <w:rFonts w:ascii="Times New Roman" w:hAnsi="Times New Roman" w:cs="Times New Roman"/>
          <w:b/>
          <w:bCs/>
          <w:sz w:val="28"/>
          <w:szCs w:val="28"/>
          <w:rtl/>
          <w:lang w:bidi="ar-MA"/>
          <w:rPrChange w:id="894" w:author="SRO">
            <w:rPr>
              <w:rFonts w:ascii="Times New Roman" w:hAnsi="Times New Roman" w:cs="Times New Roman"/>
              <w:b/>
              <w:bCs/>
              <w:sz w:val="28"/>
              <w:szCs w:val="28"/>
              <w:rtl/>
              <w:lang w:bidi="ar-MA"/>
            </w:rPr>
          </w:rPrChange>
        </w:rPr>
        <w:t xml:space="preserve">الدورة </w:t>
      </w:r>
      <w:del w:id="895" w:author="SRO" w:date="2011-02-21T10:07:00Z">
        <w:r w:rsidRPr="000F3EE9" w:rsidDel="00983E7D">
          <w:rPr>
            <w:rFonts w:ascii="Times New Roman" w:hAnsi="Times New Roman" w:cs="Times New Roman"/>
            <w:b/>
            <w:bCs/>
            <w:sz w:val="28"/>
            <w:szCs w:val="28"/>
            <w:rtl/>
            <w:lang w:bidi="ar-MA"/>
            <w:rPrChange w:id="896" w:author="SRO">
              <w:rPr>
                <w:rFonts w:ascii="Times New Roman" w:hAnsi="Times New Roman" w:cs="Times New Roman"/>
                <w:b/>
                <w:bCs/>
                <w:sz w:val="28"/>
                <w:szCs w:val="28"/>
                <w:rtl/>
                <w:lang w:bidi="ar-MA"/>
              </w:rPr>
            </w:rPrChange>
          </w:rPr>
          <w:delText>4</w:delText>
        </w:r>
      </w:del>
      <w:ins w:id="897" w:author="SRO" w:date="2011-02-21T10:07:00Z">
        <w:r w:rsidRPr="000F3EE9">
          <w:rPr>
            <w:rFonts w:ascii="Times New Roman" w:hAnsi="Times New Roman" w:cs="Times New Roman"/>
            <w:b/>
            <w:bCs/>
            <w:sz w:val="28"/>
            <w:szCs w:val="28"/>
            <w:rtl/>
            <w:lang w:bidi="ar-MA"/>
            <w:rPrChange w:id="898" w:author="SRO">
              <w:rPr>
                <w:rFonts w:ascii="Times New Roman" w:hAnsi="Times New Roman" w:cs="Times New Roman"/>
                <w:b/>
                <w:bCs/>
                <w:sz w:val="28"/>
                <w:szCs w:val="28"/>
                <w:rtl/>
                <w:lang w:bidi="ar-MA"/>
              </w:rPr>
            </w:rPrChange>
          </w:rPr>
          <w:t>الرابعة</w:t>
        </w:r>
      </w:ins>
      <w:del w:id="899" w:author="SRO" w:date="2011-02-21T10:07:00Z">
        <w:r w:rsidRPr="000F3EE9" w:rsidDel="00983E7D">
          <w:rPr>
            <w:rFonts w:ascii="Times New Roman" w:hAnsi="Times New Roman" w:cs="Times New Roman"/>
            <w:b/>
            <w:bCs/>
            <w:sz w:val="28"/>
            <w:szCs w:val="28"/>
            <w:rtl/>
            <w:lang w:bidi="ar-MA"/>
            <w:rPrChange w:id="900" w:author="SRO">
              <w:rPr>
                <w:rFonts w:ascii="Times New Roman" w:hAnsi="Times New Roman" w:cs="Times New Roman"/>
                <w:b/>
                <w:bCs/>
                <w:sz w:val="28"/>
                <w:szCs w:val="28"/>
                <w:rtl/>
                <w:lang w:bidi="ar-MA"/>
              </w:rPr>
            </w:rPrChange>
          </w:rPr>
          <w:delText>:</w:delText>
        </w:r>
      </w:del>
    </w:p>
    <w:p w:rsidR="00832F4C" w:rsidRPr="000F3EE9" w:rsidRDefault="00832F4C" w:rsidP="00832F4C">
      <w:pPr>
        <w:pStyle w:val="Sansinterligne1"/>
        <w:numPr>
          <w:ins w:id="901" w:author="SRO" w:date="2011-02-21T10:07:00Z"/>
        </w:numPr>
        <w:bidi/>
        <w:spacing w:after="240"/>
        <w:jc w:val="center"/>
        <w:rPr>
          <w:rFonts w:ascii="Times New Roman" w:hAnsi="Times New Roman" w:cs="Times New Roman"/>
          <w:b/>
          <w:bCs/>
          <w:sz w:val="28"/>
          <w:szCs w:val="28"/>
          <w:rtl/>
          <w:lang w:bidi="ar-MA"/>
          <w:rPrChange w:id="902" w:author="SRO">
            <w:rPr>
              <w:rFonts w:ascii="Times New Roman" w:hAnsi="Times New Roman" w:cs="Times New Roman"/>
              <w:b/>
              <w:bCs/>
              <w:sz w:val="28"/>
              <w:szCs w:val="28"/>
              <w:rtl/>
              <w:lang w:bidi="ar-MA"/>
            </w:rPr>
          </w:rPrChange>
        </w:rPr>
        <w:pPrChange w:id="903" w:author="SRO" w:date="2011-02-21T10:07:00Z">
          <w:pPr>
            <w:pStyle w:val="Sansinterligne1"/>
            <w:bidi/>
            <w:spacing w:after="240"/>
            <w:jc w:val="both"/>
          </w:pPr>
        </w:pPrChange>
      </w:pPr>
      <w:r w:rsidRPr="000F3EE9">
        <w:rPr>
          <w:rFonts w:ascii="Times New Roman" w:hAnsi="Times New Roman" w:cs="Times New Roman"/>
          <w:b/>
          <w:bCs/>
          <w:sz w:val="28"/>
          <w:szCs w:val="28"/>
          <w:rtl/>
          <w:lang w:bidi="ar-MA"/>
          <w:rPrChange w:id="904" w:author="SRO">
            <w:rPr>
              <w:rFonts w:ascii="Times New Roman" w:hAnsi="Times New Roman" w:cs="Times New Roman"/>
              <w:b/>
              <w:bCs/>
              <w:sz w:val="28"/>
              <w:szCs w:val="28"/>
              <w:rtl/>
              <w:lang w:bidi="ar-MA"/>
            </w:rPr>
          </w:rPrChange>
        </w:rPr>
        <w:t xml:space="preserve"> أي تنسيق بالنسبة لمصادر التمويل المختلفة؟</w:t>
      </w:r>
    </w:p>
    <w:p w:rsidR="00832F4C" w:rsidRPr="000F3EE9" w:rsidRDefault="00832F4C" w:rsidP="00144062">
      <w:pPr>
        <w:pStyle w:val="Sansinterligne1"/>
        <w:numPr>
          <w:ilvl w:val="0"/>
          <w:numId w:val="28"/>
          <w:numberingChange w:id="905" w:author="SRO" w:date="2011-02-21T09:12:00Z" w:original="%1:46:0:."/>
        </w:numPr>
        <w:bidi/>
        <w:spacing w:after="240"/>
        <w:ind w:left="34" w:firstLine="0"/>
        <w:jc w:val="both"/>
        <w:rPr>
          <w:rFonts w:ascii="Times New Roman" w:hAnsi="Times New Roman" w:cs="Times New Roman"/>
          <w:sz w:val="26"/>
          <w:szCs w:val="26"/>
          <w:rtl/>
          <w:lang w:bidi="ar-MA"/>
          <w:rPrChange w:id="906" w:author="SRO">
            <w:rPr>
              <w:rFonts w:ascii="Times New Roman" w:hAnsi="Times New Roman" w:cs="Times New Roman"/>
              <w:sz w:val="26"/>
              <w:szCs w:val="26"/>
              <w:rtl/>
              <w:lang w:bidi="ar-MA"/>
            </w:rPr>
          </w:rPrChange>
        </w:rPr>
      </w:pPr>
      <w:r w:rsidRPr="000F3EE9">
        <w:rPr>
          <w:rFonts w:ascii="Times New Roman" w:hAnsi="Times New Roman" w:cs="Times New Roman"/>
          <w:sz w:val="26"/>
          <w:szCs w:val="26"/>
          <w:rtl/>
          <w:lang w:bidi="ar-MA"/>
          <w:rPrChange w:id="907" w:author="SRO">
            <w:rPr>
              <w:rFonts w:ascii="Times New Roman" w:hAnsi="Times New Roman" w:cs="Times New Roman"/>
              <w:sz w:val="26"/>
              <w:szCs w:val="26"/>
              <w:rtl/>
              <w:lang w:bidi="ar-MA"/>
            </w:rPr>
          </w:rPrChange>
        </w:rPr>
        <w:t xml:space="preserve">تم تقديم عرضين في هذه الدورة التي ترأسها السيد م. خالد حسين، الاقتصادي الرئيس باللجنة الاقتصادية والاجتماعية لغربي آسيا. تمحور العرض الأول حول تمويل العجز في الميزانية بالمغـرب، وقدمه السيد أحمد حجوب، مدير مساعد بمديرية الخزينة والعلاقات الخارجية في وزارة الاقتصاد والمالية للمغـرب؛ أما العرض الثاني فقد كان بشأن تنسيق مختلف مصادر التمويل وقدمه السيد حازم فهمي، رئيس وحدة المشاركة المتعددة الأطراف، مكتب تمويل التنمية، وإدارة الشؤون الاقتصادية والاجتماعية. </w:t>
      </w:r>
    </w:p>
    <w:p w:rsidR="00832F4C" w:rsidRPr="000F3EE9" w:rsidRDefault="00832F4C" w:rsidP="00144062">
      <w:pPr>
        <w:pStyle w:val="Sansinterligne1"/>
        <w:numPr>
          <w:ilvl w:val="0"/>
          <w:numId w:val="28"/>
          <w:numberingChange w:id="908" w:author="SRO" w:date="2011-02-21T09:12:00Z" w:original="%1:47:0:."/>
        </w:numPr>
        <w:bidi/>
        <w:spacing w:after="240"/>
        <w:ind w:left="34" w:firstLine="0"/>
        <w:jc w:val="both"/>
        <w:rPr>
          <w:rFonts w:ascii="Times New Roman" w:hAnsi="Times New Roman" w:cs="Times New Roman"/>
          <w:sz w:val="26"/>
          <w:szCs w:val="26"/>
          <w:lang w:bidi="ar-MA"/>
          <w:rPrChange w:id="909" w:author="SRO">
            <w:rPr>
              <w:rFonts w:ascii="Times New Roman" w:hAnsi="Times New Roman" w:cs="Times New Roman"/>
              <w:sz w:val="26"/>
              <w:szCs w:val="26"/>
              <w:lang w:bidi="ar-MA"/>
            </w:rPr>
          </w:rPrChange>
        </w:rPr>
      </w:pPr>
      <w:r w:rsidRPr="000F3EE9">
        <w:rPr>
          <w:rFonts w:ascii="Times New Roman" w:hAnsi="Times New Roman" w:cs="Times New Roman"/>
          <w:sz w:val="26"/>
          <w:szCs w:val="26"/>
          <w:rtl/>
          <w:lang w:bidi="ar-MA"/>
          <w:rPrChange w:id="910" w:author="SRO">
            <w:rPr>
              <w:rFonts w:ascii="Times New Roman" w:hAnsi="Times New Roman" w:cs="Times New Roman"/>
              <w:sz w:val="26"/>
              <w:szCs w:val="26"/>
              <w:rtl/>
              <w:lang w:bidi="ar-MA"/>
            </w:rPr>
          </w:rPrChange>
        </w:rPr>
        <w:t xml:space="preserve"> تمويل العجز في الميزانية بالمغـرب  للسيد أحمد حجوب، مدير مساعد بمديرية الخزينة والعلاقات الخارجية في وزارة الاقتصاد والمالية بالمغـرب. وفقا للمتدخل، أسهمت الإصلاحات الضريبية وتدبير الميزانية والإدارة، وتحديث أسلوب تمويل الخزينة في تعزيز المالية العامة في المغـرب. كما أبرز الإصلاحات الرئيسية التي أدت إلى التحكم بتمويل الخزينة، والتي بوشر بتفعيلها منذ إنشاء أسواق سندات الخزينة سنة 1989.</w:t>
      </w:r>
    </w:p>
    <w:p w:rsidR="00832F4C" w:rsidRPr="000F3EE9" w:rsidRDefault="00832F4C" w:rsidP="00144062">
      <w:pPr>
        <w:pStyle w:val="Sansinterligne1"/>
        <w:numPr>
          <w:ilvl w:val="0"/>
          <w:numId w:val="28"/>
          <w:numberingChange w:id="911" w:author="SRO" w:date="2011-02-21T09:12:00Z" w:original="%1:48:0:."/>
        </w:numPr>
        <w:bidi/>
        <w:spacing w:after="240"/>
        <w:ind w:left="34" w:firstLine="0"/>
        <w:jc w:val="both"/>
        <w:rPr>
          <w:rFonts w:ascii="Times New Roman" w:hAnsi="Times New Roman" w:cs="Times New Roman"/>
          <w:sz w:val="26"/>
          <w:szCs w:val="26"/>
          <w:rtl/>
          <w:lang w:bidi="ar-MA"/>
          <w:rPrChange w:id="912" w:author="SRO">
            <w:rPr>
              <w:rFonts w:ascii="Times New Roman" w:hAnsi="Times New Roman" w:cs="Times New Roman"/>
              <w:sz w:val="26"/>
              <w:szCs w:val="26"/>
              <w:rtl/>
              <w:lang w:bidi="ar-MA"/>
            </w:rPr>
          </w:rPrChange>
        </w:rPr>
      </w:pPr>
      <w:r w:rsidRPr="000F3EE9">
        <w:rPr>
          <w:rFonts w:ascii="Times New Roman" w:hAnsi="Times New Roman" w:cs="Times New Roman"/>
          <w:sz w:val="26"/>
          <w:szCs w:val="26"/>
          <w:rtl/>
          <w:lang w:bidi="ar-MA"/>
          <w:rPrChange w:id="913" w:author="SRO">
            <w:rPr>
              <w:rFonts w:ascii="Times New Roman" w:hAnsi="Times New Roman" w:cs="Times New Roman"/>
              <w:sz w:val="26"/>
              <w:szCs w:val="26"/>
              <w:rtl/>
              <w:lang w:bidi="ar-MA"/>
            </w:rPr>
          </w:rPrChange>
        </w:rPr>
        <w:t xml:space="preserve">  تنسيق مختلف مصادر التمويل المقدم  للسيد حازم فهمي، رئيس وحدة المشاركة المتعددة الأطراف، مكتب تمويل التنمية، إدارة الشؤون الاقتصادية والاجتماعية (الأمم المتحدة- إدارة الشؤون الاقتصادية والاجتماعية). </w:t>
      </w:r>
    </w:p>
    <w:p w:rsidR="00832F4C" w:rsidRPr="000F3EE9" w:rsidRDefault="00832F4C" w:rsidP="006C5E4C">
      <w:pPr>
        <w:pStyle w:val="Sansinterligne1"/>
        <w:numPr>
          <w:ilvl w:val="0"/>
          <w:numId w:val="28"/>
          <w:numberingChange w:id="914" w:author="SRO" w:date="2011-02-21T09:12:00Z" w:original="%1:49:0:."/>
        </w:numPr>
        <w:bidi/>
        <w:spacing w:after="240"/>
        <w:ind w:left="34" w:firstLine="0"/>
        <w:jc w:val="both"/>
        <w:rPr>
          <w:rFonts w:ascii="Times New Roman" w:hAnsi="Times New Roman" w:cs="Times New Roman"/>
          <w:sz w:val="26"/>
          <w:szCs w:val="26"/>
          <w:rtl/>
          <w:lang w:bidi="ar-MA"/>
          <w:rPrChange w:id="915" w:author="SRO">
            <w:rPr>
              <w:rFonts w:ascii="Times New Roman" w:hAnsi="Times New Roman" w:cs="Times New Roman"/>
              <w:sz w:val="26"/>
              <w:szCs w:val="26"/>
              <w:rtl/>
              <w:lang w:bidi="ar-MA"/>
            </w:rPr>
          </w:rPrChange>
        </w:rPr>
      </w:pPr>
      <w:r w:rsidRPr="000F3EE9">
        <w:rPr>
          <w:rFonts w:ascii="Times New Roman" w:hAnsi="Times New Roman" w:cs="Times New Roman"/>
          <w:sz w:val="26"/>
          <w:szCs w:val="26"/>
          <w:rtl/>
          <w:lang w:bidi="ar-MA"/>
          <w:rPrChange w:id="916" w:author="SRO">
            <w:rPr>
              <w:rFonts w:ascii="Times New Roman" w:hAnsi="Times New Roman" w:cs="Times New Roman"/>
              <w:sz w:val="26"/>
              <w:szCs w:val="26"/>
              <w:rtl/>
              <w:lang w:bidi="ar-MA"/>
            </w:rPr>
          </w:rPrChange>
        </w:rPr>
        <w:t>وذكر السيد فهمي بسياق تنسيق مختلف مصادر التمويل منذ توافق آراء مونتيري سنة 2002 حتى المؤتمر المعني بالأزمة المالية والاقتصادية وتأثيرها على التنمية مرورا بإعلان الدوحة سنة 2009 بشأن تمويل التنمية سنة 2008. ثم استرعى المتدخل انتباه العموم إلى التدابير الرئيسية الست المنفذة على الصعيد الدولي من أجل تنسيق موارد التمويل.</w:t>
      </w:r>
    </w:p>
    <w:p w:rsidR="00832F4C" w:rsidRPr="000F3EE9" w:rsidRDefault="00832F4C" w:rsidP="006C5E4C">
      <w:pPr>
        <w:pStyle w:val="Sansinterligne1"/>
        <w:bidi/>
        <w:spacing w:after="240"/>
        <w:jc w:val="both"/>
        <w:rPr>
          <w:rFonts w:ascii="Times New Roman" w:hAnsi="Times New Roman" w:cs="Times New Roman"/>
          <w:b/>
          <w:bCs/>
          <w:sz w:val="26"/>
          <w:szCs w:val="26"/>
          <w:rtl/>
          <w:lang w:bidi="ar-MA"/>
          <w:rPrChange w:id="917" w:author="SRO">
            <w:rPr>
              <w:rFonts w:ascii="Times New Roman" w:hAnsi="Times New Roman" w:cs="Times New Roman"/>
              <w:b/>
              <w:bCs/>
              <w:sz w:val="26"/>
              <w:szCs w:val="26"/>
              <w:rtl/>
              <w:lang w:bidi="ar-MA"/>
            </w:rPr>
          </w:rPrChange>
        </w:rPr>
      </w:pPr>
      <w:r w:rsidRPr="000F3EE9">
        <w:rPr>
          <w:rFonts w:ascii="Times New Roman" w:hAnsi="Times New Roman" w:cs="Times New Roman"/>
          <w:b/>
          <w:bCs/>
          <w:sz w:val="26"/>
          <w:szCs w:val="26"/>
          <w:rtl/>
          <w:lang w:bidi="ar-MA"/>
          <w:rPrChange w:id="918" w:author="SRO">
            <w:rPr>
              <w:rFonts w:ascii="Times New Roman" w:hAnsi="Times New Roman" w:cs="Times New Roman"/>
              <w:b/>
              <w:bCs/>
              <w:sz w:val="26"/>
              <w:szCs w:val="26"/>
              <w:rtl/>
              <w:lang w:bidi="ar-MA"/>
            </w:rPr>
          </w:rPrChange>
        </w:rPr>
        <w:t>نقاش</w:t>
      </w:r>
    </w:p>
    <w:p w:rsidR="00832F4C" w:rsidRPr="000F3EE9" w:rsidRDefault="00832F4C" w:rsidP="006C5E4C">
      <w:pPr>
        <w:pStyle w:val="Sansinterligne1"/>
        <w:numPr>
          <w:ilvl w:val="0"/>
          <w:numId w:val="28"/>
          <w:numberingChange w:id="919" w:author="SRO" w:date="2011-02-21T09:12:00Z" w:original="%1:50:0:."/>
        </w:numPr>
        <w:bidi/>
        <w:spacing w:after="240"/>
        <w:ind w:left="34" w:firstLine="0"/>
        <w:jc w:val="both"/>
        <w:rPr>
          <w:rFonts w:ascii="Times New Roman" w:hAnsi="Times New Roman" w:cs="Times New Roman"/>
          <w:sz w:val="26"/>
          <w:szCs w:val="26"/>
          <w:rtl/>
          <w:lang w:bidi="ar-MA"/>
          <w:rPrChange w:id="920" w:author="SRO">
            <w:rPr>
              <w:rFonts w:ascii="Times New Roman" w:hAnsi="Times New Roman" w:cs="Times New Roman"/>
              <w:sz w:val="26"/>
              <w:szCs w:val="26"/>
              <w:rtl/>
              <w:lang w:bidi="ar-MA"/>
            </w:rPr>
          </w:rPrChange>
        </w:rPr>
      </w:pPr>
      <w:r w:rsidRPr="000F3EE9">
        <w:rPr>
          <w:rFonts w:ascii="Times New Roman" w:hAnsi="Times New Roman" w:cs="Times New Roman"/>
          <w:sz w:val="26"/>
          <w:szCs w:val="26"/>
          <w:rtl/>
          <w:lang w:bidi="ar-MA"/>
          <w:rPrChange w:id="921" w:author="SRO">
            <w:rPr>
              <w:rFonts w:ascii="Times New Roman" w:hAnsi="Times New Roman" w:cs="Times New Roman"/>
              <w:sz w:val="26"/>
              <w:szCs w:val="26"/>
              <w:rtl/>
              <w:lang w:bidi="ar-MA"/>
            </w:rPr>
          </w:rPrChange>
        </w:rPr>
        <w:t xml:space="preserve">تمحورت التعليقات والأسئلة التي تلت العروض حول موضوعين رئيسيين: </w:t>
      </w:r>
    </w:p>
    <w:p w:rsidR="00832F4C" w:rsidRPr="000F3EE9" w:rsidRDefault="00832F4C" w:rsidP="00832F4C">
      <w:pPr>
        <w:pStyle w:val="Sansinterligne1"/>
        <w:bidi/>
        <w:spacing w:after="120"/>
        <w:ind w:firstLine="709"/>
        <w:jc w:val="both"/>
        <w:rPr>
          <w:rFonts w:ascii="Times New Roman" w:hAnsi="Times New Roman" w:cs="Times New Roman"/>
          <w:sz w:val="26"/>
          <w:szCs w:val="26"/>
          <w:lang w:bidi="ar-MA"/>
          <w:rPrChange w:id="922" w:author="SRO">
            <w:rPr>
              <w:rFonts w:ascii="Times New Roman" w:hAnsi="Times New Roman" w:cs="Times New Roman"/>
              <w:sz w:val="26"/>
              <w:szCs w:val="26"/>
              <w:lang w:bidi="ar-MA"/>
            </w:rPr>
          </w:rPrChange>
        </w:rPr>
        <w:pPrChange w:id="923" w:author="SRO" w:date="2011-02-21T10:08:00Z">
          <w:pPr>
            <w:pStyle w:val="Sansinterligne1"/>
            <w:bidi/>
            <w:spacing w:after="240"/>
            <w:ind w:firstLine="708"/>
            <w:jc w:val="both"/>
          </w:pPr>
        </w:pPrChange>
      </w:pPr>
      <w:r w:rsidRPr="000F3EE9">
        <w:rPr>
          <w:rFonts w:ascii="Times New Roman" w:hAnsi="Times New Roman" w:cs="Times New Roman"/>
          <w:sz w:val="26"/>
          <w:szCs w:val="26"/>
          <w:rtl/>
          <w:lang w:bidi="ar-MA"/>
          <w:rPrChange w:id="924" w:author="SRO" w:date="2011-02-21T10:18:00Z">
            <w:rPr>
              <w:rFonts w:ascii="Times New Roman" w:hAnsi="Times New Roman" w:cs="Times New Roman"/>
              <w:sz w:val="26"/>
              <w:szCs w:val="26"/>
              <w:rtl/>
              <w:lang w:bidi="ar-MA"/>
            </w:rPr>
          </w:rPrChange>
        </w:rPr>
        <w:t>▪</w:t>
      </w:r>
      <w:r w:rsidRPr="000F3EE9">
        <w:rPr>
          <w:rFonts w:ascii="Times New Roman" w:hAnsi="Times New Roman" w:cs="Times New Roman"/>
          <w:sz w:val="26"/>
          <w:szCs w:val="26"/>
          <w:rtl/>
          <w:lang w:bidi="ar-MA"/>
          <w:rPrChange w:id="925" w:author="SRO">
            <w:rPr>
              <w:rFonts w:ascii="Times New Roman" w:hAnsi="Times New Roman" w:cs="Times New Roman"/>
              <w:sz w:val="26"/>
              <w:szCs w:val="26"/>
              <w:rtl/>
              <w:lang w:bidi="ar-MA"/>
            </w:rPr>
          </w:rPrChange>
        </w:rPr>
        <w:t xml:space="preserve">   إمكانية إنشاء آلية للتقييم /المتابعة المنتظمة وقصيرة الأجل للحكم على فعالية تمويل التنمية؛ </w:t>
      </w:r>
    </w:p>
    <w:p w:rsidR="00832F4C" w:rsidRPr="000F3EE9" w:rsidRDefault="00832F4C" w:rsidP="00832F4C">
      <w:pPr>
        <w:pStyle w:val="Sansinterligne1"/>
        <w:bidi/>
        <w:spacing w:after="120"/>
        <w:ind w:firstLine="709"/>
        <w:jc w:val="both"/>
        <w:rPr>
          <w:rFonts w:ascii="Times New Roman" w:hAnsi="Times New Roman" w:cs="Times New Roman"/>
          <w:sz w:val="26"/>
          <w:szCs w:val="26"/>
          <w:rtl/>
          <w:lang w:bidi="ar-MA"/>
          <w:rPrChange w:id="926" w:author="SRO">
            <w:rPr>
              <w:rFonts w:ascii="Times New Roman" w:hAnsi="Times New Roman" w:cs="Times New Roman"/>
              <w:sz w:val="26"/>
              <w:szCs w:val="26"/>
              <w:rtl/>
              <w:lang w:bidi="ar-MA"/>
            </w:rPr>
          </w:rPrChange>
        </w:rPr>
        <w:pPrChange w:id="927" w:author="SRO" w:date="2011-02-21T10:08:00Z">
          <w:pPr>
            <w:pStyle w:val="Sansinterligne1"/>
            <w:bidi/>
            <w:spacing w:after="240"/>
            <w:ind w:firstLine="708"/>
            <w:jc w:val="both"/>
          </w:pPr>
        </w:pPrChange>
      </w:pPr>
      <w:r w:rsidRPr="000F3EE9">
        <w:rPr>
          <w:rFonts w:ascii="Times New Roman" w:hAnsi="Times New Roman" w:cs="Times New Roman"/>
          <w:sz w:val="26"/>
          <w:szCs w:val="26"/>
          <w:rtl/>
          <w:lang w:bidi="ar-MA"/>
          <w:rPrChange w:id="928" w:author="SRO" w:date="2011-02-21T10:18:00Z">
            <w:rPr>
              <w:rFonts w:ascii="Times New Roman" w:hAnsi="Times New Roman" w:cs="Times New Roman"/>
              <w:sz w:val="26"/>
              <w:szCs w:val="26"/>
              <w:rtl/>
              <w:lang w:bidi="ar-MA"/>
            </w:rPr>
          </w:rPrChange>
        </w:rPr>
        <w:t>▪</w:t>
      </w:r>
      <w:r w:rsidRPr="000F3EE9">
        <w:rPr>
          <w:rFonts w:ascii="Times New Roman" w:hAnsi="Times New Roman" w:cs="Times New Roman"/>
          <w:sz w:val="26"/>
          <w:szCs w:val="26"/>
          <w:rtl/>
          <w:lang w:bidi="ar-MA"/>
          <w:rPrChange w:id="929" w:author="SRO">
            <w:rPr>
              <w:rFonts w:ascii="Times New Roman" w:hAnsi="Times New Roman" w:cs="Times New Roman"/>
              <w:sz w:val="26"/>
              <w:szCs w:val="26"/>
              <w:rtl/>
              <w:lang w:bidi="ar-MA"/>
            </w:rPr>
          </w:rPrChange>
        </w:rPr>
        <w:t xml:space="preserve">   قدرة الأمم المتحدة على الرصد والعمل لتحقيق التوازن في توزيع المعونة الخارجية.</w:t>
      </w:r>
    </w:p>
    <w:p w:rsidR="00832F4C" w:rsidRDefault="00832F4C" w:rsidP="00144062">
      <w:pPr>
        <w:pStyle w:val="Sansinterligne1"/>
        <w:numPr>
          <w:ins w:id="930" w:author="SRO" w:date="2011-02-21T11:20:00Z"/>
        </w:numPr>
        <w:bidi/>
        <w:spacing w:after="240"/>
        <w:jc w:val="both"/>
        <w:rPr>
          <w:ins w:id="931" w:author="SRO" w:date="2011-02-21T11:20:00Z"/>
          <w:rFonts w:ascii="Times New Roman" w:hAnsi="Times New Roman" w:cs="Times New Roman"/>
          <w:b/>
          <w:bCs/>
          <w:sz w:val="28"/>
          <w:szCs w:val="28"/>
          <w:rtl/>
          <w:lang w:bidi="ar-MA"/>
        </w:rPr>
      </w:pPr>
    </w:p>
    <w:p w:rsidR="00832F4C" w:rsidRPr="003F69E8" w:rsidRDefault="00832F4C" w:rsidP="00832F4C">
      <w:pPr>
        <w:pStyle w:val="Sansinterligne1"/>
        <w:bidi/>
        <w:spacing w:after="120"/>
        <w:jc w:val="center"/>
        <w:rPr>
          <w:ins w:id="932" w:author="SRO" w:date="2011-02-21T11:20:00Z"/>
          <w:rFonts w:ascii="Times New Roman" w:hAnsi="Times New Roman" w:cs="Times New Roman"/>
          <w:b/>
          <w:bCs/>
          <w:sz w:val="28"/>
          <w:szCs w:val="28"/>
          <w:rtl/>
          <w:lang w:bidi="ar-MA"/>
          <w:rPrChange w:id="933" w:author="SRO">
            <w:rPr>
              <w:ins w:id="934" w:author="SRO" w:date="2011-02-21T11:20:00Z"/>
              <w:rFonts w:ascii="Times New Roman" w:hAnsi="Times New Roman" w:cs="Times New Roman"/>
              <w:b/>
              <w:bCs/>
              <w:sz w:val="28"/>
              <w:szCs w:val="28"/>
              <w:rtl/>
              <w:lang w:bidi="ar-MA"/>
            </w:rPr>
          </w:rPrChange>
        </w:rPr>
        <w:pPrChange w:id="935" w:author="SRO" w:date="2011-02-21T11:22:00Z">
          <w:pPr>
            <w:pStyle w:val="Sansinterligne1"/>
            <w:bidi/>
            <w:spacing w:after="240"/>
            <w:jc w:val="both"/>
          </w:pPr>
        </w:pPrChange>
      </w:pPr>
      <w:r w:rsidRPr="003F69E8">
        <w:rPr>
          <w:rFonts w:ascii="Times New Roman" w:hAnsi="Times New Roman" w:cs="Times New Roman"/>
          <w:b/>
          <w:bCs/>
          <w:sz w:val="28"/>
          <w:szCs w:val="28"/>
          <w:rtl/>
          <w:lang w:bidi="ar-MA"/>
          <w:rPrChange w:id="936" w:author="SRO">
            <w:rPr>
              <w:rFonts w:ascii="Times New Roman" w:hAnsi="Times New Roman" w:cs="Times New Roman"/>
              <w:b/>
              <w:bCs/>
              <w:sz w:val="28"/>
              <w:szCs w:val="28"/>
              <w:rtl/>
              <w:lang w:bidi="ar-MA"/>
            </w:rPr>
          </w:rPrChange>
        </w:rPr>
        <w:t xml:space="preserve">الدورة </w:t>
      </w:r>
      <w:del w:id="937" w:author="SRO" w:date="2011-02-21T11:20:00Z">
        <w:r w:rsidRPr="003F69E8" w:rsidDel="003F69E8">
          <w:rPr>
            <w:rFonts w:ascii="Times New Roman" w:hAnsi="Times New Roman" w:cs="Times New Roman"/>
            <w:b/>
            <w:bCs/>
            <w:sz w:val="28"/>
            <w:szCs w:val="28"/>
            <w:rtl/>
            <w:lang w:bidi="ar-MA"/>
            <w:rPrChange w:id="938" w:author="SRO">
              <w:rPr>
                <w:rFonts w:ascii="Times New Roman" w:hAnsi="Times New Roman" w:cs="Times New Roman"/>
                <w:b/>
                <w:bCs/>
                <w:sz w:val="28"/>
                <w:szCs w:val="28"/>
                <w:rtl/>
                <w:lang w:bidi="ar-MA"/>
              </w:rPr>
            </w:rPrChange>
          </w:rPr>
          <w:delText>5</w:delText>
        </w:r>
      </w:del>
      <w:ins w:id="939" w:author="SRO" w:date="2011-02-21T11:20:00Z">
        <w:r w:rsidRPr="003F69E8">
          <w:rPr>
            <w:rFonts w:ascii="Times New Roman" w:hAnsi="Times New Roman" w:cs="Times New Roman"/>
            <w:b/>
            <w:bCs/>
            <w:sz w:val="28"/>
            <w:szCs w:val="28"/>
            <w:rtl/>
            <w:lang w:bidi="ar-MA"/>
            <w:rPrChange w:id="940" w:author="SRO">
              <w:rPr>
                <w:rFonts w:ascii="Times New Roman" w:hAnsi="Times New Roman" w:cs="Times New Roman"/>
                <w:b/>
                <w:bCs/>
                <w:sz w:val="28"/>
                <w:szCs w:val="28"/>
                <w:rtl/>
                <w:lang w:bidi="ar-MA"/>
              </w:rPr>
            </w:rPrChange>
          </w:rPr>
          <w:t>الخامسة</w:t>
        </w:r>
      </w:ins>
      <w:del w:id="941" w:author="SRO" w:date="2011-02-21T11:20:00Z">
        <w:r w:rsidRPr="003F69E8" w:rsidDel="003F69E8">
          <w:rPr>
            <w:rFonts w:ascii="Times New Roman" w:hAnsi="Times New Roman" w:cs="Times New Roman"/>
            <w:b/>
            <w:bCs/>
            <w:sz w:val="28"/>
            <w:szCs w:val="28"/>
            <w:rtl/>
            <w:lang w:bidi="ar-MA"/>
            <w:rPrChange w:id="942" w:author="SRO">
              <w:rPr>
                <w:rFonts w:ascii="Times New Roman" w:hAnsi="Times New Roman" w:cs="Times New Roman"/>
                <w:b/>
                <w:bCs/>
                <w:sz w:val="28"/>
                <w:szCs w:val="28"/>
                <w:rtl/>
                <w:lang w:bidi="ar-MA"/>
              </w:rPr>
            </w:rPrChange>
          </w:rPr>
          <w:delText>:</w:delText>
        </w:r>
      </w:del>
    </w:p>
    <w:p w:rsidR="00832F4C" w:rsidRPr="003F69E8" w:rsidRDefault="00832F4C" w:rsidP="00832F4C">
      <w:pPr>
        <w:pStyle w:val="Sansinterligne1"/>
        <w:numPr>
          <w:ins w:id="943" w:author="SRO" w:date="2011-02-21T11:20:00Z"/>
        </w:numPr>
        <w:bidi/>
        <w:spacing w:after="120"/>
        <w:jc w:val="center"/>
        <w:rPr>
          <w:ins w:id="944" w:author="SRO" w:date="2011-02-21T11:20:00Z"/>
          <w:rFonts w:ascii="Times New Roman" w:hAnsi="Times New Roman" w:cs="Times New Roman"/>
          <w:b/>
          <w:bCs/>
          <w:sz w:val="28"/>
          <w:szCs w:val="28"/>
          <w:rtl/>
          <w:lang w:bidi="ar-MA"/>
          <w:rPrChange w:id="945" w:author="SRO">
            <w:rPr>
              <w:ins w:id="946" w:author="SRO" w:date="2011-02-21T11:20:00Z"/>
              <w:rFonts w:ascii="Times New Roman" w:hAnsi="Times New Roman" w:cs="Times New Roman"/>
              <w:b/>
              <w:bCs/>
              <w:sz w:val="28"/>
              <w:szCs w:val="28"/>
              <w:rtl/>
              <w:lang w:bidi="ar-MA"/>
            </w:rPr>
          </w:rPrChange>
        </w:rPr>
        <w:pPrChange w:id="947" w:author="SRO" w:date="2011-02-21T11:22:00Z">
          <w:pPr>
            <w:pStyle w:val="Sansinterligne1"/>
            <w:bidi/>
            <w:spacing w:after="240"/>
            <w:jc w:val="both"/>
          </w:pPr>
        </w:pPrChange>
      </w:pPr>
      <w:r w:rsidRPr="003F69E8">
        <w:rPr>
          <w:rFonts w:ascii="Times New Roman" w:hAnsi="Times New Roman" w:cs="Times New Roman"/>
          <w:b/>
          <w:bCs/>
          <w:sz w:val="28"/>
          <w:szCs w:val="28"/>
          <w:rtl/>
          <w:lang w:bidi="ar-MA"/>
          <w:rPrChange w:id="948" w:author="SRO">
            <w:rPr>
              <w:rFonts w:ascii="Times New Roman" w:hAnsi="Times New Roman" w:cs="Times New Roman"/>
              <w:b/>
              <w:bCs/>
              <w:sz w:val="28"/>
              <w:szCs w:val="28"/>
              <w:rtl/>
              <w:lang w:bidi="ar-MA"/>
            </w:rPr>
          </w:rPrChange>
        </w:rPr>
        <w:t>تمويل الزراعة، وتحفيز الاستثمار الخاص في الزراعة:</w:t>
      </w:r>
      <w:del w:id="949" w:author="SRO" w:date="2011-02-21T11:20:00Z">
        <w:r w:rsidRPr="003F69E8" w:rsidDel="003F69E8">
          <w:rPr>
            <w:rFonts w:ascii="Times New Roman" w:hAnsi="Times New Roman" w:cs="Times New Roman"/>
            <w:b/>
            <w:bCs/>
            <w:sz w:val="28"/>
            <w:szCs w:val="28"/>
            <w:rtl/>
            <w:lang w:bidi="ar-MA"/>
            <w:rPrChange w:id="950" w:author="SRO">
              <w:rPr>
                <w:rFonts w:ascii="Times New Roman" w:hAnsi="Times New Roman" w:cs="Times New Roman"/>
                <w:b/>
                <w:bCs/>
                <w:sz w:val="28"/>
                <w:szCs w:val="28"/>
                <w:rtl/>
                <w:lang w:bidi="ar-MA"/>
              </w:rPr>
            </w:rPrChange>
          </w:rPr>
          <w:delText xml:space="preserve"> </w:delText>
        </w:r>
      </w:del>
    </w:p>
    <w:p w:rsidR="00832F4C" w:rsidRDefault="00832F4C" w:rsidP="00832F4C">
      <w:pPr>
        <w:pStyle w:val="Sansinterligne1"/>
        <w:numPr>
          <w:ins w:id="951" w:author="SRO" w:date="2011-02-21T11:20:00Z"/>
        </w:numPr>
        <w:bidi/>
        <w:spacing w:after="120"/>
        <w:jc w:val="center"/>
        <w:rPr>
          <w:ins w:id="952" w:author="SRO" w:date="2011-02-21T11:22:00Z"/>
          <w:rFonts w:ascii="Times New Roman" w:hAnsi="Times New Roman" w:cs="Times New Roman"/>
          <w:b/>
          <w:bCs/>
          <w:sz w:val="28"/>
          <w:szCs w:val="28"/>
          <w:rtl/>
          <w:lang w:bidi="ar-MA"/>
        </w:rPr>
        <w:pPrChange w:id="953" w:author="SRO" w:date="2011-02-21T11:22:00Z">
          <w:pPr>
            <w:pStyle w:val="Sansinterligne1"/>
            <w:bidi/>
            <w:spacing w:after="240"/>
            <w:jc w:val="both"/>
          </w:pPr>
        </w:pPrChange>
      </w:pPr>
      <w:r w:rsidRPr="003F69E8">
        <w:rPr>
          <w:rFonts w:ascii="Times New Roman" w:hAnsi="Times New Roman" w:cs="Times New Roman"/>
          <w:b/>
          <w:bCs/>
          <w:sz w:val="28"/>
          <w:szCs w:val="28"/>
          <w:rtl/>
          <w:lang w:bidi="ar-MA"/>
          <w:rPrChange w:id="954" w:author="SRO">
            <w:rPr>
              <w:rFonts w:ascii="Times New Roman" w:hAnsi="Times New Roman" w:cs="Times New Roman"/>
              <w:b/>
              <w:bCs/>
              <w:sz w:val="28"/>
              <w:szCs w:val="28"/>
              <w:rtl/>
              <w:lang w:bidi="ar-MA"/>
            </w:rPr>
          </w:rPrChange>
        </w:rPr>
        <w:t>التحديات والفرص والاستجابات الاستراتيجية</w:t>
      </w:r>
    </w:p>
    <w:p w:rsidR="00832F4C" w:rsidRPr="003F69E8" w:rsidDel="003F69E8" w:rsidRDefault="00832F4C" w:rsidP="006C5E4C">
      <w:pPr>
        <w:pStyle w:val="Sansinterligne1"/>
        <w:numPr>
          <w:ilvl w:val="0"/>
          <w:numId w:val="28"/>
          <w:numberingChange w:id="955" w:author="SRO" w:date="2011-02-21T09:12:00Z" w:original="%1:51:0:."/>
        </w:numPr>
        <w:bidi/>
        <w:spacing w:after="240"/>
        <w:ind w:left="34" w:firstLine="0"/>
        <w:jc w:val="both"/>
        <w:rPr>
          <w:del w:id="956" w:author="SRO" w:date="2011-02-21T11:23:00Z"/>
          <w:rFonts w:ascii="Times New Roman" w:hAnsi="Times New Roman" w:cs="Times New Roman"/>
          <w:b/>
          <w:bCs/>
          <w:sz w:val="28"/>
          <w:szCs w:val="28"/>
          <w:rtl/>
          <w:lang w:bidi="ar-MA"/>
          <w:rPrChange w:id="957" w:author="SRO">
            <w:rPr>
              <w:del w:id="958" w:author="SRO" w:date="2011-02-21T11:23:00Z"/>
              <w:rFonts w:ascii="Times New Roman" w:hAnsi="Times New Roman" w:cs="Times New Roman"/>
              <w:b/>
              <w:bCs/>
              <w:sz w:val="28"/>
              <w:szCs w:val="28"/>
              <w:rtl/>
              <w:lang w:bidi="ar-MA"/>
            </w:rPr>
          </w:rPrChange>
        </w:rPr>
      </w:pPr>
    </w:p>
    <w:p w:rsidR="00832F4C" w:rsidRDefault="00832F4C" w:rsidP="006C5E4C">
      <w:pPr>
        <w:pStyle w:val="Sansinterligne1"/>
        <w:numPr>
          <w:ilvl w:val="0"/>
          <w:numId w:val="28"/>
          <w:numberingChange w:id="959" w:author="SRO" w:date="2011-02-21T09:12:00Z" w:original="%1:51:0:."/>
        </w:numPr>
        <w:bidi/>
        <w:spacing w:after="240"/>
        <w:ind w:left="34" w:firstLine="0"/>
        <w:jc w:val="both"/>
        <w:rPr>
          <w:rFonts w:ascii="Times New Roman" w:hAnsi="Times New Roman" w:cs="Times New Roman"/>
          <w:sz w:val="26"/>
          <w:szCs w:val="26"/>
          <w:lang w:bidi="ar-MA"/>
        </w:rPr>
      </w:pPr>
      <w:r w:rsidRPr="000F3EE9">
        <w:rPr>
          <w:rFonts w:ascii="Times New Roman" w:hAnsi="Times New Roman" w:cs="Times New Roman"/>
          <w:sz w:val="26"/>
          <w:szCs w:val="26"/>
          <w:rtl/>
          <w:lang w:bidi="ar-MA"/>
          <w:rPrChange w:id="960" w:author="SRO">
            <w:rPr>
              <w:rFonts w:ascii="Times New Roman" w:hAnsi="Times New Roman" w:cs="Times New Roman"/>
              <w:sz w:val="26"/>
              <w:szCs w:val="26"/>
              <w:rtl/>
              <w:lang w:bidi="ar-MA"/>
            </w:rPr>
          </w:rPrChange>
        </w:rPr>
        <w:t xml:space="preserve">تهدف الدورة 5 التي تتمحور حول تمويل الزراعة إلى تعميق النقاش حول الإصلاحات الجارية في بلدان المنطقة، لتبادل الخبرات والممارسات الجيدة، وتوفير السبل التكميلية للتفكير و/أو التوجيهات لتعزيز السياسات الزراعية واستراتيجيات الاستثمار التي ترمي إلى تعزيز دور الدولة وزيادة مساهمة القطاع الخاص في التمويل الزراعي (تحفيظ عقاري مؤمّن، وتمويل بنكي، بيئة الأعمال، الشراكة). </w:t>
      </w:r>
    </w:p>
    <w:p w:rsidR="00832F4C" w:rsidRDefault="00832F4C" w:rsidP="00832F4C">
      <w:pPr>
        <w:pStyle w:val="Sansinterligne1"/>
        <w:numPr>
          <w:ins w:id="961" w:author="SRO" w:date="2011-02-21T11:23:00Z"/>
        </w:numPr>
        <w:bidi/>
        <w:spacing w:after="240"/>
        <w:ind w:left="34"/>
        <w:jc w:val="both"/>
        <w:rPr>
          <w:ins w:id="962" w:author="SRO" w:date="2011-02-21T11:23:00Z"/>
          <w:rFonts w:ascii="Times New Roman" w:hAnsi="Times New Roman" w:cs="Times New Roman"/>
          <w:sz w:val="26"/>
          <w:szCs w:val="26"/>
          <w:rtl/>
          <w:lang w:bidi="ar-MA"/>
        </w:rPr>
        <w:pPrChange w:id="963" w:author="SRO" w:date="2011-02-21T11:23:00Z">
          <w:pPr>
            <w:pStyle w:val="Sansinterligne1"/>
            <w:numPr>
              <w:numId w:val="28"/>
            </w:numPr>
            <w:bidi/>
            <w:spacing w:after="240"/>
            <w:ind w:left="34" w:firstLine="708"/>
            <w:jc w:val="both"/>
          </w:pPr>
        </w:pPrChange>
      </w:pPr>
    </w:p>
    <w:p w:rsidR="00832F4C" w:rsidRDefault="00832F4C" w:rsidP="00832F4C">
      <w:pPr>
        <w:pStyle w:val="Sansinterligne1"/>
        <w:numPr>
          <w:ins w:id="964" w:author="SRO" w:date="2011-02-21T11:23:00Z"/>
        </w:numPr>
        <w:bidi/>
        <w:spacing w:after="240"/>
        <w:ind w:left="34"/>
        <w:jc w:val="both"/>
        <w:rPr>
          <w:ins w:id="965" w:author="SRO" w:date="2011-02-21T11:23:00Z"/>
          <w:rFonts w:ascii="Times New Roman" w:hAnsi="Times New Roman" w:cs="Times New Roman"/>
          <w:sz w:val="26"/>
          <w:szCs w:val="26"/>
          <w:rtl/>
          <w:lang w:bidi="ar-MA"/>
        </w:rPr>
        <w:pPrChange w:id="966" w:author="SRO" w:date="2011-02-21T11:23:00Z">
          <w:pPr>
            <w:pStyle w:val="Sansinterligne1"/>
            <w:numPr>
              <w:numId w:val="28"/>
            </w:numPr>
            <w:bidi/>
            <w:spacing w:after="240"/>
            <w:ind w:left="34" w:firstLine="708"/>
            <w:jc w:val="both"/>
          </w:pPr>
        </w:pPrChange>
      </w:pPr>
    </w:p>
    <w:p w:rsidR="00832F4C" w:rsidRPr="000F3EE9" w:rsidRDefault="00832F4C" w:rsidP="00832F4C">
      <w:pPr>
        <w:pStyle w:val="Sansinterligne1"/>
        <w:numPr>
          <w:ins w:id="967" w:author="SRO" w:date="2011-02-21T11:23:00Z"/>
        </w:numPr>
        <w:bidi/>
        <w:spacing w:after="240"/>
        <w:ind w:left="34"/>
        <w:jc w:val="both"/>
        <w:rPr>
          <w:ins w:id="968" w:author="SRO" w:date="2011-02-21T11:23:00Z"/>
          <w:rFonts w:ascii="Times New Roman" w:hAnsi="Times New Roman" w:cs="Times New Roman"/>
          <w:sz w:val="26"/>
          <w:szCs w:val="26"/>
          <w:rtl/>
          <w:lang w:bidi="ar-MA"/>
          <w:rPrChange w:id="969" w:author="SRO">
            <w:rPr>
              <w:ins w:id="970" w:author="SRO" w:date="2011-02-21T11:23:00Z"/>
              <w:rFonts w:ascii="Times New Roman" w:hAnsi="Times New Roman" w:cs="Times New Roman"/>
              <w:sz w:val="26"/>
              <w:szCs w:val="26"/>
              <w:rtl/>
              <w:lang w:bidi="ar-MA"/>
            </w:rPr>
          </w:rPrChange>
        </w:rPr>
        <w:pPrChange w:id="971" w:author="SRO" w:date="2011-02-21T11:23:00Z">
          <w:pPr>
            <w:pStyle w:val="Sansinterligne1"/>
            <w:numPr>
              <w:numId w:val="28"/>
            </w:numPr>
            <w:bidi/>
            <w:spacing w:after="240"/>
            <w:ind w:left="34" w:firstLine="708"/>
            <w:jc w:val="both"/>
          </w:pPr>
        </w:pPrChange>
      </w:pPr>
    </w:p>
    <w:p w:rsidR="00832F4C" w:rsidRPr="000F3EE9" w:rsidRDefault="00832F4C" w:rsidP="006C5E4C">
      <w:pPr>
        <w:pStyle w:val="Sansinterligne1"/>
        <w:numPr>
          <w:ilvl w:val="0"/>
          <w:numId w:val="28"/>
          <w:numberingChange w:id="972" w:author="SRO" w:date="2011-02-21T09:12:00Z" w:original="%1:52:0:."/>
        </w:numPr>
        <w:bidi/>
        <w:spacing w:after="240"/>
        <w:ind w:left="34" w:firstLine="0"/>
        <w:jc w:val="both"/>
        <w:rPr>
          <w:rFonts w:ascii="Times New Roman" w:hAnsi="Times New Roman" w:cs="Times New Roman"/>
          <w:sz w:val="26"/>
          <w:szCs w:val="26"/>
          <w:rtl/>
          <w:lang w:bidi="ar-MA"/>
          <w:rPrChange w:id="973" w:author="SRO">
            <w:rPr>
              <w:rFonts w:ascii="Times New Roman" w:hAnsi="Times New Roman" w:cs="Times New Roman"/>
              <w:sz w:val="26"/>
              <w:szCs w:val="26"/>
              <w:rtl/>
              <w:lang w:bidi="ar-MA"/>
            </w:rPr>
          </w:rPrChange>
        </w:rPr>
      </w:pPr>
      <w:r w:rsidRPr="000F3EE9">
        <w:rPr>
          <w:rFonts w:ascii="Times New Roman" w:hAnsi="Times New Roman" w:cs="Times New Roman"/>
          <w:sz w:val="26"/>
          <w:szCs w:val="26"/>
          <w:rtl/>
          <w:lang w:bidi="ar-MA"/>
          <w:rPrChange w:id="974" w:author="SRO">
            <w:rPr>
              <w:rFonts w:ascii="Times New Roman" w:hAnsi="Times New Roman" w:cs="Times New Roman"/>
              <w:sz w:val="26"/>
              <w:szCs w:val="26"/>
              <w:rtl/>
              <w:lang w:bidi="ar-MA"/>
            </w:rPr>
          </w:rPrChange>
        </w:rPr>
        <w:t>ترمي الأهداف المحددة إلى ما يلي:</w:t>
      </w:r>
    </w:p>
    <w:p w:rsidR="00832F4C" w:rsidRPr="000F3EE9" w:rsidRDefault="00832F4C" w:rsidP="00144062">
      <w:pPr>
        <w:pStyle w:val="Sansinterligne1"/>
        <w:bidi/>
        <w:spacing w:after="240"/>
        <w:ind w:left="840" w:hanging="120"/>
        <w:jc w:val="both"/>
        <w:rPr>
          <w:rFonts w:ascii="Times New Roman" w:hAnsi="Times New Roman" w:cs="Times New Roman"/>
          <w:sz w:val="26"/>
          <w:szCs w:val="26"/>
          <w:lang w:bidi="ar-MA"/>
          <w:rPrChange w:id="975" w:author="SRO">
            <w:rPr>
              <w:rFonts w:ascii="Times New Roman" w:hAnsi="Times New Roman" w:cs="Times New Roman"/>
              <w:sz w:val="26"/>
              <w:szCs w:val="26"/>
              <w:lang w:bidi="ar-MA"/>
            </w:rPr>
          </w:rPrChange>
        </w:rPr>
      </w:pPr>
      <w:r w:rsidRPr="000F3EE9">
        <w:rPr>
          <w:rFonts w:ascii="Times New Roman" w:hAnsi="Times New Roman" w:cs="Times New Roman"/>
          <w:sz w:val="26"/>
          <w:szCs w:val="26"/>
          <w:rtl/>
          <w:lang w:bidi="ar-MA"/>
          <w:rPrChange w:id="976" w:author="SRO" w:date="2011-02-21T10:18:00Z">
            <w:rPr>
              <w:rFonts w:ascii="Times New Roman" w:hAnsi="Times New Roman" w:cs="Times New Roman"/>
              <w:sz w:val="26"/>
              <w:szCs w:val="26"/>
              <w:rtl/>
              <w:lang w:bidi="ar-MA"/>
            </w:rPr>
          </w:rPrChange>
        </w:rPr>
        <w:t>▪</w:t>
      </w:r>
      <w:r w:rsidRPr="000F3EE9">
        <w:rPr>
          <w:rFonts w:ascii="Times New Roman" w:hAnsi="Times New Roman" w:cs="Times New Roman"/>
          <w:sz w:val="26"/>
          <w:szCs w:val="26"/>
          <w:rtl/>
          <w:lang w:bidi="ar-MA"/>
          <w:rPrChange w:id="977" w:author="SRO">
            <w:rPr>
              <w:rFonts w:ascii="Times New Roman" w:hAnsi="Times New Roman" w:cs="Times New Roman"/>
              <w:sz w:val="26"/>
              <w:szCs w:val="26"/>
              <w:rtl/>
              <w:lang w:bidi="ar-MA"/>
            </w:rPr>
          </w:rPrChange>
        </w:rPr>
        <w:t xml:space="preserve">  تسليط الضوء على الخصائص المميزة لتمويل الزراعة والمعوقات الرئيسية التي تحد من مساهمة القطاع الخاص في تمويل الزراعة؛</w:t>
      </w:r>
    </w:p>
    <w:p w:rsidR="00832F4C" w:rsidRPr="000F3EE9" w:rsidRDefault="00832F4C" w:rsidP="00144062">
      <w:pPr>
        <w:pStyle w:val="Sansinterligne1"/>
        <w:bidi/>
        <w:spacing w:after="240"/>
        <w:ind w:left="840" w:hanging="120"/>
        <w:jc w:val="both"/>
        <w:rPr>
          <w:rFonts w:ascii="Times New Roman" w:hAnsi="Times New Roman" w:cs="Times New Roman"/>
          <w:sz w:val="26"/>
          <w:szCs w:val="26"/>
          <w:lang w:bidi="ar-MA"/>
          <w:rPrChange w:id="978" w:author="SRO">
            <w:rPr>
              <w:rFonts w:ascii="Times New Roman" w:hAnsi="Times New Roman" w:cs="Times New Roman"/>
              <w:sz w:val="26"/>
              <w:szCs w:val="26"/>
              <w:lang w:bidi="ar-MA"/>
            </w:rPr>
          </w:rPrChange>
        </w:rPr>
      </w:pPr>
      <w:r w:rsidRPr="000F3EE9">
        <w:rPr>
          <w:rFonts w:ascii="Times New Roman" w:hAnsi="Times New Roman" w:cs="Times New Roman"/>
          <w:sz w:val="26"/>
          <w:szCs w:val="26"/>
          <w:rtl/>
          <w:lang w:bidi="ar-MA"/>
          <w:rPrChange w:id="979" w:author="SRO" w:date="2011-02-21T10:18:00Z">
            <w:rPr>
              <w:rFonts w:ascii="Times New Roman" w:hAnsi="Times New Roman" w:cs="Times New Roman"/>
              <w:sz w:val="26"/>
              <w:szCs w:val="26"/>
              <w:rtl/>
              <w:lang w:bidi="ar-MA"/>
            </w:rPr>
          </w:rPrChange>
        </w:rPr>
        <w:t>▪</w:t>
      </w:r>
      <w:r w:rsidRPr="000F3EE9">
        <w:rPr>
          <w:rFonts w:ascii="Times New Roman" w:hAnsi="Times New Roman" w:cs="Times New Roman"/>
          <w:sz w:val="26"/>
          <w:szCs w:val="26"/>
          <w:rtl/>
          <w:lang w:bidi="ar-MA"/>
          <w:rPrChange w:id="980" w:author="SRO" w:date="2011-02-21T10:18:00Z">
            <w:rPr>
              <w:rFonts w:ascii="Times New Roman" w:hAnsi="Times New Roman" w:cs="Times New Roman"/>
              <w:sz w:val="26"/>
              <w:szCs w:val="26"/>
              <w:rtl/>
              <w:lang w:bidi="ar-MA"/>
            </w:rPr>
          </w:rPrChange>
        </w:rPr>
        <w:tab/>
      </w:r>
      <w:r w:rsidRPr="000F3EE9">
        <w:rPr>
          <w:rFonts w:ascii="Times New Roman" w:hAnsi="Times New Roman" w:cs="Times New Roman"/>
          <w:sz w:val="26"/>
          <w:szCs w:val="26"/>
          <w:rtl/>
          <w:lang w:bidi="ar-MA"/>
          <w:rPrChange w:id="981" w:author="SRO">
            <w:rPr>
              <w:rFonts w:ascii="Times New Roman" w:hAnsi="Times New Roman" w:cs="Times New Roman"/>
              <w:sz w:val="26"/>
              <w:szCs w:val="26"/>
              <w:rtl/>
              <w:lang w:bidi="ar-MA"/>
            </w:rPr>
          </w:rPrChange>
        </w:rPr>
        <w:t xml:space="preserve"> تبادل الخبرات الحالية لإقامة شراكات استراتيجية بين أصحاب القطاع وخاصة تجارب الشراكة بين القطاعين العام والخاص؛ </w:t>
      </w:r>
    </w:p>
    <w:p w:rsidR="00832F4C" w:rsidRPr="000F3EE9" w:rsidDel="00983E7D" w:rsidRDefault="00832F4C" w:rsidP="00832F4C">
      <w:pPr>
        <w:pStyle w:val="Sansinterligne1"/>
        <w:bidi/>
        <w:spacing w:after="240"/>
        <w:ind w:left="840" w:hanging="120"/>
        <w:jc w:val="both"/>
        <w:rPr>
          <w:del w:id="982" w:author="SRO" w:date="2011-02-21T10:08:00Z"/>
          <w:rFonts w:ascii="Times New Roman" w:hAnsi="Times New Roman" w:cs="Times New Roman"/>
          <w:sz w:val="26"/>
          <w:szCs w:val="26"/>
          <w:rtl/>
          <w:lang w:bidi="ar-MA"/>
          <w:rPrChange w:id="983" w:author="SRO">
            <w:rPr>
              <w:del w:id="984" w:author="SRO" w:date="2011-02-21T10:08:00Z"/>
              <w:rFonts w:ascii="Times New Roman" w:hAnsi="Times New Roman" w:cs="Times New Roman"/>
              <w:sz w:val="26"/>
              <w:szCs w:val="26"/>
              <w:rtl/>
              <w:lang w:bidi="ar-MA"/>
            </w:rPr>
          </w:rPrChange>
        </w:rPr>
        <w:pPrChange w:id="985" w:author="SRO" w:date="2011-02-21T10:08:00Z">
          <w:pPr>
            <w:pStyle w:val="Sansinterligne1"/>
            <w:bidi/>
            <w:spacing w:after="240"/>
            <w:ind w:firstLine="708"/>
            <w:jc w:val="both"/>
          </w:pPr>
        </w:pPrChange>
      </w:pPr>
      <w:r w:rsidRPr="000F3EE9">
        <w:rPr>
          <w:rFonts w:ascii="Times New Roman" w:hAnsi="Times New Roman" w:cs="Times New Roman"/>
          <w:sz w:val="26"/>
          <w:szCs w:val="26"/>
          <w:rtl/>
          <w:lang w:bidi="ar-MA"/>
          <w:rPrChange w:id="986" w:author="SRO" w:date="2011-02-21T10:18:00Z">
            <w:rPr>
              <w:rFonts w:ascii="Times New Roman" w:hAnsi="Times New Roman" w:cs="Times New Roman"/>
              <w:sz w:val="26"/>
              <w:szCs w:val="26"/>
              <w:rtl/>
              <w:lang w:bidi="ar-MA"/>
            </w:rPr>
          </w:rPrChange>
        </w:rPr>
        <w:t>▪</w:t>
      </w:r>
      <w:r w:rsidRPr="000F3EE9">
        <w:rPr>
          <w:rFonts w:ascii="Times New Roman" w:hAnsi="Times New Roman" w:cs="Times New Roman"/>
          <w:sz w:val="26"/>
          <w:szCs w:val="26"/>
          <w:rtl/>
          <w:lang w:bidi="ar-MA"/>
          <w:rPrChange w:id="987" w:author="SRO" w:date="2011-02-21T10:18:00Z">
            <w:rPr>
              <w:rFonts w:ascii="Times New Roman" w:hAnsi="Times New Roman" w:cs="Times New Roman"/>
              <w:sz w:val="26"/>
              <w:szCs w:val="26"/>
              <w:rtl/>
              <w:lang w:bidi="ar-MA"/>
            </w:rPr>
          </w:rPrChange>
        </w:rPr>
        <w:tab/>
      </w:r>
      <w:r w:rsidRPr="000F3EE9">
        <w:rPr>
          <w:rFonts w:ascii="Times New Roman" w:hAnsi="Times New Roman" w:cs="Times New Roman"/>
          <w:sz w:val="26"/>
          <w:szCs w:val="26"/>
          <w:rtl/>
          <w:lang w:bidi="ar-MA"/>
          <w:rPrChange w:id="988" w:author="SRO">
            <w:rPr>
              <w:rFonts w:ascii="Times New Roman" w:hAnsi="Times New Roman" w:cs="Times New Roman"/>
              <w:sz w:val="26"/>
              <w:szCs w:val="26"/>
              <w:rtl/>
              <w:lang w:bidi="ar-MA"/>
            </w:rPr>
          </w:rPrChange>
        </w:rPr>
        <w:t xml:space="preserve">توفير التوجيه لتحسين تمويل القطاع الزراعي. </w:t>
      </w:r>
    </w:p>
    <w:p w:rsidR="00832F4C" w:rsidRPr="000F3EE9" w:rsidRDefault="00832F4C" w:rsidP="00832F4C">
      <w:pPr>
        <w:pStyle w:val="Sansinterligne1"/>
        <w:bidi/>
        <w:spacing w:after="240"/>
        <w:ind w:left="840" w:hanging="120"/>
        <w:jc w:val="both"/>
        <w:rPr>
          <w:rFonts w:ascii="Times New Roman" w:hAnsi="Times New Roman" w:cs="Times New Roman"/>
          <w:sz w:val="26"/>
          <w:szCs w:val="26"/>
          <w:lang w:bidi="ar-MA"/>
          <w:rPrChange w:id="989" w:author="SRO">
            <w:rPr>
              <w:rFonts w:ascii="Times New Roman" w:hAnsi="Times New Roman" w:cs="Times New Roman"/>
              <w:sz w:val="26"/>
              <w:szCs w:val="26"/>
              <w:lang w:bidi="ar-MA"/>
            </w:rPr>
          </w:rPrChange>
        </w:rPr>
        <w:pPrChange w:id="990" w:author="SRO" w:date="2011-02-21T10:08:00Z">
          <w:pPr>
            <w:pStyle w:val="Sansinterligne1"/>
            <w:bidi/>
            <w:spacing w:after="240"/>
            <w:ind w:firstLine="708"/>
            <w:jc w:val="both"/>
          </w:pPr>
        </w:pPrChange>
      </w:pPr>
      <w:r w:rsidRPr="000F3EE9">
        <w:rPr>
          <w:rFonts w:ascii="Times New Roman" w:hAnsi="Times New Roman" w:cs="Times New Roman"/>
          <w:sz w:val="26"/>
          <w:szCs w:val="26"/>
          <w:rtl/>
          <w:lang w:bidi="ar-MA"/>
          <w:rPrChange w:id="991" w:author="SRO">
            <w:rPr>
              <w:rFonts w:ascii="Times New Roman" w:hAnsi="Times New Roman" w:cs="Times New Roman"/>
              <w:sz w:val="26"/>
              <w:szCs w:val="26"/>
              <w:rtl/>
              <w:lang w:bidi="ar-MA"/>
            </w:rPr>
          </w:rPrChange>
        </w:rPr>
        <w:t xml:space="preserve"> </w:t>
      </w:r>
    </w:p>
    <w:p w:rsidR="00832F4C" w:rsidRPr="000F3EE9" w:rsidRDefault="00832F4C" w:rsidP="006C5E4C">
      <w:pPr>
        <w:pStyle w:val="Sansinterligne1"/>
        <w:numPr>
          <w:ilvl w:val="0"/>
          <w:numId w:val="28"/>
          <w:numberingChange w:id="992" w:author="SRO" w:date="2011-02-21T09:12:00Z" w:original="%1:53:0:."/>
        </w:numPr>
        <w:bidi/>
        <w:spacing w:after="240"/>
        <w:ind w:left="34" w:firstLine="0"/>
        <w:jc w:val="both"/>
        <w:rPr>
          <w:rFonts w:ascii="Times New Roman" w:hAnsi="Times New Roman" w:cs="Times New Roman"/>
          <w:sz w:val="26"/>
          <w:szCs w:val="26"/>
          <w:rtl/>
          <w:lang w:bidi="ar-MA"/>
          <w:rPrChange w:id="993" w:author="SRO">
            <w:rPr>
              <w:rFonts w:ascii="Times New Roman" w:hAnsi="Times New Roman" w:cs="Times New Roman"/>
              <w:sz w:val="26"/>
              <w:szCs w:val="26"/>
              <w:rtl/>
              <w:lang w:bidi="ar-MA"/>
            </w:rPr>
          </w:rPrChange>
        </w:rPr>
      </w:pPr>
      <w:r w:rsidRPr="000F3EE9">
        <w:rPr>
          <w:rFonts w:ascii="Times New Roman" w:hAnsi="Times New Roman" w:cs="Times New Roman"/>
          <w:sz w:val="26"/>
          <w:szCs w:val="26"/>
          <w:rtl/>
          <w:lang w:bidi="ar-MA"/>
          <w:rPrChange w:id="994" w:author="SRO">
            <w:rPr>
              <w:rFonts w:ascii="Times New Roman" w:hAnsi="Times New Roman" w:cs="Times New Roman"/>
              <w:sz w:val="26"/>
              <w:szCs w:val="26"/>
              <w:rtl/>
              <w:lang w:bidi="ar-MA"/>
            </w:rPr>
          </w:rPrChange>
        </w:rPr>
        <w:t xml:space="preserve">افتتحت الدورة برسالة من اللجنة الاقتصادية لأفريقيا، قدمتها السيدة مريم بيكيي، المسؤولة عن البيئة والتنمية المستدامة بمكتب شمال أفريقيا التابع للجنة الاقتصادية لأفريقيا، والتي ناقشت القضايا الرئيسية في القطاع الزراعي والأمن الغذائي، ثم تطرقت إلى صلب الموضوع، ألا وهو التمويل والتحديات المرتبطة به. </w:t>
      </w:r>
    </w:p>
    <w:p w:rsidR="00832F4C" w:rsidRPr="000F3EE9" w:rsidRDefault="00832F4C" w:rsidP="00F6318D">
      <w:pPr>
        <w:pStyle w:val="Sansinterligne1"/>
        <w:numPr>
          <w:ilvl w:val="0"/>
          <w:numId w:val="28"/>
          <w:numberingChange w:id="995" w:author="SRO" w:date="2011-02-21T09:12:00Z" w:original="%1:54:0:."/>
        </w:numPr>
        <w:bidi/>
        <w:spacing w:after="240"/>
        <w:ind w:left="34" w:firstLine="0"/>
        <w:jc w:val="both"/>
        <w:rPr>
          <w:rFonts w:ascii="Times New Roman" w:hAnsi="Times New Roman" w:cs="Times New Roman"/>
          <w:sz w:val="26"/>
          <w:szCs w:val="26"/>
          <w:rtl/>
          <w:lang w:bidi="ar-MA"/>
          <w:rPrChange w:id="996" w:author="SRO">
            <w:rPr>
              <w:rFonts w:ascii="Times New Roman" w:hAnsi="Times New Roman" w:cs="Times New Roman"/>
              <w:sz w:val="26"/>
              <w:szCs w:val="26"/>
              <w:rtl/>
              <w:lang w:bidi="ar-MA"/>
            </w:rPr>
          </w:rPrChange>
        </w:rPr>
      </w:pPr>
      <w:r w:rsidRPr="000F3EE9">
        <w:rPr>
          <w:rFonts w:ascii="Times New Roman" w:hAnsi="Times New Roman" w:cs="Times New Roman"/>
          <w:sz w:val="26"/>
          <w:szCs w:val="26"/>
          <w:rtl/>
          <w:lang w:bidi="ar-MA"/>
          <w:rPrChange w:id="997" w:author="SRO">
            <w:rPr>
              <w:rFonts w:ascii="Times New Roman" w:hAnsi="Times New Roman" w:cs="Times New Roman"/>
              <w:sz w:val="26"/>
              <w:szCs w:val="26"/>
              <w:rtl/>
              <w:lang w:bidi="ar-MA"/>
            </w:rPr>
          </w:rPrChange>
        </w:rPr>
        <w:t>انتظمت المداخلات والمناقشات حول الدورتين المذكورتين أدناه. أعطيت الكلمة لمؤسسات الدولة، والمصارف التجارية، القرض الفلاحي، الاتحاد المغاربي للمزارعين وللشركاء التقنيين والماليين الحاضرين.</w:t>
      </w:r>
    </w:p>
    <w:p w:rsidR="00832F4C" w:rsidRPr="000F3EE9" w:rsidRDefault="00832F4C" w:rsidP="006C5E4C">
      <w:pPr>
        <w:pStyle w:val="Sansinterligne1"/>
        <w:bidi/>
        <w:spacing w:after="120"/>
        <w:ind w:left="705"/>
        <w:jc w:val="both"/>
        <w:rPr>
          <w:rFonts w:ascii="Times New Roman" w:hAnsi="Times New Roman" w:cs="Times New Roman"/>
          <w:sz w:val="26"/>
          <w:szCs w:val="26"/>
          <w:lang w:bidi="ar-MA"/>
          <w:rPrChange w:id="998" w:author="SRO">
            <w:rPr>
              <w:rFonts w:ascii="Times New Roman" w:hAnsi="Times New Roman" w:cs="Times New Roman"/>
              <w:sz w:val="26"/>
              <w:szCs w:val="26"/>
              <w:lang w:bidi="ar-MA"/>
            </w:rPr>
          </w:rPrChange>
        </w:rPr>
      </w:pPr>
      <w:r w:rsidRPr="000F3EE9">
        <w:rPr>
          <w:rFonts w:ascii="Times New Roman" w:hAnsi="Times New Roman" w:cs="Times New Roman"/>
          <w:sz w:val="26"/>
          <w:szCs w:val="26"/>
          <w:rtl/>
          <w:lang w:bidi="ar-MA"/>
          <w:rPrChange w:id="999" w:author="SRO" w:date="2011-02-21T10:18:00Z">
            <w:rPr>
              <w:rFonts w:ascii="Times New Roman" w:hAnsi="Times New Roman" w:cs="Times New Roman"/>
              <w:sz w:val="26"/>
              <w:szCs w:val="26"/>
              <w:rtl/>
              <w:lang w:bidi="ar-MA"/>
            </w:rPr>
          </w:rPrChange>
        </w:rPr>
        <w:t>▪</w:t>
      </w:r>
      <w:r w:rsidRPr="000F3EE9">
        <w:rPr>
          <w:rFonts w:ascii="Times New Roman" w:hAnsi="Times New Roman" w:cs="Times New Roman"/>
          <w:sz w:val="26"/>
          <w:szCs w:val="26"/>
          <w:rtl/>
          <w:lang w:bidi="ar-MA"/>
          <w:rPrChange w:id="1000" w:author="SRO">
            <w:rPr>
              <w:rFonts w:ascii="Times New Roman" w:hAnsi="Times New Roman" w:cs="Times New Roman"/>
              <w:sz w:val="26"/>
              <w:szCs w:val="26"/>
              <w:rtl/>
              <w:lang w:bidi="ar-MA"/>
            </w:rPr>
          </w:rPrChange>
        </w:rPr>
        <w:t xml:space="preserve">   تدخل القطاع العام: التمويل وبيئة الأعمال. </w:t>
      </w:r>
    </w:p>
    <w:p w:rsidR="00832F4C" w:rsidRPr="000F3EE9" w:rsidRDefault="00832F4C" w:rsidP="00832F4C">
      <w:pPr>
        <w:pStyle w:val="Sansinterligne1"/>
        <w:bidi/>
        <w:ind w:left="705"/>
        <w:jc w:val="both"/>
        <w:rPr>
          <w:rFonts w:ascii="Times New Roman" w:hAnsi="Times New Roman" w:cs="Times New Roman"/>
          <w:sz w:val="26"/>
          <w:szCs w:val="26"/>
          <w:rtl/>
          <w:lang w:bidi="ar-MA"/>
          <w:rPrChange w:id="1001" w:author="SRO">
            <w:rPr>
              <w:rFonts w:ascii="Times New Roman" w:hAnsi="Times New Roman" w:cs="Times New Roman"/>
              <w:sz w:val="26"/>
              <w:szCs w:val="26"/>
              <w:rtl/>
              <w:lang w:bidi="ar-MA"/>
            </w:rPr>
          </w:rPrChange>
        </w:rPr>
        <w:pPrChange w:id="1002" w:author="SRO" w:date="2011-02-21T11:26:00Z">
          <w:pPr>
            <w:pStyle w:val="Sansinterligne1"/>
            <w:bidi/>
            <w:spacing w:after="120"/>
            <w:ind w:left="705"/>
            <w:jc w:val="both"/>
          </w:pPr>
        </w:pPrChange>
      </w:pPr>
      <w:r w:rsidRPr="000F3EE9">
        <w:rPr>
          <w:rFonts w:ascii="Times New Roman" w:hAnsi="Times New Roman" w:cs="Times New Roman"/>
          <w:sz w:val="26"/>
          <w:szCs w:val="26"/>
          <w:rtl/>
          <w:lang w:bidi="ar-MA"/>
          <w:rPrChange w:id="1003" w:author="SRO">
            <w:rPr>
              <w:rFonts w:ascii="Times New Roman" w:hAnsi="Times New Roman" w:cs="Times New Roman"/>
              <w:sz w:val="26"/>
              <w:szCs w:val="26"/>
              <w:rtl/>
              <w:lang w:bidi="ar-MA"/>
            </w:rPr>
          </w:rPrChange>
        </w:rPr>
        <w:t>الرئيس: السيد شريف بنهبيل، المدير التقني للتأمين-الصندوق الوطني للقرض الفلاحي</w:t>
      </w:r>
      <w:r w:rsidRPr="000F3EE9">
        <w:rPr>
          <w:rFonts w:ascii="Times New Roman" w:hAnsi="Times New Roman" w:cs="Times New Roman"/>
          <w:sz w:val="26"/>
          <w:szCs w:val="26"/>
          <w:rtl/>
          <w:lang w:bidi="ar-MA"/>
          <w:rPrChange w:id="1004" w:author="SRO" w:date="2011-02-21T10:18:00Z">
            <w:rPr>
              <w:rFonts w:ascii="Times New Roman" w:hAnsi="Times New Roman" w:cs="Times New Roman"/>
              <w:sz w:val="26"/>
              <w:szCs w:val="26"/>
              <w:rtl/>
              <w:lang w:bidi="ar-MA"/>
            </w:rPr>
          </w:rPrChange>
        </w:rPr>
        <w:t>–</w:t>
      </w:r>
      <w:r w:rsidRPr="000F3EE9">
        <w:rPr>
          <w:rFonts w:ascii="Times New Roman" w:hAnsi="Times New Roman" w:cs="Times New Roman"/>
          <w:sz w:val="26"/>
          <w:szCs w:val="26"/>
          <w:rtl/>
          <w:lang w:bidi="ar-MA"/>
          <w:rPrChange w:id="1005" w:author="SRO">
            <w:rPr>
              <w:rFonts w:ascii="Times New Roman" w:hAnsi="Times New Roman" w:cs="Times New Roman"/>
              <w:sz w:val="26"/>
              <w:szCs w:val="26"/>
              <w:rtl/>
              <w:lang w:bidi="ar-MA"/>
            </w:rPr>
          </w:rPrChange>
        </w:rPr>
        <w:t xml:space="preserve">    الجزائر؛</w:t>
      </w:r>
    </w:p>
    <w:p w:rsidR="00832F4C" w:rsidRPr="000F3EE9" w:rsidRDefault="00832F4C" w:rsidP="00832F4C">
      <w:pPr>
        <w:pStyle w:val="Sansinterligne1"/>
        <w:bidi/>
        <w:ind w:firstLine="708"/>
        <w:jc w:val="both"/>
        <w:rPr>
          <w:rFonts w:ascii="Times New Roman" w:hAnsi="Times New Roman" w:cs="Times New Roman"/>
          <w:sz w:val="26"/>
          <w:szCs w:val="26"/>
          <w:lang w:bidi="ar-MA"/>
          <w:rPrChange w:id="1006" w:author="SRO">
            <w:rPr>
              <w:rFonts w:ascii="Times New Roman" w:hAnsi="Times New Roman" w:cs="Times New Roman"/>
              <w:sz w:val="26"/>
              <w:szCs w:val="26"/>
              <w:lang w:bidi="ar-MA"/>
            </w:rPr>
          </w:rPrChange>
        </w:rPr>
        <w:pPrChange w:id="1007" w:author="SRO" w:date="2011-02-21T11:26:00Z">
          <w:pPr>
            <w:pStyle w:val="Sansinterligne1"/>
            <w:bidi/>
            <w:spacing w:after="120"/>
            <w:ind w:firstLine="708"/>
            <w:jc w:val="both"/>
          </w:pPr>
        </w:pPrChange>
      </w:pPr>
      <w:r w:rsidRPr="000F3EE9">
        <w:rPr>
          <w:rFonts w:ascii="Times New Roman" w:hAnsi="Times New Roman" w:cs="Times New Roman"/>
          <w:sz w:val="26"/>
          <w:szCs w:val="26"/>
          <w:rtl/>
          <w:lang w:bidi="ar-MA"/>
          <w:rPrChange w:id="1008" w:author="SRO" w:date="2011-02-21T10:18:00Z">
            <w:rPr>
              <w:rFonts w:ascii="Times New Roman" w:hAnsi="Times New Roman" w:cs="Times New Roman"/>
              <w:sz w:val="26"/>
              <w:szCs w:val="26"/>
              <w:rtl/>
              <w:lang w:bidi="ar-MA"/>
            </w:rPr>
          </w:rPrChange>
        </w:rPr>
        <w:t>▪</w:t>
      </w:r>
      <w:r w:rsidRPr="000F3EE9">
        <w:rPr>
          <w:rFonts w:ascii="Times New Roman" w:hAnsi="Times New Roman" w:cs="Times New Roman"/>
          <w:sz w:val="26"/>
          <w:szCs w:val="26"/>
          <w:rtl/>
          <w:lang w:bidi="ar-MA"/>
          <w:rPrChange w:id="1009" w:author="SRO">
            <w:rPr>
              <w:rFonts w:ascii="Times New Roman" w:hAnsi="Times New Roman" w:cs="Times New Roman"/>
              <w:sz w:val="26"/>
              <w:szCs w:val="26"/>
              <w:rtl/>
              <w:lang w:bidi="ar-MA"/>
            </w:rPr>
          </w:rPrChange>
        </w:rPr>
        <w:t xml:space="preserve">  كيف يمكن تشجيع التمويل المصرفي للقطاع: الفرص والقيود وتدبير المخاطر الزراعية.</w:t>
      </w:r>
    </w:p>
    <w:p w:rsidR="00832F4C" w:rsidRPr="000F3EE9" w:rsidRDefault="00832F4C" w:rsidP="00832F4C">
      <w:pPr>
        <w:pStyle w:val="Sansinterligne1"/>
        <w:bidi/>
        <w:jc w:val="both"/>
        <w:rPr>
          <w:rFonts w:ascii="Times New Roman" w:hAnsi="Times New Roman" w:cs="Times New Roman"/>
          <w:sz w:val="26"/>
          <w:szCs w:val="26"/>
          <w:lang w:bidi="ar-MA"/>
          <w:rPrChange w:id="1010" w:author="SRO">
            <w:rPr>
              <w:rFonts w:ascii="Times New Roman" w:hAnsi="Times New Roman" w:cs="Times New Roman"/>
              <w:sz w:val="26"/>
              <w:szCs w:val="26"/>
              <w:lang w:bidi="ar-MA"/>
            </w:rPr>
          </w:rPrChange>
        </w:rPr>
        <w:pPrChange w:id="1011" w:author="SRO" w:date="2011-02-21T11:26:00Z">
          <w:pPr>
            <w:pStyle w:val="Sansinterligne1"/>
            <w:bidi/>
            <w:spacing w:after="120"/>
            <w:jc w:val="both"/>
          </w:pPr>
        </w:pPrChange>
      </w:pPr>
      <w:r w:rsidRPr="000F3EE9">
        <w:rPr>
          <w:rFonts w:ascii="Times New Roman" w:hAnsi="Times New Roman" w:cs="Times New Roman"/>
          <w:sz w:val="26"/>
          <w:szCs w:val="26"/>
          <w:rtl/>
          <w:lang w:bidi="ar-MA"/>
          <w:rPrChange w:id="1012" w:author="SRO">
            <w:rPr>
              <w:rFonts w:ascii="Times New Roman" w:hAnsi="Times New Roman" w:cs="Times New Roman"/>
              <w:sz w:val="26"/>
              <w:szCs w:val="26"/>
              <w:rtl/>
              <w:lang w:bidi="ar-MA"/>
            </w:rPr>
          </w:rPrChange>
        </w:rPr>
        <w:t xml:space="preserve">           الرئيس: م. مبروك البحري، رئيس الاتحاد المغاربي للمزارعين.</w:t>
      </w:r>
    </w:p>
    <w:p w:rsidR="00832F4C" w:rsidRPr="000F3EE9" w:rsidRDefault="00832F4C" w:rsidP="00144062">
      <w:pPr>
        <w:pStyle w:val="Sansinterligne1"/>
        <w:bidi/>
        <w:spacing w:after="240"/>
        <w:jc w:val="both"/>
        <w:rPr>
          <w:rFonts w:ascii="Times New Roman" w:hAnsi="Times New Roman" w:cs="Times New Roman"/>
          <w:b/>
          <w:bCs/>
          <w:sz w:val="26"/>
          <w:szCs w:val="26"/>
          <w:rtl/>
          <w:lang w:bidi="ar-MA"/>
          <w:rPrChange w:id="1013" w:author="SRO">
            <w:rPr>
              <w:rFonts w:ascii="Times New Roman" w:hAnsi="Times New Roman" w:cs="Times New Roman"/>
              <w:b/>
              <w:bCs/>
              <w:sz w:val="26"/>
              <w:szCs w:val="26"/>
              <w:rtl/>
              <w:lang w:bidi="ar-MA"/>
            </w:rPr>
          </w:rPrChange>
        </w:rPr>
      </w:pPr>
      <w:r w:rsidRPr="000F3EE9">
        <w:rPr>
          <w:rFonts w:ascii="Times New Roman" w:hAnsi="Times New Roman" w:cs="Times New Roman"/>
          <w:b/>
          <w:bCs/>
          <w:sz w:val="26"/>
          <w:szCs w:val="26"/>
          <w:rtl/>
          <w:lang w:bidi="ar-MA"/>
          <w:rPrChange w:id="1014" w:author="SRO">
            <w:rPr>
              <w:rFonts w:ascii="Times New Roman" w:hAnsi="Times New Roman" w:cs="Times New Roman"/>
              <w:b/>
              <w:bCs/>
              <w:sz w:val="26"/>
              <w:szCs w:val="26"/>
              <w:rtl/>
              <w:lang w:bidi="ar-MA"/>
            </w:rPr>
          </w:rPrChange>
        </w:rPr>
        <w:t>نقاش</w:t>
      </w:r>
    </w:p>
    <w:p w:rsidR="00832F4C" w:rsidRPr="000F3EE9" w:rsidRDefault="00832F4C" w:rsidP="00F6318D">
      <w:pPr>
        <w:pStyle w:val="Sansinterligne1"/>
        <w:numPr>
          <w:ilvl w:val="0"/>
          <w:numId w:val="28"/>
          <w:numberingChange w:id="1015" w:author="SRO" w:date="2011-02-21T09:12:00Z" w:original="%1:55:0:."/>
        </w:numPr>
        <w:bidi/>
        <w:spacing w:after="240"/>
        <w:ind w:left="34" w:firstLine="0"/>
        <w:jc w:val="both"/>
        <w:rPr>
          <w:rFonts w:ascii="Times New Roman" w:hAnsi="Times New Roman" w:cs="Times New Roman"/>
          <w:sz w:val="26"/>
          <w:szCs w:val="26"/>
          <w:rtl/>
          <w:lang w:bidi="ar-MA"/>
          <w:rPrChange w:id="1016" w:author="SRO">
            <w:rPr>
              <w:rFonts w:ascii="Times New Roman" w:hAnsi="Times New Roman" w:cs="Times New Roman"/>
              <w:sz w:val="26"/>
              <w:szCs w:val="26"/>
              <w:rtl/>
              <w:lang w:bidi="ar-MA"/>
            </w:rPr>
          </w:rPrChange>
        </w:rPr>
      </w:pPr>
      <w:r w:rsidRPr="000F3EE9">
        <w:rPr>
          <w:rFonts w:ascii="Times New Roman" w:hAnsi="Times New Roman" w:cs="Times New Roman"/>
          <w:sz w:val="26"/>
          <w:szCs w:val="26"/>
          <w:rtl/>
          <w:lang w:bidi="ar-MA"/>
          <w:rPrChange w:id="1017" w:author="SRO">
            <w:rPr>
              <w:rFonts w:ascii="Times New Roman" w:hAnsi="Times New Roman" w:cs="Times New Roman"/>
              <w:sz w:val="26"/>
              <w:szCs w:val="26"/>
              <w:rtl/>
              <w:lang w:bidi="ar-MA"/>
            </w:rPr>
          </w:rPrChange>
        </w:rPr>
        <w:t xml:space="preserve">ساهمت العـروض والمناقشات في تسليط الضوء على المعوقات الرئيسية أمام تمويل هذا القطاع، وتبادل خبرات بعض البلدان في مجال تشجيع الاستثمار الخاص وتنفيذ الصكوك المالية، وطرح الأسئلة واقتراح التوصيات.   </w:t>
      </w:r>
    </w:p>
    <w:p w:rsidR="00832F4C" w:rsidRPr="000F3EE9" w:rsidRDefault="00832F4C" w:rsidP="00F6318D">
      <w:pPr>
        <w:pStyle w:val="Sansinterligne1"/>
        <w:numPr>
          <w:ilvl w:val="0"/>
          <w:numId w:val="28"/>
          <w:numberingChange w:id="1018" w:author="SRO" w:date="2011-02-21T09:12:00Z" w:original="%1:56:0:."/>
        </w:numPr>
        <w:bidi/>
        <w:spacing w:after="240"/>
        <w:ind w:left="34" w:firstLine="0"/>
        <w:jc w:val="both"/>
        <w:rPr>
          <w:rFonts w:ascii="Times New Roman" w:hAnsi="Times New Roman" w:cs="Times New Roman"/>
          <w:sz w:val="26"/>
          <w:szCs w:val="26"/>
          <w:rtl/>
          <w:lang w:bidi="ar-MA"/>
          <w:rPrChange w:id="1019" w:author="SRO">
            <w:rPr>
              <w:rFonts w:ascii="Times New Roman" w:hAnsi="Times New Roman" w:cs="Times New Roman"/>
              <w:sz w:val="26"/>
              <w:szCs w:val="26"/>
              <w:rtl/>
              <w:lang w:bidi="ar-MA"/>
            </w:rPr>
          </w:rPrChange>
        </w:rPr>
      </w:pPr>
      <w:r w:rsidRPr="000F3EE9">
        <w:rPr>
          <w:rFonts w:ascii="Times New Roman" w:hAnsi="Times New Roman" w:cs="Times New Roman"/>
          <w:sz w:val="26"/>
          <w:szCs w:val="26"/>
          <w:rtl/>
          <w:lang w:bidi="ar-MA"/>
          <w:rPrChange w:id="1020" w:author="SRO">
            <w:rPr>
              <w:rFonts w:ascii="Times New Roman" w:hAnsi="Times New Roman" w:cs="Times New Roman"/>
              <w:sz w:val="26"/>
              <w:szCs w:val="26"/>
              <w:rtl/>
              <w:lang w:bidi="ar-MA"/>
            </w:rPr>
          </w:rPrChange>
        </w:rPr>
        <w:t>كشفت التدخلات عن معاينات وانشغالات يمكن تلخيصها على النحو التالي:</w:t>
      </w:r>
    </w:p>
    <w:p w:rsidR="00832F4C" w:rsidRPr="000F3EE9" w:rsidRDefault="00832F4C" w:rsidP="00832F4C">
      <w:pPr>
        <w:pStyle w:val="Sansinterligne1"/>
        <w:bidi/>
        <w:ind w:left="705"/>
        <w:jc w:val="both"/>
        <w:rPr>
          <w:rFonts w:ascii="Times New Roman" w:hAnsi="Times New Roman" w:cs="Times New Roman"/>
          <w:sz w:val="26"/>
          <w:szCs w:val="26"/>
          <w:lang w:bidi="ar-MA"/>
          <w:rPrChange w:id="1021" w:author="SRO">
            <w:rPr>
              <w:rFonts w:ascii="Times New Roman" w:hAnsi="Times New Roman" w:cs="Times New Roman"/>
              <w:sz w:val="26"/>
              <w:szCs w:val="26"/>
              <w:lang w:bidi="ar-MA"/>
            </w:rPr>
          </w:rPrChange>
        </w:rPr>
        <w:pPrChange w:id="1022" w:author="SRO" w:date="2011-02-21T11:26:00Z">
          <w:pPr>
            <w:pStyle w:val="Sansinterligne1"/>
            <w:bidi/>
            <w:spacing w:after="240"/>
            <w:ind w:left="705"/>
            <w:jc w:val="both"/>
          </w:pPr>
        </w:pPrChange>
      </w:pPr>
      <w:r w:rsidRPr="000F3EE9">
        <w:rPr>
          <w:rFonts w:ascii="Times New Roman" w:hAnsi="Times New Roman" w:cs="Times New Roman"/>
          <w:sz w:val="26"/>
          <w:szCs w:val="26"/>
          <w:rtl/>
          <w:lang w:bidi="ar-MA"/>
          <w:rPrChange w:id="1023" w:author="SRO" w:date="2011-02-21T10:18:00Z">
            <w:rPr>
              <w:rFonts w:ascii="Times New Roman" w:hAnsi="Times New Roman" w:cs="Times New Roman"/>
              <w:sz w:val="26"/>
              <w:szCs w:val="26"/>
              <w:rtl/>
              <w:lang w:bidi="ar-MA"/>
            </w:rPr>
          </w:rPrChange>
        </w:rPr>
        <w:t>▪</w:t>
      </w:r>
      <w:r w:rsidRPr="000F3EE9">
        <w:rPr>
          <w:rFonts w:ascii="Times New Roman" w:hAnsi="Times New Roman" w:cs="Times New Roman"/>
          <w:sz w:val="26"/>
          <w:szCs w:val="26"/>
          <w:rtl/>
          <w:lang w:bidi="ar-MA"/>
          <w:rPrChange w:id="1024" w:author="SRO">
            <w:rPr>
              <w:rFonts w:ascii="Times New Roman" w:hAnsi="Times New Roman" w:cs="Times New Roman"/>
              <w:sz w:val="26"/>
              <w:szCs w:val="26"/>
              <w:rtl/>
              <w:lang w:bidi="ar-MA"/>
            </w:rPr>
          </w:rPrChange>
        </w:rPr>
        <w:t xml:space="preserve">  الدور المهم لقطاع الصيد البحري في اقتصاد البلد وفي تحقيق الأمن الغذائي، وكذا الدور الذي يمكن أن يقوم به كأداة للاندماج الإقليمي؛</w:t>
      </w:r>
    </w:p>
    <w:p w:rsidR="00832F4C" w:rsidRPr="000F3EE9" w:rsidRDefault="00832F4C" w:rsidP="00832F4C">
      <w:pPr>
        <w:pStyle w:val="Sansinterligne1"/>
        <w:bidi/>
        <w:jc w:val="both"/>
        <w:rPr>
          <w:rFonts w:ascii="Times New Roman" w:hAnsi="Times New Roman" w:cs="Times New Roman"/>
          <w:sz w:val="26"/>
          <w:szCs w:val="26"/>
          <w:lang w:bidi="ar-MA"/>
          <w:rPrChange w:id="1025" w:author="SRO">
            <w:rPr>
              <w:rFonts w:ascii="Times New Roman" w:hAnsi="Times New Roman" w:cs="Times New Roman"/>
              <w:sz w:val="26"/>
              <w:szCs w:val="26"/>
              <w:lang w:bidi="ar-MA"/>
            </w:rPr>
          </w:rPrChange>
        </w:rPr>
        <w:pPrChange w:id="1026" w:author="SRO" w:date="2011-02-21T11:26:00Z">
          <w:pPr>
            <w:pStyle w:val="Sansinterligne1"/>
            <w:bidi/>
            <w:spacing w:after="240"/>
            <w:jc w:val="both"/>
          </w:pPr>
        </w:pPrChange>
      </w:pPr>
      <w:r w:rsidRPr="000F3EE9">
        <w:rPr>
          <w:rFonts w:ascii="Times New Roman" w:hAnsi="Times New Roman" w:cs="Times New Roman"/>
          <w:sz w:val="26"/>
          <w:szCs w:val="26"/>
          <w:rtl/>
          <w:lang w:bidi="ar-MA"/>
          <w:rPrChange w:id="1027" w:author="SRO">
            <w:rPr>
              <w:rFonts w:ascii="Times New Roman" w:hAnsi="Times New Roman" w:cs="Times New Roman"/>
              <w:sz w:val="26"/>
              <w:szCs w:val="26"/>
              <w:rtl/>
              <w:lang w:bidi="ar-MA"/>
            </w:rPr>
          </w:rPrChange>
        </w:rPr>
        <w:t xml:space="preserve">  </w:t>
      </w:r>
      <w:r w:rsidRPr="000F3EE9">
        <w:rPr>
          <w:rFonts w:ascii="Times New Roman" w:hAnsi="Times New Roman" w:cs="Times New Roman"/>
          <w:sz w:val="26"/>
          <w:szCs w:val="26"/>
          <w:rtl/>
          <w:lang w:bidi="ar-MA"/>
          <w:rPrChange w:id="1028" w:author="SRO" w:date="2011-02-21T10:18:00Z">
            <w:rPr>
              <w:rFonts w:ascii="Times New Roman" w:hAnsi="Times New Roman" w:cs="Times New Roman"/>
              <w:sz w:val="26"/>
              <w:szCs w:val="26"/>
              <w:rtl/>
              <w:lang w:bidi="ar-MA"/>
            </w:rPr>
          </w:rPrChange>
        </w:rPr>
        <w:tab/>
        <w:t>▪</w:t>
      </w:r>
      <w:r w:rsidRPr="000F3EE9">
        <w:rPr>
          <w:rFonts w:ascii="Times New Roman" w:hAnsi="Times New Roman" w:cs="Times New Roman"/>
          <w:sz w:val="26"/>
          <w:szCs w:val="26"/>
          <w:rtl/>
          <w:lang w:bidi="ar-MA"/>
          <w:rPrChange w:id="1029" w:author="SRO">
            <w:rPr>
              <w:rFonts w:ascii="Times New Roman" w:hAnsi="Times New Roman" w:cs="Times New Roman"/>
              <w:sz w:val="26"/>
              <w:szCs w:val="26"/>
              <w:rtl/>
              <w:lang w:bidi="ar-MA"/>
            </w:rPr>
          </w:rPrChange>
        </w:rPr>
        <w:t xml:space="preserve">  ضرورة إدماج الغابات في التفكير الاستراتيجي بشأن الزراعة؛</w:t>
      </w:r>
    </w:p>
    <w:p w:rsidR="00832F4C" w:rsidRPr="000F3EE9" w:rsidRDefault="00832F4C" w:rsidP="00832F4C">
      <w:pPr>
        <w:pStyle w:val="Sansinterligne1"/>
        <w:bidi/>
        <w:ind w:left="705"/>
        <w:jc w:val="both"/>
        <w:rPr>
          <w:rFonts w:ascii="Times New Roman" w:hAnsi="Times New Roman" w:cs="Times New Roman"/>
          <w:sz w:val="26"/>
          <w:szCs w:val="26"/>
          <w:lang w:bidi="ar-MA"/>
          <w:rPrChange w:id="1030" w:author="SRO">
            <w:rPr>
              <w:rFonts w:ascii="Times New Roman" w:hAnsi="Times New Roman" w:cs="Times New Roman"/>
              <w:sz w:val="26"/>
              <w:szCs w:val="26"/>
              <w:lang w:bidi="ar-MA"/>
            </w:rPr>
          </w:rPrChange>
        </w:rPr>
        <w:pPrChange w:id="1031" w:author="SRO" w:date="2011-02-21T11:26:00Z">
          <w:pPr>
            <w:pStyle w:val="Sansinterligne1"/>
            <w:bidi/>
            <w:spacing w:after="240"/>
            <w:ind w:left="705"/>
            <w:jc w:val="both"/>
          </w:pPr>
        </w:pPrChange>
      </w:pPr>
      <w:r w:rsidRPr="000F3EE9">
        <w:rPr>
          <w:rFonts w:ascii="Times New Roman" w:hAnsi="Times New Roman" w:cs="Times New Roman"/>
          <w:sz w:val="26"/>
          <w:szCs w:val="26"/>
          <w:rtl/>
          <w:lang w:bidi="ar-MA"/>
          <w:rPrChange w:id="1032" w:author="SRO" w:date="2011-02-21T10:18:00Z">
            <w:rPr>
              <w:rFonts w:ascii="Times New Roman" w:hAnsi="Times New Roman" w:cs="Times New Roman"/>
              <w:sz w:val="26"/>
              <w:szCs w:val="26"/>
              <w:rtl/>
              <w:lang w:bidi="ar-MA"/>
            </w:rPr>
          </w:rPrChange>
        </w:rPr>
        <w:tab/>
        <w:t>▪</w:t>
      </w:r>
      <w:r w:rsidRPr="000F3EE9">
        <w:rPr>
          <w:rFonts w:ascii="Times New Roman" w:hAnsi="Times New Roman" w:cs="Times New Roman"/>
          <w:sz w:val="26"/>
          <w:szCs w:val="26"/>
          <w:rtl/>
          <w:lang w:bidi="ar-MA"/>
          <w:rPrChange w:id="1033" w:author="SRO">
            <w:rPr>
              <w:rFonts w:ascii="Times New Roman" w:hAnsi="Times New Roman" w:cs="Times New Roman"/>
              <w:sz w:val="26"/>
              <w:szCs w:val="26"/>
              <w:rtl/>
              <w:lang w:bidi="ar-MA"/>
            </w:rPr>
          </w:rPrChange>
        </w:rPr>
        <w:t xml:space="preserve">  ضرورة تمويل الزراعة الصغيرة المهيمنة (اي 80% من المنتجين)، والتي ينبغي أن تدعمها الدولة. قد يصبح حصر مديونية المزارعـين ممكنا عن طريق وضع حوافز مثل تخفيض أسعار الفائدة، وكذا توجيه المزارعـين نحو الأراضي المجدية اقتصاديا؛ </w:t>
      </w:r>
    </w:p>
    <w:p w:rsidR="00832F4C" w:rsidRPr="000F3EE9" w:rsidRDefault="00832F4C" w:rsidP="00832F4C">
      <w:pPr>
        <w:pStyle w:val="Sansinterligne1"/>
        <w:bidi/>
        <w:ind w:left="705"/>
        <w:jc w:val="both"/>
        <w:rPr>
          <w:rFonts w:ascii="Times New Roman" w:hAnsi="Times New Roman" w:cs="Times New Roman"/>
          <w:sz w:val="26"/>
          <w:szCs w:val="26"/>
          <w:lang w:bidi="ar-MA"/>
          <w:rPrChange w:id="1034" w:author="SRO">
            <w:rPr>
              <w:rFonts w:ascii="Times New Roman" w:hAnsi="Times New Roman" w:cs="Times New Roman"/>
              <w:sz w:val="26"/>
              <w:szCs w:val="26"/>
              <w:lang w:bidi="ar-MA"/>
            </w:rPr>
          </w:rPrChange>
        </w:rPr>
        <w:pPrChange w:id="1035" w:author="SRO" w:date="2011-02-21T11:26:00Z">
          <w:pPr>
            <w:pStyle w:val="Sansinterligne1"/>
            <w:bidi/>
            <w:spacing w:after="240"/>
            <w:ind w:left="705"/>
            <w:jc w:val="both"/>
          </w:pPr>
        </w:pPrChange>
      </w:pPr>
      <w:r w:rsidRPr="000F3EE9">
        <w:rPr>
          <w:rFonts w:ascii="Times New Roman" w:hAnsi="Times New Roman" w:cs="Times New Roman"/>
          <w:sz w:val="26"/>
          <w:szCs w:val="26"/>
          <w:rtl/>
          <w:lang w:bidi="ar-MA"/>
          <w:rPrChange w:id="1036" w:author="SRO" w:date="2011-02-21T10:18:00Z">
            <w:rPr>
              <w:rFonts w:ascii="Times New Roman" w:hAnsi="Times New Roman" w:cs="Times New Roman"/>
              <w:sz w:val="26"/>
              <w:szCs w:val="26"/>
              <w:rtl/>
              <w:lang w:bidi="ar-MA"/>
            </w:rPr>
          </w:rPrChange>
        </w:rPr>
        <w:tab/>
        <w:t>▪</w:t>
      </w:r>
      <w:r w:rsidRPr="000F3EE9">
        <w:rPr>
          <w:rFonts w:ascii="Times New Roman" w:hAnsi="Times New Roman" w:cs="Times New Roman"/>
          <w:sz w:val="26"/>
          <w:szCs w:val="26"/>
          <w:rtl/>
          <w:lang w:bidi="ar-MA"/>
          <w:rPrChange w:id="1037" w:author="SRO">
            <w:rPr>
              <w:rFonts w:ascii="Times New Roman" w:hAnsi="Times New Roman" w:cs="Times New Roman"/>
              <w:sz w:val="26"/>
              <w:szCs w:val="26"/>
              <w:rtl/>
              <w:lang w:bidi="ar-MA"/>
            </w:rPr>
          </w:rPrChange>
        </w:rPr>
        <w:t xml:space="preserve">  ضرورة توجيه صغار المزارعين للحصول على القرض (كيفية إعداد ملف طلب القرض)، وكذا التكوين (معظمهم أميون ولم يحظوا بأي تكوين/تدريب) وولوج الأسواق (أهمية شروط الأسواق لتدفق الإنتاج)؛ </w:t>
      </w:r>
    </w:p>
    <w:p w:rsidR="00832F4C" w:rsidRPr="000F3EE9" w:rsidRDefault="00832F4C" w:rsidP="00832F4C">
      <w:pPr>
        <w:pStyle w:val="Sansinterligne1"/>
        <w:tabs>
          <w:tab w:val="right" w:pos="945"/>
        </w:tabs>
        <w:bidi/>
        <w:ind w:left="705"/>
        <w:jc w:val="both"/>
        <w:rPr>
          <w:rFonts w:ascii="Times New Roman" w:hAnsi="Times New Roman" w:cs="Times New Roman"/>
          <w:sz w:val="26"/>
          <w:szCs w:val="26"/>
          <w:lang w:bidi="ar-MA"/>
          <w:rPrChange w:id="1038" w:author="SRO">
            <w:rPr>
              <w:rFonts w:ascii="Times New Roman" w:hAnsi="Times New Roman" w:cs="Times New Roman"/>
              <w:sz w:val="26"/>
              <w:szCs w:val="26"/>
              <w:lang w:bidi="ar-MA"/>
            </w:rPr>
          </w:rPrChange>
        </w:rPr>
        <w:pPrChange w:id="1039" w:author="SRO" w:date="2011-02-21T11:26:00Z">
          <w:pPr>
            <w:pStyle w:val="Sansinterligne1"/>
            <w:tabs>
              <w:tab w:val="right" w:pos="945"/>
            </w:tabs>
            <w:bidi/>
            <w:spacing w:after="240"/>
            <w:ind w:left="705"/>
            <w:jc w:val="both"/>
          </w:pPr>
        </w:pPrChange>
      </w:pPr>
      <w:r w:rsidRPr="000F3EE9">
        <w:rPr>
          <w:rFonts w:ascii="Times New Roman" w:hAnsi="Times New Roman" w:cs="Times New Roman"/>
          <w:sz w:val="26"/>
          <w:szCs w:val="26"/>
          <w:rtl/>
          <w:lang w:bidi="ar-MA"/>
          <w:rPrChange w:id="1040" w:author="SRO" w:date="2011-02-21T10:18:00Z">
            <w:rPr>
              <w:rFonts w:ascii="Times New Roman" w:hAnsi="Times New Roman" w:cs="Times New Roman"/>
              <w:sz w:val="26"/>
              <w:szCs w:val="26"/>
              <w:rtl/>
              <w:lang w:bidi="ar-MA"/>
            </w:rPr>
          </w:rPrChange>
        </w:rPr>
        <w:tab/>
        <w:t>▪</w:t>
      </w:r>
      <w:r w:rsidRPr="000F3EE9">
        <w:rPr>
          <w:rFonts w:ascii="Times New Roman" w:hAnsi="Times New Roman" w:cs="Times New Roman"/>
          <w:sz w:val="26"/>
          <w:szCs w:val="26"/>
          <w:rtl/>
          <w:lang w:bidi="ar-MA"/>
          <w:rPrChange w:id="1041" w:author="SRO">
            <w:rPr>
              <w:rFonts w:ascii="Times New Roman" w:hAnsi="Times New Roman" w:cs="Times New Roman"/>
              <w:sz w:val="26"/>
              <w:szCs w:val="26"/>
              <w:rtl/>
              <w:lang w:bidi="ar-MA"/>
            </w:rPr>
          </w:rPrChange>
        </w:rPr>
        <w:t xml:space="preserve">   اتخاذ الدولة تدابير تحفيزية لتشجيع الشباب الخريجين العاطلين عن العمل على الانكباب على الزراعة هو أحد الخيارات التي أعطت نتائج جيدة (مثل تونس)؛</w:t>
      </w:r>
    </w:p>
    <w:p w:rsidR="00832F4C" w:rsidRPr="000F3EE9" w:rsidRDefault="00832F4C" w:rsidP="00832F4C">
      <w:pPr>
        <w:pStyle w:val="Sansinterligne1"/>
        <w:bidi/>
        <w:ind w:left="705"/>
        <w:jc w:val="both"/>
        <w:rPr>
          <w:rFonts w:ascii="Times New Roman" w:hAnsi="Times New Roman" w:cs="Times New Roman"/>
          <w:sz w:val="26"/>
          <w:szCs w:val="26"/>
          <w:lang w:bidi="ar-MA"/>
          <w:rPrChange w:id="1042" w:author="SRO">
            <w:rPr>
              <w:rFonts w:ascii="Times New Roman" w:hAnsi="Times New Roman" w:cs="Times New Roman"/>
              <w:sz w:val="26"/>
              <w:szCs w:val="26"/>
              <w:lang w:bidi="ar-MA"/>
            </w:rPr>
          </w:rPrChange>
        </w:rPr>
        <w:pPrChange w:id="1043" w:author="SRO" w:date="2011-02-21T11:26:00Z">
          <w:pPr>
            <w:pStyle w:val="Sansinterligne1"/>
            <w:bidi/>
            <w:spacing w:after="240"/>
            <w:ind w:left="705"/>
            <w:jc w:val="both"/>
          </w:pPr>
        </w:pPrChange>
      </w:pPr>
      <w:r w:rsidRPr="000F3EE9">
        <w:rPr>
          <w:rFonts w:ascii="Times New Roman" w:hAnsi="Times New Roman" w:cs="Times New Roman"/>
          <w:sz w:val="26"/>
          <w:szCs w:val="26"/>
          <w:rtl/>
          <w:lang w:bidi="ar-MA"/>
          <w:rPrChange w:id="1044" w:author="SRO" w:date="2011-02-21T10:18:00Z">
            <w:rPr>
              <w:rFonts w:ascii="Times New Roman" w:hAnsi="Times New Roman" w:cs="Times New Roman"/>
              <w:sz w:val="26"/>
              <w:szCs w:val="26"/>
              <w:rtl/>
              <w:lang w:bidi="ar-MA"/>
            </w:rPr>
          </w:rPrChange>
        </w:rPr>
        <w:tab/>
        <w:t>▪</w:t>
      </w:r>
      <w:r w:rsidRPr="000F3EE9">
        <w:rPr>
          <w:rFonts w:ascii="Times New Roman" w:hAnsi="Times New Roman" w:cs="Times New Roman"/>
          <w:sz w:val="26"/>
          <w:szCs w:val="26"/>
          <w:rtl/>
          <w:lang w:bidi="ar-MA"/>
          <w:rPrChange w:id="1045" w:author="SRO">
            <w:rPr>
              <w:rFonts w:ascii="Times New Roman" w:hAnsi="Times New Roman" w:cs="Times New Roman"/>
              <w:sz w:val="26"/>
              <w:szCs w:val="26"/>
              <w:rtl/>
              <w:lang w:bidi="ar-MA"/>
            </w:rPr>
          </w:rPrChange>
        </w:rPr>
        <w:t xml:space="preserve">  خطوط القروض المتاح حاليا لا تلبي احتياجات هذا القطاع، لاسيما فيما يتعلق بالتمويل الطويل الأمد؛ </w:t>
      </w:r>
    </w:p>
    <w:p w:rsidR="00832F4C" w:rsidRPr="000F3EE9" w:rsidRDefault="00832F4C" w:rsidP="00832F4C">
      <w:pPr>
        <w:pStyle w:val="Sansinterligne1"/>
        <w:bidi/>
        <w:ind w:left="705"/>
        <w:jc w:val="both"/>
        <w:rPr>
          <w:rFonts w:ascii="Times New Roman" w:hAnsi="Times New Roman" w:cs="Times New Roman"/>
          <w:sz w:val="26"/>
          <w:szCs w:val="26"/>
          <w:lang w:bidi="ar-MA"/>
          <w:rPrChange w:id="1046" w:author="SRO">
            <w:rPr>
              <w:rFonts w:ascii="Times New Roman" w:hAnsi="Times New Roman" w:cs="Times New Roman"/>
              <w:sz w:val="26"/>
              <w:szCs w:val="26"/>
              <w:lang w:bidi="ar-MA"/>
            </w:rPr>
          </w:rPrChange>
        </w:rPr>
        <w:pPrChange w:id="1047" w:author="SRO" w:date="2011-02-21T11:26:00Z">
          <w:pPr>
            <w:pStyle w:val="Sansinterligne1"/>
            <w:bidi/>
            <w:spacing w:after="240"/>
            <w:ind w:left="705"/>
            <w:jc w:val="both"/>
          </w:pPr>
        </w:pPrChange>
      </w:pPr>
      <w:r w:rsidRPr="000F3EE9">
        <w:rPr>
          <w:rFonts w:ascii="Times New Roman" w:hAnsi="Times New Roman" w:cs="Times New Roman"/>
          <w:sz w:val="26"/>
          <w:szCs w:val="26"/>
          <w:rtl/>
          <w:lang w:bidi="ar-MA"/>
          <w:rPrChange w:id="1048" w:author="SRO" w:date="2011-02-21T10:18:00Z">
            <w:rPr>
              <w:rFonts w:ascii="Times New Roman" w:hAnsi="Times New Roman" w:cs="Times New Roman"/>
              <w:sz w:val="26"/>
              <w:szCs w:val="26"/>
              <w:rtl/>
              <w:lang w:bidi="ar-MA"/>
            </w:rPr>
          </w:rPrChange>
        </w:rPr>
        <w:tab/>
        <w:t>▪</w:t>
      </w:r>
      <w:r w:rsidRPr="000F3EE9">
        <w:rPr>
          <w:rFonts w:ascii="Times New Roman" w:hAnsi="Times New Roman" w:cs="Times New Roman"/>
          <w:sz w:val="26"/>
          <w:szCs w:val="26"/>
          <w:rtl/>
          <w:lang w:bidi="ar-MA"/>
          <w:rPrChange w:id="1049" w:author="SRO">
            <w:rPr>
              <w:rFonts w:ascii="Times New Roman" w:hAnsi="Times New Roman" w:cs="Times New Roman"/>
              <w:sz w:val="26"/>
              <w:szCs w:val="26"/>
              <w:rtl/>
              <w:lang w:bidi="ar-MA"/>
            </w:rPr>
          </w:rPrChange>
        </w:rPr>
        <w:t xml:space="preserve">  يعتبر ولوج التأمين الزراعي منخفضاً جدا رغم كونه مدعوما، وذلك راجع إلى المنتجات غير الملائمة. كما أن تأمين خسارة العائدات وتأمين الإيرادات غير مفعلة تقريبا بالمنطقة. كما تم التشديد على ضرورة التأمين ضد الجفاف. </w:t>
      </w:r>
    </w:p>
    <w:p w:rsidR="00832F4C" w:rsidRPr="000F3EE9" w:rsidRDefault="00832F4C" w:rsidP="00832F4C">
      <w:pPr>
        <w:pStyle w:val="Sansinterligne1"/>
        <w:bidi/>
        <w:ind w:left="705"/>
        <w:jc w:val="both"/>
        <w:rPr>
          <w:rFonts w:ascii="Times New Roman" w:hAnsi="Times New Roman" w:cs="Times New Roman"/>
          <w:sz w:val="26"/>
          <w:szCs w:val="26"/>
          <w:lang w:bidi="ar-MA"/>
          <w:rPrChange w:id="1050" w:author="SRO">
            <w:rPr>
              <w:rFonts w:ascii="Times New Roman" w:hAnsi="Times New Roman" w:cs="Times New Roman"/>
              <w:sz w:val="26"/>
              <w:szCs w:val="26"/>
              <w:lang w:bidi="ar-MA"/>
            </w:rPr>
          </w:rPrChange>
        </w:rPr>
        <w:pPrChange w:id="1051" w:author="SRO" w:date="2011-02-21T11:26:00Z">
          <w:pPr>
            <w:pStyle w:val="Sansinterligne1"/>
            <w:bidi/>
            <w:spacing w:after="240"/>
            <w:ind w:left="705"/>
            <w:jc w:val="both"/>
          </w:pPr>
        </w:pPrChange>
      </w:pPr>
      <w:r w:rsidRPr="000F3EE9">
        <w:rPr>
          <w:rFonts w:ascii="Times New Roman" w:hAnsi="Times New Roman" w:cs="Times New Roman"/>
          <w:sz w:val="26"/>
          <w:szCs w:val="26"/>
          <w:rtl/>
          <w:lang w:bidi="ar-MA"/>
          <w:rPrChange w:id="1052" w:author="SRO" w:date="2011-02-21T10:18:00Z">
            <w:rPr>
              <w:rFonts w:ascii="Times New Roman" w:hAnsi="Times New Roman" w:cs="Times New Roman"/>
              <w:sz w:val="26"/>
              <w:szCs w:val="26"/>
              <w:rtl/>
              <w:lang w:bidi="ar-MA"/>
            </w:rPr>
          </w:rPrChange>
        </w:rPr>
        <w:tab/>
        <w:t>▪</w:t>
      </w:r>
      <w:r w:rsidRPr="000F3EE9">
        <w:rPr>
          <w:rFonts w:ascii="Times New Roman" w:hAnsi="Times New Roman" w:cs="Times New Roman"/>
          <w:sz w:val="26"/>
          <w:szCs w:val="26"/>
          <w:rtl/>
          <w:lang w:bidi="ar-MA"/>
          <w:rPrChange w:id="1053" w:author="SRO">
            <w:rPr>
              <w:rFonts w:ascii="Times New Roman" w:hAnsi="Times New Roman" w:cs="Times New Roman"/>
              <w:sz w:val="26"/>
              <w:szCs w:val="26"/>
              <w:rtl/>
              <w:lang w:bidi="ar-MA"/>
            </w:rPr>
          </w:rPrChange>
        </w:rPr>
        <w:t xml:space="preserve">  يجب أن يلائم عرض القرض الفئات المختلفة من المزارعين الذين لا يفي أغلبهم بمعايير المردودية والضمانات. وفي هذا السياق، يعد وجود الدولة جنبا إلى جنب مع وكالات القرض أمرا أساسيا؛</w:t>
      </w:r>
    </w:p>
    <w:p w:rsidR="00832F4C" w:rsidRPr="000F3EE9" w:rsidRDefault="00832F4C" w:rsidP="00832F4C">
      <w:pPr>
        <w:pStyle w:val="Sansinterligne1"/>
        <w:bidi/>
        <w:ind w:left="705"/>
        <w:jc w:val="both"/>
        <w:rPr>
          <w:rFonts w:ascii="Times New Roman" w:hAnsi="Times New Roman" w:cs="Times New Roman"/>
          <w:sz w:val="26"/>
          <w:szCs w:val="26"/>
          <w:lang w:bidi="ar-MA"/>
          <w:rPrChange w:id="1054" w:author="SRO">
            <w:rPr>
              <w:rFonts w:ascii="Times New Roman" w:hAnsi="Times New Roman" w:cs="Times New Roman"/>
              <w:sz w:val="26"/>
              <w:szCs w:val="26"/>
              <w:lang w:bidi="ar-MA"/>
            </w:rPr>
          </w:rPrChange>
        </w:rPr>
        <w:pPrChange w:id="1055" w:author="SRO" w:date="2011-02-21T11:26:00Z">
          <w:pPr>
            <w:pStyle w:val="Sansinterligne1"/>
            <w:bidi/>
            <w:spacing w:after="240"/>
            <w:ind w:left="705"/>
            <w:jc w:val="both"/>
          </w:pPr>
        </w:pPrChange>
      </w:pPr>
      <w:r w:rsidRPr="000F3EE9">
        <w:rPr>
          <w:rFonts w:ascii="Times New Roman" w:hAnsi="Times New Roman" w:cs="Times New Roman"/>
          <w:sz w:val="26"/>
          <w:szCs w:val="26"/>
          <w:rtl/>
          <w:lang w:bidi="ar-MA"/>
          <w:rPrChange w:id="1056" w:author="SRO" w:date="2011-02-21T10:18:00Z">
            <w:rPr>
              <w:rFonts w:ascii="Times New Roman" w:hAnsi="Times New Roman" w:cs="Times New Roman"/>
              <w:sz w:val="26"/>
              <w:szCs w:val="26"/>
              <w:rtl/>
              <w:lang w:bidi="ar-MA"/>
            </w:rPr>
          </w:rPrChange>
        </w:rPr>
        <w:tab/>
        <w:t>▪</w:t>
      </w:r>
      <w:r w:rsidRPr="000F3EE9">
        <w:rPr>
          <w:rFonts w:ascii="Times New Roman" w:hAnsi="Times New Roman" w:cs="Times New Roman"/>
          <w:sz w:val="26"/>
          <w:szCs w:val="26"/>
          <w:rtl/>
          <w:lang w:bidi="ar-MA"/>
          <w:rPrChange w:id="1057" w:author="SRO">
            <w:rPr>
              <w:rFonts w:ascii="Times New Roman" w:hAnsi="Times New Roman" w:cs="Times New Roman"/>
              <w:sz w:val="26"/>
              <w:szCs w:val="26"/>
              <w:rtl/>
              <w:lang w:bidi="ar-MA"/>
            </w:rPr>
          </w:rPrChange>
        </w:rPr>
        <w:t xml:space="preserve">  أهمية تعليم المزارعين تدبير المخاطر الزراعية من خلال برامج للتوعـية. يجب الانتقال من منطق التعويض إلى منطق التكيف وتدبير المخاطر؛</w:t>
      </w:r>
    </w:p>
    <w:p w:rsidR="00832F4C" w:rsidRPr="000F3EE9" w:rsidRDefault="00832F4C" w:rsidP="00832F4C">
      <w:pPr>
        <w:pStyle w:val="Sansinterligne1"/>
        <w:bidi/>
        <w:ind w:left="705"/>
        <w:jc w:val="both"/>
        <w:rPr>
          <w:rFonts w:ascii="Times New Roman" w:hAnsi="Times New Roman" w:cs="Times New Roman"/>
          <w:sz w:val="26"/>
          <w:szCs w:val="26"/>
          <w:lang w:bidi="ar-MA"/>
          <w:rPrChange w:id="1058" w:author="SRO">
            <w:rPr>
              <w:rFonts w:ascii="Times New Roman" w:hAnsi="Times New Roman" w:cs="Times New Roman"/>
              <w:sz w:val="26"/>
              <w:szCs w:val="26"/>
              <w:lang w:bidi="ar-MA"/>
            </w:rPr>
          </w:rPrChange>
        </w:rPr>
        <w:pPrChange w:id="1059" w:author="SRO" w:date="2011-02-21T11:26:00Z">
          <w:pPr>
            <w:pStyle w:val="Sansinterligne1"/>
            <w:bidi/>
            <w:spacing w:after="240"/>
            <w:ind w:left="705"/>
            <w:jc w:val="both"/>
          </w:pPr>
        </w:pPrChange>
      </w:pPr>
      <w:r w:rsidRPr="000F3EE9">
        <w:rPr>
          <w:rFonts w:ascii="Times New Roman" w:hAnsi="Times New Roman" w:cs="Times New Roman"/>
          <w:sz w:val="26"/>
          <w:szCs w:val="26"/>
          <w:rtl/>
          <w:lang w:bidi="ar-MA"/>
          <w:rPrChange w:id="1060" w:author="SRO" w:date="2011-02-21T10:18:00Z">
            <w:rPr>
              <w:rFonts w:ascii="Times New Roman" w:hAnsi="Times New Roman" w:cs="Times New Roman"/>
              <w:sz w:val="26"/>
              <w:szCs w:val="26"/>
              <w:rtl/>
              <w:lang w:bidi="ar-MA"/>
            </w:rPr>
          </w:rPrChange>
        </w:rPr>
        <w:tab/>
        <w:t>▪</w:t>
      </w:r>
      <w:r w:rsidRPr="000F3EE9">
        <w:rPr>
          <w:rFonts w:ascii="Times New Roman" w:hAnsi="Times New Roman" w:cs="Times New Roman"/>
          <w:sz w:val="26"/>
          <w:szCs w:val="26"/>
          <w:rtl/>
          <w:lang w:bidi="ar-MA"/>
          <w:rPrChange w:id="1061" w:author="SRO">
            <w:rPr>
              <w:rFonts w:ascii="Times New Roman" w:hAnsi="Times New Roman" w:cs="Times New Roman"/>
              <w:sz w:val="26"/>
              <w:szCs w:val="26"/>
              <w:rtl/>
              <w:lang w:bidi="ar-MA"/>
            </w:rPr>
          </w:rPrChange>
        </w:rPr>
        <w:t xml:space="preserve">  أهمية دور المرأة في التنمية الريفية (استقلالية المرأة وتمكـينها من تحسين إمكانية الوصول إلى النظم المالية)؛ </w:t>
      </w:r>
    </w:p>
    <w:p w:rsidR="00832F4C" w:rsidRPr="000F3EE9" w:rsidRDefault="00832F4C" w:rsidP="00832F4C">
      <w:pPr>
        <w:pStyle w:val="Sansinterligne1"/>
        <w:bidi/>
        <w:ind w:left="705"/>
        <w:jc w:val="both"/>
        <w:rPr>
          <w:rFonts w:ascii="Times New Roman" w:hAnsi="Times New Roman" w:cs="Times New Roman"/>
          <w:sz w:val="26"/>
          <w:szCs w:val="26"/>
          <w:lang w:bidi="ar-MA"/>
          <w:rPrChange w:id="1062" w:author="SRO">
            <w:rPr>
              <w:rFonts w:ascii="Times New Roman" w:hAnsi="Times New Roman" w:cs="Times New Roman"/>
              <w:sz w:val="26"/>
              <w:szCs w:val="26"/>
              <w:lang w:bidi="ar-MA"/>
            </w:rPr>
          </w:rPrChange>
        </w:rPr>
        <w:pPrChange w:id="1063" w:author="SRO" w:date="2011-02-21T11:26:00Z">
          <w:pPr>
            <w:pStyle w:val="Sansinterligne1"/>
            <w:bidi/>
            <w:spacing w:after="240"/>
            <w:ind w:left="705"/>
            <w:jc w:val="both"/>
          </w:pPr>
        </w:pPrChange>
      </w:pPr>
      <w:r w:rsidRPr="000F3EE9">
        <w:rPr>
          <w:rFonts w:ascii="Times New Roman" w:hAnsi="Times New Roman" w:cs="Times New Roman"/>
          <w:sz w:val="26"/>
          <w:szCs w:val="26"/>
          <w:rtl/>
          <w:lang w:bidi="ar-MA"/>
          <w:rPrChange w:id="1064" w:author="SRO" w:date="2011-02-21T10:18:00Z">
            <w:rPr>
              <w:rFonts w:ascii="Times New Roman" w:hAnsi="Times New Roman" w:cs="Times New Roman"/>
              <w:sz w:val="26"/>
              <w:szCs w:val="26"/>
              <w:rtl/>
              <w:lang w:bidi="ar-MA"/>
            </w:rPr>
          </w:rPrChange>
        </w:rPr>
        <w:tab/>
        <w:t>▪</w:t>
      </w:r>
      <w:r w:rsidRPr="000F3EE9">
        <w:rPr>
          <w:rFonts w:ascii="Times New Roman" w:hAnsi="Times New Roman" w:cs="Times New Roman"/>
          <w:sz w:val="26"/>
          <w:szCs w:val="26"/>
          <w:rtl/>
          <w:lang w:bidi="ar-MA"/>
          <w:rPrChange w:id="1065" w:author="SRO">
            <w:rPr>
              <w:rFonts w:ascii="Times New Roman" w:hAnsi="Times New Roman" w:cs="Times New Roman"/>
              <w:sz w:val="26"/>
              <w:szCs w:val="26"/>
              <w:rtl/>
              <w:lang w:bidi="ar-MA"/>
            </w:rPr>
          </w:rPrChange>
        </w:rPr>
        <w:t xml:space="preserve">   ضرورة إنشاء نظام تجميع المخاطر لمواجهة انخفاض نسبة سداد القروض الزراعية؛ </w:t>
      </w:r>
    </w:p>
    <w:p w:rsidR="00832F4C" w:rsidRPr="000F3EE9" w:rsidRDefault="00832F4C" w:rsidP="00832F4C">
      <w:pPr>
        <w:pStyle w:val="Sansinterligne1"/>
        <w:bidi/>
        <w:ind w:left="705"/>
        <w:jc w:val="both"/>
        <w:rPr>
          <w:rFonts w:ascii="Times New Roman" w:hAnsi="Times New Roman" w:cs="Times New Roman"/>
          <w:sz w:val="26"/>
          <w:szCs w:val="26"/>
          <w:lang w:bidi="ar-MA"/>
          <w:rPrChange w:id="1066" w:author="SRO">
            <w:rPr>
              <w:rFonts w:ascii="Times New Roman" w:hAnsi="Times New Roman" w:cs="Times New Roman"/>
              <w:sz w:val="26"/>
              <w:szCs w:val="26"/>
              <w:lang w:bidi="ar-MA"/>
            </w:rPr>
          </w:rPrChange>
        </w:rPr>
        <w:pPrChange w:id="1067" w:author="SRO" w:date="2011-02-21T11:26:00Z">
          <w:pPr>
            <w:pStyle w:val="Sansinterligne1"/>
            <w:bidi/>
            <w:spacing w:after="240"/>
            <w:ind w:left="705"/>
            <w:jc w:val="both"/>
          </w:pPr>
        </w:pPrChange>
      </w:pPr>
      <w:r w:rsidRPr="000F3EE9">
        <w:rPr>
          <w:rFonts w:ascii="Times New Roman" w:hAnsi="Times New Roman" w:cs="Times New Roman"/>
          <w:sz w:val="26"/>
          <w:szCs w:val="26"/>
          <w:rtl/>
          <w:lang w:bidi="ar-MA"/>
          <w:rPrChange w:id="1068" w:author="SRO" w:date="2011-02-21T10:18:00Z">
            <w:rPr>
              <w:rFonts w:ascii="Times New Roman" w:hAnsi="Times New Roman" w:cs="Times New Roman"/>
              <w:sz w:val="26"/>
              <w:szCs w:val="26"/>
              <w:rtl/>
              <w:lang w:bidi="ar-MA"/>
            </w:rPr>
          </w:rPrChange>
        </w:rPr>
        <w:tab/>
        <w:t>▪</w:t>
      </w:r>
      <w:r w:rsidRPr="000F3EE9">
        <w:rPr>
          <w:rFonts w:ascii="Times New Roman" w:hAnsi="Times New Roman" w:cs="Times New Roman"/>
          <w:sz w:val="26"/>
          <w:szCs w:val="26"/>
          <w:rtl/>
          <w:lang w:bidi="ar-MA"/>
          <w:rPrChange w:id="1069" w:author="SRO">
            <w:rPr>
              <w:rFonts w:ascii="Times New Roman" w:hAnsi="Times New Roman" w:cs="Times New Roman"/>
              <w:sz w:val="26"/>
              <w:szCs w:val="26"/>
              <w:rtl/>
              <w:lang w:bidi="ar-MA"/>
            </w:rPr>
          </w:rPrChange>
        </w:rPr>
        <w:t xml:space="preserve">  ينبغي تعميق أسباب الاستخدام الفرعي لصندوق الضمان من قبل المقاولات الصغيرة والمتوسطة المنشأ من قبل الدولة؛ </w:t>
      </w:r>
    </w:p>
    <w:p w:rsidR="00832F4C" w:rsidRPr="000F3EE9" w:rsidRDefault="00832F4C" w:rsidP="00832F4C">
      <w:pPr>
        <w:pStyle w:val="Sansinterligne1"/>
        <w:bidi/>
        <w:ind w:left="705"/>
        <w:jc w:val="both"/>
        <w:rPr>
          <w:rFonts w:ascii="Times New Roman" w:hAnsi="Times New Roman" w:cs="Times New Roman"/>
          <w:sz w:val="26"/>
          <w:szCs w:val="26"/>
          <w:lang w:bidi="ar-MA"/>
          <w:rPrChange w:id="1070" w:author="SRO">
            <w:rPr>
              <w:rFonts w:ascii="Times New Roman" w:hAnsi="Times New Roman" w:cs="Times New Roman"/>
              <w:sz w:val="26"/>
              <w:szCs w:val="26"/>
              <w:lang w:bidi="ar-MA"/>
            </w:rPr>
          </w:rPrChange>
        </w:rPr>
        <w:pPrChange w:id="1071" w:author="SRO" w:date="2011-02-21T11:26:00Z">
          <w:pPr>
            <w:pStyle w:val="Sansinterligne1"/>
            <w:bidi/>
            <w:spacing w:after="240"/>
            <w:ind w:left="705"/>
            <w:jc w:val="both"/>
          </w:pPr>
        </w:pPrChange>
      </w:pPr>
      <w:r w:rsidRPr="000F3EE9">
        <w:rPr>
          <w:rFonts w:ascii="Times New Roman" w:hAnsi="Times New Roman" w:cs="Times New Roman"/>
          <w:sz w:val="26"/>
          <w:szCs w:val="26"/>
          <w:rtl/>
          <w:lang w:bidi="ar-MA"/>
          <w:rPrChange w:id="1072" w:author="SRO" w:date="2011-02-21T10:18:00Z">
            <w:rPr>
              <w:rFonts w:ascii="Times New Roman" w:hAnsi="Times New Roman" w:cs="Times New Roman"/>
              <w:sz w:val="26"/>
              <w:szCs w:val="26"/>
              <w:rtl/>
              <w:lang w:bidi="ar-MA"/>
            </w:rPr>
          </w:rPrChange>
        </w:rPr>
        <w:tab/>
        <w:t>▪</w:t>
      </w:r>
      <w:r w:rsidRPr="000F3EE9">
        <w:rPr>
          <w:rFonts w:ascii="Times New Roman" w:hAnsi="Times New Roman" w:cs="Times New Roman"/>
          <w:sz w:val="26"/>
          <w:szCs w:val="26"/>
          <w:rtl/>
          <w:lang w:bidi="ar-MA"/>
          <w:rPrChange w:id="1073" w:author="SRO">
            <w:rPr>
              <w:rFonts w:ascii="Times New Roman" w:hAnsi="Times New Roman" w:cs="Times New Roman"/>
              <w:sz w:val="26"/>
              <w:szCs w:val="26"/>
              <w:rtl/>
              <w:lang w:bidi="ar-MA"/>
            </w:rPr>
          </w:rPrChange>
        </w:rPr>
        <w:t xml:space="preserve">  ضرورة إدخال تطوير الزراعة في رؤية أوسع للتنمية الريفية المندمجة التي تعزز الوصول إلى البنية الأساسية؛</w:t>
      </w:r>
    </w:p>
    <w:p w:rsidR="00832F4C" w:rsidRPr="000F3EE9" w:rsidRDefault="00832F4C" w:rsidP="006C5E4C">
      <w:pPr>
        <w:pStyle w:val="Sansinterligne1"/>
        <w:bidi/>
        <w:spacing w:after="240"/>
        <w:jc w:val="both"/>
        <w:rPr>
          <w:rFonts w:ascii="Times New Roman" w:hAnsi="Times New Roman" w:cs="Times New Roman"/>
          <w:sz w:val="26"/>
          <w:szCs w:val="26"/>
          <w:lang w:bidi="ar-MA"/>
          <w:rPrChange w:id="1074" w:author="SRO">
            <w:rPr>
              <w:rFonts w:ascii="Times New Roman" w:hAnsi="Times New Roman" w:cs="Times New Roman"/>
              <w:sz w:val="26"/>
              <w:szCs w:val="26"/>
              <w:lang w:bidi="ar-MA"/>
            </w:rPr>
          </w:rPrChange>
        </w:rPr>
      </w:pPr>
      <w:r w:rsidRPr="000F3EE9">
        <w:rPr>
          <w:rFonts w:ascii="Times New Roman" w:hAnsi="Times New Roman" w:cs="Times New Roman"/>
          <w:sz w:val="26"/>
          <w:szCs w:val="26"/>
          <w:rtl/>
          <w:lang w:bidi="ar-MA"/>
          <w:rPrChange w:id="1075" w:author="SRO">
            <w:rPr>
              <w:rFonts w:ascii="Times New Roman" w:hAnsi="Times New Roman" w:cs="Times New Roman"/>
              <w:sz w:val="26"/>
              <w:szCs w:val="26"/>
              <w:rtl/>
              <w:lang w:bidi="ar-MA"/>
            </w:rPr>
          </w:rPrChange>
        </w:rPr>
        <w:t xml:space="preserve">  </w:t>
      </w:r>
      <w:r w:rsidRPr="000F3EE9">
        <w:rPr>
          <w:rFonts w:ascii="Times New Roman" w:hAnsi="Times New Roman" w:cs="Times New Roman"/>
          <w:sz w:val="26"/>
          <w:szCs w:val="26"/>
          <w:rtl/>
          <w:lang w:bidi="ar-MA"/>
          <w:rPrChange w:id="1076" w:author="SRO" w:date="2011-02-21T10:18:00Z">
            <w:rPr>
              <w:rFonts w:ascii="Times New Roman" w:hAnsi="Times New Roman" w:cs="Times New Roman"/>
              <w:sz w:val="26"/>
              <w:szCs w:val="26"/>
              <w:rtl/>
              <w:lang w:bidi="ar-MA"/>
            </w:rPr>
          </w:rPrChange>
        </w:rPr>
        <w:tab/>
        <w:t>▪</w:t>
      </w:r>
      <w:r w:rsidRPr="000F3EE9">
        <w:rPr>
          <w:rFonts w:ascii="Times New Roman" w:hAnsi="Times New Roman" w:cs="Times New Roman"/>
          <w:sz w:val="26"/>
          <w:szCs w:val="26"/>
          <w:rtl/>
          <w:lang w:bidi="ar-MA"/>
          <w:rPrChange w:id="1077" w:author="SRO">
            <w:rPr>
              <w:rFonts w:ascii="Times New Roman" w:hAnsi="Times New Roman" w:cs="Times New Roman"/>
              <w:sz w:val="26"/>
              <w:szCs w:val="26"/>
              <w:rtl/>
              <w:lang w:bidi="ar-MA"/>
            </w:rPr>
          </w:rPrChange>
        </w:rPr>
        <w:t xml:space="preserve">   تطوير أدوات حماية الإنتاج المحلي مثل التعريفات الجمركية؛ </w:t>
      </w:r>
    </w:p>
    <w:p w:rsidR="00832F4C" w:rsidRPr="000F3EE9" w:rsidRDefault="00832F4C" w:rsidP="006C5E4C">
      <w:pPr>
        <w:pStyle w:val="Sansinterligne1"/>
        <w:bidi/>
        <w:spacing w:after="240"/>
        <w:jc w:val="both"/>
        <w:rPr>
          <w:rFonts w:ascii="Times New Roman" w:hAnsi="Times New Roman" w:cs="Times New Roman"/>
          <w:sz w:val="26"/>
          <w:szCs w:val="26"/>
          <w:lang w:bidi="ar-MA"/>
          <w:rPrChange w:id="1078" w:author="SRO">
            <w:rPr>
              <w:rFonts w:ascii="Times New Roman" w:hAnsi="Times New Roman" w:cs="Times New Roman"/>
              <w:sz w:val="26"/>
              <w:szCs w:val="26"/>
              <w:lang w:bidi="ar-MA"/>
            </w:rPr>
          </w:rPrChange>
        </w:rPr>
      </w:pPr>
      <w:r w:rsidRPr="000F3EE9">
        <w:rPr>
          <w:rFonts w:ascii="Times New Roman" w:hAnsi="Times New Roman" w:cs="Times New Roman"/>
          <w:sz w:val="26"/>
          <w:szCs w:val="26"/>
          <w:rtl/>
          <w:lang w:bidi="ar-MA"/>
          <w:rPrChange w:id="1079" w:author="SRO">
            <w:rPr>
              <w:rFonts w:ascii="Times New Roman" w:hAnsi="Times New Roman" w:cs="Times New Roman"/>
              <w:sz w:val="26"/>
              <w:szCs w:val="26"/>
              <w:rtl/>
              <w:lang w:bidi="ar-MA"/>
            </w:rPr>
          </w:rPrChange>
        </w:rPr>
        <w:t xml:space="preserve"> </w:t>
      </w:r>
      <w:r w:rsidRPr="000F3EE9">
        <w:rPr>
          <w:rFonts w:ascii="Times New Roman" w:hAnsi="Times New Roman" w:cs="Times New Roman"/>
          <w:sz w:val="26"/>
          <w:szCs w:val="26"/>
          <w:rtl/>
          <w:lang w:bidi="ar-MA"/>
          <w:rPrChange w:id="1080" w:author="SRO" w:date="2011-02-21T10:18:00Z">
            <w:rPr>
              <w:rFonts w:ascii="Times New Roman" w:hAnsi="Times New Roman" w:cs="Times New Roman"/>
              <w:sz w:val="26"/>
              <w:szCs w:val="26"/>
              <w:rtl/>
              <w:lang w:bidi="ar-MA"/>
            </w:rPr>
          </w:rPrChange>
        </w:rPr>
        <w:tab/>
        <w:t>▪</w:t>
      </w:r>
      <w:r w:rsidRPr="000F3EE9">
        <w:rPr>
          <w:rFonts w:ascii="Times New Roman" w:hAnsi="Times New Roman" w:cs="Times New Roman"/>
          <w:sz w:val="26"/>
          <w:szCs w:val="26"/>
          <w:rtl/>
          <w:lang w:bidi="ar-MA"/>
          <w:rPrChange w:id="1081" w:author="SRO">
            <w:rPr>
              <w:rFonts w:ascii="Times New Roman" w:hAnsi="Times New Roman" w:cs="Times New Roman"/>
              <w:sz w:val="26"/>
              <w:szCs w:val="26"/>
              <w:rtl/>
              <w:lang w:bidi="ar-MA"/>
            </w:rPr>
          </w:rPrChange>
        </w:rPr>
        <w:t xml:space="preserve"> الدور الأساسي للدولة في تهيئة الظروف المواتية لتطوير المبادرة الخاصة والشراكات (التدابير المالية والضريبية، وإعانة علاوات التأمين، والتدريب)؛ </w:t>
      </w:r>
    </w:p>
    <w:p w:rsidR="00832F4C" w:rsidRPr="000F3EE9" w:rsidRDefault="00832F4C" w:rsidP="00832F4C">
      <w:pPr>
        <w:pStyle w:val="Sansinterligne1"/>
        <w:bidi/>
        <w:ind w:firstLine="709"/>
        <w:jc w:val="both"/>
        <w:rPr>
          <w:rFonts w:ascii="Times New Roman" w:hAnsi="Times New Roman" w:cs="Times New Roman"/>
          <w:sz w:val="26"/>
          <w:szCs w:val="26"/>
          <w:lang w:bidi="ar-MA"/>
          <w:rPrChange w:id="1082" w:author="SRO">
            <w:rPr>
              <w:rFonts w:ascii="Times New Roman" w:hAnsi="Times New Roman" w:cs="Times New Roman"/>
              <w:sz w:val="26"/>
              <w:szCs w:val="26"/>
              <w:lang w:bidi="ar-MA"/>
            </w:rPr>
          </w:rPrChange>
        </w:rPr>
        <w:pPrChange w:id="1083" w:author="SRO" w:date="2011-02-21T11:26:00Z">
          <w:pPr>
            <w:pStyle w:val="Sansinterligne1"/>
            <w:bidi/>
            <w:spacing w:after="240"/>
            <w:ind w:firstLine="708"/>
            <w:jc w:val="both"/>
          </w:pPr>
        </w:pPrChange>
      </w:pPr>
      <w:r w:rsidRPr="000F3EE9">
        <w:rPr>
          <w:rFonts w:ascii="Times New Roman" w:hAnsi="Times New Roman" w:cs="Times New Roman"/>
          <w:sz w:val="26"/>
          <w:szCs w:val="26"/>
          <w:rtl/>
          <w:lang w:bidi="ar-MA"/>
          <w:rPrChange w:id="1084" w:author="SRO" w:date="2011-02-21T10:18:00Z">
            <w:rPr>
              <w:rFonts w:ascii="Times New Roman" w:hAnsi="Times New Roman" w:cs="Times New Roman"/>
              <w:sz w:val="26"/>
              <w:szCs w:val="26"/>
              <w:rtl/>
              <w:lang w:bidi="ar-MA"/>
            </w:rPr>
          </w:rPrChange>
        </w:rPr>
        <w:t>▪</w:t>
      </w:r>
      <w:r w:rsidRPr="000F3EE9">
        <w:rPr>
          <w:rFonts w:ascii="Times New Roman" w:hAnsi="Times New Roman" w:cs="Times New Roman"/>
          <w:sz w:val="26"/>
          <w:szCs w:val="26"/>
          <w:rtl/>
          <w:lang w:bidi="ar-MA"/>
          <w:rPrChange w:id="1085" w:author="SRO">
            <w:rPr>
              <w:rFonts w:ascii="Times New Roman" w:hAnsi="Times New Roman" w:cs="Times New Roman"/>
              <w:sz w:val="26"/>
              <w:szCs w:val="26"/>
              <w:rtl/>
              <w:lang w:bidi="ar-MA"/>
            </w:rPr>
          </w:rPrChange>
        </w:rPr>
        <w:t xml:space="preserve">   ضرورة تعزيز إمكانات الاندماج "الزراعة وتربية المواشي"؛ </w:t>
      </w:r>
    </w:p>
    <w:p w:rsidR="00832F4C" w:rsidRPr="000F3EE9" w:rsidRDefault="00832F4C" w:rsidP="00832F4C">
      <w:pPr>
        <w:pStyle w:val="Sansinterligne1"/>
        <w:bidi/>
        <w:ind w:firstLine="709"/>
        <w:jc w:val="both"/>
        <w:rPr>
          <w:rFonts w:ascii="Times New Roman" w:hAnsi="Times New Roman" w:cs="Times New Roman"/>
          <w:sz w:val="26"/>
          <w:szCs w:val="26"/>
          <w:rtl/>
          <w:lang w:bidi="ar-MA"/>
          <w:rPrChange w:id="1086" w:author="SRO">
            <w:rPr>
              <w:rFonts w:ascii="Times New Roman" w:hAnsi="Times New Roman" w:cs="Times New Roman"/>
              <w:sz w:val="26"/>
              <w:szCs w:val="26"/>
              <w:rtl/>
              <w:lang w:bidi="ar-MA"/>
            </w:rPr>
          </w:rPrChange>
        </w:rPr>
        <w:pPrChange w:id="1087" w:author="SRO" w:date="2011-02-21T11:26:00Z">
          <w:pPr>
            <w:pStyle w:val="Sansinterligne1"/>
            <w:bidi/>
            <w:spacing w:after="240"/>
            <w:ind w:firstLine="708"/>
            <w:jc w:val="both"/>
          </w:pPr>
        </w:pPrChange>
      </w:pPr>
      <w:r w:rsidRPr="000F3EE9">
        <w:rPr>
          <w:rFonts w:ascii="Times New Roman" w:hAnsi="Times New Roman" w:cs="Times New Roman"/>
          <w:sz w:val="26"/>
          <w:szCs w:val="26"/>
          <w:rtl/>
          <w:lang w:bidi="ar-MA"/>
          <w:rPrChange w:id="1088" w:author="SRO" w:date="2011-02-21T10:18:00Z">
            <w:rPr>
              <w:rFonts w:ascii="Times New Roman" w:hAnsi="Times New Roman" w:cs="Times New Roman"/>
              <w:sz w:val="26"/>
              <w:szCs w:val="26"/>
              <w:rtl/>
              <w:lang w:bidi="ar-MA"/>
            </w:rPr>
          </w:rPrChange>
        </w:rPr>
        <w:t>▪</w:t>
      </w:r>
      <w:r w:rsidRPr="000F3EE9">
        <w:rPr>
          <w:rFonts w:ascii="Times New Roman" w:hAnsi="Times New Roman" w:cs="Times New Roman"/>
          <w:sz w:val="26"/>
          <w:szCs w:val="26"/>
          <w:rtl/>
          <w:lang w:bidi="ar-MA"/>
          <w:rPrChange w:id="1089" w:author="SRO">
            <w:rPr>
              <w:rFonts w:ascii="Times New Roman" w:hAnsi="Times New Roman" w:cs="Times New Roman"/>
              <w:sz w:val="26"/>
              <w:szCs w:val="26"/>
              <w:rtl/>
              <w:lang w:bidi="ar-MA"/>
            </w:rPr>
          </w:rPrChange>
        </w:rPr>
        <w:t xml:space="preserve">   تشجيع أخذ تدبير المخاطر المناخية على المستوى الإقليمي بعين الاعتبار.</w:t>
      </w:r>
    </w:p>
    <w:p w:rsidR="00832F4C" w:rsidRDefault="00832F4C" w:rsidP="00832F4C">
      <w:pPr>
        <w:pStyle w:val="Sansinterligne1"/>
        <w:numPr>
          <w:ins w:id="1090" w:author="SRO" w:date="2011-02-21T11:27:00Z"/>
        </w:numPr>
        <w:bidi/>
        <w:spacing w:after="240"/>
        <w:ind w:left="34"/>
        <w:jc w:val="both"/>
        <w:rPr>
          <w:ins w:id="1091" w:author="SRO" w:date="2011-02-21T11:27:00Z"/>
          <w:rFonts w:ascii="Times New Roman" w:hAnsi="Times New Roman" w:cs="Times New Roman"/>
          <w:sz w:val="26"/>
          <w:szCs w:val="26"/>
          <w:lang w:bidi="ar-MA"/>
        </w:rPr>
        <w:pPrChange w:id="1092" w:author="SRO" w:date="2011-02-21T11:27:00Z">
          <w:pPr>
            <w:pStyle w:val="Sansinterligne1"/>
            <w:bidi/>
            <w:spacing w:after="240"/>
            <w:jc w:val="both"/>
          </w:pPr>
        </w:pPrChange>
      </w:pPr>
    </w:p>
    <w:p w:rsidR="00832F4C" w:rsidRPr="000F3EE9" w:rsidRDefault="00832F4C" w:rsidP="00832F4C">
      <w:pPr>
        <w:pStyle w:val="Sansinterligne1"/>
        <w:numPr>
          <w:ilvl w:val="0"/>
          <w:numId w:val="28"/>
          <w:numberingChange w:id="1093" w:author="SRO" w:date="2011-02-21T09:12:00Z" w:original="%1:57:0:."/>
        </w:numPr>
        <w:bidi/>
        <w:spacing w:after="240"/>
        <w:ind w:left="34" w:firstLine="0"/>
        <w:jc w:val="both"/>
        <w:rPr>
          <w:rFonts w:ascii="Times New Roman" w:hAnsi="Times New Roman" w:cs="Times New Roman"/>
          <w:sz w:val="26"/>
          <w:szCs w:val="26"/>
          <w:rtl/>
          <w:lang w:bidi="ar-MA"/>
          <w:rPrChange w:id="1094" w:author="SRO">
            <w:rPr>
              <w:rFonts w:ascii="Times New Roman" w:hAnsi="Times New Roman" w:cs="Times New Roman"/>
              <w:sz w:val="26"/>
              <w:szCs w:val="26"/>
              <w:rtl/>
              <w:lang w:bidi="ar-MA"/>
            </w:rPr>
          </w:rPrChange>
        </w:rPr>
        <w:pPrChange w:id="1095" w:author="SRO" w:date="2011-02-21T11:27:00Z">
          <w:pPr>
            <w:pStyle w:val="Sansinterligne1"/>
            <w:numPr>
              <w:numId w:val="28"/>
            </w:numPr>
            <w:bidi/>
            <w:spacing w:after="240"/>
            <w:ind w:left="34" w:firstLine="708"/>
            <w:jc w:val="both"/>
          </w:pPr>
        </w:pPrChange>
      </w:pPr>
      <w:r w:rsidRPr="000F3EE9">
        <w:rPr>
          <w:rFonts w:ascii="Times New Roman" w:hAnsi="Times New Roman" w:cs="Times New Roman"/>
          <w:sz w:val="26"/>
          <w:szCs w:val="26"/>
          <w:rtl/>
          <w:lang w:bidi="ar-MA"/>
          <w:rPrChange w:id="1096" w:author="SRO">
            <w:rPr>
              <w:rFonts w:ascii="Times New Roman" w:hAnsi="Times New Roman" w:cs="Times New Roman"/>
              <w:sz w:val="26"/>
              <w:szCs w:val="26"/>
              <w:rtl/>
              <w:lang w:bidi="ar-MA"/>
            </w:rPr>
          </w:rPrChange>
        </w:rPr>
        <w:t>أصدر المشاركون بعض التوصيات وقدموها في الدورة 7 العامة. توجد هذه اللائحة في الملحق السادس من هذا التقرير.</w:t>
      </w:r>
    </w:p>
    <w:p w:rsidR="00832F4C" w:rsidRPr="000F3EE9" w:rsidDel="00EC4095" w:rsidRDefault="00832F4C" w:rsidP="00832F4C">
      <w:pPr>
        <w:pStyle w:val="Sansinterligne1"/>
        <w:bidi/>
        <w:spacing w:after="240"/>
        <w:jc w:val="center"/>
        <w:rPr>
          <w:del w:id="1097" w:author="SRO" w:date="2011-02-21T11:26:00Z"/>
          <w:rFonts w:ascii="Times New Roman" w:hAnsi="Times New Roman" w:cs="Times New Roman"/>
          <w:sz w:val="26"/>
          <w:szCs w:val="26"/>
          <w:rtl/>
          <w:lang w:bidi="ar-MA"/>
          <w:rPrChange w:id="1098" w:author="SRO">
            <w:rPr>
              <w:del w:id="1099" w:author="SRO" w:date="2011-02-21T11:26:00Z"/>
              <w:rFonts w:ascii="Times New Roman" w:hAnsi="Times New Roman" w:cs="Times New Roman"/>
              <w:sz w:val="26"/>
              <w:szCs w:val="26"/>
              <w:rtl/>
              <w:lang w:bidi="ar-MA"/>
            </w:rPr>
          </w:rPrChange>
        </w:rPr>
        <w:pPrChange w:id="1100" w:author="SRO" w:date="2011-02-21T10:09:00Z">
          <w:pPr>
            <w:pStyle w:val="Sansinterligne1"/>
            <w:bidi/>
            <w:spacing w:after="240"/>
            <w:jc w:val="both"/>
          </w:pPr>
        </w:pPrChange>
      </w:pPr>
    </w:p>
    <w:p w:rsidR="00832F4C" w:rsidRPr="000F3EE9" w:rsidDel="00983E7D" w:rsidRDefault="00832F4C" w:rsidP="00832F4C">
      <w:pPr>
        <w:pStyle w:val="Sansinterligne1"/>
        <w:bidi/>
        <w:spacing w:after="240"/>
        <w:jc w:val="center"/>
        <w:rPr>
          <w:del w:id="1101" w:author="SRO" w:date="2011-02-21T10:11:00Z"/>
          <w:rFonts w:ascii="Times New Roman" w:hAnsi="Times New Roman" w:cs="Times New Roman"/>
          <w:sz w:val="26"/>
          <w:szCs w:val="26"/>
          <w:rtl/>
          <w:lang w:bidi="ar-MA"/>
          <w:rPrChange w:id="1102" w:author="SRO">
            <w:rPr>
              <w:del w:id="1103" w:author="SRO" w:date="2011-02-21T10:11:00Z"/>
              <w:rFonts w:ascii="Times New Roman" w:hAnsi="Times New Roman" w:cs="Times New Roman"/>
              <w:sz w:val="26"/>
              <w:szCs w:val="26"/>
              <w:rtl/>
              <w:lang w:bidi="ar-MA"/>
            </w:rPr>
          </w:rPrChange>
        </w:rPr>
        <w:pPrChange w:id="1104" w:author="SRO" w:date="2011-02-21T10:09:00Z">
          <w:pPr>
            <w:pStyle w:val="Sansinterligne1"/>
            <w:bidi/>
            <w:spacing w:after="240"/>
            <w:jc w:val="both"/>
          </w:pPr>
        </w:pPrChange>
      </w:pPr>
    </w:p>
    <w:p w:rsidR="00832F4C" w:rsidRPr="000F3EE9" w:rsidDel="00983E7D" w:rsidRDefault="00832F4C" w:rsidP="00832F4C">
      <w:pPr>
        <w:pStyle w:val="Sansinterligne1"/>
        <w:bidi/>
        <w:spacing w:after="240"/>
        <w:jc w:val="center"/>
        <w:rPr>
          <w:del w:id="1105" w:author="SRO" w:date="2011-02-21T10:11:00Z"/>
          <w:rFonts w:ascii="Times New Roman" w:hAnsi="Times New Roman" w:cs="Times New Roman"/>
          <w:sz w:val="26"/>
          <w:szCs w:val="26"/>
          <w:rtl/>
          <w:lang w:bidi="ar-MA"/>
          <w:rPrChange w:id="1106" w:author="SRO">
            <w:rPr>
              <w:del w:id="1107" w:author="SRO" w:date="2011-02-21T10:11:00Z"/>
              <w:rFonts w:ascii="Times New Roman" w:hAnsi="Times New Roman" w:cs="Times New Roman"/>
              <w:sz w:val="26"/>
              <w:szCs w:val="26"/>
              <w:rtl/>
              <w:lang w:bidi="ar-MA"/>
            </w:rPr>
          </w:rPrChange>
        </w:rPr>
        <w:pPrChange w:id="1108" w:author="SRO" w:date="2011-02-21T10:09:00Z">
          <w:pPr>
            <w:pStyle w:val="Sansinterligne1"/>
            <w:bidi/>
            <w:spacing w:after="240"/>
            <w:jc w:val="both"/>
          </w:pPr>
        </w:pPrChange>
      </w:pPr>
    </w:p>
    <w:p w:rsidR="00832F4C" w:rsidRPr="000F3EE9" w:rsidRDefault="00832F4C" w:rsidP="00832F4C">
      <w:pPr>
        <w:pStyle w:val="Sansinterligne1"/>
        <w:bidi/>
        <w:spacing w:after="240"/>
        <w:jc w:val="center"/>
        <w:rPr>
          <w:ins w:id="1109" w:author="SRO" w:date="2011-02-21T10:09:00Z"/>
          <w:rFonts w:cs="Times New Roman"/>
          <w:b/>
          <w:bCs/>
          <w:sz w:val="28"/>
          <w:szCs w:val="28"/>
          <w:rtl/>
          <w:lang w:eastAsia="fr-FR"/>
          <w:rPrChange w:id="1110" w:author="SRO">
            <w:rPr>
              <w:ins w:id="1111" w:author="SRO" w:date="2011-02-21T10:09:00Z"/>
              <w:rFonts w:cs="Times New Roman"/>
              <w:b/>
              <w:bCs/>
              <w:sz w:val="28"/>
              <w:szCs w:val="28"/>
              <w:rtl/>
              <w:lang w:eastAsia="fr-FR"/>
            </w:rPr>
          </w:rPrChange>
        </w:rPr>
        <w:pPrChange w:id="1112" w:author="SRO" w:date="2011-02-21T10:09:00Z">
          <w:pPr>
            <w:pStyle w:val="Sansinterligne1"/>
            <w:bidi/>
            <w:spacing w:after="240"/>
            <w:jc w:val="both"/>
          </w:pPr>
        </w:pPrChange>
      </w:pPr>
      <w:r w:rsidRPr="000F3EE9">
        <w:rPr>
          <w:rFonts w:cs="Times New Roman" w:hint="eastAsia"/>
          <w:b/>
          <w:bCs/>
          <w:sz w:val="28"/>
          <w:szCs w:val="28"/>
          <w:rtl/>
          <w:lang w:eastAsia="fr-FR"/>
          <w:rPrChange w:id="1113" w:author="SRO">
            <w:rPr>
              <w:rFonts w:cs="Times New Roman" w:hint="eastAsia"/>
              <w:b/>
              <w:bCs/>
              <w:sz w:val="28"/>
              <w:szCs w:val="28"/>
              <w:rtl/>
              <w:lang w:eastAsia="fr-FR"/>
            </w:rPr>
          </w:rPrChange>
        </w:rPr>
        <w:t>الدورة</w:t>
      </w:r>
      <w:r w:rsidRPr="000F3EE9">
        <w:rPr>
          <w:rFonts w:cs="Times New Roman"/>
          <w:b/>
          <w:bCs/>
          <w:sz w:val="28"/>
          <w:szCs w:val="28"/>
          <w:rtl/>
          <w:lang w:eastAsia="fr-FR"/>
          <w:rPrChange w:id="1114" w:author="SRO">
            <w:rPr>
              <w:rFonts w:cs="Times New Roman"/>
              <w:b/>
              <w:bCs/>
              <w:sz w:val="28"/>
              <w:szCs w:val="28"/>
              <w:rtl/>
              <w:lang w:eastAsia="fr-FR"/>
            </w:rPr>
          </w:rPrChange>
        </w:rPr>
        <w:t xml:space="preserve"> </w:t>
      </w:r>
      <w:del w:id="1115" w:author="SRO" w:date="2011-02-21T10:09:00Z">
        <w:r w:rsidRPr="000F3EE9" w:rsidDel="00983E7D">
          <w:rPr>
            <w:rFonts w:cs="Times New Roman"/>
            <w:b/>
            <w:bCs/>
            <w:sz w:val="28"/>
            <w:szCs w:val="28"/>
            <w:rtl/>
            <w:lang w:eastAsia="fr-FR"/>
            <w:rPrChange w:id="1116" w:author="SRO">
              <w:rPr>
                <w:rFonts w:cs="Times New Roman"/>
                <w:b/>
                <w:bCs/>
                <w:sz w:val="28"/>
                <w:szCs w:val="28"/>
                <w:rtl/>
                <w:lang w:eastAsia="fr-FR"/>
              </w:rPr>
            </w:rPrChange>
          </w:rPr>
          <w:delText>6</w:delText>
        </w:r>
      </w:del>
      <w:ins w:id="1117" w:author="SRO" w:date="2011-02-21T10:09:00Z">
        <w:r w:rsidRPr="000F3EE9">
          <w:rPr>
            <w:rFonts w:cs="Times New Roman" w:hint="eastAsia"/>
            <w:b/>
            <w:bCs/>
            <w:sz w:val="28"/>
            <w:szCs w:val="28"/>
            <w:rtl/>
            <w:lang w:eastAsia="fr-FR"/>
            <w:rPrChange w:id="1118" w:author="SRO">
              <w:rPr>
                <w:rFonts w:cs="Times New Roman" w:hint="eastAsia"/>
                <w:b/>
                <w:bCs/>
                <w:sz w:val="28"/>
                <w:szCs w:val="28"/>
                <w:rtl/>
                <w:lang w:eastAsia="fr-FR"/>
              </w:rPr>
            </w:rPrChange>
          </w:rPr>
          <w:t>السادسة</w:t>
        </w:r>
      </w:ins>
      <w:del w:id="1119" w:author="SRO" w:date="2011-02-21T10:09:00Z">
        <w:r w:rsidRPr="000F3EE9" w:rsidDel="00983E7D">
          <w:rPr>
            <w:rFonts w:cs="Times New Roman"/>
            <w:b/>
            <w:bCs/>
            <w:sz w:val="28"/>
            <w:szCs w:val="28"/>
            <w:rtl/>
            <w:lang w:eastAsia="fr-FR"/>
            <w:rPrChange w:id="1120" w:author="SRO">
              <w:rPr>
                <w:rFonts w:cs="Times New Roman"/>
                <w:b/>
                <w:bCs/>
                <w:sz w:val="28"/>
                <w:szCs w:val="28"/>
                <w:rtl/>
                <w:lang w:eastAsia="fr-FR"/>
              </w:rPr>
            </w:rPrChange>
          </w:rPr>
          <w:delText>:</w:delText>
        </w:r>
      </w:del>
    </w:p>
    <w:p w:rsidR="00832F4C" w:rsidRPr="000F3EE9" w:rsidRDefault="00832F4C" w:rsidP="00832F4C">
      <w:pPr>
        <w:pStyle w:val="Sansinterligne1"/>
        <w:numPr>
          <w:ins w:id="1121" w:author="SRO" w:date="2011-02-21T10:09:00Z"/>
        </w:numPr>
        <w:bidi/>
        <w:spacing w:after="240"/>
        <w:jc w:val="center"/>
        <w:rPr>
          <w:rFonts w:cs="Times New Roman"/>
          <w:b/>
          <w:bCs/>
          <w:sz w:val="28"/>
          <w:szCs w:val="28"/>
          <w:rtl/>
          <w:lang w:eastAsia="fr-FR"/>
          <w:rPrChange w:id="1122" w:author="SRO">
            <w:rPr>
              <w:rFonts w:cs="Times New Roman"/>
              <w:b/>
              <w:bCs/>
              <w:sz w:val="28"/>
              <w:szCs w:val="28"/>
              <w:rtl/>
              <w:lang w:eastAsia="fr-FR"/>
            </w:rPr>
          </w:rPrChange>
        </w:rPr>
        <w:pPrChange w:id="1123" w:author="SRO" w:date="2011-02-21T10:09:00Z">
          <w:pPr>
            <w:pStyle w:val="Sansinterligne1"/>
            <w:bidi/>
            <w:spacing w:after="240"/>
            <w:jc w:val="both"/>
          </w:pPr>
        </w:pPrChange>
      </w:pPr>
      <w:r w:rsidRPr="000F3EE9">
        <w:rPr>
          <w:rFonts w:cs="Times New Roman" w:hint="eastAsia"/>
          <w:b/>
          <w:bCs/>
          <w:sz w:val="28"/>
          <w:szCs w:val="28"/>
          <w:rtl/>
          <w:lang w:eastAsia="fr-FR"/>
          <w:rPrChange w:id="1124" w:author="SRO">
            <w:rPr>
              <w:rFonts w:cs="Times New Roman" w:hint="eastAsia"/>
              <w:b/>
              <w:bCs/>
              <w:sz w:val="28"/>
              <w:szCs w:val="28"/>
              <w:rtl/>
              <w:lang w:eastAsia="fr-FR"/>
            </w:rPr>
          </w:rPrChange>
        </w:rPr>
        <w:t>تمويل</w:t>
      </w:r>
      <w:r w:rsidRPr="000F3EE9">
        <w:rPr>
          <w:rFonts w:cs="Times New Roman"/>
          <w:b/>
          <w:bCs/>
          <w:sz w:val="28"/>
          <w:szCs w:val="28"/>
          <w:rtl/>
          <w:lang w:eastAsia="fr-FR"/>
          <w:rPrChange w:id="1125" w:author="SRO">
            <w:rPr>
              <w:rFonts w:cs="Times New Roman"/>
              <w:b/>
              <w:bCs/>
              <w:sz w:val="28"/>
              <w:szCs w:val="28"/>
              <w:rtl/>
              <w:lang w:eastAsia="fr-FR"/>
            </w:rPr>
          </w:rPrChange>
        </w:rPr>
        <w:t xml:space="preserve"> </w:t>
      </w:r>
      <w:r w:rsidRPr="000F3EE9">
        <w:rPr>
          <w:rFonts w:cs="Times New Roman" w:hint="eastAsia"/>
          <w:b/>
          <w:bCs/>
          <w:sz w:val="28"/>
          <w:szCs w:val="28"/>
          <w:rtl/>
          <w:lang w:eastAsia="fr-FR"/>
          <w:rPrChange w:id="1126" w:author="SRO">
            <w:rPr>
              <w:rFonts w:cs="Times New Roman" w:hint="eastAsia"/>
              <w:b/>
              <w:bCs/>
              <w:sz w:val="28"/>
              <w:szCs w:val="28"/>
              <w:rtl/>
              <w:lang w:eastAsia="fr-FR"/>
            </w:rPr>
          </w:rPrChange>
        </w:rPr>
        <w:t>تنمية</w:t>
      </w:r>
      <w:r w:rsidRPr="000F3EE9">
        <w:rPr>
          <w:rFonts w:cs="Times New Roman"/>
          <w:b/>
          <w:bCs/>
          <w:sz w:val="28"/>
          <w:szCs w:val="28"/>
          <w:rtl/>
          <w:lang w:eastAsia="fr-FR"/>
          <w:rPrChange w:id="1127" w:author="SRO">
            <w:rPr>
              <w:rFonts w:cs="Times New Roman"/>
              <w:b/>
              <w:bCs/>
              <w:sz w:val="28"/>
              <w:szCs w:val="28"/>
              <w:rtl/>
              <w:lang w:eastAsia="fr-FR"/>
            </w:rPr>
          </w:rPrChange>
        </w:rPr>
        <w:t xml:space="preserve"> </w:t>
      </w:r>
      <w:r w:rsidRPr="000F3EE9">
        <w:rPr>
          <w:rFonts w:cs="Times New Roman" w:hint="eastAsia"/>
          <w:b/>
          <w:bCs/>
          <w:sz w:val="28"/>
          <w:szCs w:val="28"/>
          <w:rtl/>
          <w:lang w:eastAsia="fr-FR"/>
          <w:rPrChange w:id="1128" w:author="SRO">
            <w:rPr>
              <w:rFonts w:cs="Times New Roman" w:hint="eastAsia"/>
              <w:b/>
              <w:bCs/>
              <w:sz w:val="28"/>
              <w:szCs w:val="28"/>
              <w:rtl/>
              <w:lang w:eastAsia="fr-FR"/>
            </w:rPr>
          </w:rPrChange>
        </w:rPr>
        <w:t>الطاقات</w:t>
      </w:r>
      <w:r w:rsidRPr="000F3EE9">
        <w:rPr>
          <w:rFonts w:cs="Times New Roman"/>
          <w:b/>
          <w:bCs/>
          <w:sz w:val="28"/>
          <w:szCs w:val="28"/>
          <w:rtl/>
          <w:lang w:eastAsia="fr-FR"/>
          <w:rPrChange w:id="1129" w:author="SRO">
            <w:rPr>
              <w:rFonts w:cs="Times New Roman"/>
              <w:b/>
              <w:bCs/>
              <w:sz w:val="28"/>
              <w:szCs w:val="28"/>
              <w:rtl/>
              <w:lang w:eastAsia="fr-FR"/>
            </w:rPr>
          </w:rPrChange>
        </w:rPr>
        <w:t xml:space="preserve"> </w:t>
      </w:r>
      <w:r w:rsidRPr="000F3EE9">
        <w:rPr>
          <w:rFonts w:cs="Times New Roman" w:hint="eastAsia"/>
          <w:b/>
          <w:bCs/>
          <w:sz w:val="28"/>
          <w:szCs w:val="28"/>
          <w:rtl/>
          <w:lang w:eastAsia="fr-FR"/>
          <w:rPrChange w:id="1130" w:author="SRO">
            <w:rPr>
              <w:rFonts w:cs="Times New Roman" w:hint="eastAsia"/>
              <w:b/>
              <w:bCs/>
              <w:sz w:val="28"/>
              <w:szCs w:val="28"/>
              <w:rtl/>
              <w:lang w:eastAsia="fr-FR"/>
            </w:rPr>
          </w:rPrChange>
        </w:rPr>
        <w:t>الجديدة</w:t>
      </w:r>
      <w:r w:rsidRPr="000F3EE9">
        <w:rPr>
          <w:rFonts w:cs="Times New Roman"/>
          <w:b/>
          <w:bCs/>
          <w:sz w:val="28"/>
          <w:szCs w:val="28"/>
          <w:rtl/>
          <w:lang w:eastAsia="fr-FR"/>
          <w:rPrChange w:id="1131" w:author="SRO">
            <w:rPr>
              <w:rFonts w:cs="Times New Roman"/>
              <w:b/>
              <w:bCs/>
              <w:sz w:val="28"/>
              <w:szCs w:val="28"/>
              <w:rtl/>
              <w:lang w:eastAsia="fr-FR"/>
            </w:rPr>
          </w:rPrChange>
        </w:rPr>
        <w:t xml:space="preserve"> </w:t>
      </w:r>
      <w:r w:rsidRPr="000F3EE9">
        <w:rPr>
          <w:rFonts w:cs="Times New Roman" w:hint="eastAsia"/>
          <w:b/>
          <w:bCs/>
          <w:sz w:val="28"/>
          <w:szCs w:val="28"/>
          <w:rtl/>
          <w:lang w:eastAsia="fr-FR"/>
          <w:rPrChange w:id="1132" w:author="SRO">
            <w:rPr>
              <w:rFonts w:cs="Times New Roman" w:hint="eastAsia"/>
              <w:b/>
              <w:bCs/>
              <w:sz w:val="28"/>
              <w:szCs w:val="28"/>
              <w:rtl/>
              <w:lang w:eastAsia="fr-FR"/>
            </w:rPr>
          </w:rPrChange>
        </w:rPr>
        <w:t>والمتجددة</w:t>
      </w:r>
    </w:p>
    <w:p w:rsidR="00832F4C" w:rsidRPr="000F3EE9" w:rsidRDefault="00832F4C" w:rsidP="00F6318D">
      <w:pPr>
        <w:pStyle w:val="Sansinterligne1"/>
        <w:numPr>
          <w:ilvl w:val="0"/>
          <w:numId w:val="28"/>
          <w:numberingChange w:id="1133" w:author="SRO" w:date="2011-02-21T09:12:00Z" w:original="%1:58:0:."/>
        </w:numPr>
        <w:bidi/>
        <w:spacing w:after="240"/>
        <w:ind w:left="34" w:firstLine="0"/>
        <w:jc w:val="both"/>
        <w:rPr>
          <w:rFonts w:ascii="Times New Roman" w:hAnsi="Times New Roman" w:cs="Times New Roman"/>
          <w:sz w:val="26"/>
          <w:szCs w:val="26"/>
          <w:rtl/>
          <w:lang w:bidi="ar-MA"/>
          <w:rPrChange w:id="1134" w:author="SRO">
            <w:rPr>
              <w:rFonts w:ascii="Times New Roman" w:hAnsi="Times New Roman" w:cs="Times New Roman"/>
              <w:sz w:val="26"/>
              <w:szCs w:val="26"/>
              <w:rtl/>
              <w:lang w:bidi="ar-MA"/>
            </w:rPr>
          </w:rPrChange>
        </w:rPr>
      </w:pPr>
      <w:r w:rsidRPr="000F3EE9">
        <w:rPr>
          <w:rFonts w:ascii="Times New Roman" w:hAnsi="Times New Roman" w:cs="Times New Roman"/>
          <w:sz w:val="26"/>
          <w:szCs w:val="26"/>
          <w:rtl/>
          <w:lang w:bidi="ar-MA"/>
          <w:rPrChange w:id="1135" w:author="SRO">
            <w:rPr>
              <w:rFonts w:ascii="Times New Roman" w:hAnsi="Times New Roman" w:cs="Times New Roman"/>
              <w:sz w:val="26"/>
              <w:szCs w:val="26"/>
              <w:rtl/>
              <w:lang w:bidi="ar-MA"/>
            </w:rPr>
          </w:rPrChange>
        </w:rPr>
        <w:t>عقدت الدورة القطاعـية بشأن تمويل تنمية مصادر الطاقات الجديدة والمتجددة يوم الأربعاء 20 تشرين الأول/أكتوبر 2010 تحت رئاسة السيد أحمد البرودي، المدير التنفيذي لشركة الصناعة الطاقية بالمغـرب. وأسهم خبراء من موريتانيا، ومصر، والمغرب، ومكتب اللجنة الاقتصادية لأفريقيا التابعة للأمم المتحدة في أعمال هذه الدورة.</w:t>
      </w:r>
    </w:p>
    <w:p w:rsidR="00832F4C" w:rsidRPr="000F3EE9" w:rsidDel="00983E7D" w:rsidRDefault="00832F4C" w:rsidP="00832F4C">
      <w:pPr>
        <w:pStyle w:val="Sansinterligne1"/>
        <w:numPr>
          <w:ilvl w:val="0"/>
          <w:numId w:val="28"/>
          <w:numberingChange w:id="1136" w:author="SRO" w:date="2011-02-21T09:12:00Z" w:original="%1:59:0:."/>
        </w:numPr>
        <w:bidi/>
        <w:spacing w:after="120"/>
        <w:ind w:left="34" w:firstLine="0"/>
        <w:jc w:val="both"/>
        <w:rPr>
          <w:del w:id="1137" w:author="SRO" w:date="2011-02-21T10:09:00Z"/>
          <w:rFonts w:ascii="Times New Roman" w:hAnsi="Times New Roman" w:cs="Times New Roman"/>
          <w:sz w:val="26"/>
          <w:szCs w:val="26"/>
          <w:rtl/>
          <w:lang w:bidi="ar-MA"/>
          <w:rPrChange w:id="1138" w:author="SRO">
            <w:rPr>
              <w:del w:id="1139" w:author="SRO" w:date="2011-02-21T10:09:00Z"/>
              <w:rFonts w:ascii="Times New Roman" w:hAnsi="Times New Roman" w:cs="Times New Roman"/>
              <w:sz w:val="26"/>
              <w:szCs w:val="26"/>
              <w:rtl/>
              <w:lang w:bidi="ar-MA"/>
            </w:rPr>
          </w:rPrChange>
        </w:rPr>
        <w:pPrChange w:id="1140" w:author="SRO" w:date="2011-02-21T10:10:00Z">
          <w:pPr>
            <w:pStyle w:val="Sansinterligne1"/>
            <w:numPr>
              <w:numId w:val="28"/>
            </w:numPr>
            <w:bidi/>
            <w:spacing w:after="240"/>
            <w:ind w:left="34" w:firstLine="708"/>
            <w:jc w:val="both"/>
          </w:pPr>
        </w:pPrChange>
      </w:pPr>
    </w:p>
    <w:p w:rsidR="00832F4C" w:rsidRPr="000F3EE9" w:rsidRDefault="00832F4C" w:rsidP="00832F4C">
      <w:pPr>
        <w:pStyle w:val="Sansinterligne1"/>
        <w:numPr>
          <w:ilvl w:val="0"/>
          <w:numId w:val="28"/>
          <w:numberingChange w:id="1141" w:author="SRO" w:date="2011-02-21T09:12:00Z" w:original="%1:59:0:."/>
        </w:numPr>
        <w:bidi/>
        <w:spacing w:after="120"/>
        <w:ind w:left="34" w:firstLine="0"/>
        <w:jc w:val="both"/>
        <w:rPr>
          <w:rFonts w:ascii="Times New Roman" w:hAnsi="Times New Roman" w:cs="Times New Roman"/>
          <w:sz w:val="26"/>
          <w:szCs w:val="26"/>
          <w:rtl/>
          <w:lang w:bidi="ar-MA"/>
          <w:rPrChange w:id="1142" w:author="SRO">
            <w:rPr>
              <w:rFonts w:ascii="Times New Roman" w:hAnsi="Times New Roman" w:cs="Times New Roman"/>
              <w:sz w:val="26"/>
              <w:szCs w:val="26"/>
              <w:rtl/>
              <w:lang w:bidi="ar-MA"/>
            </w:rPr>
          </w:rPrChange>
        </w:rPr>
        <w:pPrChange w:id="1143" w:author="SRO" w:date="2011-02-21T10:10:00Z">
          <w:pPr>
            <w:pStyle w:val="Sansinterligne1"/>
            <w:numPr>
              <w:numId w:val="28"/>
            </w:numPr>
            <w:bidi/>
            <w:spacing w:after="240"/>
            <w:ind w:left="34" w:firstLine="708"/>
            <w:jc w:val="both"/>
          </w:pPr>
        </w:pPrChange>
      </w:pPr>
      <w:r w:rsidRPr="000F3EE9">
        <w:rPr>
          <w:rFonts w:ascii="Times New Roman" w:hAnsi="Times New Roman" w:cs="Times New Roman"/>
          <w:sz w:val="26"/>
          <w:szCs w:val="26"/>
          <w:rtl/>
          <w:lang w:bidi="ar-MA"/>
          <w:rPrChange w:id="1144" w:author="SRO">
            <w:rPr>
              <w:rFonts w:ascii="Times New Roman" w:hAnsi="Times New Roman" w:cs="Times New Roman"/>
              <w:sz w:val="26"/>
              <w:szCs w:val="26"/>
              <w:rtl/>
              <w:lang w:bidi="ar-MA"/>
            </w:rPr>
          </w:rPrChange>
        </w:rPr>
        <w:t>تم التطرق إلى موضوعـين بهذه الدورة:</w:t>
      </w:r>
    </w:p>
    <w:p w:rsidR="00832F4C" w:rsidRPr="000F3EE9" w:rsidDel="00983E7D" w:rsidRDefault="00832F4C" w:rsidP="00832F4C">
      <w:pPr>
        <w:pStyle w:val="Sansinterligne1"/>
        <w:numPr>
          <w:ilvl w:val="1"/>
          <w:numId w:val="28"/>
          <w:numberingChange w:id="1145" w:author="SRO" w:date="2011-02-21T09:12:00Z" w:original=""/>
        </w:numPr>
        <w:bidi/>
        <w:spacing w:after="120"/>
        <w:jc w:val="both"/>
        <w:rPr>
          <w:del w:id="1146" w:author="SRO" w:date="2011-02-21T10:10:00Z"/>
          <w:rFonts w:ascii="Times New Roman" w:hAnsi="Times New Roman" w:cs="Times New Roman"/>
          <w:sz w:val="26"/>
          <w:szCs w:val="26"/>
          <w:rtl/>
          <w:lang w:bidi="ar-MA"/>
          <w:rPrChange w:id="1147" w:author="SRO">
            <w:rPr>
              <w:del w:id="1148" w:author="SRO" w:date="2011-02-21T10:10:00Z"/>
              <w:rFonts w:ascii="Times New Roman" w:hAnsi="Times New Roman" w:cs="Times New Roman"/>
              <w:sz w:val="26"/>
              <w:szCs w:val="26"/>
              <w:rtl/>
              <w:lang w:bidi="ar-MA"/>
            </w:rPr>
          </w:rPrChange>
        </w:rPr>
        <w:pPrChange w:id="1149" w:author="SRO" w:date="2011-02-21T10:12:00Z">
          <w:pPr>
            <w:pStyle w:val="Sansinterligne1"/>
            <w:numPr>
              <w:ilvl w:val="1"/>
              <w:numId w:val="28"/>
            </w:numPr>
            <w:tabs>
              <w:tab w:val="num" w:pos="1080"/>
            </w:tabs>
            <w:bidi/>
            <w:spacing w:after="240"/>
            <w:ind w:left="1080"/>
            <w:jc w:val="both"/>
          </w:pPr>
        </w:pPrChange>
      </w:pPr>
      <w:del w:id="1150" w:author="SRO" w:date="2011-02-21T10:09:00Z">
        <w:r w:rsidRPr="000F3EE9" w:rsidDel="00983E7D">
          <w:rPr>
            <w:rFonts w:ascii="Times New Roman" w:hAnsi="Times New Roman" w:cs="Times New Roman"/>
            <w:sz w:val="26"/>
            <w:szCs w:val="26"/>
            <w:rtl/>
            <w:lang w:bidi="ar-MA"/>
            <w:rPrChange w:id="1151" w:author="SRO">
              <w:rPr>
                <w:rFonts w:ascii="Times New Roman" w:hAnsi="Times New Roman" w:cs="Times New Roman"/>
                <w:sz w:val="26"/>
                <w:szCs w:val="26"/>
                <w:rtl/>
                <w:lang w:bidi="ar-MA"/>
              </w:rPr>
            </w:rPrChange>
          </w:rPr>
          <w:delText xml:space="preserve"> </w:delText>
        </w:r>
      </w:del>
    </w:p>
    <w:p w:rsidR="00832F4C" w:rsidRPr="000F3EE9" w:rsidRDefault="00832F4C" w:rsidP="00832F4C">
      <w:pPr>
        <w:pStyle w:val="Sansinterligne1"/>
        <w:numPr>
          <w:ilvl w:val="1"/>
          <w:numId w:val="28"/>
          <w:numberingChange w:id="1152" w:author="SRO" w:date="2011-02-21T09:12:00Z" w:original=""/>
        </w:numPr>
        <w:bidi/>
        <w:spacing w:after="120"/>
        <w:jc w:val="both"/>
        <w:rPr>
          <w:rFonts w:ascii="Times New Roman" w:hAnsi="Times New Roman" w:cs="Times New Roman"/>
          <w:sz w:val="26"/>
          <w:szCs w:val="26"/>
          <w:lang w:bidi="ar-MA"/>
          <w:rPrChange w:id="1153" w:author="SRO">
            <w:rPr>
              <w:rFonts w:ascii="Times New Roman" w:hAnsi="Times New Roman" w:cs="Times New Roman"/>
              <w:sz w:val="26"/>
              <w:szCs w:val="26"/>
              <w:lang w:bidi="ar-MA"/>
            </w:rPr>
          </w:rPrChange>
        </w:rPr>
        <w:pPrChange w:id="1154" w:author="SRO" w:date="2011-02-21T10:12:00Z">
          <w:pPr>
            <w:pStyle w:val="Sansinterligne1"/>
            <w:numPr>
              <w:ilvl w:val="1"/>
              <w:numId w:val="28"/>
            </w:numPr>
            <w:tabs>
              <w:tab w:val="num" w:pos="1080"/>
            </w:tabs>
            <w:bidi/>
            <w:spacing w:after="240"/>
            <w:ind w:left="1080"/>
            <w:jc w:val="both"/>
          </w:pPr>
        </w:pPrChange>
      </w:pPr>
      <w:r w:rsidRPr="000F3EE9">
        <w:rPr>
          <w:rFonts w:ascii="Times New Roman" w:hAnsi="Times New Roman" w:cs="Times New Roman"/>
          <w:sz w:val="26"/>
          <w:szCs w:val="26"/>
          <w:rtl/>
          <w:lang w:bidi="ar-MA"/>
          <w:rPrChange w:id="1155" w:author="SRO">
            <w:rPr>
              <w:rFonts w:ascii="Times New Roman" w:hAnsi="Times New Roman" w:cs="Times New Roman"/>
              <w:sz w:val="26"/>
              <w:szCs w:val="26"/>
              <w:rtl/>
              <w:lang w:bidi="ar-MA"/>
            </w:rPr>
          </w:rPrChange>
        </w:rPr>
        <w:t xml:space="preserve">أدوات السياسة والشراكة بين القطاعـين العام والخاص مع التركيز بوجه خاص على الآليات المالية: مواطن القوة والضعف: وقد نوقش هذا الموضوع على أساس عرضين: </w:t>
      </w:r>
    </w:p>
    <w:p w:rsidR="00832F4C" w:rsidRPr="000F3EE9" w:rsidRDefault="00832F4C" w:rsidP="00832F4C">
      <w:pPr>
        <w:pStyle w:val="Sansinterligne1"/>
        <w:bidi/>
        <w:spacing w:after="120"/>
        <w:ind w:left="1080"/>
        <w:jc w:val="both"/>
        <w:rPr>
          <w:rFonts w:ascii="Times New Roman" w:hAnsi="Times New Roman" w:cs="Times New Roman"/>
          <w:sz w:val="26"/>
          <w:szCs w:val="26"/>
          <w:rtl/>
          <w:lang w:bidi="ar-MA"/>
          <w:rPrChange w:id="1156" w:author="SRO">
            <w:rPr>
              <w:rFonts w:ascii="Times New Roman" w:hAnsi="Times New Roman" w:cs="Times New Roman"/>
              <w:sz w:val="26"/>
              <w:szCs w:val="26"/>
              <w:rtl/>
              <w:lang w:bidi="ar-MA"/>
            </w:rPr>
          </w:rPrChange>
        </w:rPr>
        <w:pPrChange w:id="1157" w:author="SRO" w:date="2011-02-21T10:12:00Z">
          <w:pPr>
            <w:pStyle w:val="Sansinterligne1"/>
            <w:bidi/>
            <w:spacing w:after="240"/>
            <w:jc w:val="both"/>
          </w:pPr>
        </w:pPrChange>
      </w:pPr>
      <w:ins w:id="1158" w:author="SRO" w:date="2011-02-21T10:12:00Z">
        <w:r w:rsidRPr="000F3EE9">
          <w:rPr>
            <w:rFonts w:ascii="Times New Roman" w:hAnsi="Times New Roman" w:cs="Times New Roman"/>
            <w:sz w:val="26"/>
            <w:szCs w:val="26"/>
            <w:rtl/>
            <w:lang w:bidi="ar-MA"/>
            <w:rPrChange w:id="1159" w:author="SRO">
              <w:rPr>
                <w:rFonts w:ascii="Times New Roman" w:hAnsi="Times New Roman" w:cs="Times New Roman"/>
                <w:sz w:val="26"/>
                <w:szCs w:val="26"/>
                <w:rtl/>
                <w:lang w:bidi="ar-MA"/>
              </w:rPr>
            </w:rPrChange>
          </w:rPr>
          <w:t xml:space="preserve">- </w:t>
        </w:r>
      </w:ins>
      <w:r w:rsidRPr="000F3EE9">
        <w:rPr>
          <w:rFonts w:ascii="Times New Roman" w:hAnsi="Times New Roman" w:cs="Times New Roman"/>
          <w:sz w:val="26"/>
          <w:szCs w:val="26"/>
          <w:rtl/>
          <w:lang w:bidi="ar-MA"/>
          <w:rPrChange w:id="1160" w:author="SRO">
            <w:rPr>
              <w:rFonts w:ascii="Times New Roman" w:hAnsi="Times New Roman" w:cs="Times New Roman"/>
              <w:sz w:val="26"/>
              <w:szCs w:val="26"/>
              <w:rtl/>
              <w:lang w:bidi="ar-MA"/>
            </w:rPr>
          </w:rPrChange>
        </w:rPr>
        <w:t xml:space="preserve">السيد كان مامادو أمادو، المدير العام للكهرباء والطاقات المتجددة، وزارة الطاقة  والنفط </w:t>
      </w:r>
      <w:r w:rsidRPr="000F3EE9">
        <w:rPr>
          <w:rFonts w:ascii="Times New Roman" w:hAnsi="Times New Roman" w:cs="Times New Roman"/>
          <w:sz w:val="26"/>
          <w:szCs w:val="26"/>
          <w:rtl/>
          <w:lang w:bidi="ar-MA"/>
          <w:rPrChange w:id="1161" w:author="SRO" w:date="2011-02-21T10:18:00Z">
            <w:rPr>
              <w:rFonts w:ascii="Times New Roman" w:hAnsi="Times New Roman" w:cs="Times New Roman"/>
              <w:sz w:val="26"/>
              <w:szCs w:val="26"/>
              <w:rtl/>
              <w:lang w:bidi="ar-MA"/>
            </w:rPr>
          </w:rPrChange>
        </w:rPr>
        <w:t>–</w:t>
      </w:r>
      <w:r w:rsidRPr="000F3EE9">
        <w:rPr>
          <w:rFonts w:ascii="Times New Roman" w:hAnsi="Times New Roman" w:cs="Times New Roman"/>
          <w:sz w:val="26"/>
          <w:szCs w:val="26"/>
          <w:rtl/>
          <w:lang w:bidi="ar-MA"/>
          <w:rPrChange w:id="1162" w:author="SRO">
            <w:rPr>
              <w:rFonts w:ascii="Times New Roman" w:hAnsi="Times New Roman" w:cs="Times New Roman"/>
              <w:sz w:val="26"/>
              <w:szCs w:val="26"/>
              <w:rtl/>
              <w:lang w:bidi="ar-MA"/>
            </w:rPr>
          </w:rPrChange>
        </w:rPr>
        <w:t xml:space="preserve"> موريتانيا. </w:t>
      </w:r>
    </w:p>
    <w:p w:rsidR="00832F4C" w:rsidRPr="000F3EE9" w:rsidRDefault="00832F4C" w:rsidP="00832F4C">
      <w:pPr>
        <w:pStyle w:val="Sansinterligne1"/>
        <w:bidi/>
        <w:spacing w:after="240"/>
        <w:ind w:left="1065"/>
        <w:jc w:val="both"/>
        <w:rPr>
          <w:rFonts w:ascii="Times New Roman" w:hAnsi="Times New Roman" w:cs="Times New Roman"/>
          <w:sz w:val="26"/>
          <w:szCs w:val="26"/>
          <w:lang w:bidi="ar-MA"/>
          <w:rPrChange w:id="1163" w:author="SRO">
            <w:rPr>
              <w:rFonts w:ascii="Times New Roman" w:hAnsi="Times New Roman" w:cs="Times New Roman"/>
              <w:sz w:val="26"/>
              <w:szCs w:val="26"/>
              <w:lang w:bidi="ar-MA"/>
            </w:rPr>
          </w:rPrChange>
        </w:rPr>
        <w:pPrChange w:id="1164" w:author="SRO" w:date="2011-02-21T10:12:00Z">
          <w:pPr>
            <w:pStyle w:val="Sansinterligne1"/>
            <w:bidi/>
            <w:spacing w:after="240"/>
            <w:jc w:val="both"/>
          </w:pPr>
        </w:pPrChange>
      </w:pPr>
      <w:ins w:id="1165" w:author="SRO" w:date="2011-02-21T10:12:00Z">
        <w:r w:rsidRPr="000F3EE9">
          <w:rPr>
            <w:rFonts w:ascii="Times New Roman" w:hAnsi="Times New Roman" w:cs="Times New Roman"/>
            <w:sz w:val="26"/>
            <w:szCs w:val="26"/>
            <w:rtl/>
            <w:lang w:bidi="ar-MA"/>
            <w:rPrChange w:id="1166" w:author="SRO">
              <w:rPr>
                <w:rFonts w:ascii="Times New Roman" w:hAnsi="Times New Roman" w:cs="Times New Roman"/>
                <w:sz w:val="26"/>
                <w:szCs w:val="26"/>
                <w:rtl/>
                <w:lang w:bidi="ar-MA"/>
              </w:rPr>
            </w:rPrChange>
          </w:rPr>
          <w:t xml:space="preserve">- </w:t>
        </w:r>
      </w:ins>
      <w:r w:rsidRPr="000F3EE9">
        <w:rPr>
          <w:rFonts w:ascii="Times New Roman" w:hAnsi="Times New Roman" w:cs="Times New Roman"/>
          <w:sz w:val="26"/>
          <w:szCs w:val="26"/>
          <w:rtl/>
          <w:lang w:bidi="ar-MA"/>
          <w:rPrChange w:id="1167" w:author="SRO">
            <w:rPr>
              <w:rFonts w:ascii="Times New Roman" w:hAnsi="Times New Roman" w:cs="Times New Roman"/>
              <w:sz w:val="26"/>
              <w:szCs w:val="26"/>
              <w:rtl/>
              <w:lang w:bidi="ar-MA"/>
            </w:rPr>
          </w:rPrChange>
        </w:rPr>
        <w:t xml:space="preserve">السيدة زينب محمد السيد مخيمر، المدير التنفيذي لدراسات المشاريع المتعلقة بالنباتات، وزارة الكهرباء والطاقة </w:t>
      </w:r>
      <w:r w:rsidRPr="000F3EE9">
        <w:rPr>
          <w:rFonts w:ascii="Times New Roman" w:hAnsi="Times New Roman" w:cs="Times New Roman"/>
          <w:sz w:val="26"/>
          <w:szCs w:val="26"/>
          <w:rtl/>
          <w:lang w:bidi="ar-MA"/>
          <w:rPrChange w:id="1168" w:author="SRO" w:date="2011-02-21T10:18:00Z">
            <w:rPr>
              <w:rFonts w:ascii="Times New Roman" w:hAnsi="Times New Roman" w:cs="Times New Roman"/>
              <w:sz w:val="26"/>
              <w:szCs w:val="26"/>
              <w:rtl/>
              <w:lang w:bidi="ar-MA"/>
            </w:rPr>
          </w:rPrChange>
        </w:rPr>
        <w:t>–</w:t>
      </w:r>
      <w:r w:rsidRPr="000F3EE9">
        <w:rPr>
          <w:rFonts w:ascii="Times New Roman" w:hAnsi="Times New Roman" w:cs="Times New Roman"/>
          <w:sz w:val="26"/>
          <w:szCs w:val="26"/>
          <w:rtl/>
          <w:lang w:bidi="ar-MA"/>
          <w:rPrChange w:id="1169" w:author="SRO">
            <w:rPr>
              <w:rFonts w:ascii="Times New Roman" w:hAnsi="Times New Roman" w:cs="Times New Roman"/>
              <w:sz w:val="26"/>
              <w:szCs w:val="26"/>
              <w:rtl/>
              <w:lang w:bidi="ar-MA"/>
            </w:rPr>
          </w:rPrChange>
        </w:rPr>
        <w:t xml:space="preserve"> مصـر؛ </w:t>
      </w:r>
    </w:p>
    <w:p w:rsidR="00832F4C" w:rsidRPr="000F3EE9" w:rsidRDefault="00832F4C" w:rsidP="00832F4C">
      <w:pPr>
        <w:pStyle w:val="Sansinterligne1"/>
        <w:numPr>
          <w:ilvl w:val="1"/>
          <w:numId w:val="28"/>
          <w:numberingChange w:id="1170" w:author="SRO" w:date="2011-02-21T09:12:00Z" w:original=""/>
        </w:numPr>
        <w:bidi/>
        <w:spacing w:after="120"/>
        <w:jc w:val="both"/>
        <w:rPr>
          <w:rFonts w:ascii="Times New Roman" w:hAnsi="Times New Roman" w:cs="Times New Roman"/>
          <w:sz w:val="26"/>
          <w:szCs w:val="26"/>
          <w:rtl/>
          <w:lang w:bidi="ar-MA"/>
          <w:rPrChange w:id="1171" w:author="SRO">
            <w:rPr>
              <w:rFonts w:ascii="Times New Roman" w:hAnsi="Times New Roman" w:cs="Times New Roman"/>
              <w:sz w:val="26"/>
              <w:szCs w:val="26"/>
              <w:rtl/>
              <w:lang w:bidi="ar-MA"/>
            </w:rPr>
          </w:rPrChange>
        </w:rPr>
        <w:pPrChange w:id="1172" w:author="SRO" w:date="2011-02-21T10:11:00Z">
          <w:pPr>
            <w:pStyle w:val="Sansinterligne1"/>
            <w:numPr>
              <w:ilvl w:val="1"/>
              <w:numId w:val="28"/>
            </w:numPr>
            <w:tabs>
              <w:tab w:val="num" w:pos="1080"/>
            </w:tabs>
            <w:bidi/>
            <w:spacing w:after="240"/>
            <w:ind w:left="1080"/>
            <w:jc w:val="both"/>
          </w:pPr>
        </w:pPrChange>
      </w:pPr>
      <w:r w:rsidRPr="000F3EE9">
        <w:rPr>
          <w:rFonts w:ascii="Times New Roman" w:hAnsi="Times New Roman" w:cs="Times New Roman"/>
          <w:sz w:val="26"/>
          <w:szCs w:val="26"/>
          <w:rtl/>
          <w:lang w:bidi="ar-MA"/>
          <w:rPrChange w:id="1173" w:author="SRO">
            <w:rPr>
              <w:rFonts w:ascii="Times New Roman" w:hAnsi="Times New Roman" w:cs="Times New Roman"/>
              <w:sz w:val="26"/>
              <w:szCs w:val="26"/>
              <w:rtl/>
              <w:lang w:bidi="ar-MA"/>
            </w:rPr>
          </w:rPrChange>
        </w:rPr>
        <w:t xml:space="preserve">عـرض عن الإطار القانوني والمالي: شروط تأمين الاستثمار من قبل السيد محمد الهواري، مدير التنمية والتخطيط، الوكالة الوطنية من أجل تنمية الطاقات المتجددة والنجاعة الطاقية </w:t>
      </w:r>
      <w:r w:rsidRPr="000F3EE9">
        <w:rPr>
          <w:rFonts w:ascii="Times New Roman" w:hAnsi="Times New Roman" w:cs="Times New Roman"/>
          <w:sz w:val="26"/>
          <w:szCs w:val="26"/>
          <w:rtl/>
          <w:lang w:bidi="ar-MA"/>
          <w:rPrChange w:id="1174" w:author="SRO" w:date="2011-02-21T10:18:00Z">
            <w:rPr>
              <w:rFonts w:ascii="Times New Roman" w:hAnsi="Times New Roman" w:cs="Times New Roman"/>
              <w:sz w:val="26"/>
              <w:szCs w:val="26"/>
              <w:rtl/>
              <w:lang w:bidi="ar-MA"/>
            </w:rPr>
          </w:rPrChange>
        </w:rPr>
        <w:t>–</w:t>
      </w:r>
      <w:r w:rsidRPr="000F3EE9">
        <w:rPr>
          <w:rFonts w:ascii="Times New Roman" w:hAnsi="Times New Roman" w:cs="Times New Roman"/>
          <w:sz w:val="26"/>
          <w:szCs w:val="26"/>
          <w:rtl/>
          <w:lang w:bidi="ar-MA"/>
          <w:rPrChange w:id="1175" w:author="SRO">
            <w:rPr>
              <w:rFonts w:ascii="Times New Roman" w:hAnsi="Times New Roman" w:cs="Times New Roman"/>
              <w:sz w:val="26"/>
              <w:szCs w:val="26"/>
              <w:rtl/>
              <w:lang w:bidi="ar-MA"/>
            </w:rPr>
          </w:rPrChange>
        </w:rPr>
        <w:t xml:space="preserve"> المغـرب. </w:t>
      </w:r>
    </w:p>
    <w:p w:rsidR="00832F4C" w:rsidRDefault="00832F4C" w:rsidP="00832F4C">
      <w:pPr>
        <w:pStyle w:val="Sansinterligne1"/>
        <w:numPr>
          <w:ins w:id="1176" w:author="SRO" w:date="2011-02-21T11:26:00Z"/>
        </w:numPr>
        <w:bidi/>
        <w:spacing w:after="120"/>
        <w:jc w:val="both"/>
        <w:rPr>
          <w:ins w:id="1177" w:author="SRO" w:date="2011-02-21T11:26:00Z"/>
          <w:rFonts w:ascii="Times New Roman" w:hAnsi="Times New Roman" w:cs="Times New Roman"/>
          <w:b/>
          <w:bCs/>
          <w:sz w:val="26"/>
          <w:szCs w:val="26"/>
          <w:rtl/>
          <w:lang w:bidi="ar-MA"/>
        </w:rPr>
        <w:pPrChange w:id="1178" w:author="SRO" w:date="2011-02-21T10:11:00Z">
          <w:pPr>
            <w:pStyle w:val="Sansinterligne1"/>
            <w:bidi/>
            <w:spacing w:after="240"/>
            <w:jc w:val="both"/>
          </w:pPr>
        </w:pPrChange>
      </w:pPr>
    </w:p>
    <w:p w:rsidR="00832F4C" w:rsidRDefault="00832F4C" w:rsidP="00832F4C">
      <w:pPr>
        <w:pStyle w:val="Sansinterligne1"/>
        <w:numPr>
          <w:ins w:id="1179" w:author="SRO" w:date="2011-02-21T11:26:00Z"/>
        </w:numPr>
        <w:bidi/>
        <w:spacing w:after="120"/>
        <w:jc w:val="both"/>
        <w:rPr>
          <w:ins w:id="1180" w:author="SRO" w:date="2011-02-21T11:26:00Z"/>
          <w:rFonts w:ascii="Times New Roman" w:hAnsi="Times New Roman" w:cs="Times New Roman"/>
          <w:b/>
          <w:bCs/>
          <w:sz w:val="26"/>
          <w:szCs w:val="26"/>
          <w:rtl/>
          <w:lang w:bidi="ar-MA"/>
        </w:rPr>
        <w:pPrChange w:id="1181" w:author="SRO" w:date="2011-02-21T11:26:00Z">
          <w:pPr>
            <w:pStyle w:val="Sansinterligne1"/>
            <w:bidi/>
            <w:spacing w:after="240"/>
            <w:jc w:val="both"/>
          </w:pPr>
        </w:pPrChange>
      </w:pPr>
    </w:p>
    <w:p w:rsidR="00832F4C" w:rsidRDefault="00832F4C" w:rsidP="00832F4C">
      <w:pPr>
        <w:pStyle w:val="Sansinterligne1"/>
        <w:numPr>
          <w:ins w:id="1182" w:author="SRO" w:date="2011-02-21T11:26:00Z"/>
        </w:numPr>
        <w:bidi/>
        <w:spacing w:after="120"/>
        <w:jc w:val="both"/>
        <w:rPr>
          <w:ins w:id="1183" w:author="SRO" w:date="2011-02-21T11:26:00Z"/>
          <w:rFonts w:ascii="Times New Roman" w:hAnsi="Times New Roman" w:cs="Times New Roman"/>
          <w:b/>
          <w:bCs/>
          <w:sz w:val="26"/>
          <w:szCs w:val="26"/>
          <w:rtl/>
          <w:lang w:bidi="ar-MA"/>
        </w:rPr>
        <w:pPrChange w:id="1184" w:author="SRO" w:date="2011-02-21T11:26:00Z">
          <w:pPr>
            <w:pStyle w:val="Sansinterligne1"/>
            <w:bidi/>
            <w:spacing w:after="240"/>
            <w:jc w:val="both"/>
          </w:pPr>
        </w:pPrChange>
      </w:pPr>
    </w:p>
    <w:p w:rsidR="00832F4C" w:rsidRPr="000F3EE9" w:rsidRDefault="00832F4C" w:rsidP="00832F4C">
      <w:pPr>
        <w:pStyle w:val="Sansinterligne1"/>
        <w:bidi/>
        <w:spacing w:after="120"/>
        <w:jc w:val="both"/>
        <w:rPr>
          <w:rFonts w:ascii="Times New Roman" w:hAnsi="Times New Roman" w:cs="Times New Roman"/>
          <w:b/>
          <w:bCs/>
          <w:sz w:val="26"/>
          <w:szCs w:val="26"/>
          <w:rtl/>
          <w:lang w:bidi="ar-MA"/>
          <w:rPrChange w:id="1185" w:author="SRO">
            <w:rPr>
              <w:rFonts w:ascii="Times New Roman" w:hAnsi="Times New Roman" w:cs="Times New Roman"/>
              <w:b/>
              <w:bCs/>
              <w:sz w:val="26"/>
              <w:szCs w:val="26"/>
              <w:rtl/>
              <w:lang w:bidi="ar-MA"/>
            </w:rPr>
          </w:rPrChange>
        </w:rPr>
        <w:pPrChange w:id="1186" w:author="SRO" w:date="2011-02-21T11:26:00Z">
          <w:pPr>
            <w:pStyle w:val="Sansinterligne1"/>
            <w:bidi/>
            <w:spacing w:after="240"/>
            <w:jc w:val="both"/>
          </w:pPr>
        </w:pPrChange>
      </w:pPr>
      <w:r w:rsidRPr="000F3EE9">
        <w:rPr>
          <w:rFonts w:ascii="Times New Roman" w:hAnsi="Times New Roman" w:cs="Times New Roman"/>
          <w:b/>
          <w:bCs/>
          <w:sz w:val="26"/>
          <w:szCs w:val="26"/>
          <w:rtl/>
          <w:lang w:bidi="ar-MA"/>
          <w:rPrChange w:id="1187" w:author="SRO">
            <w:rPr>
              <w:rFonts w:ascii="Times New Roman" w:hAnsi="Times New Roman" w:cs="Times New Roman"/>
              <w:b/>
              <w:bCs/>
              <w:sz w:val="26"/>
              <w:szCs w:val="26"/>
              <w:rtl/>
              <w:lang w:bidi="ar-MA"/>
            </w:rPr>
          </w:rPrChange>
        </w:rPr>
        <w:t>نقاش</w:t>
      </w:r>
    </w:p>
    <w:p w:rsidR="00832F4C" w:rsidRPr="000F3EE9" w:rsidRDefault="00832F4C" w:rsidP="00F6318D">
      <w:pPr>
        <w:pStyle w:val="Sansinterligne1"/>
        <w:numPr>
          <w:ilvl w:val="0"/>
          <w:numId w:val="28"/>
          <w:numberingChange w:id="1188" w:author="SRO" w:date="2011-02-21T09:12:00Z" w:original="%1:60:0:."/>
        </w:numPr>
        <w:bidi/>
        <w:spacing w:after="240"/>
        <w:ind w:left="34" w:firstLine="0"/>
        <w:jc w:val="both"/>
        <w:rPr>
          <w:rFonts w:ascii="Times New Roman" w:hAnsi="Times New Roman" w:cs="Times New Roman"/>
          <w:sz w:val="26"/>
          <w:szCs w:val="26"/>
          <w:rtl/>
          <w:lang w:bidi="ar-MA"/>
          <w:rPrChange w:id="1189" w:author="SRO">
            <w:rPr>
              <w:rFonts w:ascii="Times New Roman" w:hAnsi="Times New Roman" w:cs="Times New Roman"/>
              <w:sz w:val="26"/>
              <w:szCs w:val="26"/>
              <w:rtl/>
              <w:lang w:bidi="ar-MA"/>
            </w:rPr>
          </w:rPrChange>
        </w:rPr>
      </w:pPr>
      <w:r w:rsidRPr="000F3EE9">
        <w:rPr>
          <w:rFonts w:ascii="Times New Roman" w:hAnsi="Times New Roman" w:cs="Times New Roman"/>
          <w:sz w:val="26"/>
          <w:szCs w:val="26"/>
          <w:rtl/>
          <w:lang w:bidi="ar-MA"/>
          <w:rPrChange w:id="1190" w:author="SRO">
            <w:rPr>
              <w:rFonts w:ascii="Times New Roman" w:hAnsi="Times New Roman" w:cs="Times New Roman"/>
              <w:sz w:val="26"/>
              <w:szCs w:val="26"/>
              <w:rtl/>
              <w:lang w:bidi="ar-MA"/>
            </w:rPr>
          </w:rPrChange>
        </w:rPr>
        <w:t>تطرقت المناقشة إلى النقاط البارزة التالية:</w:t>
      </w:r>
    </w:p>
    <w:p w:rsidR="00832F4C" w:rsidRPr="000F3EE9" w:rsidRDefault="00832F4C" w:rsidP="00832F4C">
      <w:pPr>
        <w:pStyle w:val="Sansinterligne1"/>
        <w:numPr>
          <w:ilvl w:val="1"/>
          <w:numId w:val="28"/>
          <w:numberingChange w:id="1191" w:author="SRO" w:date="2011-02-21T09:12:00Z" w:original=""/>
        </w:numPr>
        <w:bidi/>
        <w:spacing w:after="120"/>
        <w:ind w:left="1077"/>
        <w:jc w:val="both"/>
        <w:rPr>
          <w:rFonts w:ascii="Times New Roman" w:hAnsi="Times New Roman" w:cs="Times New Roman"/>
          <w:sz w:val="26"/>
          <w:szCs w:val="26"/>
          <w:lang w:bidi="ar-MA"/>
          <w:rPrChange w:id="1192" w:author="SRO">
            <w:rPr>
              <w:rFonts w:ascii="Times New Roman" w:hAnsi="Times New Roman" w:cs="Times New Roman"/>
              <w:sz w:val="26"/>
              <w:szCs w:val="26"/>
              <w:lang w:bidi="ar-MA"/>
            </w:rPr>
          </w:rPrChange>
        </w:rPr>
        <w:pPrChange w:id="1193" w:author="SRO" w:date="2011-02-21T11:27:00Z">
          <w:pPr>
            <w:pStyle w:val="Sansinterligne1"/>
            <w:numPr>
              <w:ilvl w:val="1"/>
              <w:numId w:val="28"/>
            </w:numPr>
            <w:tabs>
              <w:tab w:val="num" w:pos="1080"/>
            </w:tabs>
            <w:bidi/>
            <w:spacing w:after="240"/>
            <w:ind w:left="1080"/>
            <w:jc w:val="both"/>
          </w:pPr>
        </w:pPrChange>
      </w:pPr>
      <w:r w:rsidRPr="000F3EE9">
        <w:rPr>
          <w:rFonts w:ascii="Times New Roman" w:hAnsi="Times New Roman" w:cs="Times New Roman"/>
          <w:sz w:val="26"/>
          <w:szCs w:val="26"/>
          <w:rtl/>
          <w:lang w:bidi="ar-MA"/>
          <w:rPrChange w:id="1194" w:author="SRO">
            <w:rPr>
              <w:rFonts w:ascii="Times New Roman" w:hAnsi="Times New Roman" w:cs="Times New Roman"/>
              <w:sz w:val="26"/>
              <w:szCs w:val="26"/>
              <w:rtl/>
              <w:lang w:bidi="ar-MA"/>
            </w:rPr>
          </w:rPrChange>
        </w:rPr>
        <w:t xml:space="preserve">البيئة القانونية في مجال الطاقات المتجددة وتوحيد التنظيمات؛ </w:t>
      </w:r>
    </w:p>
    <w:p w:rsidR="00832F4C" w:rsidRPr="000F3EE9" w:rsidRDefault="00832F4C" w:rsidP="00832F4C">
      <w:pPr>
        <w:pStyle w:val="Sansinterligne1"/>
        <w:numPr>
          <w:ilvl w:val="1"/>
          <w:numId w:val="28"/>
          <w:numberingChange w:id="1195" w:author="SRO" w:date="2011-02-21T09:12:00Z" w:original=""/>
        </w:numPr>
        <w:bidi/>
        <w:spacing w:after="120"/>
        <w:ind w:left="1077"/>
        <w:jc w:val="both"/>
        <w:rPr>
          <w:rFonts w:ascii="Times New Roman" w:hAnsi="Times New Roman" w:cs="Times New Roman"/>
          <w:sz w:val="26"/>
          <w:szCs w:val="26"/>
          <w:lang w:bidi="ar-MA"/>
          <w:rPrChange w:id="1196" w:author="SRO">
            <w:rPr>
              <w:rFonts w:ascii="Times New Roman" w:hAnsi="Times New Roman" w:cs="Times New Roman"/>
              <w:sz w:val="26"/>
              <w:szCs w:val="26"/>
              <w:lang w:bidi="ar-MA"/>
            </w:rPr>
          </w:rPrChange>
        </w:rPr>
        <w:pPrChange w:id="1197" w:author="SRO" w:date="2011-02-21T11:27:00Z">
          <w:pPr>
            <w:pStyle w:val="Sansinterligne1"/>
            <w:numPr>
              <w:ilvl w:val="1"/>
              <w:numId w:val="28"/>
            </w:numPr>
            <w:tabs>
              <w:tab w:val="num" w:pos="1080"/>
            </w:tabs>
            <w:bidi/>
            <w:spacing w:after="240"/>
            <w:ind w:left="1080"/>
            <w:jc w:val="both"/>
          </w:pPr>
        </w:pPrChange>
      </w:pPr>
      <w:r w:rsidRPr="000F3EE9">
        <w:rPr>
          <w:rFonts w:ascii="Times New Roman" w:hAnsi="Times New Roman" w:cs="Times New Roman"/>
          <w:sz w:val="26"/>
          <w:szCs w:val="26"/>
          <w:rtl/>
          <w:lang w:bidi="ar-MA"/>
          <w:rPrChange w:id="1198" w:author="SRO">
            <w:rPr>
              <w:rFonts w:ascii="Times New Roman" w:hAnsi="Times New Roman" w:cs="Times New Roman"/>
              <w:sz w:val="26"/>
              <w:szCs w:val="26"/>
              <w:rtl/>
              <w:lang w:bidi="ar-MA"/>
            </w:rPr>
          </w:rPrChange>
        </w:rPr>
        <w:t xml:space="preserve">إعـفاءات ضريبية على تبادل المعلومات بين بلدان المنطقة؛ </w:t>
      </w:r>
    </w:p>
    <w:p w:rsidR="00832F4C" w:rsidRPr="000F3EE9" w:rsidRDefault="00832F4C" w:rsidP="00832F4C">
      <w:pPr>
        <w:pStyle w:val="Sansinterligne1"/>
        <w:numPr>
          <w:ilvl w:val="1"/>
          <w:numId w:val="28"/>
          <w:numberingChange w:id="1199" w:author="SRO" w:date="2011-02-21T09:12:00Z" w:original=""/>
        </w:numPr>
        <w:bidi/>
        <w:spacing w:after="120"/>
        <w:ind w:left="1077"/>
        <w:jc w:val="both"/>
        <w:rPr>
          <w:rFonts w:ascii="Times New Roman" w:hAnsi="Times New Roman" w:cs="Times New Roman"/>
          <w:sz w:val="26"/>
          <w:szCs w:val="26"/>
          <w:lang w:bidi="ar-MA"/>
          <w:rPrChange w:id="1200" w:author="SRO">
            <w:rPr>
              <w:rFonts w:ascii="Times New Roman" w:hAnsi="Times New Roman" w:cs="Times New Roman"/>
              <w:sz w:val="26"/>
              <w:szCs w:val="26"/>
              <w:lang w:bidi="ar-MA"/>
            </w:rPr>
          </w:rPrChange>
        </w:rPr>
        <w:pPrChange w:id="1201" w:author="SRO" w:date="2011-02-21T11:27:00Z">
          <w:pPr>
            <w:pStyle w:val="Sansinterligne1"/>
            <w:numPr>
              <w:ilvl w:val="1"/>
              <w:numId w:val="28"/>
            </w:numPr>
            <w:tabs>
              <w:tab w:val="num" w:pos="1080"/>
            </w:tabs>
            <w:bidi/>
            <w:spacing w:after="240"/>
            <w:ind w:left="1080"/>
            <w:jc w:val="both"/>
          </w:pPr>
        </w:pPrChange>
      </w:pPr>
      <w:r w:rsidRPr="000F3EE9">
        <w:rPr>
          <w:rFonts w:ascii="Times New Roman" w:hAnsi="Times New Roman" w:cs="Times New Roman"/>
          <w:sz w:val="26"/>
          <w:szCs w:val="26"/>
          <w:rtl/>
          <w:lang w:bidi="ar-MA"/>
          <w:rPrChange w:id="1202" w:author="SRO">
            <w:rPr>
              <w:rFonts w:ascii="Times New Roman" w:hAnsi="Times New Roman" w:cs="Times New Roman"/>
              <w:sz w:val="26"/>
              <w:szCs w:val="26"/>
              <w:rtl/>
              <w:lang w:bidi="ar-MA"/>
            </w:rPr>
          </w:rPrChange>
        </w:rPr>
        <w:t xml:space="preserve">استخدام الأموال للتخفيف والتكييف في إنجاز البرامج الوطنية والإقليمية للطاقات المتجددة؛ </w:t>
      </w:r>
    </w:p>
    <w:p w:rsidR="00832F4C" w:rsidRPr="000F3EE9" w:rsidRDefault="00832F4C" w:rsidP="00832F4C">
      <w:pPr>
        <w:pStyle w:val="Sansinterligne1"/>
        <w:numPr>
          <w:ilvl w:val="1"/>
          <w:numId w:val="28"/>
          <w:numberingChange w:id="1203" w:author="SRO" w:date="2011-02-21T09:12:00Z" w:original=""/>
        </w:numPr>
        <w:bidi/>
        <w:spacing w:after="120"/>
        <w:ind w:left="1077"/>
        <w:jc w:val="both"/>
        <w:rPr>
          <w:rFonts w:ascii="Times New Roman" w:hAnsi="Times New Roman" w:cs="Times New Roman"/>
          <w:sz w:val="26"/>
          <w:szCs w:val="26"/>
          <w:lang w:bidi="ar-MA"/>
          <w:rPrChange w:id="1204" w:author="SRO">
            <w:rPr>
              <w:rFonts w:ascii="Times New Roman" w:hAnsi="Times New Roman" w:cs="Times New Roman"/>
              <w:sz w:val="26"/>
              <w:szCs w:val="26"/>
              <w:lang w:bidi="ar-MA"/>
            </w:rPr>
          </w:rPrChange>
        </w:rPr>
        <w:pPrChange w:id="1205" w:author="SRO" w:date="2011-02-21T11:27:00Z">
          <w:pPr>
            <w:pStyle w:val="Sansinterligne1"/>
            <w:numPr>
              <w:ilvl w:val="1"/>
              <w:numId w:val="28"/>
            </w:numPr>
            <w:tabs>
              <w:tab w:val="num" w:pos="1080"/>
            </w:tabs>
            <w:bidi/>
            <w:spacing w:after="240"/>
            <w:ind w:left="1080"/>
            <w:jc w:val="both"/>
          </w:pPr>
        </w:pPrChange>
      </w:pPr>
      <w:r w:rsidRPr="000F3EE9">
        <w:rPr>
          <w:rFonts w:ascii="Times New Roman" w:hAnsi="Times New Roman" w:cs="Times New Roman"/>
          <w:sz w:val="26"/>
          <w:szCs w:val="26"/>
          <w:rtl/>
          <w:lang w:bidi="ar-MA"/>
          <w:rPrChange w:id="1206" w:author="SRO">
            <w:rPr>
              <w:rFonts w:ascii="Times New Roman" w:hAnsi="Times New Roman" w:cs="Times New Roman"/>
              <w:sz w:val="26"/>
              <w:szCs w:val="26"/>
              <w:rtl/>
              <w:lang w:bidi="ar-MA"/>
            </w:rPr>
          </w:rPrChange>
        </w:rPr>
        <w:t xml:space="preserve">البرامج المدمجة في مجال الطاقات المتجددة، مع مكونات الصناعة المحلية؛  </w:t>
      </w:r>
    </w:p>
    <w:p w:rsidR="00832F4C" w:rsidRPr="000F3EE9" w:rsidRDefault="00832F4C" w:rsidP="00832F4C">
      <w:pPr>
        <w:pStyle w:val="Sansinterligne1"/>
        <w:numPr>
          <w:ilvl w:val="1"/>
          <w:numId w:val="28"/>
          <w:numberingChange w:id="1207" w:author="SRO" w:date="2011-02-21T09:12:00Z" w:original=""/>
        </w:numPr>
        <w:bidi/>
        <w:spacing w:after="120"/>
        <w:ind w:left="1077"/>
        <w:jc w:val="both"/>
        <w:rPr>
          <w:rFonts w:ascii="Times New Roman" w:hAnsi="Times New Roman" w:cs="Times New Roman"/>
          <w:sz w:val="26"/>
          <w:szCs w:val="26"/>
          <w:lang w:bidi="ar-MA"/>
          <w:rPrChange w:id="1208" w:author="SRO">
            <w:rPr>
              <w:rFonts w:ascii="Times New Roman" w:hAnsi="Times New Roman" w:cs="Times New Roman"/>
              <w:sz w:val="26"/>
              <w:szCs w:val="26"/>
              <w:lang w:bidi="ar-MA"/>
            </w:rPr>
          </w:rPrChange>
        </w:rPr>
        <w:pPrChange w:id="1209" w:author="SRO" w:date="2011-02-21T11:27:00Z">
          <w:pPr>
            <w:pStyle w:val="Sansinterligne1"/>
            <w:numPr>
              <w:ilvl w:val="1"/>
              <w:numId w:val="28"/>
            </w:numPr>
            <w:tabs>
              <w:tab w:val="num" w:pos="1080"/>
            </w:tabs>
            <w:bidi/>
            <w:spacing w:after="240"/>
            <w:ind w:left="1080"/>
            <w:jc w:val="both"/>
          </w:pPr>
        </w:pPrChange>
      </w:pPr>
      <w:r w:rsidRPr="000F3EE9">
        <w:rPr>
          <w:rFonts w:ascii="Times New Roman" w:hAnsi="Times New Roman" w:cs="Times New Roman"/>
          <w:sz w:val="26"/>
          <w:szCs w:val="26"/>
          <w:rtl/>
          <w:lang w:bidi="ar-MA"/>
          <w:rPrChange w:id="1210" w:author="SRO">
            <w:rPr>
              <w:rFonts w:ascii="Times New Roman" w:hAnsi="Times New Roman" w:cs="Times New Roman"/>
              <w:sz w:val="26"/>
              <w:szCs w:val="26"/>
              <w:rtl/>
              <w:lang w:bidi="ar-MA"/>
            </w:rPr>
          </w:rPrChange>
        </w:rPr>
        <w:t xml:space="preserve">تبادل الخبرات والتكوين بين بلدان المنطقة دون-الإقليمية في مجال الطاقات المتجددة. </w:t>
      </w:r>
    </w:p>
    <w:p w:rsidR="00832F4C" w:rsidRPr="000F3EE9" w:rsidRDefault="00832F4C" w:rsidP="00832F4C">
      <w:pPr>
        <w:pStyle w:val="Sansinterligne1"/>
        <w:numPr>
          <w:ilvl w:val="1"/>
          <w:numId w:val="28"/>
          <w:numberingChange w:id="1211" w:author="SRO" w:date="2011-02-21T09:12:00Z" w:original=""/>
        </w:numPr>
        <w:bidi/>
        <w:spacing w:after="120"/>
        <w:ind w:left="1077"/>
        <w:jc w:val="both"/>
        <w:rPr>
          <w:rFonts w:ascii="Times New Roman" w:hAnsi="Times New Roman" w:cs="Times New Roman"/>
          <w:sz w:val="26"/>
          <w:szCs w:val="26"/>
          <w:lang w:bidi="ar-MA"/>
          <w:rPrChange w:id="1212" w:author="SRO">
            <w:rPr>
              <w:rFonts w:ascii="Times New Roman" w:hAnsi="Times New Roman" w:cs="Times New Roman"/>
              <w:sz w:val="26"/>
              <w:szCs w:val="26"/>
              <w:lang w:bidi="ar-MA"/>
            </w:rPr>
          </w:rPrChange>
        </w:rPr>
        <w:pPrChange w:id="1213" w:author="SRO" w:date="2011-02-21T11:27:00Z">
          <w:pPr>
            <w:pStyle w:val="Sansinterligne1"/>
            <w:numPr>
              <w:ilvl w:val="1"/>
              <w:numId w:val="28"/>
            </w:numPr>
            <w:tabs>
              <w:tab w:val="num" w:pos="1080"/>
            </w:tabs>
            <w:bidi/>
            <w:spacing w:after="240"/>
            <w:ind w:left="1080"/>
            <w:jc w:val="both"/>
          </w:pPr>
        </w:pPrChange>
      </w:pPr>
      <w:r w:rsidRPr="000F3EE9">
        <w:rPr>
          <w:rFonts w:ascii="Times New Roman" w:hAnsi="Times New Roman" w:cs="Times New Roman"/>
          <w:sz w:val="26"/>
          <w:szCs w:val="26"/>
          <w:rtl/>
          <w:lang w:bidi="ar-MA"/>
          <w:rPrChange w:id="1214" w:author="SRO">
            <w:rPr>
              <w:rFonts w:ascii="Times New Roman" w:hAnsi="Times New Roman" w:cs="Times New Roman"/>
              <w:sz w:val="26"/>
              <w:szCs w:val="26"/>
              <w:rtl/>
              <w:lang w:bidi="ar-MA"/>
            </w:rPr>
          </w:rPrChange>
        </w:rPr>
        <w:t>فرصة تنفيذ إستراتيجية صناعـية إقليمية؛</w:t>
      </w:r>
    </w:p>
    <w:p w:rsidR="00832F4C" w:rsidRPr="000F3EE9" w:rsidRDefault="00832F4C" w:rsidP="00832F4C">
      <w:pPr>
        <w:pStyle w:val="Sansinterligne1"/>
        <w:numPr>
          <w:ilvl w:val="1"/>
          <w:numId w:val="28"/>
          <w:numberingChange w:id="1215" w:author="SRO" w:date="2011-02-21T09:12:00Z" w:original=""/>
        </w:numPr>
        <w:bidi/>
        <w:spacing w:after="120"/>
        <w:ind w:left="1077"/>
        <w:jc w:val="both"/>
        <w:rPr>
          <w:rFonts w:ascii="Times New Roman" w:hAnsi="Times New Roman" w:cs="Times New Roman"/>
          <w:sz w:val="26"/>
          <w:szCs w:val="26"/>
          <w:rtl/>
          <w:lang w:bidi="ar-MA"/>
          <w:rPrChange w:id="1216" w:author="SRO">
            <w:rPr>
              <w:rFonts w:ascii="Times New Roman" w:hAnsi="Times New Roman" w:cs="Times New Roman"/>
              <w:sz w:val="26"/>
              <w:szCs w:val="26"/>
              <w:rtl/>
              <w:lang w:bidi="ar-MA"/>
            </w:rPr>
          </w:rPrChange>
        </w:rPr>
        <w:pPrChange w:id="1217" w:author="SRO" w:date="2011-02-21T11:27:00Z">
          <w:pPr>
            <w:pStyle w:val="Sansinterligne1"/>
            <w:numPr>
              <w:ilvl w:val="1"/>
              <w:numId w:val="28"/>
            </w:numPr>
            <w:tabs>
              <w:tab w:val="num" w:pos="1080"/>
            </w:tabs>
            <w:bidi/>
            <w:spacing w:after="240"/>
            <w:ind w:left="1080"/>
            <w:jc w:val="both"/>
          </w:pPr>
        </w:pPrChange>
      </w:pPr>
      <w:r w:rsidRPr="000F3EE9">
        <w:rPr>
          <w:rFonts w:ascii="Times New Roman" w:hAnsi="Times New Roman" w:cs="Times New Roman"/>
          <w:sz w:val="26"/>
          <w:szCs w:val="26"/>
          <w:rtl/>
          <w:lang w:bidi="ar-MA"/>
          <w:rPrChange w:id="1218" w:author="SRO">
            <w:rPr>
              <w:rFonts w:ascii="Times New Roman" w:hAnsi="Times New Roman" w:cs="Times New Roman"/>
              <w:sz w:val="26"/>
              <w:szCs w:val="26"/>
              <w:rtl/>
              <w:lang w:bidi="ar-MA"/>
            </w:rPr>
          </w:rPrChange>
        </w:rPr>
        <w:t>التشاور بين الدول الأعضاء، وشركاء التنمية والجهات المانحة لتنفيذ المشاريع والبرامج الوطنية والإقليمية في مجال الطاقات المتجددة.</w:t>
      </w:r>
    </w:p>
    <w:p w:rsidR="00832F4C" w:rsidRPr="000F3EE9" w:rsidRDefault="00832F4C" w:rsidP="00832F4C">
      <w:pPr>
        <w:pStyle w:val="Sansinterligne1"/>
        <w:numPr>
          <w:ilvl w:val="0"/>
          <w:numId w:val="28"/>
          <w:numberingChange w:id="1219" w:author="SRO" w:date="2011-02-21T09:12:00Z" w:original="%1:61:0:."/>
        </w:numPr>
        <w:bidi/>
        <w:spacing w:after="120"/>
        <w:ind w:left="34" w:firstLine="0"/>
        <w:jc w:val="both"/>
        <w:rPr>
          <w:rFonts w:ascii="Times New Roman" w:hAnsi="Times New Roman" w:cs="Times New Roman"/>
          <w:sz w:val="26"/>
          <w:szCs w:val="26"/>
          <w:rtl/>
          <w:lang w:bidi="ar-MA"/>
          <w:rPrChange w:id="1220" w:author="SRO">
            <w:rPr>
              <w:rFonts w:ascii="Times New Roman" w:hAnsi="Times New Roman" w:cs="Times New Roman"/>
              <w:sz w:val="26"/>
              <w:szCs w:val="26"/>
              <w:rtl/>
              <w:lang w:bidi="ar-MA"/>
            </w:rPr>
          </w:rPrChange>
        </w:rPr>
        <w:pPrChange w:id="1221" w:author="SRO" w:date="2011-02-21T10:14:00Z">
          <w:pPr>
            <w:pStyle w:val="Sansinterligne1"/>
            <w:numPr>
              <w:ilvl w:val="1"/>
              <w:numId w:val="28"/>
            </w:numPr>
            <w:tabs>
              <w:tab w:val="num" w:pos="1080"/>
            </w:tabs>
            <w:bidi/>
            <w:spacing w:after="240"/>
            <w:ind w:left="34"/>
            <w:jc w:val="both"/>
          </w:pPr>
        </w:pPrChange>
      </w:pPr>
      <w:r w:rsidRPr="000F3EE9">
        <w:rPr>
          <w:rFonts w:ascii="Times New Roman" w:hAnsi="Times New Roman" w:cs="Times New Roman"/>
          <w:sz w:val="26"/>
          <w:szCs w:val="26"/>
          <w:rtl/>
          <w:lang w:bidi="ar-MA"/>
          <w:rPrChange w:id="1222" w:author="SRO">
            <w:rPr>
              <w:rFonts w:ascii="Times New Roman" w:hAnsi="Times New Roman" w:cs="Times New Roman"/>
              <w:sz w:val="26"/>
              <w:szCs w:val="26"/>
              <w:rtl/>
              <w:lang w:bidi="ar-MA"/>
            </w:rPr>
          </w:rPrChange>
        </w:rPr>
        <w:t xml:space="preserve">حرص المشاركون في الدورة على تجميع مختلف التوصيات المنبثقة عن المناقشة والتي قدمت لهم من قبل الأمانة في التوصيات الثمانية التي ذكرت في المرفق الأول بعد إدخال التعديلات عليها. </w:t>
      </w:r>
    </w:p>
    <w:p w:rsidR="00832F4C" w:rsidRPr="000F3EE9" w:rsidRDefault="00832F4C" w:rsidP="00832F4C">
      <w:pPr>
        <w:pStyle w:val="Sansinterligne1"/>
        <w:bidi/>
        <w:spacing w:after="120"/>
        <w:jc w:val="both"/>
        <w:rPr>
          <w:rFonts w:ascii="Times New Roman" w:hAnsi="Times New Roman" w:cs="Times New Roman"/>
          <w:sz w:val="26"/>
          <w:szCs w:val="26"/>
          <w:rtl/>
          <w:lang w:bidi="ar-MA"/>
          <w:rPrChange w:id="1223" w:author="SRO">
            <w:rPr>
              <w:rFonts w:ascii="Times New Roman" w:hAnsi="Times New Roman" w:cs="Times New Roman"/>
              <w:sz w:val="26"/>
              <w:szCs w:val="26"/>
              <w:rtl/>
              <w:lang w:bidi="ar-MA"/>
            </w:rPr>
          </w:rPrChange>
        </w:rPr>
        <w:pPrChange w:id="1224" w:author="SRO" w:date="2011-02-21T10:14:00Z">
          <w:pPr>
            <w:pStyle w:val="Sansinterligne1"/>
            <w:bidi/>
            <w:spacing w:after="240"/>
            <w:jc w:val="both"/>
          </w:pPr>
        </w:pPrChange>
      </w:pPr>
    </w:p>
    <w:p w:rsidR="00832F4C" w:rsidRPr="000F3EE9" w:rsidRDefault="00832F4C" w:rsidP="00832F4C">
      <w:pPr>
        <w:pStyle w:val="Sansinterligne1"/>
        <w:bidi/>
        <w:spacing w:after="120"/>
        <w:jc w:val="center"/>
        <w:rPr>
          <w:ins w:id="1225" w:author="SRO" w:date="2011-02-21T10:11:00Z"/>
          <w:rFonts w:cs="Times New Roman"/>
          <w:b/>
          <w:bCs/>
          <w:sz w:val="28"/>
          <w:szCs w:val="28"/>
          <w:rtl/>
          <w:lang w:eastAsia="fr-FR"/>
          <w:rPrChange w:id="1226" w:author="SRO">
            <w:rPr>
              <w:ins w:id="1227" w:author="SRO" w:date="2011-02-21T10:11:00Z"/>
              <w:rFonts w:cs="Times New Roman"/>
              <w:b/>
              <w:bCs/>
              <w:sz w:val="28"/>
              <w:szCs w:val="28"/>
              <w:rtl/>
              <w:lang w:eastAsia="fr-FR"/>
            </w:rPr>
          </w:rPrChange>
        </w:rPr>
        <w:pPrChange w:id="1228" w:author="SRO" w:date="2011-02-21T10:14:00Z">
          <w:pPr>
            <w:pStyle w:val="Sansinterligne1"/>
            <w:bidi/>
            <w:spacing w:after="240"/>
            <w:jc w:val="both"/>
          </w:pPr>
        </w:pPrChange>
      </w:pPr>
      <w:r w:rsidRPr="000F3EE9">
        <w:rPr>
          <w:rFonts w:cs="Times New Roman" w:hint="eastAsia"/>
          <w:b/>
          <w:bCs/>
          <w:sz w:val="28"/>
          <w:szCs w:val="28"/>
          <w:rtl/>
          <w:lang w:eastAsia="fr-FR"/>
          <w:rPrChange w:id="1229" w:author="SRO">
            <w:rPr>
              <w:rFonts w:cs="Times New Roman" w:hint="eastAsia"/>
              <w:b/>
              <w:bCs/>
              <w:sz w:val="28"/>
              <w:szCs w:val="28"/>
              <w:rtl/>
              <w:lang w:eastAsia="fr-FR"/>
            </w:rPr>
          </w:rPrChange>
        </w:rPr>
        <w:t>الدورة</w:t>
      </w:r>
      <w:r w:rsidRPr="000F3EE9">
        <w:rPr>
          <w:rFonts w:cs="Times New Roman"/>
          <w:b/>
          <w:bCs/>
          <w:sz w:val="28"/>
          <w:szCs w:val="28"/>
          <w:rtl/>
          <w:lang w:eastAsia="fr-FR"/>
          <w:rPrChange w:id="1230" w:author="SRO">
            <w:rPr>
              <w:rFonts w:cs="Times New Roman"/>
              <w:b/>
              <w:bCs/>
              <w:sz w:val="28"/>
              <w:szCs w:val="28"/>
              <w:rtl/>
              <w:lang w:eastAsia="fr-FR"/>
            </w:rPr>
          </w:rPrChange>
        </w:rPr>
        <w:t xml:space="preserve"> </w:t>
      </w:r>
      <w:del w:id="1231" w:author="SRO" w:date="2011-02-21T10:11:00Z">
        <w:r w:rsidRPr="000F3EE9" w:rsidDel="00983E7D">
          <w:rPr>
            <w:rFonts w:cs="Times New Roman"/>
            <w:b/>
            <w:bCs/>
            <w:sz w:val="28"/>
            <w:szCs w:val="28"/>
            <w:rtl/>
            <w:lang w:eastAsia="fr-FR"/>
            <w:rPrChange w:id="1232" w:author="SRO">
              <w:rPr>
                <w:rFonts w:cs="Times New Roman"/>
                <w:b/>
                <w:bCs/>
                <w:sz w:val="28"/>
                <w:szCs w:val="28"/>
                <w:rtl/>
                <w:lang w:eastAsia="fr-FR"/>
              </w:rPr>
            </w:rPrChange>
          </w:rPr>
          <w:delText>7</w:delText>
        </w:r>
      </w:del>
      <w:ins w:id="1233" w:author="SRO" w:date="2011-02-21T10:11:00Z">
        <w:r w:rsidRPr="000F3EE9">
          <w:rPr>
            <w:rFonts w:cs="Times New Roman" w:hint="eastAsia"/>
            <w:b/>
            <w:bCs/>
            <w:sz w:val="28"/>
            <w:szCs w:val="28"/>
            <w:rtl/>
            <w:lang w:eastAsia="fr-FR"/>
            <w:rPrChange w:id="1234" w:author="SRO">
              <w:rPr>
                <w:rFonts w:cs="Times New Roman" w:hint="eastAsia"/>
                <w:b/>
                <w:bCs/>
                <w:sz w:val="28"/>
                <w:szCs w:val="28"/>
                <w:rtl/>
                <w:lang w:eastAsia="fr-FR"/>
              </w:rPr>
            </w:rPrChange>
          </w:rPr>
          <w:t>السابعـة</w:t>
        </w:r>
      </w:ins>
      <w:del w:id="1235" w:author="SRO" w:date="2011-02-21T10:11:00Z">
        <w:r w:rsidRPr="000F3EE9" w:rsidDel="00983E7D">
          <w:rPr>
            <w:rFonts w:cs="Times New Roman"/>
            <w:b/>
            <w:bCs/>
            <w:sz w:val="28"/>
            <w:szCs w:val="28"/>
            <w:rtl/>
            <w:lang w:eastAsia="fr-FR"/>
            <w:rPrChange w:id="1236" w:author="SRO">
              <w:rPr>
                <w:rFonts w:cs="Times New Roman"/>
                <w:b/>
                <w:bCs/>
                <w:sz w:val="28"/>
                <w:szCs w:val="28"/>
                <w:rtl/>
                <w:lang w:eastAsia="fr-FR"/>
              </w:rPr>
            </w:rPrChange>
          </w:rPr>
          <w:delText>:</w:delText>
        </w:r>
      </w:del>
    </w:p>
    <w:p w:rsidR="00832F4C" w:rsidRPr="000F3EE9" w:rsidRDefault="00832F4C" w:rsidP="00832F4C">
      <w:pPr>
        <w:pStyle w:val="Sansinterligne1"/>
        <w:numPr>
          <w:ins w:id="1237" w:author="SRO" w:date="2011-02-21T10:11:00Z"/>
        </w:numPr>
        <w:bidi/>
        <w:spacing w:after="240"/>
        <w:jc w:val="center"/>
        <w:rPr>
          <w:rFonts w:cs="Times New Roman"/>
          <w:b/>
          <w:bCs/>
          <w:sz w:val="28"/>
          <w:szCs w:val="28"/>
          <w:rtl/>
          <w:lang w:eastAsia="fr-FR"/>
          <w:rPrChange w:id="1238" w:author="SRO">
            <w:rPr>
              <w:rFonts w:cs="Times New Roman"/>
              <w:b/>
              <w:bCs/>
              <w:sz w:val="28"/>
              <w:szCs w:val="28"/>
              <w:rtl/>
              <w:lang w:eastAsia="fr-FR"/>
            </w:rPr>
          </w:rPrChange>
        </w:rPr>
        <w:pPrChange w:id="1239" w:author="SRO" w:date="2011-02-21T10:11:00Z">
          <w:pPr>
            <w:pStyle w:val="Sansinterligne1"/>
            <w:bidi/>
            <w:spacing w:after="240"/>
            <w:jc w:val="both"/>
          </w:pPr>
        </w:pPrChange>
      </w:pPr>
      <w:r w:rsidRPr="000F3EE9">
        <w:rPr>
          <w:rFonts w:cs="Times New Roman"/>
          <w:b/>
          <w:bCs/>
          <w:sz w:val="28"/>
          <w:szCs w:val="28"/>
          <w:rtl/>
          <w:lang w:eastAsia="fr-FR"/>
          <w:rPrChange w:id="1240" w:author="SRO">
            <w:rPr>
              <w:rFonts w:cs="Times New Roman"/>
              <w:b/>
              <w:bCs/>
              <w:sz w:val="28"/>
              <w:szCs w:val="28"/>
              <w:rtl/>
              <w:lang w:eastAsia="fr-FR"/>
            </w:rPr>
          </w:rPrChange>
        </w:rPr>
        <w:t xml:space="preserve"> </w:t>
      </w:r>
      <w:r w:rsidRPr="000F3EE9">
        <w:rPr>
          <w:rFonts w:cs="Times New Roman" w:hint="eastAsia"/>
          <w:b/>
          <w:bCs/>
          <w:sz w:val="28"/>
          <w:szCs w:val="28"/>
          <w:rtl/>
          <w:lang w:eastAsia="fr-FR"/>
          <w:rPrChange w:id="1241" w:author="SRO">
            <w:rPr>
              <w:rFonts w:cs="Times New Roman" w:hint="eastAsia"/>
              <w:b/>
              <w:bCs/>
              <w:sz w:val="28"/>
              <w:szCs w:val="28"/>
              <w:rtl/>
              <w:lang w:eastAsia="fr-FR"/>
            </w:rPr>
          </w:rPrChange>
        </w:rPr>
        <w:t>توصيات</w:t>
      </w:r>
      <w:r w:rsidRPr="000F3EE9">
        <w:rPr>
          <w:rFonts w:cs="Times New Roman"/>
          <w:b/>
          <w:bCs/>
          <w:sz w:val="28"/>
          <w:szCs w:val="28"/>
          <w:rtl/>
          <w:lang w:eastAsia="fr-FR"/>
          <w:rPrChange w:id="1242" w:author="SRO">
            <w:rPr>
              <w:rFonts w:cs="Times New Roman"/>
              <w:b/>
              <w:bCs/>
              <w:sz w:val="28"/>
              <w:szCs w:val="28"/>
              <w:rtl/>
              <w:lang w:eastAsia="fr-FR"/>
            </w:rPr>
          </w:rPrChange>
        </w:rPr>
        <w:t xml:space="preserve"> </w:t>
      </w:r>
      <w:r w:rsidRPr="000F3EE9">
        <w:rPr>
          <w:rFonts w:cs="Times New Roman" w:hint="eastAsia"/>
          <w:b/>
          <w:bCs/>
          <w:sz w:val="28"/>
          <w:szCs w:val="28"/>
          <w:rtl/>
          <w:lang w:eastAsia="fr-FR"/>
          <w:rPrChange w:id="1243" w:author="SRO">
            <w:rPr>
              <w:rFonts w:cs="Times New Roman" w:hint="eastAsia"/>
              <w:b/>
              <w:bCs/>
              <w:sz w:val="28"/>
              <w:szCs w:val="28"/>
              <w:rtl/>
              <w:lang w:eastAsia="fr-FR"/>
            </w:rPr>
          </w:rPrChange>
        </w:rPr>
        <w:t>الجلسات</w:t>
      </w:r>
      <w:r w:rsidRPr="000F3EE9">
        <w:rPr>
          <w:rFonts w:cs="Times New Roman"/>
          <w:b/>
          <w:bCs/>
          <w:sz w:val="28"/>
          <w:szCs w:val="28"/>
          <w:rtl/>
          <w:lang w:eastAsia="fr-FR"/>
          <w:rPrChange w:id="1244" w:author="SRO">
            <w:rPr>
              <w:rFonts w:cs="Times New Roman"/>
              <w:b/>
              <w:bCs/>
              <w:sz w:val="28"/>
              <w:szCs w:val="28"/>
              <w:rtl/>
              <w:lang w:eastAsia="fr-FR"/>
            </w:rPr>
          </w:rPrChange>
        </w:rPr>
        <w:t xml:space="preserve"> </w:t>
      </w:r>
      <w:r w:rsidRPr="000F3EE9">
        <w:rPr>
          <w:rFonts w:cs="Times New Roman" w:hint="eastAsia"/>
          <w:b/>
          <w:bCs/>
          <w:sz w:val="28"/>
          <w:szCs w:val="28"/>
          <w:rtl/>
          <w:lang w:eastAsia="fr-FR"/>
          <w:rPrChange w:id="1245" w:author="SRO">
            <w:rPr>
              <w:rFonts w:cs="Times New Roman" w:hint="eastAsia"/>
              <w:b/>
              <w:bCs/>
              <w:sz w:val="28"/>
              <w:szCs w:val="28"/>
              <w:rtl/>
              <w:lang w:eastAsia="fr-FR"/>
            </w:rPr>
          </w:rPrChange>
        </w:rPr>
        <w:t>الموازية</w:t>
      </w:r>
    </w:p>
    <w:p w:rsidR="00832F4C" w:rsidRPr="000F3EE9" w:rsidRDefault="00832F4C" w:rsidP="00832F4C">
      <w:pPr>
        <w:pStyle w:val="Sansinterligne1"/>
        <w:numPr>
          <w:ilvl w:val="0"/>
          <w:numId w:val="28"/>
          <w:numberingChange w:id="1246" w:author="SRO" w:date="2011-02-21T09:12:00Z" w:original="%1:62:0:."/>
        </w:numPr>
        <w:tabs>
          <w:tab w:val="right" w:pos="585"/>
        </w:tabs>
        <w:bidi/>
        <w:spacing w:after="240"/>
        <w:ind w:left="34" w:firstLine="0"/>
        <w:jc w:val="both"/>
        <w:rPr>
          <w:rFonts w:ascii="Times New Roman" w:hAnsi="Times New Roman" w:cs="Times New Roman"/>
          <w:sz w:val="26"/>
          <w:szCs w:val="26"/>
          <w:rtl/>
          <w:lang w:bidi="ar-MA"/>
          <w:rPrChange w:id="1247" w:author="SRO">
            <w:rPr>
              <w:rFonts w:ascii="Times New Roman" w:hAnsi="Times New Roman" w:cs="Times New Roman"/>
              <w:sz w:val="26"/>
              <w:szCs w:val="26"/>
              <w:rtl/>
              <w:lang w:bidi="ar-MA"/>
            </w:rPr>
          </w:rPrChange>
        </w:rPr>
        <w:pPrChange w:id="1248" w:author="SRO" w:date="2011-02-21T10:11:00Z">
          <w:pPr>
            <w:pStyle w:val="Sansinterligne1"/>
            <w:numPr>
              <w:ilvl w:val="1"/>
              <w:numId w:val="28"/>
            </w:numPr>
            <w:tabs>
              <w:tab w:val="right" w:pos="585"/>
              <w:tab w:val="num" w:pos="1080"/>
            </w:tabs>
            <w:bidi/>
            <w:spacing w:after="240"/>
            <w:ind w:left="34"/>
            <w:jc w:val="both"/>
          </w:pPr>
        </w:pPrChange>
      </w:pPr>
      <w:r w:rsidRPr="000F3EE9">
        <w:rPr>
          <w:rFonts w:ascii="Times New Roman" w:hAnsi="Times New Roman" w:cs="Times New Roman"/>
          <w:sz w:val="26"/>
          <w:szCs w:val="26"/>
          <w:rtl/>
          <w:lang w:bidi="ar-MA"/>
          <w:rPrChange w:id="1249" w:author="SRO">
            <w:rPr>
              <w:rFonts w:ascii="Times New Roman" w:hAnsi="Times New Roman" w:cs="Times New Roman"/>
              <w:sz w:val="26"/>
              <w:szCs w:val="26"/>
              <w:rtl/>
              <w:lang w:bidi="ar-MA"/>
            </w:rPr>
          </w:rPrChange>
        </w:rPr>
        <w:t>ترأست هذه الدورة السيدة كريمة بونمرة بن سلطان، مديرة مكتب شمال أفريقيا للجنة الاقتصادية لأفريقيا.</w:t>
      </w:r>
    </w:p>
    <w:p w:rsidR="00832F4C" w:rsidRPr="000F3EE9" w:rsidRDefault="00832F4C" w:rsidP="00F6318D">
      <w:pPr>
        <w:pStyle w:val="Sansinterligne1"/>
        <w:bidi/>
        <w:spacing w:after="240"/>
        <w:jc w:val="both"/>
        <w:rPr>
          <w:rFonts w:ascii="Times New Roman" w:eastAsia="MS Mincho" w:hAnsi="Times New Roman" w:cs="Times New Roman"/>
          <w:sz w:val="26"/>
          <w:szCs w:val="26"/>
          <w:u w:val="single"/>
          <w:lang w:eastAsia="fr-FR"/>
          <w:rPrChange w:id="1250" w:author="SRO">
            <w:rPr>
              <w:rFonts w:ascii="Times New Roman" w:eastAsia="MS Mincho" w:hAnsi="Times New Roman" w:cs="Times New Roman"/>
              <w:sz w:val="26"/>
              <w:szCs w:val="26"/>
              <w:u w:val="single"/>
              <w:lang w:eastAsia="fr-FR"/>
            </w:rPr>
          </w:rPrChange>
        </w:rPr>
      </w:pPr>
      <w:r w:rsidRPr="000F3EE9">
        <w:rPr>
          <w:rFonts w:ascii="Times New Roman" w:hAnsi="Times New Roman" w:cs="Times New Roman"/>
          <w:sz w:val="26"/>
          <w:szCs w:val="26"/>
          <w:rtl/>
          <w:lang w:bidi="ar-MA"/>
          <w:rPrChange w:id="1251" w:author="SRO" w:date="2011-02-21T10:18:00Z">
            <w:rPr>
              <w:rFonts w:ascii="Times New Roman" w:hAnsi="Times New Roman" w:cs="Times New Roman"/>
              <w:sz w:val="26"/>
              <w:szCs w:val="26"/>
              <w:rtl/>
              <w:lang w:bidi="ar-MA"/>
            </w:rPr>
          </w:rPrChange>
        </w:rPr>
        <w:t>■</w:t>
      </w:r>
      <w:r w:rsidRPr="000F3EE9">
        <w:rPr>
          <w:rFonts w:ascii="Times New Roman" w:hAnsi="Times New Roman" w:cs="Times New Roman"/>
          <w:sz w:val="26"/>
          <w:szCs w:val="26"/>
          <w:rtl/>
          <w:lang w:bidi="ar-MA"/>
          <w:rPrChange w:id="1252" w:author="SRO">
            <w:rPr>
              <w:rFonts w:ascii="Times New Roman" w:hAnsi="Times New Roman" w:cs="Times New Roman"/>
              <w:sz w:val="26"/>
              <w:szCs w:val="26"/>
              <w:rtl/>
              <w:lang w:bidi="ar-MA"/>
            </w:rPr>
          </w:rPrChange>
        </w:rPr>
        <w:t xml:space="preserve"> </w:t>
      </w:r>
      <w:r w:rsidRPr="000F3EE9">
        <w:rPr>
          <w:rFonts w:cs="Times New Roman" w:hint="eastAsia"/>
          <w:sz w:val="26"/>
          <w:szCs w:val="26"/>
          <w:u w:val="single"/>
          <w:rtl/>
          <w:lang w:eastAsia="fr-FR"/>
          <w:rPrChange w:id="1253" w:author="SRO">
            <w:rPr>
              <w:rFonts w:cs="Times New Roman" w:hint="eastAsia"/>
              <w:sz w:val="26"/>
              <w:szCs w:val="26"/>
              <w:u w:val="single"/>
              <w:rtl/>
              <w:lang w:eastAsia="fr-FR"/>
            </w:rPr>
          </w:rPrChange>
        </w:rPr>
        <w:t>عرض</w:t>
      </w:r>
      <w:r w:rsidRPr="000F3EE9">
        <w:rPr>
          <w:rFonts w:cs="Times New Roman"/>
          <w:sz w:val="26"/>
          <w:szCs w:val="26"/>
          <w:u w:val="single"/>
          <w:rtl/>
          <w:lang w:eastAsia="fr-FR"/>
          <w:rPrChange w:id="1254" w:author="SRO">
            <w:rPr>
              <w:rFonts w:cs="Times New Roman"/>
              <w:sz w:val="26"/>
              <w:szCs w:val="26"/>
              <w:u w:val="single"/>
              <w:rtl/>
              <w:lang w:eastAsia="fr-FR"/>
            </w:rPr>
          </w:rPrChange>
        </w:rPr>
        <w:t xml:space="preserve"> </w:t>
      </w:r>
      <w:r w:rsidRPr="000F3EE9">
        <w:rPr>
          <w:rFonts w:cs="Times New Roman" w:hint="eastAsia"/>
          <w:sz w:val="26"/>
          <w:szCs w:val="26"/>
          <w:u w:val="single"/>
          <w:rtl/>
          <w:lang w:eastAsia="fr-FR"/>
          <w:rPrChange w:id="1255" w:author="SRO">
            <w:rPr>
              <w:rFonts w:cs="Times New Roman" w:hint="eastAsia"/>
              <w:sz w:val="26"/>
              <w:szCs w:val="26"/>
              <w:u w:val="single"/>
              <w:rtl/>
              <w:lang w:eastAsia="fr-FR"/>
            </w:rPr>
          </w:rPrChange>
        </w:rPr>
        <w:t>توصيات</w:t>
      </w:r>
      <w:r w:rsidRPr="000F3EE9">
        <w:rPr>
          <w:rFonts w:cs="Times New Roman"/>
          <w:sz w:val="26"/>
          <w:szCs w:val="26"/>
          <w:u w:val="single"/>
          <w:rtl/>
          <w:lang w:eastAsia="fr-FR"/>
          <w:rPrChange w:id="1256" w:author="SRO">
            <w:rPr>
              <w:rFonts w:cs="Times New Roman"/>
              <w:sz w:val="26"/>
              <w:szCs w:val="26"/>
              <w:u w:val="single"/>
              <w:rtl/>
              <w:lang w:eastAsia="fr-FR"/>
            </w:rPr>
          </w:rPrChange>
        </w:rPr>
        <w:t xml:space="preserve"> </w:t>
      </w:r>
      <w:r w:rsidRPr="000F3EE9">
        <w:rPr>
          <w:rFonts w:cs="Times New Roman" w:hint="eastAsia"/>
          <w:sz w:val="26"/>
          <w:szCs w:val="26"/>
          <w:u w:val="single"/>
          <w:rtl/>
          <w:lang w:eastAsia="fr-FR"/>
          <w:rPrChange w:id="1257" w:author="SRO">
            <w:rPr>
              <w:rFonts w:cs="Times New Roman" w:hint="eastAsia"/>
              <w:sz w:val="26"/>
              <w:szCs w:val="26"/>
              <w:u w:val="single"/>
              <w:rtl/>
              <w:lang w:eastAsia="fr-FR"/>
            </w:rPr>
          </w:rPrChange>
        </w:rPr>
        <w:t>الدورة</w:t>
      </w:r>
      <w:r w:rsidRPr="000F3EE9">
        <w:rPr>
          <w:rFonts w:cs="Times New Roman"/>
          <w:sz w:val="26"/>
          <w:szCs w:val="26"/>
          <w:u w:val="single"/>
          <w:rtl/>
          <w:lang w:eastAsia="fr-FR"/>
          <w:rPrChange w:id="1258" w:author="SRO">
            <w:rPr>
              <w:rFonts w:cs="Times New Roman"/>
              <w:sz w:val="26"/>
              <w:szCs w:val="26"/>
              <w:u w:val="single"/>
              <w:rtl/>
              <w:lang w:eastAsia="fr-FR"/>
            </w:rPr>
          </w:rPrChange>
        </w:rPr>
        <w:t xml:space="preserve"> 6 </w:t>
      </w:r>
      <w:r w:rsidRPr="000F3EE9">
        <w:rPr>
          <w:rFonts w:cs="Times New Roman" w:hint="eastAsia"/>
          <w:sz w:val="26"/>
          <w:szCs w:val="26"/>
          <w:u w:val="single"/>
          <w:rtl/>
          <w:lang w:eastAsia="fr-FR"/>
          <w:rPrChange w:id="1259" w:author="SRO">
            <w:rPr>
              <w:rFonts w:cs="Times New Roman" w:hint="eastAsia"/>
              <w:sz w:val="26"/>
              <w:szCs w:val="26"/>
              <w:u w:val="single"/>
              <w:rtl/>
              <w:lang w:eastAsia="fr-FR"/>
            </w:rPr>
          </w:rPrChange>
        </w:rPr>
        <w:t>بشأن</w:t>
      </w:r>
      <w:r w:rsidRPr="000F3EE9">
        <w:rPr>
          <w:rFonts w:cs="Times New Roman"/>
          <w:sz w:val="26"/>
          <w:szCs w:val="26"/>
          <w:u w:val="single"/>
          <w:rtl/>
          <w:lang w:eastAsia="fr-FR"/>
          <w:rPrChange w:id="1260" w:author="SRO">
            <w:rPr>
              <w:rFonts w:cs="Times New Roman"/>
              <w:sz w:val="26"/>
              <w:szCs w:val="26"/>
              <w:u w:val="single"/>
              <w:rtl/>
              <w:lang w:eastAsia="fr-FR"/>
            </w:rPr>
          </w:rPrChange>
        </w:rPr>
        <w:t xml:space="preserve"> </w:t>
      </w:r>
      <w:r w:rsidRPr="000F3EE9">
        <w:rPr>
          <w:rFonts w:cs="Times New Roman" w:hint="eastAsia"/>
          <w:sz w:val="26"/>
          <w:szCs w:val="26"/>
          <w:u w:val="single"/>
          <w:rtl/>
          <w:lang w:eastAsia="fr-FR"/>
          <w:rPrChange w:id="1261" w:author="SRO">
            <w:rPr>
              <w:rFonts w:cs="Times New Roman" w:hint="eastAsia"/>
              <w:sz w:val="26"/>
              <w:szCs w:val="26"/>
              <w:u w:val="single"/>
              <w:rtl/>
              <w:lang w:eastAsia="fr-FR"/>
            </w:rPr>
          </w:rPrChange>
        </w:rPr>
        <w:t>تمويل</w:t>
      </w:r>
      <w:r w:rsidRPr="000F3EE9">
        <w:rPr>
          <w:rFonts w:cs="Times New Roman"/>
          <w:sz w:val="26"/>
          <w:szCs w:val="26"/>
          <w:u w:val="single"/>
          <w:rtl/>
          <w:lang w:eastAsia="fr-FR"/>
          <w:rPrChange w:id="1262" w:author="SRO">
            <w:rPr>
              <w:rFonts w:cs="Times New Roman"/>
              <w:sz w:val="26"/>
              <w:szCs w:val="26"/>
              <w:u w:val="single"/>
              <w:rtl/>
              <w:lang w:eastAsia="fr-FR"/>
            </w:rPr>
          </w:rPrChange>
        </w:rPr>
        <w:t xml:space="preserve"> </w:t>
      </w:r>
      <w:r w:rsidRPr="000F3EE9">
        <w:rPr>
          <w:rFonts w:cs="Times New Roman" w:hint="eastAsia"/>
          <w:sz w:val="26"/>
          <w:szCs w:val="26"/>
          <w:u w:val="single"/>
          <w:rtl/>
          <w:lang w:eastAsia="fr-FR"/>
          <w:rPrChange w:id="1263" w:author="SRO">
            <w:rPr>
              <w:rFonts w:cs="Times New Roman" w:hint="eastAsia"/>
              <w:sz w:val="26"/>
              <w:szCs w:val="26"/>
              <w:u w:val="single"/>
              <w:rtl/>
              <w:lang w:eastAsia="fr-FR"/>
            </w:rPr>
          </w:rPrChange>
        </w:rPr>
        <w:t>مصادر</w:t>
      </w:r>
      <w:r w:rsidRPr="000F3EE9">
        <w:rPr>
          <w:rFonts w:cs="Times New Roman"/>
          <w:sz w:val="26"/>
          <w:szCs w:val="26"/>
          <w:u w:val="single"/>
          <w:rtl/>
          <w:lang w:eastAsia="fr-FR"/>
          <w:rPrChange w:id="1264" w:author="SRO">
            <w:rPr>
              <w:rFonts w:cs="Times New Roman"/>
              <w:sz w:val="26"/>
              <w:szCs w:val="26"/>
              <w:u w:val="single"/>
              <w:rtl/>
              <w:lang w:eastAsia="fr-FR"/>
            </w:rPr>
          </w:rPrChange>
        </w:rPr>
        <w:t xml:space="preserve"> </w:t>
      </w:r>
      <w:r w:rsidRPr="000F3EE9">
        <w:rPr>
          <w:rFonts w:cs="Times New Roman" w:hint="eastAsia"/>
          <w:sz w:val="26"/>
          <w:szCs w:val="26"/>
          <w:u w:val="single"/>
          <w:rtl/>
          <w:lang w:eastAsia="fr-FR"/>
          <w:rPrChange w:id="1265" w:author="SRO">
            <w:rPr>
              <w:rFonts w:cs="Times New Roman" w:hint="eastAsia"/>
              <w:sz w:val="26"/>
              <w:szCs w:val="26"/>
              <w:u w:val="single"/>
              <w:rtl/>
              <w:lang w:eastAsia="fr-FR"/>
            </w:rPr>
          </w:rPrChange>
        </w:rPr>
        <w:t>الطاقات</w:t>
      </w:r>
      <w:r w:rsidRPr="000F3EE9">
        <w:rPr>
          <w:rFonts w:cs="Times New Roman"/>
          <w:sz w:val="26"/>
          <w:szCs w:val="26"/>
          <w:u w:val="single"/>
          <w:rtl/>
          <w:lang w:eastAsia="fr-FR"/>
          <w:rPrChange w:id="1266" w:author="SRO">
            <w:rPr>
              <w:rFonts w:cs="Times New Roman"/>
              <w:sz w:val="26"/>
              <w:szCs w:val="26"/>
              <w:u w:val="single"/>
              <w:rtl/>
              <w:lang w:eastAsia="fr-FR"/>
            </w:rPr>
          </w:rPrChange>
        </w:rPr>
        <w:t xml:space="preserve"> </w:t>
      </w:r>
      <w:r w:rsidRPr="000F3EE9">
        <w:rPr>
          <w:rFonts w:cs="Times New Roman" w:hint="eastAsia"/>
          <w:sz w:val="26"/>
          <w:szCs w:val="26"/>
          <w:u w:val="single"/>
          <w:rtl/>
          <w:lang w:eastAsia="fr-FR"/>
          <w:rPrChange w:id="1267" w:author="SRO">
            <w:rPr>
              <w:rFonts w:cs="Times New Roman" w:hint="eastAsia"/>
              <w:sz w:val="26"/>
              <w:szCs w:val="26"/>
              <w:u w:val="single"/>
              <w:rtl/>
              <w:lang w:eastAsia="fr-FR"/>
            </w:rPr>
          </w:rPrChange>
        </w:rPr>
        <w:t>الجديدة</w:t>
      </w:r>
      <w:r w:rsidRPr="000F3EE9">
        <w:rPr>
          <w:rFonts w:cs="Times New Roman"/>
          <w:sz w:val="26"/>
          <w:szCs w:val="26"/>
          <w:u w:val="single"/>
          <w:rtl/>
          <w:lang w:eastAsia="fr-FR"/>
          <w:rPrChange w:id="1268" w:author="SRO">
            <w:rPr>
              <w:rFonts w:cs="Times New Roman"/>
              <w:sz w:val="26"/>
              <w:szCs w:val="26"/>
              <w:u w:val="single"/>
              <w:rtl/>
              <w:lang w:eastAsia="fr-FR"/>
            </w:rPr>
          </w:rPrChange>
        </w:rPr>
        <w:t xml:space="preserve"> </w:t>
      </w:r>
      <w:r w:rsidRPr="000F3EE9">
        <w:rPr>
          <w:rFonts w:cs="Times New Roman" w:hint="eastAsia"/>
          <w:sz w:val="26"/>
          <w:szCs w:val="26"/>
          <w:u w:val="single"/>
          <w:rtl/>
          <w:lang w:eastAsia="fr-FR"/>
          <w:rPrChange w:id="1269" w:author="SRO">
            <w:rPr>
              <w:rFonts w:cs="Times New Roman" w:hint="eastAsia"/>
              <w:sz w:val="26"/>
              <w:szCs w:val="26"/>
              <w:u w:val="single"/>
              <w:rtl/>
              <w:lang w:eastAsia="fr-FR"/>
            </w:rPr>
          </w:rPrChange>
        </w:rPr>
        <w:t>والمتجددة</w:t>
      </w:r>
      <w:r w:rsidRPr="000F3EE9">
        <w:rPr>
          <w:rFonts w:cs="Times New Roman"/>
          <w:sz w:val="26"/>
          <w:szCs w:val="26"/>
          <w:u w:val="single"/>
          <w:rtl/>
          <w:lang w:eastAsia="fr-FR"/>
          <w:rPrChange w:id="1270" w:author="SRO">
            <w:rPr>
              <w:rFonts w:cs="Times New Roman"/>
              <w:sz w:val="26"/>
              <w:szCs w:val="26"/>
              <w:u w:val="single"/>
              <w:rtl/>
              <w:lang w:eastAsia="fr-FR"/>
            </w:rPr>
          </w:rPrChange>
        </w:rPr>
        <w:t xml:space="preserve">. </w:t>
      </w:r>
    </w:p>
    <w:p w:rsidR="00832F4C" w:rsidRPr="000F3EE9" w:rsidRDefault="00832F4C" w:rsidP="00832F4C">
      <w:pPr>
        <w:pStyle w:val="Sansinterligne1"/>
        <w:numPr>
          <w:ilvl w:val="0"/>
          <w:numId w:val="28"/>
          <w:numberingChange w:id="1271" w:author="SRO" w:date="2011-02-21T09:12:00Z" w:original="%1:63:0:."/>
        </w:numPr>
        <w:tabs>
          <w:tab w:val="right" w:pos="585"/>
        </w:tabs>
        <w:bidi/>
        <w:spacing w:after="240"/>
        <w:ind w:left="34" w:firstLine="0"/>
        <w:jc w:val="both"/>
        <w:rPr>
          <w:rFonts w:cs="Times New Roman"/>
          <w:sz w:val="26"/>
          <w:szCs w:val="26"/>
          <w:rtl/>
          <w:lang w:eastAsia="fr-FR"/>
          <w:rPrChange w:id="1272" w:author="SRO">
            <w:rPr>
              <w:rFonts w:cs="Times New Roman"/>
              <w:sz w:val="26"/>
              <w:szCs w:val="26"/>
              <w:rtl/>
              <w:lang w:eastAsia="fr-FR"/>
            </w:rPr>
          </w:rPrChange>
        </w:rPr>
        <w:pPrChange w:id="1273" w:author="SRO" w:date="2011-02-21T10:11:00Z">
          <w:pPr>
            <w:pStyle w:val="Sansinterligne1"/>
            <w:numPr>
              <w:ilvl w:val="1"/>
              <w:numId w:val="28"/>
            </w:numPr>
            <w:tabs>
              <w:tab w:val="right" w:pos="585"/>
              <w:tab w:val="num" w:pos="1080"/>
            </w:tabs>
            <w:bidi/>
            <w:spacing w:after="240"/>
            <w:ind w:left="34"/>
            <w:jc w:val="both"/>
          </w:pPr>
        </w:pPrChange>
      </w:pPr>
      <w:r w:rsidRPr="000F3EE9">
        <w:rPr>
          <w:rFonts w:cs="Times New Roman" w:hint="eastAsia"/>
          <w:sz w:val="26"/>
          <w:szCs w:val="26"/>
          <w:rtl/>
          <w:lang w:eastAsia="fr-FR"/>
          <w:rPrChange w:id="1274" w:author="SRO">
            <w:rPr>
              <w:rFonts w:cs="Times New Roman" w:hint="eastAsia"/>
              <w:sz w:val="26"/>
              <w:szCs w:val="26"/>
              <w:rtl/>
              <w:lang w:eastAsia="fr-FR"/>
            </w:rPr>
          </w:rPrChange>
        </w:rPr>
        <w:t>قدم</w:t>
      </w:r>
      <w:r w:rsidRPr="000F3EE9">
        <w:rPr>
          <w:rFonts w:cs="Times New Roman"/>
          <w:sz w:val="26"/>
          <w:szCs w:val="26"/>
          <w:rtl/>
          <w:lang w:eastAsia="fr-FR"/>
          <w:rPrChange w:id="1275" w:author="SRO">
            <w:rPr>
              <w:rFonts w:cs="Times New Roman"/>
              <w:sz w:val="26"/>
              <w:szCs w:val="26"/>
              <w:rtl/>
              <w:lang w:eastAsia="fr-FR"/>
            </w:rPr>
          </w:rPrChange>
        </w:rPr>
        <w:t xml:space="preserve"> </w:t>
      </w:r>
      <w:r w:rsidRPr="000F3EE9">
        <w:rPr>
          <w:rFonts w:cs="Times New Roman" w:hint="eastAsia"/>
          <w:sz w:val="26"/>
          <w:szCs w:val="26"/>
          <w:rtl/>
          <w:lang w:eastAsia="fr-FR"/>
          <w:rPrChange w:id="1276" w:author="SRO">
            <w:rPr>
              <w:rFonts w:cs="Times New Roman" w:hint="eastAsia"/>
              <w:sz w:val="26"/>
              <w:szCs w:val="26"/>
              <w:rtl/>
              <w:lang w:eastAsia="fr-FR"/>
            </w:rPr>
          </w:rPrChange>
        </w:rPr>
        <w:t>هذا</w:t>
      </w:r>
      <w:r w:rsidRPr="000F3EE9">
        <w:rPr>
          <w:rFonts w:cs="Times New Roman"/>
          <w:sz w:val="26"/>
          <w:szCs w:val="26"/>
          <w:rtl/>
          <w:lang w:eastAsia="fr-FR"/>
          <w:rPrChange w:id="1277" w:author="SRO">
            <w:rPr>
              <w:rFonts w:cs="Times New Roman"/>
              <w:sz w:val="26"/>
              <w:szCs w:val="26"/>
              <w:rtl/>
              <w:lang w:eastAsia="fr-FR"/>
            </w:rPr>
          </w:rPrChange>
        </w:rPr>
        <w:t xml:space="preserve"> </w:t>
      </w:r>
      <w:r w:rsidRPr="000F3EE9">
        <w:rPr>
          <w:rFonts w:cs="Times New Roman" w:hint="eastAsia"/>
          <w:sz w:val="26"/>
          <w:szCs w:val="26"/>
          <w:rtl/>
          <w:lang w:eastAsia="fr-FR"/>
          <w:rPrChange w:id="1278" w:author="SRO">
            <w:rPr>
              <w:rFonts w:cs="Times New Roman" w:hint="eastAsia"/>
              <w:sz w:val="26"/>
              <w:szCs w:val="26"/>
              <w:rtl/>
              <w:lang w:eastAsia="fr-FR"/>
            </w:rPr>
          </w:rPrChange>
        </w:rPr>
        <w:t>العرض</w:t>
      </w:r>
      <w:r w:rsidRPr="000F3EE9">
        <w:rPr>
          <w:rFonts w:cs="Times New Roman"/>
          <w:sz w:val="26"/>
          <w:szCs w:val="26"/>
          <w:rtl/>
          <w:lang w:eastAsia="fr-FR"/>
          <w:rPrChange w:id="1279" w:author="SRO">
            <w:rPr>
              <w:rFonts w:cs="Times New Roman"/>
              <w:sz w:val="26"/>
              <w:szCs w:val="26"/>
              <w:rtl/>
              <w:lang w:eastAsia="fr-FR"/>
            </w:rPr>
          </w:rPrChange>
        </w:rPr>
        <w:t xml:space="preserve"> </w:t>
      </w:r>
      <w:r w:rsidRPr="000F3EE9">
        <w:rPr>
          <w:rFonts w:cs="Times New Roman" w:hint="eastAsia"/>
          <w:sz w:val="26"/>
          <w:szCs w:val="26"/>
          <w:rtl/>
          <w:lang w:eastAsia="fr-FR"/>
          <w:rPrChange w:id="1280" w:author="SRO">
            <w:rPr>
              <w:rFonts w:cs="Times New Roman" w:hint="eastAsia"/>
              <w:sz w:val="26"/>
              <w:szCs w:val="26"/>
              <w:rtl/>
              <w:lang w:eastAsia="fr-FR"/>
            </w:rPr>
          </w:rPrChange>
        </w:rPr>
        <w:t>السيد</w:t>
      </w:r>
      <w:r w:rsidRPr="000F3EE9">
        <w:rPr>
          <w:rFonts w:cs="Times New Roman"/>
          <w:sz w:val="26"/>
          <w:szCs w:val="26"/>
          <w:rtl/>
          <w:lang w:eastAsia="fr-FR"/>
          <w:rPrChange w:id="1281" w:author="SRO">
            <w:rPr>
              <w:rFonts w:cs="Times New Roman"/>
              <w:sz w:val="26"/>
              <w:szCs w:val="26"/>
              <w:rtl/>
              <w:lang w:eastAsia="fr-FR"/>
            </w:rPr>
          </w:rPrChange>
        </w:rPr>
        <w:t xml:space="preserve"> </w:t>
      </w:r>
      <w:r w:rsidRPr="000F3EE9">
        <w:rPr>
          <w:rFonts w:cs="Times New Roman" w:hint="eastAsia"/>
          <w:sz w:val="26"/>
          <w:szCs w:val="26"/>
          <w:rtl/>
          <w:lang w:eastAsia="fr-FR"/>
          <w:rPrChange w:id="1282" w:author="SRO">
            <w:rPr>
              <w:rFonts w:cs="Times New Roman" w:hint="eastAsia"/>
              <w:sz w:val="26"/>
              <w:szCs w:val="26"/>
              <w:rtl/>
              <w:lang w:eastAsia="fr-FR"/>
            </w:rPr>
          </w:rPrChange>
        </w:rPr>
        <w:t>عبد</w:t>
      </w:r>
      <w:r w:rsidRPr="000F3EE9">
        <w:rPr>
          <w:rFonts w:cs="Times New Roman"/>
          <w:sz w:val="26"/>
          <w:szCs w:val="26"/>
          <w:rtl/>
          <w:lang w:eastAsia="fr-FR"/>
          <w:rPrChange w:id="1283" w:author="SRO">
            <w:rPr>
              <w:rFonts w:cs="Times New Roman"/>
              <w:sz w:val="26"/>
              <w:szCs w:val="26"/>
              <w:rtl/>
              <w:lang w:eastAsia="fr-FR"/>
            </w:rPr>
          </w:rPrChange>
        </w:rPr>
        <w:t xml:space="preserve"> </w:t>
      </w:r>
      <w:r w:rsidRPr="000F3EE9">
        <w:rPr>
          <w:rFonts w:cs="Times New Roman" w:hint="eastAsia"/>
          <w:sz w:val="26"/>
          <w:szCs w:val="26"/>
          <w:rtl/>
          <w:lang w:eastAsia="fr-FR"/>
          <w:rPrChange w:id="1284" w:author="SRO">
            <w:rPr>
              <w:rFonts w:cs="Times New Roman" w:hint="eastAsia"/>
              <w:sz w:val="26"/>
              <w:szCs w:val="26"/>
              <w:rtl/>
              <w:lang w:eastAsia="fr-FR"/>
            </w:rPr>
          </w:rPrChange>
        </w:rPr>
        <w:t>الإله</w:t>
      </w:r>
      <w:r w:rsidRPr="000F3EE9">
        <w:rPr>
          <w:rFonts w:cs="Times New Roman"/>
          <w:sz w:val="26"/>
          <w:szCs w:val="26"/>
          <w:rtl/>
          <w:lang w:eastAsia="fr-FR"/>
          <w:rPrChange w:id="1285" w:author="SRO">
            <w:rPr>
              <w:rFonts w:cs="Times New Roman"/>
              <w:sz w:val="26"/>
              <w:szCs w:val="26"/>
              <w:rtl/>
              <w:lang w:eastAsia="fr-FR"/>
            </w:rPr>
          </w:rPrChange>
        </w:rPr>
        <w:t xml:space="preserve"> </w:t>
      </w:r>
      <w:r w:rsidRPr="000F3EE9">
        <w:rPr>
          <w:rFonts w:cs="Times New Roman" w:hint="eastAsia"/>
          <w:sz w:val="26"/>
          <w:szCs w:val="26"/>
          <w:rtl/>
          <w:lang w:eastAsia="fr-FR"/>
          <w:rPrChange w:id="1286" w:author="SRO">
            <w:rPr>
              <w:rFonts w:cs="Times New Roman" w:hint="eastAsia"/>
              <w:sz w:val="26"/>
              <w:szCs w:val="26"/>
              <w:rtl/>
              <w:lang w:eastAsia="fr-FR"/>
            </w:rPr>
          </w:rPrChange>
        </w:rPr>
        <w:t>وقواق</w:t>
      </w:r>
      <w:r w:rsidRPr="000F3EE9">
        <w:rPr>
          <w:rFonts w:cs="Times New Roman"/>
          <w:sz w:val="26"/>
          <w:szCs w:val="26"/>
          <w:rtl/>
          <w:lang w:eastAsia="fr-FR"/>
          <w:rPrChange w:id="1287" w:author="SRO">
            <w:rPr>
              <w:rFonts w:cs="Times New Roman"/>
              <w:sz w:val="26"/>
              <w:szCs w:val="26"/>
              <w:rtl/>
              <w:lang w:eastAsia="fr-FR"/>
            </w:rPr>
          </w:rPrChange>
        </w:rPr>
        <w:t xml:space="preserve"> </w:t>
      </w:r>
      <w:r w:rsidRPr="000F3EE9">
        <w:rPr>
          <w:rFonts w:cs="Times New Roman" w:hint="eastAsia"/>
          <w:sz w:val="26"/>
          <w:szCs w:val="26"/>
          <w:rtl/>
          <w:lang w:eastAsia="fr-FR"/>
          <w:rPrChange w:id="1288" w:author="SRO">
            <w:rPr>
              <w:rFonts w:cs="Times New Roman" w:hint="eastAsia"/>
              <w:sz w:val="26"/>
              <w:szCs w:val="26"/>
              <w:rtl/>
              <w:lang w:eastAsia="fr-FR"/>
            </w:rPr>
          </w:rPrChange>
        </w:rPr>
        <w:t>عن</w:t>
      </w:r>
      <w:r w:rsidRPr="000F3EE9">
        <w:rPr>
          <w:rFonts w:cs="Times New Roman"/>
          <w:sz w:val="26"/>
          <w:szCs w:val="26"/>
          <w:rtl/>
          <w:lang w:eastAsia="fr-FR"/>
          <w:rPrChange w:id="1289" w:author="SRO">
            <w:rPr>
              <w:rFonts w:cs="Times New Roman"/>
              <w:sz w:val="26"/>
              <w:szCs w:val="26"/>
              <w:rtl/>
              <w:lang w:eastAsia="fr-FR"/>
            </w:rPr>
          </w:rPrChange>
        </w:rPr>
        <w:t xml:space="preserve"> </w:t>
      </w:r>
      <w:r w:rsidRPr="000F3EE9">
        <w:rPr>
          <w:rFonts w:cs="Times New Roman" w:hint="eastAsia"/>
          <w:sz w:val="26"/>
          <w:szCs w:val="26"/>
          <w:rtl/>
          <w:lang w:eastAsia="fr-FR"/>
          <w:rPrChange w:id="1290" w:author="SRO">
            <w:rPr>
              <w:rFonts w:cs="Times New Roman" w:hint="eastAsia"/>
              <w:sz w:val="26"/>
              <w:szCs w:val="26"/>
              <w:rtl/>
              <w:lang w:eastAsia="fr-FR"/>
            </w:rPr>
          </w:rPrChange>
        </w:rPr>
        <w:t>مكتب</w:t>
      </w:r>
      <w:r w:rsidRPr="000F3EE9">
        <w:rPr>
          <w:rFonts w:cs="Times New Roman"/>
          <w:sz w:val="26"/>
          <w:szCs w:val="26"/>
          <w:rtl/>
          <w:lang w:eastAsia="fr-FR"/>
          <w:rPrChange w:id="1291" w:author="SRO">
            <w:rPr>
              <w:rFonts w:cs="Times New Roman"/>
              <w:sz w:val="26"/>
              <w:szCs w:val="26"/>
              <w:rtl/>
              <w:lang w:eastAsia="fr-FR"/>
            </w:rPr>
          </w:rPrChange>
        </w:rPr>
        <w:t xml:space="preserve"> </w:t>
      </w:r>
      <w:r w:rsidRPr="000F3EE9">
        <w:rPr>
          <w:rFonts w:cs="Times New Roman" w:hint="eastAsia"/>
          <w:sz w:val="26"/>
          <w:szCs w:val="26"/>
          <w:rtl/>
          <w:lang w:eastAsia="fr-FR"/>
          <w:rPrChange w:id="1292" w:author="SRO">
            <w:rPr>
              <w:rFonts w:cs="Times New Roman" w:hint="eastAsia"/>
              <w:sz w:val="26"/>
              <w:szCs w:val="26"/>
              <w:rtl/>
              <w:lang w:eastAsia="fr-FR"/>
            </w:rPr>
          </w:rPrChange>
        </w:rPr>
        <w:t>شمال</w:t>
      </w:r>
      <w:r w:rsidRPr="000F3EE9">
        <w:rPr>
          <w:rFonts w:cs="Times New Roman"/>
          <w:sz w:val="26"/>
          <w:szCs w:val="26"/>
          <w:rtl/>
          <w:lang w:eastAsia="fr-FR"/>
          <w:rPrChange w:id="1293" w:author="SRO">
            <w:rPr>
              <w:rFonts w:cs="Times New Roman"/>
              <w:sz w:val="26"/>
              <w:szCs w:val="26"/>
              <w:rtl/>
              <w:lang w:eastAsia="fr-FR"/>
            </w:rPr>
          </w:rPrChange>
        </w:rPr>
        <w:t xml:space="preserve"> </w:t>
      </w:r>
      <w:r w:rsidRPr="000F3EE9">
        <w:rPr>
          <w:rFonts w:cs="Times New Roman" w:hint="eastAsia"/>
          <w:sz w:val="26"/>
          <w:szCs w:val="26"/>
          <w:rtl/>
          <w:lang w:eastAsia="fr-FR"/>
          <w:rPrChange w:id="1294" w:author="SRO">
            <w:rPr>
              <w:rFonts w:cs="Times New Roman" w:hint="eastAsia"/>
              <w:sz w:val="26"/>
              <w:szCs w:val="26"/>
              <w:rtl/>
              <w:lang w:eastAsia="fr-FR"/>
            </w:rPr>
          </w:rPrChange>
        </w:rPr>
        <w:t>أفريقيا</w:t>
      </w:r>
      <w:r w:rsidRPr="000F3EE9">
        <w:rPr>
          <w:rFonts w:cs="Times New Roman"/>
          <w:sz w:val="26"/>
          <w:szCs w:val="26"/>
          <w:rtl/>
          <w:lang w:eastAsia="fr-FR"/>
          <w:rPrChange w:id="1295" w:author="SRO">
            <w:rPr>
              <w:rFonts w:cs="Times New Roman"/>
              <w:sz w:val="26"/>
              <w:szCs w:val="26"/>
              <w:rtl/>
              <w:lang w:eastAsia="fr-FR"/>
            </w:rPr>
          </w:rPrChange>
        </w:rPr>
        <w:t xml:space="preserve"> </w:t>
      </w:r>
      <w:r w:rsidRPr="000F3EE9">
        <w:rPr>
          <w:rFonts w:cs="Times New Roman" w:hint="eastAsia"/>
          <w:sz w:val="26"/>
          <w:szCs w:val="26"/>
          <w:rtl/>
          <w:lang w:eastAsia="fr-FR"/>
          <w:rPrChange w:id="1296" w:author="SRO">
            <w:rPr>
              <w:rFonts w:cs="Times New Roman" w:hint="eastAsia"/>
              <w:sz w:val="26"/>
              <w:szCs w:val="26"/>
              <w:rtl/>
              <w:lang w:eastAsia="fr-FR"/>
            </w:rPr>
          </w:rPrChange>
        </w:rPr>
        <w:t>للجنة</w:t>
      </w:r>
      <w:r w:rsidRPr="000F3EE9">
        <w:rPr>
          <w:rFonts w:cs="Times New Roman"/>
          <w:sz w:val="26"/>
          <w:szCs w:val="26"/>
          <w:rtl/>
          <w:lang w:eastAsia="fr-FR"/>
          <w:rPrChange w:id="1297" w:author="SRO">
            <w:rPr>
              <w:rFonts w:cs="Times New Roman"/>
              <w:sz w:val="26"/>
              <w:szCs w:val="26"/>
              <w:rtl/>
              <w:lang w:eastAsia="fr-FR"/>
            </w:rPr>
          </w:rPrChange>
        </w:rPr>
        <w:t xml:space="preserve"> </w:t>
      </w:r>
      <w:r w:rsidRPr="000F3EE9">
        <w:rPr>
          <w:rFonts w:cs="Times New Roman" w:hint="eastAsia"/>
          <w:sz w:val="26"/>
          <w:szCs w:val="26"/>
          <w:rtl/>
          <w:lang w:eastAsia="fr-FR"/>
          <w:rPrChange w:id="1298" w:author="SRO">
            <w:rPr>
              <w:rFonts w:cs="Times New Roman" w:hint="eastAsia"/>
              <w:sz w:val="26"/>
              <w:szCs w:val="26"/>
              <w:rtl/>
              <w:lang w:eastAsia="fr-FR"/>
            </w:rPr>
          </w:rPrChange>
        </w:rPr>
        <w:t>الاقتصادية</w:t>
      </w:r>
      <w:r w:rsidRPr="000F3EE9">
        <w:rPr>
          <w:rFonts w:cs="Times New Roman"/>
          <w:sz w:val="26"/>
          <w:szCs w:val="26"/>
          <w:rtl/>
          <w:lang w:eastAsia="fr-FR"/>
          <w:rPrChange w:id="1299" w:author="SRO">
            <w:rPr>
              <w:rFonts w:cs="Times New Roman"/>
              <w:sz w:val="26"/>
              <w:szCs w:val="26"/>
              <w:rtl/>
              <w:lang w:eastAsia="fr-FR"/>
            </w:rPr>
          </w:rPrChange>
        </w:rPr>
        <w:t xml:space="preserve"> </w:t>
      </w:r>
      <w:r w:rsidRPr="000F3EE9">
        <w:rPr>
          <w:rFonts w:cs="Times New Roman" w:hint="eastAsia"/>
          <w:sz w:val="26"/>
          <w:szCs w:val="26"/>
          <w:rtl/>
          <w:lang w:eastAsia="fr-FR"/>
          <w:rPrChange w:id="1300" w:author="SRO">
            <w:rPr>
              <w:rFonts w:cs="Times New Roman" w:hint="eastAsia"/>
              <w:sz w:val="26"/>
              <w:szCs w:val="26"/>
              <w:rtl/>
              <w:lang w:eastAsia="fr-FR"/>
            </w:rPr>
          </w:rPrChange>
        </w:rPr>
        <w:t>لأفريقيا</w:t>
      </w:r>
      <w:r w:rsidRPr="000F3EE9">
        <w:rPr>
          <w:rFonts w:cs="Times New Roman"/>
          <w:sz w:val="26"/>
          <w:szCs w:val="26"/>
          <w:rtl/>
          <w:lang w:eastAsia="fr-FR"/>
          <w:rPrChange w:id="1301" w:author="SRO">
            <w:rPr>
              <w:rFonts w:cs="Times New Roman"/>
              <w:sz w:val="26"/>
              <w:szCs w:val="26"/>
              <w:rtl/>
              <w:lang w:eastAsia="fr-FR"/>
            </w:rPr>
          </w:rPrChange>
        </w:rPr>
        <w:t>.</w:t>
      </w:r>
    </w:p>
    <w:p w:rsidR="00832F4C" w:rsidRPr="000F3EE9" w:rsidRDefault="00832F4C" w:rsidP="00832F4C">
      <w:pPr>
        <w:pStyle w:val="Sansinterligne1"/>
        <w:numPr>
          <w:ilvl w:val="0"/>
          <w:numId w:val="28"/>
        </w:numPr>
        <w:tabs>
          <w:tab w:val="right" w:pos="585"/>
        </w:tabs>
        <w:bidi/>
        <w:spacing w:after="240"/>
        <w:ind w:left="34" w:firstLine="0"/>
        <w:jc w:val="both"/>
        <w:rPr>
          <w:rFonts w:cs="Times New Roman"/>
          <w:sz w:val="26"/>
          <w:szCs w:val="26"/>
          <w:rtl/>
          <w:lang w:eastAsia="fr-FR"/>
          <w:rPrChange w:id="1302" w:author="SRO">
            <w:rPr>
              <w:rFonts w:cs="Times New Roman"/>
              <w:sz w:val="26"/>
              <w:szCs w:val="26"/>
              <w:rtl/>
              <w:lang w:eastAsia="fr-FR"/>
            </w:rPr>
          </w:rPrChange>
        </w:rPr>
        <w:pPrChange w:id="1303" w:author="SRO" w:date="2011-02-21T11:27:00Z">
          <w:pPr>
            <w:pStyle w:val="Sansinterligne1"/>
            <w:numPr>
              <w:numId w:val="28"/>
            </w:numPr>
            <w:tabs>
              <w:tab w:val="right" w:pos="585"/>
            </w:tabs>
            <w:bidi/>
            <w:spacing w:after="240"/>
            <w:jc w:val="both"/>
          </w:pPr>
        </w:pPrChange>
      </w:pPr>
      <w:del w:id="1304" w:author="SRO" w:date="2011-02-21T11:27:00Z">
        <w:r w:rsidRPr="000F3EE9" w:rsidDel="00EC4095">
          <w:rPr>
            <w:rFonts w:cs="Times New Roman"/>
            <w:sz w:val="26"/>
            <w:szCs w:val="26"/>
            <w:rtl/>
            <w:lang w:eastAsia="fr-FR"/>
            <w:rPrChange w:id="1305" w:author="SRO">
              <w:rPr>
                <w:rFonts w:cs="Times New Roman"/>
                <w:sz w:val="26"/>
                <w:szCs w:val="26"/>
                <w:rtl/>
                <w:lang w:eastAsia="fr-FR"/>
              </w:rPr>
            </w:rPrChange>
          </w:rPr>
          <w:delText xml:space="preserve">63. </w:delText>
        </w:r>
      </w:del>
      <w:r w:rsidRPr="000F3EE9">
        <w:rPr>
          <w:rFonts w:cs="Times New Roman" w:hint="eastAsia"/>
          <w:sz w:val="26"/>
          <w:szCs w:val="26"/>
          <w:rtl/>
          <w:lang w:eastAsia="fr-FR"/>
          <w:rPrChange w:id="1306" w:author="SRO">
            <w:rPr>
              <w:rFonts w:cs="Times New Roman" w:hint="eastAsia"/>
              <w:sz w:val="26"/>
              <w:szCs w:val="26"/>
              <w:rtl/>
              <w:lang w:eastAsia="fr-FR"/>
            </w:rPr>
          </w:rPrChange>
        </w:rPr>
        <w:t>وبعد</w:t>
      </w:r>
      <w:r w:rsidRPr="000F3EE9">
        <w:rPr>
          <w:rFonts w:cs="Times New Roman"/>
          <w:sz w:val="26"/>
          <w:szCs w:val="26"/>
          <w:rtl/>
          <w:lang w:eastAsia="fr-FR"/>
          <w:rPrChange w:id="1307" w:author="SRO">
            <w:rPr>
              <w:rFonts w:cs="Times New Roman"/>
              <w:sz w:val="26"/>
              <w:szCs w:val="26"/>
              <w:rtl/>
              <w:lang w:eastAsia="fr-FR"/>
            </w:rPr>
          </w:rPrChange>
        </w:rPr>
        <w:t xml:space="preserve"> </w:t>
      </w:r>
      <w:r w:rsidRPr="000F3EE9">
        <w:rPr>
          <w:rFonts w:cs="Times New Roman" w:hint="eastAsia"/>
          <w:sz w:val="26"/>
          <w:szCs w:val="26"/>
          <w:rtl/>
          <w:lang w:eastAsia="fr-FR"/>
          <w:rPrChange w:id="1308" w:author="SRO">
            <w:rPr>
              <w:rFonts w:cs="Times New Roman" w:hint="eastAsia"/>
              <w:sz w:val="26"/>
              <w:szCs w:val="26"/>
              <w:rtl/>
              <w:lang w:eastAsia="fr-FR"/>
            </w:rPr>
          </w:rPrChange>
        </w:rPr>
        <w:t>مناقشة</w:t>
      </w:r>
      <w:r w:rsidRPr="000F3EE9">
        <w:rPr>
          <w:rFonts w:cs="Times New Roman"/>
          <w:sz w:val="26"/>
          <w:szCs w:val="26"/>
          <w:rtl/>
          <w:lang w:eastAsia="fr-FR"/>
          <w:rPrChange w:id="1309" w:author="SRO">
            <w:rPr>
              <w:rFonts w:cs="Times New Roman"/>
              <w:sz w:val="26"/>
              <w:szCs w:val="26"/>
              <w:rtl/>
              <w:lang w:eastAsia="fr-FR"/>
            </w:rPr>
          </w:rPrChange>
        </w:rPr>
        <w:t xml:space="preserve"> </w:t>
      </w:r>
      <w:r w:rsidRPr="000F3EE9">
        <w:rPr>
          <w:rFonts w:cs="Times New Roman" w:hint="eastAsia"/>
          <w:sz w:val="26"/>
          <w:szCs w:val="26"/>
          <w:rtl/>
          <w:lang w:eastAsia="fr-FR"/>
          <w:rPrChange w:id="1310" w:author="SRO">
            <w:rPr>
              <w:rFonts w:cs="Times New Roman" w:hint="eastAsia"/>
              <w:sz w:val="26"/>
              <w:szCs w:val="26"/>
              <w:rtl/>
              <w:lang w:eastAsia="fr-FR"/>
            </w:rPr>
          </w:rPrChange>
        </w:rPr>
        <w:t>التوصيات</w:t>
      </w:r>
      <w:r w:rsidRPr="000F3EE9">
        <w:rPr>
          <w:rFonts w:cs="Times New Roman"/>
          <w:sz w:val="26"/>
          <w:szCs w:val="26"/>
          <w:rtl/>
          <w:lang w:eastAsia="fr-FR"/>
          <w:rPrChange w:id="1311" w:author="SRO">
            <w:rPr>
              <w:rFonts w:cs="Times New Roman"/>
              <w:sz w:val="26"/>
              <w:szCs w:val="26"/>
              <w:rtl/>
              <w:lang w:eastAsia="fr-FR"/>
            </w:rPr>
          </w:rPrChange>
        </w:rPr>
        <w:t xml:space="preserve"> </w:t>
      </w:r>
      <w:r w:rsidRPr="000F3EE9">
        <w:rPr>
          <w:rFonts w:cs="Times New Roman" w:hint="eastAsia"/>
          <w:sz w:val="26"/>
          <w:szCs w:val="26"/>
          <w:rtl/>
          <w:lang w:eastAsia="fr-FR"/>
          <w:rPrChange w:id="1312" w:author="SRO">
            <w:rPr>
              <w:rFonts w:cs="Times New Roman" w:hint="eastAsia"/>
              <w:sz w:val="26"/>
              <w:szCs w:val="26"/>
              <w:rtl/>
              <w:lang w:eastAsia="fr-FR"/>
            </w:rPr>
          </w:rPrChange>
        </w:rPr>
        <w:t>المقدمة،</w:t>
      </w:r>
      <w:r w:rsidRPr="000F3EE9">
        <w:rPr>
          <w:rFonts w:cs="Times New Roman"/>
          <w:sz w:val="26"/>
          <w:szCs w:val="26"/>
          <w:rtl/>
          <w:lang w:eastAsia="fr-FR"/>
          <w:rPrChange w:id="1313" w:author="SRO">
            <w:rPr>
              <w:rFonts w:cs="Times New Roman"/>
              <w:sz w:val="26"/>
              <w:szCs w:val="26"/>
              <w:rtl/>
              <w:lang w:eastAsia="fr-FR"/>
            </w:rPr>
          </w:rPrChange>
        </w:rPr>
        <w:t xml:space="preserve"> </w:t>
      </w:r>
      <w:r w:rsidRPr="000F3EE9">
        <w:rPr>
          <w:rFonts w:cs="Times New Roman" w:hint="eastAsia"/>
          <w:sz w:val="26"/>
          <w:szCs w:val="26"/>
          <w:rtl/>
          <w:lang w:eastAsia="fr-FR"/>
          <w:rPrChange w:id="1314" w:author="SRO">
            <w:rPr>
              <w:rFonts w:cs="Times New Roman" w:hint="eastAsia"/>
              <w:sz w:val="26"/>
              <w:szCs w:val="26"/>
              <w:rtl/>
              <w:lang w:eastAsia="fr-FR"/>
            </w:rPr>
          </w:rPrChange>
        </w:rPr>
        <w:t>اتفق</w:t>
      </w:r>
      <w:r w:rsidRPr="000F3EE9">
        <w:rPr>
          <w:rFonts w:cs="Times New Roman"/>
          <w:sz w:val="26"/>
          <w:szCs w:val="26"/>
          <w:rtl/>
          <w:lang w:eastAsia="fr-FR"/>
          <w:rPrChange w:id="1315" w:author="SRO">
            <w:rPr>
              <w:rFonts w:cs="Times New Roman"/>
              <w:sz w:val="26"/>
              <w:szCs w:val="26"/>
              <w:rtl/>
              <w:lang w:eastAsia="fr-FR"/>
            </w:rPr>
          </w:rPrChange>
        </w:rPr>
        <w:t xml:space="preserve"> </w:t>
      </w:r>
      <w:r w:rsidRPr="000F3EE9">
        <w:rPr>
          <w:rFonts w:cs="Times New Roman" w:hint="eastAsia"/>
          <w:sz w:val="26"/>
          <w:szCs w:val="26"/>
          <w:rtl/>
          <w:lang w:eastAsia="fr-FR"/>
          <w:rPrChange w:id="1316" w:author="SRO">
            <w:rPr>
              <w:rFonts w:cs="Times New Roman" w:hint="eastAsia"/>
              <w:sz w:val="26"/>
              <w:szCs w:val="26"/>
              <w:rtl/>
              <w:lang w:eastAsia="fr-FR"/>
            </w:rPr>
          </w:rPrChange>
        </w:rPr>
        <w:t>المشاركون</w:t>
      </w:r>
      <w:r w:rsidRPr="000F3EE9">
        <w:rPr>
          <w:rFonts w:cs="Times New Roman"/>
          <w:sz w:val="26"/>
          <w:szCs w:val="26"/>
          <w:rtl/>
          <w:lang w:eastAsia="fr-FR"/>
          <w:rPrChange w:id="1317" w:author="SRO">
            <w:rPr>
              <w:rFonts w:cs="Times New Roman"/>
              <w:sz w:val="26"/>
              <w:szCs w:val="26"/>
              <w:rtl/>
              <w:lang w:eastAsia="fr-FR"/>
            </w:rPr>
          </w:rPrChange>
        </w:rPr>
        <w:t xml:space="preserve"> </w:t>
      </w:r>
      <w:r w:rsidRPr="000F3EE9">
        <w:rPr>
          <w:rFonts w:cs="Times New Roman" w:hint="eastAsia"/>
          <w:sz w:val="26"/>
          <w:szCs w:val="26"/>
          <w:rtl/>
          <w:lang w:eastAsia="fr-FR"/>
          <w:rPrChange w:id="1318" w:author="SRO">
            <w:rPr>
              <w:rFonts w:cs="Times New Roman" w:hint="eastAsia"/>
              <w:sz w:val="26"/>
              <w:szCs w:val="26"/>
              <w:rtl/>
              <w:lang w:eastAsia="fr-FR"/>
            </w:rPr>
          </w:rPrChange>
        </w:rPr>
        <w:t>على</w:t>
      </w:r>
      <w:r w:rsidRPr="000F3EE9">
        <w:rPr>
          <w:rFonts w:cs="Times New Roman"/>
          <w:sz w:val="26"/>
          <w:szCs w:val="26"/>
          <w:rtl/>
          <w:lang w:eastAsia="fr-FR"/>
          <w:rPrChange w:id="1319" w:author="SRO">
            <w:rPr>
              <w:rFonts w:cs="Times New Roman"/>
              <w:sz w:val="26"/>
              <w:szCs w:val="26"/>
              <w:rtl/>
              <w:lang w:eastAsia="fr-FR"/>
            </w:rPr>
          </w:rPrChange>
        </w:rPr>
        <w:t xml:space="preserve"> </w:t>
      </w:r>
      <w:r w:rsidRPr="000F3EE9">
        <w:rPr>
          <w:rFonts w:cs="Times New Roman" w:hint="eastAsia"/>
          <w:sz w:val="26"/>
          <w:szCs w:val="26"/>
          <w:rtl/>
          <w:lang w:eastAsia="fr-FR"/>
          <w:rPrChange w:id="1320" w:author="SRO">
            <w:rPr>
              <w:rFonts w:cs="Times New Roman" w:hint="eastAsia"/>
              <w:sz w:val="26"/>
              <w:szCs w:val="26"/>
              <w:rtl/>
              <w:lang w:eastAsia="fr-FR"/>
            </w:rPr>
          </w:rPrChange>
        </w:rPr>
        <w:t>اعتماد</w:t>
      </w:r>
      <w:r w:rsidRPr="000F3EE9">
        <w:rPr>
          <w:rFonts w:cs="Times New Roman"/>
          <w:sz w:val="26"/>
          <w:szCs w:val="26"/>
          <w:rtl/>
          <w:lang w:eastAsia="fr-FR"/>
          <w:rPrChange w:id="1321" w:author="SRO">
            <w:rPr>
              <w:rFonts w:cs="Times New Roman"/>
              <w:sz w:val="26"/>
              <w:szCs w:val="26"/>
              <w:rtl/>
              <w:lang w:eastAsia="fr-FR"/>
            </w:rPr>
          </w:rPrChange>
        </w:rPr>
        <w:t xml:space="preserve"> </w:t>
      </w:r>
      <w:r w:rsidRPr="000F3EE9">
        <w:rPr>
          <w:rFonts w:cs="Times New Roman" w:hint="eastAsia"/>
          <w:sz w:val="26"/>
          <w:szCs w:val="26"/>
          <w:rtl/>
          <w:lang w:eastAsia="fr-FR"/>
          <w:rPrChange w:id="1322" w:author="SRO">
            <w:rPr>
              <w:rFonts w:cs="Times New Roman" w:hint="eastAsia"/>
              <w:sz w:val="26"/>
              <w:szCs w:val="26"/>
              <w:rtl/>
              <w:lang w:eastAsia="fr-FR"/>
            </w:rPr>
          </w:rPrChange>
        </w:rPr>
        <w:t>التوصيات،</w:t>
      </w:r>
      <w:r w:rsidRPr="000F3EE9">
        <w:rPr>
          <w:rFonts w:cs="Times New Roman"/>
          <w:sz w:val="26"/>
          <w:szCs w:val="26"/>
          <w:rtl/>
          <w:lang w:eastAsia="fr-FR"/>
          <w:rPrChange w:id="1323" w:author="SRO">
            <w:rPr>
              <w:rFonts w:cs="Times New Roman"/>
              <w:sz w:val="26"/>
              <w:szCs w:val="26"/>
              <w:rtl/>
              <w:lang w:eastAsia="fr-FR"/>
            </w:rPr>
          </w:rPrChange>
        </w:rPr>
        <w:t xml:space="preserve"> </w:t>
      </w:r>
      <w:r w:rsidRPr="000F3EE9">
        <w:rPr>
          <w:rFonts w:cs="Times New Roman" w:hint="eastAsia"/>
          <w:sz w:val="26"/>
          <w:szCs w:val="26"/>
          <w:rtl/>
          <w:lang w:eastAsia="fr-FR"/>
          <w:rPrChange w:id="1324" w:author="SRO">
            <w:rPr>
              <w:rFonts w:cs="Times New Roman" w:hint="eastAsia"/>
              <w:sz w:val="26"/>
              <w:szCs w:val="26"/>
              <w:rtl/>
              <w:lang w:eastAsia="fr-FR"/>
            </w:rPr>
          </w:rPrChange>
        </w:rPr>
        <w:t>مع</w:t>
      </w:r>
      <w:r w:rsidRPr="000F3EE9">
        <w:rPr>
          <w:rFonts w:cs="Times New Roman"/>
          <w:sz w:val="26"/>
          <w:szCs w:val="26"/>
          <w:rtl/>
          <w:lang w:eastAsia="fr-FR"/>
          <w:rPrChange w:id="1325" w:author="SRO">
            <w:rPr>
              <w:rFonts w:cs="Times New Roman"/>
              <w:sz w:val="26"/>
              <w:szCs w:val="26"/>
              <w:rtl/>
              <w:lang w:eastAsia="fr-FR"/>
            </w:rPr>
          </w:rPrChange>
        </w:rPr>
        <w:t xml:space="preserve"> </w:t>
      </w:r>
      <w:r w:rsidRPr="000F3EE9">
        <w:rPr>
          <w:rFonts w:cs="Times New Roman" w:hint="eastAsia"/>
          <w:sz w:val="26"/>
          <w:szCs w:val="26"/>
          <w:rtl/>
          <w:lang w:eastAsia="fr-FR"/>
          <w:rPrChange w:id="1326" w:author="SRO">
            <w:rPr>
              <w:rFonts w:cs="Times New Roman" w:hint="eastAsia"/>
              <w:sz w:val="26"/>
              <w:szCs w:val="26"/>
              <w:rtl/>
              <w:lang w:eastAsia="fr-FR"/>
            </w:rPr>
          </w:rPrChange>
        </w:rPr>
        <w:t>التحفظ</w:t>
      </w:r>
      <w:r w:rsidRPr="000F3EE9">
        <w:rPr>
          <w:rFonts w:cs="Times New Roman"/>
          <w:sz w:val="26"/>
          <w:szCs w:val="26"/>
          <w:rtl/>
          <w:lang w:eastAsia="fr-FR"/>
          <w:rPrChange w:id="1327" w:author="SRO">
            <w:rPr>
              <w:rFonts w:cs="Times New Roman"/>
              <w:sz w:val="26"/>
              <w:szCs w:val="26"/>
              <w:rtl/>
              <w:lang w:eastAsia="fr-FR"/>
            </w:rPr>
          </w:rPrChange>
        </w:rPr>
        <w:t xml:space="preserve"> </w:t>
      </w:r>
      <w:r w:rsidRPr="000F3EE9">
        <w:rPr>
          <w:rFonts w:cs="Times New Roman" w:hint="eastAsia"/>
          <w:sz w:val="26"/>
          <w:szCs w:val="26"/>
          <w:rtl/>
          <w:lang w:eastAsia="fr-FR"/>
          <w:rPrChange w:id="1328" w:author="SRO">
            <w:rPr>
              <w:rFonts w:cs="Times New Roman" w:hint="eastAsia"/>
              <w:sz w:val="26"/>
              <w:szCs w:val="26"/>
              <w:rtl/>
              <w:lang w:eastAsia="fr-FR"/>
            </w:rPr>
          </w:rPrChange>
        </w:rPr>
        <w:t>على</w:t>
      </w:r>
      <w:r w:rsidRPr="000F3EE9">
        <w:rPr>
          <w:rFonts w:cs="Times New Roman"/>
          <w:sz w:val="26"/>
          <w:szCs w:val="26"/>
          <w:rtl/>
          <w:lang w:eastAsia="fr-FR"/>
          <w:rPrChange w:id="1329" w:author="SRO">
            <w:rPr>
              <w:rFonts w:cs="Times New Roman"/>
              <w:sz w:val="26"/>
              <w:szCs w:val="26"/>
              <w:rtl/>
              <w:lang w:eastAsia="fr-FR"/>
            </w:rPr>
          </w:rPrChange>
        </w:rPr>
        <w:t xml:space="preserve"> </w:t>
      </w:r>
      <w:r w:rsidRPr="000F3EE9">
        <w:rPr>
          <w:rFonts w:cs="Times New Roman" w:hint="eastAsia"/>
          <w:sz w:val="26"/>
          <w:szCs w:val="26"/>
          <w:rtl/>
          <w:lang w:eastAsia="fr-FR"/>
          <w:rPrChange w:id="1330" w:author="SRO">
            <w:rPr>
              <w:rFonts w:cs="Times New Roman" w:hint="eastAsia"/>
              <w:sz w:val="26"/>
              <w:szCs w:val="26"/>
              <w:rtl/>
              <w:lang w:eastAsia="fr-FR"/>
            </w:rPr>
          </w:rPrChange>
        </w:rPr>
        <w:t>التغييرات</w:t>
      </w:r>
      <w:r w:rsidRPr="000F3EE9">
        <w:rPr>
          <w:rFonts w:cs="Times New Roman"/>
          <w:sz w:val="26"/>
          <w:szCs w:val="26"/>
          <w:rtl/>
          <w:lang w:eastAsia="fr-FR"/>
          <w:rPrChange w:id="1331" w:author="SRO">
            <w:rPr>
              <w:rFonts w:cs="Times New Roman"/>
              <w:sz w:val="26"/>
              <w:szCs w:val="26"/>
              <w:rtl/>
              <w:lang w:eastAsia="fr-FR"/>
            </w:rPr>
          </w:rPrChange>
        </w:rPr>
        <w:t xml:space="preserve"> </w:t>
      </w:r>
      <w:r w:rsidRPr="000F3EE9">
        <w:rPr>
          <w:rFonts w:cs="Times New Roman" w:hint="eastAsia"/>
          <w:sz w:val="26"/>
          <w:szCs w:val="26"/>
          <w:rtl/>
          <w:lang w:eastAsia="fr-FR"/>
          <w:rPrChange w:id="1332" w:author="SRO">
            <w:rPr>
              <w:rFonts w:cs="Times New Roman" w:hint="eastAsia"/>
              <w:sz w:val="26"/>
              <w:szCs w:val="26"/>
              <w:rtl/>
              <w:lang w:eastAsia="fr-FR"/>
            </w:rPr>
          </w:rPrChange>
        </w:rPr>
        <w:t>المحتملة</w:t>
      </w:r>
      <w:r w:rsidRPr="000F3EE9">
        <w:rPr>
          <w:rFonts w:cs="Times New Roman"/>
          <w:sz w:val="26"/>
          <w:szCs w:val="26"/>
          <w:rtl/>
          <w:lang w:eastAsia="fr-FR"/>
          <w:rPrChange w:id="1333" w:author="SRO">
            <w:rPr>
              <w:rFonts w:cs="Times New Roman"/>
              <w:sz w:val="26"/>
              <w:szCs w:val="26"/>
              <w:rtl/>
              <w:lang w:eastAsia="fr-FR"/>
            </w:rPr>
          </w:rPrChange>
        </w:rPr>
        <w:t xml:space="preserve"> </w:t>
      </w:r>
      <w:r w:rsidRPr="000F3EE9">
        <w:rPr>
          <w:rFonts w:cs="Times New Roman" w:hint="eastAsia"/>
          <w:sz w:val="26"/>
          <w:szCs w:val="26"/>
          <w:rtl/>
          <w:lang w:eastAsia="fr-FR"/>
          <w:rPrChange w:id="1334" w:author="SRO">
            <w:rPr>
              <w:rFonts w:cs="Times New Roman" w:hint="eastAsia"/>
              <w:sz w:val="26"/>
              <w:szCs w:val="26"/>
              <w:rtl/>
              <w:lang w:eastAsia="fr-FR"/>
            </w:rPr>
          </w:rPrChange>
        </w:rPr>
        <w:t>والتي</w:t>
      </w:r>
      <w:r w:rsidRPr="000F3EE9">
        <w:rPr>
          <w:rFonts w:cs="Times New Roman"/>
          <w:sz w:val="26"/>
          <w:szCs w:val="26"/>
          <w:rtl/>
          <w:lang w:eastAsia="fr-FR"/>
          <w:rPrChange w:id="1335" w:author="SRO">
            <w:rPr>
              <w:rFonts w:cs="Times New Roman"/>
              <w:sz w:val="26"/>
              <w:szCs w:val="26"/>
              <w:rtl/>
              <w:lang w:eastAsia="fr-FR"/>
            </w:rPr>
          </w:rPrChange>
        </w:rPr>
        <w:t xml:space="preserve"> </w:t>
      </w:r>
      <w:r w:rsidRPr="000F3EE9">
        <w:rPr>
          <w:rFonts w:cs="Times New Roman" w:hint="eastAsia"/>
          <w:sz w:val="26"/>
          <w:szCs w:val="26"/>
          <w:rtl/>
          <w:lang w:eastAsia="fr-FR"/>
          <w:rPrChange w:id="1336" w:author="SRO">
            <w:rPr>
              <w:rFonts w:cs="Times New Roman" w:hint="eastAsia"/>
              <w:sz w:val="26"/>
              <w:szCs w:val="26"/>
              <w:rtl/>
              <w:lang w:eastAsia="fr-FR"/>
            </w:rPr>
          </w:rPrChange>
        </w:rPr>
        <w:t>ستطلب</w:t>
      </w:r>
      <w:r w:rsidRPr="000F3EE9">
        <w:rPr>
          <w:rFonts w:cs="Times New Roman"/>
          <w:sz w:val="26"/>
          <w:szCs w:val="26"/>
          <w:rtl/>
          <w:lang w:eastAsia="fr-FR"/>
          <w:rPrChange w:id="1337" w:author="SRO">
            <w:rPr>
              <w:rFonts w:cs="Times New Roman"/>
              <w:sz w:val="26"/>
              <w:szCs w:val="26"/>
              <w:rtl/>
              <w:lang w:eastAsia="fr-FR"/>
            </w:rPr>
          </w:rPrChange>
        </w:rPr>
        <w:t xml:space="preserve"> </w:t>
      </w:r>
      <w:r w:rsidRPr="000F3EE9">
        <w:rPr>
          <w:rFonts w:cs="Times New Roman" w:hint="eastAsia"/>
          <w:sz w:val="26"/>
          <w:szCs w:val="26"/>
          <w:rtl/>
          <w:lang w:eastAsia="fr-FR"/>
          <w:rPrChange w:id="1338" w:author="SRO">
            <w:rPr>
              <w:rFonts w:cs="Times New Roman" w:hint="eastAsia"/>
              <w:sz w:val="26"/>
              <w:szCs w:val="26"/>
              <w:rtl/>
              <w:lang w:eastAsia="fr-FR"/>
            </w:rPr>
          </w:rPrChange>
        </w:rPr>
        <w:t>بعد</w:t>
      </w:r>
      <w:r w:rsidRPr="000F3EE9">
        <w:rPr>
          <w:rFonts w:cs="Times New Roman"/>
          <w:sz w:val="26"/>
          <w:szCs w:val="26"/>
          <w:rtl/>
          <w:lang w:eastAsia="fr-FR"/>
          <w:rPrChange w:id="1339" w:author="SRO">
            <w:rPr>
              <w:rFonts w:cs="Times New Roman"/>
              <w:sz w:val="26"/>
              <w:szCs w:val="26"/>
              <w:rtl/>
              <w:lang w:eastAsia="fr-FR"/>
            </w:rPr>
          </w:rPrChange>
        </w:rPr>
        <w:t xml:space="preserve"> </w:t>
      </w:r>
      <w:r w:rsidRPr="000F3EE9">
        <w:rPr>
          <w:rFonts w:cs="Times New Roman" w:hint="eastAsia"/>
          <w:sz w:val="26"/>
          <w:szCs w:val="26"/>
          <w:rtl/>
          <w:lang w:eastAsia="fr-FR"/>
          <w:rPrChange w:id="1340" w:author="SRO">
            <w:rPr>
              <w:rFonts w:cs="Times New Roman" w:hint="eastAsia"/>
              <w:sz w:val="26"/>
              <w:szCs w:val="26"/>
              <w:rtl/>
              <w:lang w:eastAsia="fr-FR"/>
            </w:rPr>
          </w:rPrChange>
        </w:rPr>
        <w:t>تعميم</w:t>
      </w:r>
      <w:r w:rsidRPr="000F3EE9">
        <w:rPr>
          <w:rFonts w:cs="Times New Roman"/>
          <w:sz w:val="26"/>
          <w:szCs w:val="26"/>
          <w:rtl/>
          <w:lang w:eastAsia="fr-FR"/>
          <w:rPrChange w:id="1341" w:author="SRO">
            <w:rPr>
              <w:rFonts w:cs="Times New Roman"/>
              <w:sz w:val="26"/>
              <w:szCs w:val="26"/>
              <w:rtl/>
              <w:lang w:eastAsia="fr-FR"/>
            </w:rPr>
          </w:rPrChange>
        </w:rPr>
        <w:t xml:space="preserve"> </w:t>
      </w:r>
      <w:r w:rsidRPr="000F3EE9">
        <w:rPr>
          <w:rFonts w:cs="Times New Roman" w:hint="eastAsia"/>
          <w:sz w:val="26"/>
          <w:szCs w:val="26"/>
          <w:rtl/>
          <w:lang w:eastAsia="fr-FR"/>
          <w:rPrChange w:id="1342" w:author="SRO">
            <w:rPr>
              <w:rFonts w:cs="Times New Roman" w:hint="eastAsia"/>
              <w:sz w:val="26"/>
              <w:szCs w:val="26"/>
              <w:rtl/>
              <w:lang w:eastAsia="fr-FR"/>
            </w:rPr>
          </w:rPrChange>
        </w:rPr>
        <w:t>هذه</w:t>
      </w:r>
      <w:r w:rsidRPr="000F3EE9">
        <w:rPr>
          <w:rFonts w:cs="Times New Roman"/>
          <w:sz w:val="26"/>
          <w:szCs w:val="26"/>
          <w:rtl/>
          <w:lang w:eastAsia="fr-FR"/>
          <w:rPrChange w:id="1343" w:author="SRO">
            <w:rPr>
              <w:rFonts w:cs="Times New Roman"/>
              <w:sz w:val="26"/>
              <w:szCs w:val="26"/>
              <w:rtl/>
              <w:lang w:eastAsia="fr-FR"/>
            </w:rPr>
          </w:rPrChange>
        </w:rPr>
        <w:t xml:space="preserve"> </w:t>
      </w:r>
      <w:r w:rsidRPr="000F3EE9">
        <w:rPr>
          <w:rFonts w:cs="Times New Roman" w:hint="eastAsia"/>
          <w:sz w:val="26"/>
          <w:szCs w:val="26"/>
          <w:rtl/>
          <w:lang w:eastAsia="fr-FR"/>
          <w:rPrChange w:id="1344" w:author="SRO">
            <w:rPr>
              <w:rFonts w:cs="Times New Roman" w:hint="eastAsia"/>
              <w:sz w:val="26"/>
              <w:szCs w:val="26"/>
              <w:rtl/>
              <w:lang w:eastAsia="fr-FR"/>
            </w:rPr>
          </w:rPrChange>
        </w:rPr>
        <w:t>اللائحة</w:t>
      </w:r>
      <w:r w:rsidRPr="000F3EE9">
        <w:rPr>
          <w:rFonts w:cs="Times New Roman"/>
          <w:sz w:val="26"/>
          <w:szCs w:val="26"/>
          <w:rtl/>
          <w:lang w:eastAsia="fr-FR"/>
          <w:rPrChange w:id="1345" w:author="SRO">
            <w:rPr>
              <w:rFonts w:cs="Times New Roman"/>
              <w:sz w:val="26"/>
              <w:szCs w:val="26"/>
              <w:rtl/>
              <w:lang w:eastAsia="fr-FR"/>
            </w:rPr>
          </w:rPrChange>
        </w:rPr>
        <w:t xml:space="preserve"> </w:t>
      </w:r>
      <w:r w:rsidRPr="000F3EE9">
        <w:rPr>
          <w:rFonts w:cs="Times New Roman" w:hint="eastAsia"/>
          <w:sz w:val="26"/>
          <w:szCs w:val="26"/>
          <w:rtl/>
          <w:lang w:eastAsia="fr-FR"/>
          <w:rPrChange w:id="1346" w:author="SRO">
            <w:rPr>
              <w:rFonts w:cs="Times New Roman" w:hint="eastAsia"/>
              <w:sz w:val="26"/>
              <w:szCs w:val="26"/>
              <w:rtl/>
              <w:lang w:eastAsia="fr-FR"/>
            </w:rPr>
          </w:rPrChange>
        </w:rPr>
        <w:t>على</w:t>
      </w:r>
      <w:r w:rsidRPr="000F3EE9">
        <w:rPr>
          <w:rFonts w:cs="Times New Roman"/>
          <w:sz w:val="26"/>
          <w:szCs w:val="26"/>
          <w:rtl/>
          <w:lang w:eastAsia="fr-FR"/>
          <w:rPrChange w:id="1347" w:author="SRO">
            <w:rPr>
              <w:rFonts w:cs="Times New Roman"/>
              <w:sz w:val="26"/>
              <w:szCs w:val="26"/>
              <w:rtl/>
              <w:lang w:eastAsia="fr-FR"/>
            </w:rPr>
          </w:rPrChange>
        </w:rPr>
        <w:t xml:space="preserve"> </w:t>
      </w:r>
      <w:r w:rsidRPr="000F3EE9">
        <w:rPr>
          <w:rFonts w:cs="Times New Roman" w:hint="eastAsia"/>
          <w:sz w:val="26"/>
          <w:szCs w:val="26"/>
          <w:rtl/>
          <w:lang w:eastAsia="fr-FR"/>
          <w:rPrChange w:id="1348" w:author="SRO">
            <w:rPr>
              <w:rFonts w:cs="Times New Roman" w:hint="eastAsia"/>
              <w:sz w:val="26"/>
              <w:szCs w:val="26"/>
              <w:rtl/>
              <w:lang w:eastAsia="fr-FR"/>
            </w:rPr>
          </w:rPrChange>
        </w:rPr>
        <w:t>جميع</w:t>
      </w:r>
      <w:r w:rsidRPr="000F3EE9">
        <w:rPr>
          <w:rFonts w:cs="Times New Roman"/>
          <w:sz w:val="26"/>
          <w:szCs w:val="26"/>
          <w:rtl/>
          <w:lang w:eastAsia="fr-FR"/>
          <w:rPrChange w:id="1349" w:author="SRO">
            <w:rPr>
              <w:rFonts w:cs="Times New Roman"/>
              <w:sz w:val="26"/>
              <w:szCs w:val="26"/>
              <w:rtl/>
              <w:lang w:eastAsia="fr-FR"/>
            </w:rPr>
          </w:rPrChange>
        </w:rPr>
        <w:t xml:space="preserve"> </w:t>
      </w:r>
      <w:r w:rsidRPr="000F3EE9">
        <w:rPr>
          <w:rFonts w:cs="Times New Roman" w:hint="eastAsia"/>
          <w:sz w:val="26"/>
          <w:szCs w:val="26"/>
          <w:rtl/>
          <w:lang w:eastAsia="fr-FR"/>
          <w:rPrChange w:id="1350" w:author="SRO">
            <w:rPr>
              <w:rFonts w:cs="Times New Roman" w:hint="eastAsia"/>
              <w:sz w:val="26"/>
              <w:szCs w:val="26"/>
              <w:rtl/>
              <w:lang w:eastAsia="fr-FR"/>
            </w:rPr>
          </w:rPrChange>
        </w:rPr>
        <w:t>المشاركين</w:t>
      </w:r>
      <w:r w:rsidRPr="000F3EE9">
        <w:rPr>
          <w:rFonts w:cs="Times New Roman"/>
          <w:sz w:val="26"/>
          <w:szCs w:val="26"/>
          <w:rtl/>
          <w:lang w:eastAsia="fr-FR"/>
          <w:rPrChange w:id="1351" w:author="SRO">
            <w:rPr>
              <w:rFonts w:cs="Times New Roman"/>
              <w:sz w:val="26"/>
              <w:szCs w:val="26"/>
              <w:rtl/>
              <w:lang w:eastAsia="fr-FR"/>
            </w:rPr>
          </w:rPrChange>
        </w:rPr>
        <w:t xml:space="preserve">. </w:t>
      </w:r>
      <w:r w:rsidRPr="000F3EE9">
        <w:rPr>
          <w:rFonts w:cs="Times New Roman" w:hint="eastAsia"/>
          <w:sz w:val="26"/>
          <w:szCs w:val="26"/>
          <w:rtl/>
          <w:lang w:eastAsia="fr-FR"/>
          <w:rPrChange w:id="1352" w:author="SRO">
            <w:rPr>
              <w:rFonts w:cs="Times New Roman" w:hint="eastAsia"/>
              <w:sz w:val="26"/>
              <w:szCs w:val="26"/>
              <w:rtl/>
              <w:lang w:eastAsia="fr-FR"/>
            </w:rPr>
          </w:rPrChange>
        </w:rPr>
        <w:t>توجد</w:t>
      </w:r>
      <w:r w:rsidRPr="000F3EE9">
        <w:rPr>
          <w:rFonts w:cs="Times New Roman"/>
          <w:sz w:val="26"/>
          <w:szCs w:val="26"/>
          <w:rtl/>
          <w:lang w:eastAsia="fr-FR"/>
          <w:rPrChange w:id="1353" w:author="SRO">
            <w:rPr>
              <w:rFonts w:cs="Times New Roman"/>
              <w:sz w:val="26"/>
              <w:szCs w:val="26"/>
              <w:rtl/>
              <w:lang w:eastAsia="fr-FR"/>
            </w:rPr>
          </w:rPrChange>
        </w:rPr>
        <w:t xml:space="preserve"> </w:t>
      </w:r>
      <w:r w:rsidRPr="000F3EE9">
        <w:rPr>
          <w:rFonts w:cs="Times New Roman" w:hint="eastAsia"/>
          <w:sz w:val="26"/>
          <w:szCs w:val="26"/>
          <w:rtl/>
          <w:lang w:eastAsia="fr-FR"/>
          <w:rPrChange w:id="1354" w:author="SRO">
            <w:rPr>
              <w:rFonts w:cs="Times New Roman" w:hint="eastAsia"/>
              <w:sz w:val="26"/>
              <w:szCs w:val="26"/>
              <w:rtl/>
              <w:lang w:eastAsia="fr-FR"/>
            </w:rPr>
          </w:rPrChange>
        </w:rPr>
        <w:t>قائمة</w:t>
      </w:r>
      <w:r w:rsidRPr="000F3EE9">
        <w:rPr>
          <w:rFonts w:cs="Times New Roman"/>
          <w:sz w:val="26"/>
          <w:szCs w:val="26"/>
          <w:rtl/>
          <w:lang w:eastAsia="fr-FR"/>
          <w:rPrChange w:id="1355" w:author="SRO">
            <w:rPr>
              <w:rFonts w:cs="Times New Roman"/>
              <w:sz w:val="26"/>
              <w:szCs w:val="26"/>
              <w:rtl/>
              <w:lang w:eastAsia="fr-FR"/>
            </w:rPr>
          </w:rPrChange>
        </w:rPr>
        <w:t xml:space="preserve"> </w:t>
      </w:r>
      <w:r w:rsidRPr="000F3EE9">
        <w:rPr>
          <w:rFonts w:cs="Times New Roman" w:hint="eastAsia"/>
          <w:sz w:val="26"/>
          <w:szCs w:val="26"/>
          <w:rtl/>
          <w:lang w:eastAsia="fr-FR"/>
          <w:rPrChange w:id="1356" w:author="SRO">
            <w:rPr>
              <w:rFonts w:cs="Times New Roman" w:hint="eastAsia"/>
              <w:sz w:val="26"/>
              <w:szCs w:val="26"/>
              <w:rtl/>
              <w:lang w:eastAsia="fr-FR"/>
            </w:rPr>
          </w:rPrChange>
        </w:rPr>
        <w:t>التوصيات</w:t>
      </w:r>
      <w:r w:rsidRPr="000F3EE9">
        <w:rPr>
          <w:rFonts w:cs="Times New Roman"/>
          <w:sz w:val="26"/>
          <w:szCs w:val="26"/>
          <w:rtl/>
          <w:lang w:eastAsia="fr-FR"/>
          <w:rPrChange w:id="1357" w:author="SRO">
            <w:rPr>
              <w:rFonts w:cs="Times New Roman"/>
              <w:sz w:val="26"/>
              <w:szCs w:val="26"/>
              <w:rtl/>
              <w:lang w:eastAsia="fr-FR"/>
            </w:rPr>
          </w:rPrChange>
        </w:rPr>
        <w:t xml:space="preserve"> </w:t>
      </w:r>
      <w:r w:rsidRPr="000F3EE9">
        <w:rPr>
          <w:rFonts w:cs="Times New Roman" w:hint="eastAsia"/>
          <w:sz w:val="26"/>
          <w:szCs w:val="26"/>
          <w:rtl/>
          <w:lang w:eastAsia="fr-FR"/>
          <w:rPrChange w:id="1358" w:author="SRO">
            <w:rPr>
              <w:rFonts w:cs="Times New Roman" w:hint="eastAsia"/>
              <w:sz w:val="26"/>
              <w:szCs w:val="26"/>
              <w:rtl/>
              <w:lang w:eastAsia="fr-FR"/>
            </w:rPr>
          </w:rPrChange>
        </w:rPr>
        <w:t>المعدلة</w:t>
      </w:r>
      <w:r w:rsidRPr="000F3EE9">
        <w:rPr>
          <w:rFonts w:cs="Times New Roman"/>
          <w:sz w:val="26"/>
          <w:szCs w:val="26"/>
          <w:rtl/>
          <w:lang w:eastAsia="fr-FR"/>
          <w:rPrChange w:id="1359" w:author="SRO">
            <w:rPr>
              <w:rFonts w:cs="Times New Roman"/>
              <w:sz w:val="26"/>
              <w:szCs w:val="26"/>
              <w:rtl/>
              <w:lang w:eastAsia="fr-FR"/>
            </w:rPr>
          </w:rPrChange>
        </w:rPr>
        <w:t xml:space="preserve"> </w:t>
      </w:r>
      <w:r w:rsidRPr="000F3EE9">
        <w:rPr>
          <w:rFonts w:cs="Times New Roman" w:hint="eastAsia"/>
          <w:sz w:val="26"/>
          <w:szCs w:val="26"/>
          <w:rtl/>
          <w:lang w:eastAsia="fr-FR"/>
          <w:rPrChange w:id="1360" w:author="SRO">
            <w:rPr>
              <w:rFonts w:cs="Times New Roman" w:hint="eastAsia"/>
              <w:sz w:val="26"/>
              <w:szCs w:val="26"/>
              <w:rtl/>
              <w:lang w:eastAsia="fr-FR"/>
            </w:rPr>
          </w:rPrChange>
        </w:rPr>
        <w:t>في</w:t>
      </w:r>
      <w:r w:rsidRPr="000F3EE9">
        <w:rPr>
          <w:rFonts w:cs="Times New Roman"/>
          <w:sz w:val="26"/>
          <w:szCs w:val="26"/>
          <w:rtl/>
          <w:lang w:eastAsia="fr-FR"/>
          <w:rPrChange w:id="1361" w:author="SRO">
            <w:rPr>
              <w:rFonts w:cs="Times New Roman"/>
              <w:sz w:val="26"/>
              <w:szCs w:val="26"/>
              <w:rtl/>
              <w:lang w:eastAsia="fr-FR"/>
            </w:rPr>
          </w:rPrChange>
        </w:rPr>
        <w:t xml:space="preserve"> </w:t>
      </w:r>
      <w:r w:rsidRPr="000F3EE9">
        <w:rPr>
          <w:rFonts w:cs="Times New Roman" w:hint="eastAsia"/>
          <w:sz w:val="26"/>
          <w:szCs w:val="26"/>
          <w:rtl/>
          <w:lang w:eastAsia="fr-FR"/>
          <w:rPrChange w:id="1362" w:author="SRO">
            <w:rPr>
              <w:rFonts w:cs="Times New Roman" w:hint="eastAsia"/>
              <w:sz w:val="26"/>
              <w:szCs w:val="26"/>
              <w:rtl/>
              <w:lang w:eastAsia="fr-FR"/>
            </w:rPr>
          </w:rPrChange>
        </w:rPr>
        <w:t>الملحق</w:t>
      </w:r>
      <w:r w:rsidRPr="000F3EE9">
        <w:rPr>
          <w:rFonts w:cs="Times New Roman"/>
          <w:sz w:val="26"/>
          <w:szCs w:val="26"/>
          <w:rtl/>
          <w:lang w:eastAsia="fr-FR"/>
          <w:rPrChange w:id="1363" w:author="SRO">
            <w:rPr>
              <w:rFonts w:cs="Times New Roman"/>
              <w:sz w:val="26"/>
              <w:szCs w:val="26"/>
              <w:rtl/>
              <w:lang w:eastAsia="fr-FR"/>
            </w:rPr>
          </w:rPrChange>
        </w:rPr>
        <w:t xml:space="preserve"> </w:t>
      </w:r>
      <w:r w:rsidRPr="000F3EE9">
        <w:rPr>
          <w:rFonts w:cs="Times New Roman" w:hint="eastAsia"/>
          <w:sz w:val="26"/>
          <w:szCs w:val="26"/>
          <w:rtl/>
          <w:lang w:eastAsia="fr-FR"/>
          <w:rPrChange w:id="1364" w:author="SRO">
            <w:rPr>
              <w:rFonts w:cs="Times New Roman" w:hint="eastAsia"/>
              <w:sz w:val="26"/>
              <w:szCs w:val="26"/>
              <w:rtl/>
              <w:lang w:eastAsia="fr-FR"/>
            </w:rPr>
          </w:rPrChange>
        </w:rPr>
        <w:t>الأول</w:t>
      </w:r>
      <w:r w:rsidRPr="000F3EE9">
        <w:rPr>
          <w:rFonts w:cs="Times New Roman"/>
          <w:sz w:val="26"/>
          <w:szCs w:val="26"/>
          <w:rtl/>
          <w:lang w:eastAsia="fr-FR"/>
          <w:rPrChange w:id="1365" w:author="SRO">
            <w:rPr>
              <w:rFonts w:cs="Times New Roman"/>
              <w:sz w:val="26"/>
              <w:szCs w:val="26"/>
              <w:rtl/>
              <w:lang w:eastAsia="fr-FR"/>
            </w:rPr>
          </w:rPrChange>
        </w:rPr>
        <w:t xml:space="preserve">.  </w:t>
      </w:r>
    </w:p>
    <w:p w:rsidR="00832F4C" w:rsidRPr="000F3EE9" w:rsidRDefault="00832F4C" w:rsidP="00144062">
      <w:pPr>
        <w:pStyle w:val="Sansinterligne1"/>
        <w:bidi/>
        <w:spacing w:after="240"/>
        <w:jc w:val="both"/>
        <w:rPr>
          <w:rFonts w:ascii="Times New Roman" w:eastAsia="MS Mincho" w:hAnsi="Times New Roman" w:cs="Times New Roman"/>
          <w:sz w:val="26"/>
          <w:szCs w:val="26"/>
          <w:u w:val="single"/>
          <w:lang w:eastAsia="fr-FR"/>
          <w:rPrChange w:id="1366" w:author="SRO">
            <w:rPr>
              <w:rFonts w:ascii="Times New Roman" w:eastAsia="MS Mincho" w:hAnsi="Times New Roman" w:cs="Times New Roman"/>
              <w:sz w:val="26"/>
              <w:szCs w:val="26"/>
              <w:u w:val="single"/>
              <w:lang w:eastAsia="fr-FR"/>
            </w:rPr>
          </w:rPrChange>
        </w:rPr>
      </w:pPr>
      <w:r w:rsidRPr="000F3EE9">
        <w:rPr>
          <w:rFonts w:ascii="Times New Roman" w:hAnsi="Times New Roman" w:cs="Times New Roman"/>
          <w:sz w:val="26"/>
          <w:szCs w:val="26"/>
          <w:rtl/>
          <w:lang w:bidi="ar-MA"/>
          <w:rPrChange w:id="1367" w:author="SRO" w:date="2011-02-21T10:18:00Z">
            <w:rPr>
              <w:rFonts w:ascii="Times New Roman" w:hAnsi="Times New Roman" w:cs="Times New Roman"/>
              <w:sz w:val="26"/>
              <w:szCs w:val="26"/>
              <w:rtl/>
              <w:lang w:bidi="ar-MA"/>
            </w:rPr>
          </w:rPrChange>
        </w:rPr>
        <w:t>■</w:t>
      </w:r>
      <w:r w:rsidRPr="000F3EE9">
        <w:rPr>
          <w:rFonts w:ascii="Times New Roman" w:hAnsi="Times New Roman" w:cs="Times New Roman"/>
          <w:sz w:val="26"/>
          <w:szCs w:val="26"/>
          <w:rtl/>
          <w:lang w:bidi="ar-MA"/>
          <w:rPrChange w:id="1368" w:author="SRO">
            <w:rPr>
              <w:rFonts w:ascii="Times New Roman" w:hAnsi="Times New Roman" w:cs="Times New Roman"/>
              <w:sz w:val="26"/>
              <w:szCs w:val="26"/>
              <w:rtl/>
              <w:lang w:bidi="ar-MA"/>
            </w:rPr>
          </w:rPrChange>
        </w:rPr>
        <w:t xml:space="preserve">  </w:t>
      </w:r>
      <w:r w:rsidRPr="000F3EE9">
        <w:rPr>
          <w:rFonts w:cs="Times New Roman" w:hint="eastAsia"/>
          <w:sz w:val="26"/>
          <w:szCs w:val="26"/>
          <w:u w:val="single"/>
          <w:rtl/>
          <w:lang w:eastAsia="fr-FR"/>
          <w:rPrChange w:id="1369" w:author="SRO">
            <w:rPr>
              <w:rFonts w:cs="Times New Roman" w:hint="eastAsia"/>
              <w:sz w:val="26"/>
              <w:szCs w:val="26"/>
              <w:u w:val="single"/>
              <w:rtl/>
              <w:lang w:eastAsia="fr-FR"/>
            </w:rPr>
          </w:rPrChange>
        </w:rPr>
        <w:t>تقديم</w:t>
      </w:r>
      <w:r w:rsidRPr="000F3EE9">
        <w:rPr>
          <w:rFonts w:cs="Times New Roman"/>
          <w:sz w:val="26"/>
          <w:szCs w:val="26"/>
          <w:u w:val="single"/>
          <w:rtl/>
          <w:lang w:eastAsia="fr-FR"/>
          <w:rPrChange w:id="1370" w:author="SRO">
            <w:rPr>
              <w:rFonts w:cs="Times New Roman"/>
              <w:sz w:val="26"/>
              <w:szCs w:val="26"/>
              <w:u w:val="single"/>
              <w:rtl/>
              <w:lang w:eastAsia="fr-FR"/>
            </w:rPr>
          </w:rPrChange>
        </w:rPr>
        <w:t xml:space="preserve"> </w:t>
      </w:r>
      <w:r w:rsidRPr="000F3EE9">
        <w:rPr>
          <w:rFonts w:cs="Times New Roman" w:hint="eastAsia"/>
          <w:sz w:val="26"/>
          <w:szCs w:val="26"/>
          <w:u w:val="single"/>
          <w:rtl/>
          <w:lang w:eastAsia="fr-FR"/>
          <w:rPrChange w:id="1371" w:author="SRO">
            <w:rPr>
              <w:rFonts w:cs="Times New Roman" w:hint="eastAsia"/>
              <w:sz w:val="26"/>
              <w:szCs w:val="26"/>
              <w:u w:val="single"/>
              <w:rtl/>
              <w:lang w:eastAsia="fr-FR"/>
            </w:rPr>
          </w:rPrChange>
        </w:rPr>
        <w:t>توصيات</w:t>
      </w:r>
      <w:r w:rsidRPr="000F3EE9">
        <w:rPr>
          <w:rFonts w:cs="Times New Roman"/>
          <w:sz w:val="26"/>
          <w:szCs w:val="26"/>
          <w:u w:val="single"/>
          <w:rtl/>
          <w:lang w:eastAsia="fr-FR"/>
          <w:rPrChange w:id="1372" w:author="SRO">
            <w:rPr>
              <w:rFonts w:cs="Times New Roman"/>
              <w:sz w:val="26"/>
              <w:szCs w:val="26"/>
              <w:u w:val="single"/>
              <w:rtl/>
              <w:lang w:eastAsia="fr-FR"/>
            </w:rPr>
          </w:rPrChange>
        </w:rPr>
        <w:t xml:space="preserve"> </w:t>
      </w:r>
      <w:r w:rsidRPr="000F3EE9">
        <w:rPr>
          <w:rFonts w:cs="Times New Roman" w:hint="eastAsia"/>
          <w:sz w:val="26"/>
          <w:szCs w:val="26"/>
          <w:u w:val="single"/>
          <w:rtl/>
          <w:lang w:eastAsia="fr-FR"/>
          <w:rPrChange w:id="1373" w:author="SRO">
            <w:rPr>
              <w:rFonts w:cs="Times New Roman" w:hint="eastAsia"/>
              <w:sz w:val="26"/>
              <w:szCs w:val="26"/>
              <w:u w:val="single"/>
              <w:rtl/>
              <w:lang w:eastAsia="fr-FR"/>
            </w:rPr>
          </w:rPrChange>
        </w:rPr>
        <w:t>الدورة</w:t>
      </w:r>
      <w:r w:rsidRPr="000F3EE9">
        <w:rPr>
          <w:rFonts w:cs="Times New Roman"/>
          <w:sz w:val="26"/>
          <w:szCs w:val="26"/>
          <w:u w:val="single"/>
          <w:rtl/>
          <w:lang w:eastAsia="fr-FR"/>
          <w:rPrChange w:id="1374" w:author="SRO">
            <w:rPr>
              <w:rFonts w:cs="Times New Roman"/>
              <w:sz w:val="26"/>
              <w:szCs w:val="26"/>
              <w:u w:val="single"/>
              <w:rtl/>
              <w:lang w:eastAsia="fr-FR"/>
            </w:rPr>
          </w:rPrChange>
        </w:rPr>
        <w:t xml:space="preserve"> 5 </w:t>
      </w:r>
      <w:r w:rsidRPr="000F3EE9">
        <w:rPr>
          <w:rFonts w:cs="Times New Roman" w:hint="eastAsia"/>
          <w:sz w:val="26"/>
          <w:szCs w:val="26"/>
          <w:u w:val="single"/>
          <w:rtl/>
          <w:lang w:eastAsia="fr-FR"/>
          <w:rPrChange w:id="1375" w:author="SRO">
            <w:rPr>
              <w:rFonts w:cs="Times New Roman" w:hint="eastAsia"/>
              <w:sz w:val="26"/>
              <w:szCs w:val="26"/>
              <w:u w:val="single"/>
              <w:rtl/>
              <w:lang w:eastAsia="fr-FR"/>
            </w:rPr>
          </w:rPrChange>
        </w:rPr>
        <w:t>بشأن</w:t>
      </w:r>
      <w:r w:rsidRPr="000F3EE9">
        <w:rPr>
          <w:rFonts w:cs="Times New Roman"/>
          <w:sz w:val="26"/>
          <w:szCs w:val="26"/>
          <w:u w:val="single"/>
          <w:rtl/>
          <w:lang w:eastAsia="fr-FR"/>
          <w:rPrChange w:id="1376" w:author="SRO">
            <w:rPr>
              <w:rFonts w:cs="Times New Roman"/>
              <w:sz w:val="26"/>
              <w:szCs w:val="26"/>
              <w:u w:val="single"/>
              <w:rtl/>
              <w:lang w:eastAsia="fr-FR"/>
            </w:rPr>
          </w:rPrChange>
        </w:rPr>
        <w:t xml:space="preserve"> </w:t>
      </w:r>
      <w:r w:rsidRPr="000F3EE9">
        <w:rPr>
          <w:rFonts w:cs="Times New Roman" w:hint="eastAsia"/>
          <w:sz w:val="26"/>
          <w:szCs w:val="26"/>
          <w:u w:val="single"/>
          <w:rtl/>
          <w:lang w:eastAsia="fr-FR"/>
          <w:rPrChange w:id="1377" w:author="SRO">
            <w:rPr>
              <w:rFonts w:cs="Times New Roman" w:hint="eastAsia"/>
              <w:sz w:val="26"/>
              <w:szCs w:val="26"/>
              <w:u w:val="single"/>
              <w:rtl/>
              <w:lang w:eastAsia="fr-FR"/>
            </w:rPr>
          </w:rPrChange>
        </w:rPr>
        <w:t>تمويل</w:t>
      </w:r>
      <w:r w:rsidRPr="000F3EE9">
        <w:rPr>
          <w:rFonts w:cs="Times New Roman"/>
          <w:sz w:val="26"/>
          <w:szCs w:val="26"/>
          <w:u w:val="single"/>
          <w:rtl/>
          <w:lang w:eastAsia="fr-FR"/>
          <w:rPrChange w:id="1378" w:author="SRO">
            <w:rPr>
              <w:rFonts w:cs="Times New Roman"/>
              <w:sz w:val="26"/>
              <w:szCs w:val="26"/>
              <w:u w:val="single"/>
              <w:rtl/>
              <w:lang w:eastAsia="fr-FR"/>
            </w:rPr>
          </w:rPrChange>
        </w:rPr>
        <w:t xml:space="preserve"> </w:t>
      </w:r>
      <w:r w:rsidRPr="000F3EE9">
        <w:rPr>
          <w:rFonts w:cs="Times New Roman" w:hint="eastAsia"/>
          <w:sz w:val="26"/>
          <w:szCs w:val="26"/>
          <w:u w:val="single"/>
          <w:rtl/>
          <w:lang w:eastAsia="fr-FR"/>
          <w:rPrChange w:id="1379" w:author="SRO">
            <w:rPr>
              <w:rFonts w:cs="Times New Roman" w:hint="eastAsia"/>
              <w:sz w:val="26"/>
              <w:szCs w:val="26"/>
              <w:u w:val="single"/>
              <w:rtl/>
              <w:lang w:eastAsia="fr-FR"/>
            </w:rPr>
          </w:rPrChange>
        </w:rPr>
        <w:t>الزراعة</w:t>
      </w:r>
      <w:r w:rsidRPr="000F3EE9">
        <w:rPr>
          <w:rFonts w:cs="Times New Roman"/>
          <w:sz w:val="26"/>
          <w:szCs w:val="26"/>
          <w:u w:val="single"/>
          <w:rtl/>
          <w:lang w:eastAsia="fr-FR"/>
          <w:rPrChange w:id="1380" w:author="SRO">
            <w:rPr>
              <w:rFonts w:cs="Times New Roman"/>
              <w:sz w:val="26"/>
              <w:szCs w:val="26"/>
              <w:u w:val="single"/>
              <w:rtl/>
              <w:lang w:eastAsia="fr-FR"/>
            </w:rPr>
          </w:rPrChange>
        </w:rPr>
        <w:t xml:space="preserve"> </w:t>
      </w:r>
    </w:p>
    <w:p w:rsidR="00832F4C" w:rsidRPr="000F3EE9" w:rsidRDefault="00832F4C" w:rsidP="00832F4C">
      <w:pPr>
        <w:pStyle w:val="Sansinterligne1"/>
        <w:numPr>
          <w:ilvl w:val="0"/>
          <w:numId w:val="28"/>
          <w:numberingChange w:id="1381" w:author="SRO" w:date="2011-02-21T09:12:00Z" w:original="%1:64:0:."/>
        </w:numPr>
        <w:tabs>
          <w:tab w:val="right" w:pos="585"/>
        </w:tabs>
        <w:bidi/>
        <w:spacing w:after="240"/>
        <w:ind w:left="34" w:firstLine="0"/>
        <w:jc w:val="both"/>
        <w:rPr>
          <w:rFonts w:cs="Times New Roman"/>
          <w:sz w:val="26"/>
          <w:szCs w:val="26"/>
          <w:rtl/>
          <w:lang w:eastAsia="fr-FR"/>
          <w:rPrChange w:id="1382" w:author="SRO">
            <w:rPr>
              <w:rFonts w:cs="Times New Roman"/>
              <w:sz w:val="26"/>
              <w:szCs w:val="26"/>
              <w:rtl/>
              <w:lang w:eastAsia="fr-FR"/>
            </w:rPr>
          </w:rPrChange>
        </w:rPr>
        <w:pPrChange w:id="1383" w:author="SRO" w:date="2011-02-21T10:11:00Z">
          <w:pPr>
            <w:pStyle w:val="Sansinterligne1"/>
            <w:numPr>
              <w:ilvl w:val="1"/>
              <w:numId w:val="28"/>
            </w:numPr>
            <w:tabs>
              <w:tab w:val="right" w:pos="585"/>
              <w:tab w:val="num" w:pos="1080"/>
            </w:tabs>
            <w:bidi/>
            <w:spacing w:after="240"/>
            <w:ind w:left="34"/>
            <w:jc w:val="both"/>
          </w:pPr>
        </w:pPrChange>
      </w:pPr>
      <w:r w:rsidRPr="000F3EE9">
        <w:rPr>
          <w:rFonts w:cs="Times New Roman" w:hint="eastAsia"/>
          <w:sz w:val="26"/>
          <w:szCs w:val="26"/>
          <w:rtl/>
          <w:lang w:eastAsia="fr-FR"/>
          <w:rPrChange w:id="1384" w:author="SRO">
            <w:rPr>
              <w:rFonts w:cs="Times New Roman" w:hint="eastAsia"/>
              <w:sz w:val="26"/>
              <w:szCs w:val="26"/>
              <w:rtl/>
              <w:lang w:eastAsia="fr-FR"/>
            </w:rPr>
          </w:rPrChange>
        </w:rPr>
        <w:t>قدمت</w:t>
      </w:r>
      <w:r w:rsidRPr="000F3EE9">
        <w:rPr>
          <w:rFonts w:cs="Times New Roman"/>
          <w:sz w:val="26"/>
          <w:szCs w:val="26"/>
          <w:rtl/>
          <w:lang w:eastAsia="fr-FR"/>
          <w:rPrChange w:id="1385" w:author="SRO">
            <w:rPr>
              <w:rFonts w:cs="Times New Roman"/>
              <w:sz w:val="26"/>
              <w:szCs w:val="26"/>
              <w:rtl/>
              <w:lang w:eastAsia="fr-FR"/>
            </w:rPr>
          </w:rPrChange>
        </w:rPr>
        <w:t xml:space="preserve"> </w:t>
      </w:r>
      <w:r w:rsidRPr="000F3EE9">
        <w:rPr>
          <w:rFonts w:cs="Times New Roman" w:hint="eastAsia"/>
          <w:sz w:val="26"/>
          <w:szCs w:val="26"/>
          <w:rtl/>
          <w:lang w:eastAsia="fr-FR"/>
          <w:rPrChange w:id="1386" w:author="SRO">
            <w:rPr>
              <w:rFonts w:cs="Times New Roman" w:hint="eastAsia"/>
              <w:sz w:val="26"/>
              <w:szCs w:val="26"/>
              <w:rtl/>
              <w:lang w:eastAsia="fr-FR"/>
            </w:rPr>
          </w:rPrChange>
        </w:rPr>
        <w:t>السيدة</w:t>
      </w:r>
      <w:r w:rsidRPr="000F3EE9">
        <w:rPr>
          <w:rFonts w:cs="Times New Roman"/>
          <w:sz w:val="26"/>
          <w:szCs w:val="26"/>
          <w:rtl/>
          <w:lang w:eastAsia="fr-FR"/>
          <w:rPrChange w:id="1387" w:author="SRO">
            <w:rPr>
              <w:rFonts w:cs="Times New Roman"/>
              <w:sz w:val="26"/>
              <w:szCs w:val="26"/>
              <w:rtl/>
              <w:lang w:eastAsia="fr-FR"/>
            </w:rPr>
          </w:rPrChange>
        </w:rPr>
        <w:t xml:space="preserve"> </w:t>
      </w:r>
      <w:r w:rsidRPr="000F3EE9">
        <w:rPr>
          <w:rFonts w:cs="Times New Roman" w:hint="eastAsia"/>
          <w:sz w:val="26"/>
          <w:szCs w:val="26"/>
          <w:rtl/>
          <w:lang w:eastAsia="fr-FR"/>
          <w:rPrChange w:id="1388" w:author="SRO">
            <w:rPr>
              <w:rFonts w:cs="Times New Roman" w:hint="eastAsia"/>
              <w:sz w:val="26"/>
              <w:szCs w:val="26"/>
              <w:rtl/>
              <w:lang w:eastAsia="fr-FR"/>
            </w:rPr>
          </w:rPrChange>
        </w:rPr>
        <w:t>مريم</w:t>
      </w:r>
      <w:r w:rsidRPr="000F3EE9">
        <w:rPr>
          <w:rFonts w:cs="Times New Roman"/>
          <w:sz w:val="26"/>
          <w:szCs w:val="26"/>
          <w:rtl/>
          <w:lang w:eastAsia="fr-FR"/>
          <w:rPrChange w:id="1389" w:author="SRO">
            <w:rPr>
              <w:rFonts w:cs="Times New Roman"/>
              <w:sz w:val="26"/>
              <w:szCs w:val="26"/>
              <w:rtl/>
              <w:lang w:eastAsia="fr-FR"/>
            </w:rPr>
          </w:rPrChange>
        </w:rPr>
        <w:t xml:space="preserve"> </w:t>
      </w:r>
      <w:r w:rsidRPr="000F3EE9">
        <w:rPr>
          <w:rFonts w:cs="Times New Roman" w:hint="eastAsia"/>
          <w:sz w:val="26"/>
          <w:szCs w:val="26"/>
          <w:rtl/>
          <w:lang w:eastAsia="fr-FR"/>
          <w:rPrChange w:id="1390" w:author="SRO">
            <w:rPr>
              <w:rFonts w:cs="Times New Roman" w:hint="eastAsia"/>
              <w:sz w:val="26"/>
              <w:szCs w:val="26"/>
              <w:rtl/>
              <w:lang w:eastAsia="fr-FR"/>
            </w:rPr>
          </w:rPrChange>
        </w:rPr>
        <w:t>بيكي</w:t>
      </w:r>
      <w:r w:rsidRPr="000F3EE9">
        <w:rPr>
          <w:rFonts w:cs="Times New Roman"/>
          <w:sz w:val="26"/>
          <w:szCs w:val="26"/>
          <w:rtl/>
          <w:lang w:eastAsia="fr-FR"/>
          <w:rPrChange w:id="1391" w:author="SRO">
            <w:rPr>
              <w:rFonts w:cs="Times New Roman"/>
              <w:sz w:val="26"/>
              <w:szCs w:val="26"/>
              <w:rtl/>
              <w:lang w:eastAsia="fr-FR"/>
            </w:rPr>
          </w:rPrChange>
        </w:rPr>
        <w:t xml:space="preserve"> </w:t>
      </w:r>
      <w:r w:rsidRPr="000F3EE9">
        <w:rPr>
          <w:rFonts w:cs="Times New Roman" w:hint="eastAsia"/>
          <w:sz w:val="26"/>
          <w:szCs w:val="26"/>
          <w:rtl/>
          <w:lang w:eastAsia="fr-FR"/>
          <w:rPrChange w:id="1392" w:author="SRO">
            <w:rPr>
              <w:rFonts w:cs="Times New Roman" w:hint="eastAsia"/>
              <w:sz w:val="26"/>
              <w:szCs w:val="26"/>
              <w:rtl/>
              <w:lang w:eastAsia="fr-FR"/>
            </w:rPr>
          </w:rPrChange>
        </w:rPr>
        <w:t>هذا</w:t>
      </w:r>
      <w:r w:rsidRPr="000F3EE9">
        <w:rPr>
          <w:rFonts w:cs="Times New Roman"/>
          <w:sz w:val="26"/>
          <w:szCs w:val="26"/>
          <w:rtl/>
          <w:lang w:eastAsia="fr-FR"/>
          <w:rPrChange w:id="1393" w:author="SRO">
            <w:rPr>
              <w:rFonts w:cs="Times New Roman"/>
              <w:sz w:val="26"/>
              <w:szCs w:val="26"/>
              <w:rtl/>
              <w:lang w:eastAsia="fr-FR"/>
            </w:rPr>
          </w:rPrChange>
        </w:rPr>
        <w:t xml:space="preserve"> </w:t>
      </w:r>
      <w:r w:rsidRPr="000F3EE9">
        <w:rPr>
          <w:rFonts w:cs="Times New Roman" w:hint="eastAsia"/>
          <w:sz w:val="26"/>
          <w:szCs w:val="26"/>
          <w:rtl/>
          <w:lang w:eastAsia="fr-FR"/>
          <w:rPrChange w:id="1394" w:author="SRO">
            <w:rPr>
              <w:rFonts w:cs="Times New Roman" w:hint="eastAsia"/>
              <w:sz w:val="26"/>
              <w:szCs w:val="26"/>
              <w:rtl/>
              <w:lang w:eastAsia="fr-FR"/>
            </w:rPr>
          </w:rPrChange>
        </w:rPr>
        <w:t>العرض</w:t>
      </w:r>
      <w:r w:rsidRPr="000F3EE9">
        <w:rPr>
          <w:rFonts w:cs="Times New Roman"/>
          <w:sz w:val="26"/>
          <w:szCs w:val="26"/>
          <w:rtl/>
          <w:lang w:eastAsia="fr-FR"/>
          <w:rPrChange w:id="1395" w:author="SRO">
            <w:rPr>
              <w:rFonts w:cs="Times New Roman"/>
              <w:sz w:val="26"/>
              <w:szCs w:val="26"/>
              <w:rtl/>
              <w:lang w:eastAsia="fr-FR"/>
            </w:rPr>
          </w:rPrChange>
        </w:rPr>
        <w:t xml:space="preserve"> </w:t>
      </w:r>
      <w:r w:rsidRPr="000F3EE9">
        <w:rPr>
          <w:rFonts w:cs="Times New Roman" w:hint="eastAsia"/>
          <w:sz w:val="26"/>
          <w:szCs w:val="26"/>
          <w:rtl/>
          <w:lang w:eastAsia="fr-FR"/>
          <w:rPrChange w:id="1396" w:author="SRO">
            <w:rPr>
              <w:rFonts w:cs="Times New Roman" w:hint="eastAsia"/>
              <w:sz w:val="26"/>
              <w:szCs w:val="26"/>
              <w:rtl/>
              <w:lang w:eastAsia="fr-FR"/>
            </w:rPr>
          </w:rPrChange>
        </w:rPr>
        <w:t>عن</w:t>
      </w:r>
      <w:r w:rsidRPr="000F3EE9">
        <w:rPr>
          <w:rFonts w:cs="Times New Roman"/>
          <w:sz w:val="26"/>
          <w:szCs w:val="26"/>
          <w:rtl/>
          <w:lang w:eastAsia="fr-FR"/>
          <w:rPrChange w:id="1397" w:author="SRO">
            <w:rPr>
              <w:rFonts w:cs="Times New Roman"/>
              <w:sz w:val="26"/>
              <w:szCs w:val="26"/>
              <w:rtl/>
              <w:lang w:eastAsia="fr-FR"/>
            </w:rPr>
          </w:rPrChange>
        </w:rPr>
        <w:t xml:space="preserve"> </w:t>
      </w:r>
      <w:r w:rsidRPr="000F3EE9">
        <w:rPr>
          <w:rFonts w:cs="Times New Roman" w:hint="eastAsia"/>
          <w:sz w:val="26"/>
          <w:szCs w:val="26"/>
          <w:rtl/>
          <w:lang w:eastAsia="fr-FR"/>
          <w:rPrChange w:id="1398" w:author="SRO">
            <w:rPr>
              <w:rFonts w:cs="Times New Roman" w:hint="eastAsia"/>
              <w:sz w:val="26"/>
              <w:szCs w:val="26"/>
              <w:rtl/>
              <w:lang w:eastAsia="fr-FR"/>
            </w:rPr>
          </w:rPrChange>
        </w:rPr>
        <w:t>مكتب</w:t>
      </w:r>
      <w:r w:rsidRPr="000F3EE9">
        <w:rPr>
          <w:rFonts w:cs="Times New Roman"/>
          <w:sz w:val="26"/>
          <w:szCs w:val="26"/>
          <w:rtl/>
          <w:lang w:eastAsia="fr-FR"/>
          <w:rPrChange w:id="1399" w:author="SRO">
            <w:rPr>
              <w:rFonts w:cs="Times New Roman"/>
              <w:sz w:val="26"/>
              <w:szCs w:val="26"/>
              <w:rtl/>
              <w:lang w:eastAsia="fr-FR"/>
            </w:rPr>
          </w:rPrChange>
        </w:rPr>
        <w:t xml:space="preserve"> </w:t>
      </w:r>
      <w:r w:rsidRPr="000F3EE9">
        <w:rPr>
          <w:rFonts w:cs="Times New Roman" w:hint="eastAsia"/>
          <w:sz w:val="26"/>
          <w:szCs w:val="26"/>
          <w:rtl/>
          <w:lang w:eastAsia="fr-FR"/>
          <w:rPrChange w:id="1400" w:author="SRO">
            <w:rPr>
              <w:rFonts w:cs="Times New Roman" w:hint="eastAsia"/>
              <w:sz w:val="26"/>
              <w:szCs w:val="26"/>
              <w:rtl/>
              <w:lang w:eastAsia="fr-FR"/>
            </w:rPr>
          </w:rPrChange>
        </w:rPr>
        <w:t>شمال</w:t>
      </w:r>
      <w:r w:rsidRPr="000F3EE9">
        <w:rPr>
          <w:rFonts w:cs="Times New Roman"/>
          <w:sz w:val="26"/>
          <w:szCs w:val="26"/>
          <w:rtl/>
          <w:lang w:eastAsia="fr-FR"/>
          <w:rPrChange w:id="1401" w:author="SRO">
            <w:rPr>
              <w:rFonts w:cs="Times New Roman"/>
              <w:sz w:val="26"/>
              <w:szCs w:val="26"/>
              <w:rtl/>
              <w:lang w:eastAsia="fr-FR"/>
            </w:rPr>
          </w:rPrChange>
        </w:rPr>
        <w:t xml:space="preserve"> </w:t>
      </w:r>
      <w:r w:rsidRPr="000F3EE9">
        <w:rPr>
          <w:rFonts w:cs="Times New Roman" w:hint="eastAsia"/>
          <w:sz w:val="26"/>
          <w:szCs w:val="26"/>
          <w:rtl/>
          <w:lang w:eastAsia="fr-FR"/>
          <w:rPrChange w:id="1402" w:author="SRO">
            <w:rPr>
              <w:rFonts w:cs="Times New Roman" w:hint="eastAsia"/>
              <w:sz w:val="26"/>
              <w:szCs w:val="26"/>
              <w:rtl/>
              <w:lang w:eastAsia="fr-FR"/>
            </w:rPr>
          </w:rPrChange>
        </w:rPr>
        <w:t>أفريقيا</w:t>
      </w:r>
      <w:r w:rsidRPr="000F3EE9">
        <w:rPr>
          <w:rFonts w:cs="Times New Roman"/>
          <w:sz w:val="26"/>
          <w:szCs w:val="26"/>
          <w:rtl/>
          <w:lang w:eastAsia="fr-FR"/>
          <w:rPrChange w:id="1403" w:author="SRO">
            <w:rPr>
              <w:rFonts w:cs="Times New Roman"/>
              <w:sz w:val="26"/>
              <w:szCs w:val="26"/>
              <w:rtl/>
              <w:lang w:eastAsia="fr-FR"/>
            </w:rPr>
          </w:rPrChange>
        </w:rPr>
        <w:t xml:space="preserve"> </w:t>
      </w:r>
      <w:r w:rsidRPr="000F3EE9">
        <w:rPr>
          <w:rFonts w:cs="Times New Roman" w:hint="eastAsia"/>
          <w:sz w:val="26"/>
          <w:szCs w:val="26"/>
          <w:rtl/>
          <w:lang w:eastAsia="fr-FR"/>
          <w:rPrChange w:id="1404" w:author="SRO">
            <w:rPr>
              <w:rFonts w:cs="Times New Roman" w:hint="eastAsia"/>
              <w:sz w:val="26"/>
              <w:szCs w:val="26"/>
              <w:rtl/>
              <w:lang w:eastAsia="fr-FR"/>
            </w:rPr>
          </w:rPrChange>
        </w:rPr>
        <w:t>للجنة</w:t>
      </w:r>
      <w:r w:rsidRPr="000F3EE9">
        <w:rPr>
          <w:rFonts w:cs="Times New Roman"/>
          <w:sz w:val="26"/>
          <w:szCs w:val="26"/>
          <w:rtl/>
          <w:lang w:eastAsia="fr-FR"/>
          <w:rPrChange w:id="1405" w:author="SRO">
            <w:rPr>
              <w:rFonts w:cs="Times New Roman"/>
              <w:sz w:val="26"/>
              <w:szCs w:val="26"/>
              <w:rtl/>
              <w:lang w:eastAsia="fr-FR"/>
            </w:rPr>
          </w:rPrChange>
        </w:rPr>
        <w:t xml:space="preserve"> </w:t>
      </w:r>
      <w:r w:rsidRPr="000F3EE9">
        <w:rPr>
          <w:rFonts w:cs="Times New Roman" w:hint="eastAsia"/>
          <w:sz w:val="26"/>
          <w:szCs w:val="26"/>
          <w:rtl/>
          <w:lang w:eastAsia="fr-FR"/>
          <w:rPrChange w:id="1406" w:author="SRO">
            <w:rPr>
              <w:rFonts w:cs="Times New Roman" w:hint="eastAsia"/>
              <w:sz w:val="26"/>
              <w:szCs w:val="26"/>
              <w:rtl/>
              <w:lang w:eastAsia="fr-FR"/>
            </w:rPr>
          </w:rPrChange>
        </w:rPr>
        <w:t>الاقتصادية</w:t>
      </w:r>
      <w:r w:rsidRPr="000F3EE9">
        <w:rPr>
          <w:rFonts w:cs="Times New Roman"/>
          <w:sz w:val="26"/>
          <w:szCs w:val="26"/>
          <w:rtl/>
          <w:lang w:eastAsia="fr-FR"/>
          <w:rPrChange w:id="1407" w:author="SRO">
            <w:rPr>
              <w:rFonts w:cs="Times New Roman"/>
              <w:sz w:val="26"/>
              <w:szCs w:val="26"/>
              <w:rtl/>
              <w:lang w:eastAsia="fr-FR"/>
            </w:rPr>
          </w:rPrChange>
        </w:rPr>
        <w:t xml:space="preserve"> </w:t>
      </w:r>
      <w:r w:rsidRPr="000F3EE9">
        <w:rPr>
          <w:rFonts w:cs="Times New Roman" w:hint="eastAsia"/>
          <w:sz w:val="26"/>
          <w:szCs w:val="26"/>
          <w:rtl/>
          <w:lang w:eastAsia="fr-FR"/>
          <w:rPrChange w:id="1408" w:author="SRO">
            <w:rPr>
              <w:rFonts w:cs="Times New Roman" w:hint="eastAsia"/>
              <w:sz w:val="26"/>
              <w:szCs w:val="26"/>
              <w:rtl/>
              <w:lang w:eastAsia="fr-FR"/>
            </w:rPr>
          </w:rPrChange>
        </w:rPr>
        <w:t>لأفريقيا</w:t>
      </w:r>
      <w:r w:rsidRPr="000F3EE9">
        <w:rPr>
          <w:rFonts w:cs="Times New Roman"/>
          <w:sz w:val="26"/>
          <w:szCs w:val="26"/>
          <w:rtl/>
          <w:lang w:eastAsia="fr-FR"/>
          <w:rPrChange w:id="1409" w:author="SRO">
            <w:rPr>
              <w:rFonts w:cs="Times New Roman"/>
              <w:sz w:val="26"/>
              <w:szCs w:val="26"/>
              <w:rtl/>
              <w:lang w:eastAsia="fr-FR"/>
            </w:rPr>
          </w:rPrChange>
        </w:rPr>
        <w:t xml:space="preserve">.  </w:t>
      </w:r>
    </w:p>
    <w:p w:rsidR="00832F4C" w:rsidRPr="000F3EE9" w:rsidRDefault="00832F4C" w:rsidP="00832F4C">
      <w:pPr>
        <w:pStyle w:val="Sansinterligne1"/>
        <w:numPr>
          <w:ilvl w:val="0"/>
          <w:numId w:val="28"/>
          <w:numberingChange w:id="1410" w:author="SRO" w:date="2011-02-21T09:12:00Z" w:original="%1:65:0:."/>
        </w:numPr>
        <w:tabs>
          <w:tab w:val="right" w:pos="585"/>
        </w:tabs>
        <w:bidi/>
        <w:spacing w:after="240"/>
        <w:ind w:left="34" w:firstLine="0"/>
        <w:jc w:val="both"/>
        <w:rPr>
          <w:rFonts w:cs="Times New Roman"/>
          <w:sz w:val="26"/>
          <w:szCs w:val="26"/>
          <w:rtl/>
          <w:lang w:eastAsia="fr-FR"/>
          <w:rPrChange w:id="1411" w:author="SRO">
            <w:rPr>
              <w:rFonts w:cs="Times New Roman"/>
              <w:sz w:val="26"/>
              <w:szCs w:val="26"/>
              <w:rtl/>
              <w:lang w:eastAsia="fr-FR"/>
            </w:rPr>
          </w:rPrChange>
        </w:rPr>
        <w:pPrChange w:id="1412" w:author="SRO" w:date="2011-02-21T10:11:00Z">
          <w:pPr>
            <w:pStyle w:val="Sansinterligne1"/>
            <w:numPr>
              <w:ilvl w:val="1"/>
              <w:numId w:val="28"/>
            </w:numPr>
            <w:tabs>
              <w:tab w:val="right" w:pos="585"/>
              <w:tab w:val="num" w:pos="1080"/>
            </w:tabs>
            <w:bidi/>
            <w:spacing w:after="240"/>
            <w:ind w:left="34"/>
            <w:jc w:val="both"/>
          </w:pPr>
        </w:pPrChange>
      </w:pPr>
      <w:r w:rsidRPr="000F3EE9">
        <w:rPr>
          <w:rFonts w:cs="Times New Roman" w:hint="eastAsia"/>
          <w:sz w:val="26"/>
          <w:szCs w:val="26"/>
          <w:rtl/>
          <w:lang w:eastAsia="fr-FR"/>
          <w:rPrChange w:id="1413" w:author="SRO">
            <w:rPr>
              <w:rFonts w:cs="Times New Roman" w:hint="eastAsia"/>
              <w:sz w:val="26"/>
              <w:szCs w:val="26"/>
              <w:rtl/>
              <w:lang w:eastAsia="fr-FR"/>
            </w:rPr>
          </w:rPrChange>
        </w:rPr>
        <w:t>وبعد</w:t>
      </w:r>
      <w:r w:rsidRPr="000F3EE9">
        <w:rPr>
          <w:rFonts w:cs="Times New Roman"/>
          <w:sz w:val="26"/>
          <w:szCs w:val="26"/>
          <w:rtl/>
          <w:lang w:eastAsia="fr-FR"/>
          <w:rPrChange w:id="1414" w:author="SRO">
            <w:rPr>
              <w:rFonts w:cs="Times New Roman"/>
              <w:sz w:val="26"/>
              <w:szCs w:val="26"/>
              <w:rtl/>
              <w:lang w:eastAsia="fr-FR"/>
            </w:rPr>
          </w:rPrChange>
        </w:rPr>
        <w:t xml:space="preserve"> </w:t>
      </w:r>
      <w:r w:rsidRPr="000F3EE9">
        <w:rPr>
          <w:rFonts w:cs="Times New Roman" w:hint="eastAsia"/>
          <w:sz w:val="26"/>
          <w:szCs w:val="26"/>
          <w:rtl/>
          <w:lang w:eastAsia="fr-FR"/>
          <w:rPrChange w:id="1415" w:author="SRO">
            <w:rPr>
              <w:rFonts w:cs="Times New Roman" w:hint="eastAsia"/>
              <w:sz w:val="26"/>
              <w:szCs w:val="26"/>
              <w:rtl/>
              <w:lang w:eastAsia="fr-FR"/>
            </w:rPr>
          </w:rPrChange>
        </w:rPr>
        <w:t>مناقشة</w:t>
      </w:r>
      <w:r w:rsidRPr="000F3EE9">
        <w:rPr>
          <w:rFonts w:cs="Times New Roman"/>
          <w:sz w:val="26"/>
          <w:szCs w:val="26"/>
          <w:rtl/>
          <w:lang w:eastAsia="fr-FR"/>
          <w:rPrChange w:id="1416" w:author="SRO">
            <w:rPr>
              <w:rFonts w:cs="Times New Roman"/>
              <w:sz w:val="26"/>
              <w:szCs w:val="26"/>
              <w:rtl/>
              <w:lang w:eastAsia="fr-FR"/>
            </w:rPr>
          </w:rPrChange>
        </w:rPr>
        <w:t xml:space="preserve"> </w:t>
      </w:r>
      <w:r w:rsidRPr="000F3EE9">
        <w:rPr>
          <w:rFonts w:cs="Times New Roman" w:hint="eastAsia"/>
          <w:sz w:val="26"/>
          <w:szCs w:val="26"/>
          <w:rtl/>
          <w:lang w:eastAsia="fr-FR"/>
          <w:rPrChange w:id="1417" w:author="SRO">
            <w:rPr>
              <w:rFonts w:cs="Times New Roman" w:hint="eastAsia"/>
              <w:sz w:val="26"/>
              <w:szCs w:val="26"/>
              <w:rtl/>
              <w:lang w:eastAsia="fr-FR"/>
            </w:rPr>
          </w:rPrChange>
        </w:rPr>
        <w:t>التوصيات</w:t>
      </w:r>
      <w:r w:rsidRPr="000F3EE9">
        <w:rPr>
          <w:rFonts w:cs="Times New Roman"/>
          <w:sz w:val="26"/>
          <w:szCs w:val="26"/>
          <w:rtl/>
          <w:lang w:eastAsia="fr-FR"/>
          <w:rPrChange w:id="1418" w:author="SRO">
            <w:rPr>
              <w:rFonts w:cs="Times New Roman"/>
              <w:sz w:val="26"/>
              <w:szCs w:val="26"/>
              <w:rtl/>
              <w:lang w:eastAsia="fr-FR"/>
            </w:rPr>
          </w:rPrChange>
        </w:rPr>
        <w:t xml:space="preserve"> </w:t>
      </w:r>
      <w:r w:rsidRPr="000F3EE9">
        <w:rPr>
          <w:rFonts w:cs="Times New Roman" w:hint="eastAsia"/>
          <w:sz w:val="26"/>
          <w:szCs w:val="26"/>
          <w:rtl/>
          <w:lang w:eastAsia="fr-FR"/>
          <w:rPrChange w:id="1419" w:author="SRO">
            <w:rPr>
              <w:rFonts w:cs="Times New Roman" w:hint="eastAsia"/>
              <w:sz w:val="26"/>
              <w:szCs w:val="26"/>
              <w:rtl/>
              <w:lang w:eastAsia="fr-FR"/>
            </w:rPr>
          </w:rPrChange>
        </w:rPr>
        <w:t>المقدمة،</w:t>
      </w:r>
      <w:r w:rsidRPr="000F3EE9">
        <w:rPr>
          <w:rFonts w:cs="Times New Roman"/>
          <w:sz w:val="26"/>
          <w:szCs w:val="26"/>
          <w:rtl/>
          <w:lang w:eastAsia="fr-FR"/>
          <w:rPrChange w:id="1420" w:author="SRO">
            <w:rPr>
              <w:rFonts w:cs="Times New Roman"/>
              <w:sz w:val="26"/>
              <w:szCs w:val="26"/>
              <w:rtl/>
              <w:lang w:eastAsia="fr-FR"/>
            </w:rPr>
          </w:rPrChange>
        </w:rPr>
        <w:t xml:space="preserve"> </w:t>
      </w:r>
      <w:r w:rsidRPr="000F3EE9">
        <w:rPr>
          <w:rFonts w:cs="Times New Roman" w:hint="eastAsia"/>
          <w:sz w:val="26"/>
          <w:szCs w:val="26"/>
          <w:rtl/>
          <w:lang w:eastAsia="fr-FR"/>
          <w:rPrChange w:id="1421" w:author="SRO">
            <w:rPr>
              <w:rFonts w:cs="Times New Roman" w:hint="eastAsia"/>
              <w:sz w:val="26"/>
              <w:szCs w:val="26"/>
              <w:rtl/>
              <w:lang w:eastAsia="fr-FR"/>
            </w:rPr>
          </w:rPrChange>
        </w:rPr>
        <w:t>اتفق</w:t>
      </w:r>
      <w:r w:rsidRPr="000F3EE9">
        <w:rPr>
          <w:rFonts w:cs="Times New Roman"/>
          <w:sz w:val="26"/>
          <w:szCs w:val="26"/>
          <w:rtl/>
          <w:lang w:eastAsia="fr-FR"/>
          <w:rPrChange w:id="1422" w:author="SRO">
            <w:rPr>
              <w:rFonts w:cs="Times New Roman"/>
              <w:sz w:val="26"/>
              <w:szCs w:val="26"/>
              <w:rtl/>
              <w:lang w:eastAsia="fr-FR"/>
            </w:rPr>
          </w:rPrChange>
        </w:rPr>
        <w:t xml:space="preserve"> </w:t>
      </w:r>
      <w:r w:rsidRPr="000F3EE9">
        <w:rPr>
          <w:rFonts w:cs="Times New Roman" w:hint="eastAsia"/>
          <w:sz w:val="26"/>
          <w:szCs w:val="26"/>
          <w:rtl/>
          <w:lang w:eastAsia="fr-FR"/>
          <w:rPrChange w:id="1423" w:author="SRO">
            <w:rPr>
              <w:rFonts w:cs="Times New Roman" w:hint="eastAsia"/>
              <w:sz w:val="26"/>
              <w:szCs w:val="26"/>
              <w:rtl/>
              <w:lang w:eastAsia="fr-FR"/>
            </w:rPr>
          </w:rPrChange>
        </w:rPr>
        <w:t>المشاركون</w:t>
      </w:r>
      <w:r w:rsidRPr="000F3EE9">
        <w:rPr>
          <w:rFonts w:cs="Times New Roman"/>
          <w:sz w:val="26"/>
          <w:szCs w:val="26"/>
          <w:rtl/>
          <w:lang w:eastAsia="fr-FR"/>
          <w:rPrChange w:id="1424" w:author="SRO">
            <w:rPr>
              <w:rFonts w:cs="Times New Roman"/>
              <w:sz w:val="26"/>
              <w:szCs w:val="26"/>
              <w:rtl/>
              <w:lang w:eastAsia="fr-FR"/>
            </w:rPr>
          </w:rPrChange>
        </w:rPr>
        <w:t xml:space="preserve"> </w:t>
      </w:r>
      <w:r w:rsidRPr="000F3EE9">
        <w:rPr>
          <w:rFonts w:cs="Times New Roman" w:hint="eastAsia"/>
          <w:sz w:val="26"/>
          <w:szCs w:val="26"/>
          <w:rtl/>
          <w:lang w:eastAsia="fr-FR"/>
          <w:rPrChange w:id="1425" w:author="SRO">
            <w:rPr>
              <w:rFonts w:cs="Times New Roman" w:hint="eastAsia"/>
              <w:sz w:val="26"/>
              <w:szCs w:val="26"/>
              <w:rtl/>
              <w:lang w:eastAsia="fr-FR"/>
            </w:rPr>
          </w:rPrChange>
        </w:rPr>
        <w:t>على</w:t>
      </w:r>
      <w:r w:rsidRPr="000F3EE9">
        <w:rPr>
          <w:rFonts w:cs="Times New Roman"/>
          <w:sz w:val="26"/>
          <w:szCs w:val="26"/>
          <w:rtl/>
          <w:lang w:eastAsia="fr-FR"/>
          <w:rPrChange w:id="1426" w:author="SRO">
            <w:rPr>
              <w:rFonts w:cs="Times New Roman"/>
              <w:sz w:val="26"/>
              <w:szCs w:val="26"/>
              <w:rtl/>
              <w:lang w:eastAsia="fr-FR"/>
            </w:rPr>
          </w:rPrChange>
        </w:rPr>
        <w:t xml:space="preserve"> </w:t>
      </w:r>
      <w:r w:rsidRPr="000F3EE9">
        <w:rPr>
          <w:rFonts w:cs="Times New Roman" w:hint="eastAsia"/>
          <w:sz w:val="26"/>
          <w:szCs w:val="26"/>
          <w:rtl/>
          <w:lang w:eastAsia="fr-FR"/>
          <w:rPrChange w:id="1427" w:author="SRO">
            <w:rPr>
              <w:rFonts w:cs="Times New Roman" w:hint="eastAsia"/>
              <w:sz w:val="26"/>
              <w:szCs w:val="26"/>
              <w:rtl/>
              <w:lang w:eastAsia="fr-FR"/>
            </w:rPr>
          </w:rPrChange>
        </w:rPr>
        <w:t>اعتماد</w:t>
      </w:r>
      <w:r w:rsidRPr="000F3EE9">
        <w:rPr>
          <w:rFonts w:cs="Times New Roman"/>
          <w:sz w:val="26"/>
          <w:szCs w:val="26"/>
          <w:rtl/>
          <w:lang w:eastAsia="fr-FR"/>
          <w:rPrChange w:id="1428" w:author="SRO">
            <w:rPr>
              <w:rFonts w:cs="Times New Roman"/>
              <w:sz w:val="26"/>
              <w:szCs w:val="26"/>
              <w:rtl/>
              <w:lang w:eastAsia="fr-FR"/>
            </w:rPr>
          </w:rPrChange>
        </w:rPr>
        <w:t xml:space="preserve"> </w:t>
      </w:r>
      <w:r w:rsidRPr="000F3EE9">
        <w:rPr>
          <w:rFonts w:cs="Times New Roman" w:hint="eastAsia"/>
          <w:sz w:val="26"/>
          <w:szCs w:val="26"/>
          <w:rtl/>
          <w:lang w:eastAsia="fr-FR"/>
          <w:rPrChange w:id="1429" w:author="SRO">
            <w:rPr>
              <w:rFonts w:cs="Times New Roman" w:hint="eastAsia"/>
              <w:sz w:val="26"/>
              <w:szCs w:val="26"/>
              <w:rtl/>
              <w:lang w:eastAsia="fr-FR"/>
            </w:rPr>
          </w:rPrChange>
        </w:rPr>
        <w:t>التوصيات،</w:t>
      </w:r>
      <w:r w:rsidRPr="000F3EE9">
        <w:rPr>
          <w:rFonts w:cs="Times New Roman"/>
          <w:sz w:val="26"/>
          <w:szCs w:val="26"/>
          <w:rtl/>
          <w:lang w:eastAsia="fr-FR"/>
          <w:rPrChange w:id="1430" w:author="SRO">
            <w:rPr>
              <w:rFonts w:cs="Times New Roman"/>
              <w:sz w:val="26"/>
              <w:szCs w:val="26"/>
              <w:rtl/>
              <w:lang w:eastAsia="fr-FR"/>
            </w:rPr>
          </w:rPrChange>
        </w:rPr>
        <w:t xml:space="preserve"> </w:t>
      </w:r>
      <w:r w:rsidRPr="000F3EE9">
        <w:rPr>
          <w:rFonts w:cs="Times New Roman" w:hint="eastAsia"/>
          <w:sz w:val="26"/>
          <w:szCs w:val="26"/>
          <w:rtl/>
          <w:lang w:eastAsia="fr-FR"/>
          <w:rPrChange w:id="1431" w:author="SRO">
            <w:rPr>
              <w:rFonts w:cs="Times New Roman" w:hint="eastAsia"/>
              <w:sz w:val="26"/>
              <w:szCs w:val="26"/>
              <w:rtl/>
              <w:lang w:eastAsia="fr-FR"/>
            </w:rPr>
          </w:rPrChange>
        </w:rPr>
        <w:t>مع</w:t>
      </w:r>
      <w:r w:rsidRPr="000F3EE9">
        <w:rPr>
          <w:rFonts w:cs="Times New Roman"/>
          <w:sz w:val="26"/>
          <w:szCs w:val="26"/>
          <w:rtl/>
          <w:lang w:eastAsia="fr-FR"/>
          <w:rPrChange w:id="1432" w:author="SRO">
            <w:rPr>
              <w:rFonts w:cs="Times New Roman"/>
              <w:sz w:val="26"/>
              <w:szCs w:val="26"/>
              <w:rtl/>
              <w:lang w:eastAsia="fr-FR"/>
            </w:rPr>
          </w:rPrChange>
        </w:rPr>
        <w:t xml:space="preserve"> </w:t>
      </w:r>
      <w:r w:rsidRPr="000F3EE9">
        <w:rPr>
          <w:rFonts w:cs="Times New Roman" w:hint="eastAsia"/>
          <w:sz w:val="26"/>
          <w:szCs w:val="26"/>
          <w:rtl/>
          <w:lang w:eastAsia="fr-FR"/>
          <w:rPrChange w:id="1433" w:author="SRO">
            <w:rPr>
              <w:rFonts w:cs="Times New Roman" w:hint="eastAsia"/>
              <w:sz w:val="26"/>
              <w:szCs w:val="26"/>
              <w:rtl/>
              <w:lang w:eastAsia="fr-FR"/>
            </w:rPr>
          </w:rPrChange>
        </w:rPr>
        <w:t>التحفظ</w:t>
      </w:r>
      <w:r w:rsidRPr="000F3EE9">
        <w:rPr>
          <w:rFonts w:cs="Times New Roman"/>
          <w:sz w:val="26"/>
          <w:szCs w:val="26"/>
          <w:rtl/>
          <w:lang w:eastAsia="fr-FR"/>
          <w:rPrChange w:id="1434" w:author="SRO">
            <w:rPr>
              <w:rFonts w:cs="Times New Roman"/>
              <w:sz w:val="26"/>
              <w:szCs w:val="26"/>
              <w:rtl/>
              <w:lang w:eastAsia="fr-FR"/>
            </w:rPr>
          </w:rPrChange>
        </w:rPr>
        <w:t xml:space="preserve"> </w:t>
      </w:r>
      <w:r w:rsidRPr="000F3EE9">
        <w:rPr>
          <w:rFonts w:cs="Times New Roman" w:hint="eastAsia"/>
          <w:sz w:val="26"/>
          <w:szCs w:val="26"/>
          <w:rtl/>
          <w:lang w:eastAsia="fr-FR"/>
          <w:rPrChange w:id="1435" w:author="SRO">
            <w:rPr>
              <w:rFonts w:cs="Times New Roman" w:hint="eastAsia"/>
              <w:sz w:val="26"/>
              <w:szCs w:val="26"/>
              <w:rtl/>
              <w:lang w:eastAsia="fr-FR"/>
            </w:rPr>
          </w:rPrChange>
        </w:rPr>
        <w:t>على</w:t>
      </w:r>
      <w:r w:rsidRPr="000F3EE9">
        <w:rPr>
          <w:rFonts w:cs="Times New Roman"/>
          <w:sz w:val="26"/>
          <w:szCs w:val="26"/>
          <w:rtl/>
          <w:lang w:eastAsia="fr-FR"/>
          <w:rPrChange w:id="1436" w:author="SRO">
            <w:rPr>
              <w:rFonts w:cs="Times New Roman"/>
              <w:sz w:val="26"/>
              <w:szCs w:val="26"/>
              <w:rtl/>
              <w:lang w:eastAsia="fr-FR"/>
            </w:rPr>
          </w:rPrChange>
        </w:rPr>
        <w:t xml:space="preserve"> </w:t>
      </w:r>
      <w:r w:rsidRPr="000F3EE9">
        <w:rPr>
          <w:rFonts w:cs="Times New Roman" w:hint="eastAsia"/>
          <w:sz w:val="26"/>
          <w:szCs w:val="26"/>
          <w:rtl/>
          <w:lang w:eastAsia="fr-FR"/>
          <w:rPrChange w:id="1437" w:author="SRO">
            <w:rPr>
              <w:rFonts w:cs="Times New Roman" w:hint="eastAsia"/>
              <w:sz w:val="26"/>
              <w:szCs w:val="26"/>
              <w:rtl/>
              <w:lang w:eastAsia="fr-FR"/>
            </w:rPr>
          </w:rPrChange>
        </w:rPr>
        <w:t>التغييرات</w:t>
      </w:r>
      <w:r w:rsidRPr="000F3EE9">
        <w:rPr>
          <w:rFonts w:cs="Times New Roman"/>
          <w:sz w:val="26"/>
          <w:szCs w:val="26"/>
          <w:rtl/>
          <w:lang w:eastAsia="fr-FR"/>
          <w:rPrChange w:id="1438" w:author="SRO">
            <w:rPr>
              <w:rFonts w:cs="Times New Roman"/>
              <w:sz w:val="26"/>
              <w:szCs w:val="26"/>
              <w:rtl/>
              <w:lang w:eastAsia="fr-FR"/>
            </w:rPr>
          </w:rPrChange>
        </w:rPr>
        <w:t xml:space="preserve"> </w:t>
      </w:r>
      <w:r w:rsidRPr="000F3EE9">
        <w:rPr>
          <w:rFonts w:cs="Times New Roman" w:hint="eastAsia"/>
          <w:sz w:val="26"/>
          <w:szCs w:val="26"/>
          <w:rtl/>
          <w:lang w:eastAsia="fr-FR"/>
          <w:rPrChange w:id="1439" w:author="SRO">
            <w:rPr>
              <w:rFonts w:cs="Times New Roman" w:hint="eastAsia"/>
              <w:sz w:val="26"/>
              <w:szCs w:val="26"/>
              <w:rtl/>
              <w:lang w:eastAsia="fr-FR"/>
            </w:rPr>
          </w:rPrChange>
        </w:rPr>
        <w:t>المحتملة</w:t>
      </w:r>
      <w:r w:rsidRPr="000F3EE9">
        <w:rPr>
          <w:rFonts w:cs="Times New Roman"/>
          <w:sz w:val="26"/>
          <w:szCs w:val="26"/>
          <w:rtl/>
          <w:lang w:eastAsia="fr-FR"/>
          <w:rPrChange w:id="1440" w:author="SRO">
            <w:rPr>
              <w:rFonts w:cs="Times New Roman"/>
              <w:sz w:val="26"/>
              <w:szCs w:val="26"/>
              <w:rtl/>
              <w:lang w:eastAsia="fr-FR"/>
            </w:rPr>
          </w:rPrChange>
        </w:rPr>
        <w:t xml:space="preserve"> </w:t>
      </w:r>
      <w:r w:rsidRPr="000F3EE9">
        <w:rPr>
          <w:rFonts w:cs="Times New Roman" w:hint="eastAsia"/>
          <w:sz w:val="26"/>
          <w:szCs w:val="26"/>
          <w:rtl/>
          <w:lang w:eastAsia="fr-FR"/>
          <w:rPrChange w:id="1441" w:author="SRO">
            <w:rPr>
              <w:rFonts w:cs="Times New Roman" w:hint="eastAsia"/>
              <w:sz w:val="26"/>
              <w:szCs w:val="26"/>
              <w:rtl/>
              <w:lang w:eastAsia="fr-FR"/>
            </w:rPr>
          </w:rPrChange>
        </w:rPr>
        <w:t>والتي</w:t>
      </w:r>
      <w:r w:rsidRPr="000F3EE9">
        <w:rPr>
          <w:rFonts w:cs="Times New Roman"/>
          <w:sz w:val="26"/>
          <w:szCs w:val="26"/>
          <w:rtl/>
          <w:lang w:eastAsia="fr-FR"/>
          <w:rPrChange w:id="1442" w:author="SRO">
            <w:rPr>
              <w:rFonts w:cs="Times New Roman"/>
              <w:sz w:val="26"/>
              <w:szCs w:val="26"/>
              <w:rtl/>
              <w:lang w:eastAsia="fr-FR"/>
            </w:rPr>
          </w:rPrChange>
        </w:rPr>
        <w:t xml:space="preserve"> </w:t>
      </w:r>
      <w:r w:rsidRPr="000F3EE9">
        <w:rPr>
          <w:rFonts w:cs="Times New Roman" w:hint="eastAsia"/>
          <w:sz w:val="26"/>
          <w:szCs w:val="26"/>
          <w:rtl/>
          <w:lang w:eastAsia="fr-FR"/>
          <w:rPrChange w:id="1443" w:author="SRO">
            <w:rPr>
              <w:rFonts w:cs="Times New Roman" w:hint="eastAsia"/>
              <w:sz w:val="26"/>
              <w:szCs w:val="26"/>
              <w:rtl/>
              <w:lang w:eastAsia="fr-FR"/>
            </w:rPr>
          </w:rPrChange>
        </w:rPr>
        <w:t>ستطلب</w:t>
      </w:r>
      <w:r w:rsidRPr="000F3EE9">
        <w:rPr>
          <w:rFonts w:cs="Times New Roman"/>
          <w:sz w:val="26"/>
          <w:szCs w:val="26"/>
          <w:rtl/>
          <w:lang w:eastAsia="fr-FR"/>
          <w:rPrChange w:id="1444" w:author="SRO">
            <w:rPr>
              <w:rFonts w:cs="Times New Roman"/>
              <w:sz w:val="26"/>
              <w:szCs w:val="26"/>
              <w:rtl/>
              <w:lang w:eastAsia="fr-FR"/>
            </w:rPr>
          </w:rPrChange>
        </w:rPr>
        <w:t xml:space="preserve"> </w:t>
      </w:r>
      <w:r w:rsidRPr="000F3EE9">
        <w:rPr>
          <w:rFonts w:cs="Times New Roman" w:hint="eastAsia"/>
          <w:sz w:val="26"/>
          <w:szCs w:val="26"/>
          <w:rtl/>
          <w:lang w:eastAsia="fr-FR"/>
          <w:rPrChange w:id="1445" w:author="SRO">
            <w:rPr>
              <w:rFonts w:cs="Times New Roman" w:hint="eastAsia"/>
              <w:sz w:val="26"/>
              <w:szCs w:val="26"/>
              <w:rtl/>
              <w:lang w:eastAsia="fr-FR"/>
            </w:rPr>
          </w:rPrChange>
        </w:rPr>
        <w:t>بعد</w:t>
      </w:r>
      <w:r w:rsidRPr="000F3EE9">
        <w:rPr>
          <w:rFonts w:cs="Times New Roman"/>
          <w:sz w:val="26"/>
          <w:szCs w:val="26"/>
          <w:rtl/>
          <w:lang w:eastAsia="fr-FR"/>
          <w:rPrChange w:id="1446" w:author="SRO">
            <w:rPr>
              <w:rFonts w:cs="Times New Roman"/>
              <w:sz w:val="26"/>
              <w:szCs w:val="26"/>
              <w:rtl/>
              <w:lang w:eastAsia="fr-FR"/>
            </w:rPr>
          </w:rPrChange>
        </w:rPr>
        <w:t xml:space="preserve"> </w:t>
      </w:r>
      <w:r w:rsidRPr="000F3EE9">
        <w:rPr>
          <w:rFonts w:cs="Times New Roman" w:hint="eastAsia"/>
          <w:sz w:val="26"/>
          <w:szCs w:val="26"/>
          <w:rtl/>
          <w:lang w:eastAsia="fr-FR"/>
          <w:rPrChange w:id="1447" w:author="SRO">
            <w:rPr>
              <w:rFonts w:cs="Times New Roman" w:hint="eastAsia"/>
              <w:sz w:val="26"/>
              <w:szCs w:val="26"/>
              <w:rtl/>
              <w:lang w:eastAsia="fr-FR"/>
            </w:rPr>
          </w:rPrChange>
        </w:rPr>
        <w:t>تعميم</w:t>
      </w:r>
      <w:r w:rsidRPr="000F3EE9">
        <w:rPr>
          <w:rFonts w:cs="Times New Roman"/>
          <w:sz w:val="26"/>
          <w:szCs w:val="26"/>
          <w:rtl/>
          <w:lang w:eastAsia="fr-FR"/>
          <w:rPrChange w:id="1448" w:author="SRO">
            <w:rPr>
              <w:rFonts w:cs="Times New Roman"/>
              <w:sz w:val="26"/>
              <w:szCs w:val="26"/>
              <w:rtl/>
              <w:lang w:eastAsia="fr-FR"/>
            </w:rPr>
          </w:rPrChange>
        </w:rPr>
        <w:t xml:space="preserve"> </w:t>
      </w:r>
      <w:r w:rsidRPr="000F3EE9">
        <w:rPr>
          <w:rFonts w:cs="Times New Roman" w:hint="eastAsia"/>
          <w:sz w:val="26"/>
          <w:szCs w:val="26"/>
          <w:rtl/>
          <w:lang w:eastAsia="fr-FR"/>
          <w:rPrChange w:id="1449" w:author="SRO">
            <w:rPr>
              <w:rFonts w:cs="Times New Roman" w:hint="eastAsia"/>
              <w:sz w:val="26"/>
              <w:szCs w:val="26"/>
              <w:rtl/>
              <w:lang w:eastAsia="fr-FR"/>
            </w:rPr>
          </w:rPrChange>
        </w:rPr>
        <w:t>هذه</w:t>
      </w:r>
      <w:r w:rsidRPr="000F3EE9">
        <w:rPr>
          <w:rFonts w:cs="Times New Roman"/>
          <w:sz w:val="26"/>
          <w:szCs w:val="26"/>
          <w:rtl/>
          <w:lang w:eastAsia="fr-FR"/>
          <w:rPrChange w:id="1450" w:author="SRO">
            <w:rPr>
              <w:rFonts w:cs="Times New Roman"/>
              <w:sz w:val="26"/>
              <w:szCs w:val="26"/>
              <w:rtl/>
              <w:lang w:eastAsia="fr-FR"/>
            </w:rPr>
          </w:rPrChange>
        </w:rPr>
        <w:t xml:space="preserve"> </w:t>
      </w:r>
      <w:r w:rsidRPr="000F3EE9">
        <w:rPr>
          <w:rFonts w:cs="Times New Roman" w:hint="eastAsia"/>
          <w:sz w:val="26"/>
          <w:szCs w:val="26"/>
          <w:rtl/>
          <w:lang w:eastAsia="fr-FR"/>
          <w:rPrChange w:id="1451" w:author="SRO">
            <w:rPr>
              <w:rFonts w:cs="Times New Roman" w:hint="eastAsia"/>
              <w:sz w:val="26"/>
              <w:szCs w:val="26"/>
              <w:rtl/>
              <w:lang w:eastAsia="fr-FR"/>
            </w:rPr>
          </w:rPrChange>
        </w:rPr>
        <w:t>القائمة</w:t>
      </w:r>
      <w:r w:rsidRPr="000F3EE9">
        <w:rPr>
          <w:rFonts w:cs="Times New Roman"/>
          <w:sz w:val="26"/>
          <w:szCs w:val="26"/>
          <w:rtl/>
          <w:lang w:eastAsia="fr-FR"/>
          <w:rPrChange w:id="1452" w:author="SRO">
            <w:rPr>
              <w:rFonts w:cs="Times New Roman"/>
              <w:sz w:val="26"/>
              <w:szCs w:val="26"/>
              <w:rtl/>
              <w:lang w:eastAsia="fr-FR"/>
            </w:rPr>
          </w:rPrChange>
        </w:rPr>
        <w:t xml:space="preserve"> </w:t>
      </w:r>
      <w:r w:rsidRPr="000F3EE9">
        <w:rPr>
          <w:rFonts w:cs="Times New Roman" w:hint="eastAsia"/>
          <w:sz w:val="26"/>
          <w:szCs w:val="26"/>
          <w:rtl/>
          <w:lang w:eastAsia="fr-FR"/>
          <w:rPrChange w:id="1453" w:author="SRO">
            <w:rPr>
              <w:rFonts w:cs="Times New Roman" w:hint="eastAsia"/>
              <w:sz w:val="26"/>
              <w:szCs w:val="26"/>
              <w:rtl/>
              <w:lang w:eastAsia="fr-FR"/>
            </w:rPr>
          </w:rPrChange>
        </w:rPr>
        <w:t>على</w:t>
      </w:r>
      <w:r w:rsidRPr="000F3EE9">
        <w:rPr>
          <w:rFonts w:cs="Times New Roman"/>
          <w:sz w:val="26"/>
          <w:szCs w:val="26"/>
          <w:rtl/>
          <w:lang w:eastAsia="fr-FR"/>
          <w:rPrChange w:id="1454" w:author="SRO">
            <w:rPr>
              <w:rFonts w:cs="Times New Roman"/>
              <w:sz w:val="26"/>
              <w:szCs w:val="26"/>
              <w:rtl/>
              <w:lang w:eastAsia="fr-FR"/>
            </w:rPr>
          </w:rPrChange>
        </w:rPr>
        <w:t xml:space="preserve"> </w:t>
      </w:r>
      <w:r w:rsidRPr="000F3EE9">
        <w:rPr>
          <w:rFonts w:cs="Times New Roman" w:hint="eastAsia"/>
          <w:sz w:val="26"/>
          <w:szCs w:val="26"/>
          <w:rtl/>
          <w:lang w:eastAsia="fr-FR"/>
          <w:rPrChange w:id="1455" w:author="SRO">
            <w:rPr>
              <w:rFonts w:cs="Times New Roman" w:hint="eastAsia"/>
              <w:sz w:val="26"/>
              <w:szCs w:val="26"/>
              <w:rtl/>
              <w:lang w:eastAsia="fr-FR"/>
            </w:rPr>
          </w:rPrChange>
        </w:rPr>
        <w:t>جميع</w:t>
      </w:r>
      <w:r w:rsidRPr="000F3EE9">
        <w:rPr>
          <w:rFonts w:cs="Times New Roman"/>
          <w:sz w:val="26"/>
          <w:szCs w:val="26"/>
          <w:rtl/>
          <w:lang w:eastAsia="fr-FR"/>
          <w:rPrChange w:id="1456" w:author="SRO">
            <w:rPr>
              <w:rFonts w:cs="Times New Roman"/>
              <w:sz w:val="26"/>
              <w:szCs w:val="26"/>
              <w:rtl/>
              <w:lang w:eastAsia="fr-FR"/>
            </w:rPr>
          </w:rPrChange>
        </w:rPr>
        <w:t xml:space="preserve"> </w:t>
      </w:r>
      <w:r w:rsidRPr="000F3EE9">
        <w:rPr>
          <w:rFonts w:cs="Times New Roman" w:hint="eastAsia"/>
          <w:sz w:val="26"/>
          <w:szCs w:val="26"/>
          <w:rtl/>
          <w:lang w:eastAsia="fr-FR"/>
          <w:rPrChange w:id="1457" w:author="SRO">
            <w:rPr>
              <w:rFonts w:cs="Times New Roman" w:hint="eastAsia"/>
              <w:sz w:val="26"/>
              <w:szCs w:val="26"/>
              <w:rtl/>
              <w:lang w:eastAsia="fr-FR"/>
            </w:rPr>
          </w:rPrChange>
        </w:rPr>
        <w:t>المشاركين</w:t>
      </w:r>
      <w:r w:rsidRPr="000F3EE9">
        <w:rPr>
          <w:rFonts w:cs="Times New Roman"/>
          <w:sz w:val="26"/>
          <w:szCs w:val="26"/>
          <w:rtl/>
          <w:lang w:eastAsia="fr-FR"/>
          <w:rPrChange w:id="1458" w:author="SRO">
            <w:rPr>
              <w:rFonts w:cs="Times New Roman"/>
              <w:sz w:val="26"/>
              <w:szCs w:val="26"/>
              <w:rtl/>
              <w:lang w:eastAsia="fr-FR"/>
            </w:rPr>
          </w:rPrChange>
        </w:rPr>
        <w:t xml:space="preserve">. </w:t>
      </w:r>
      <w:r w:rsidRPr="000F3EE9">
        <w:rPr>
          <w:rFonts w:cs="Times New Roman" w:hint="eastAsia"/>
          <w:sz w:val="26"/>
          <w:szCs w:val="26"/>
          <w:rtl/>
          <w:lang w:eastAsia="fr-FR"/>
          <w:rPrChange w:id="1459" w:author="SRO">
            <w:rPr>
              <w:rFonts w:cs="Times New Roman" w:hint="eastAsia"/>
              <w:sz w:val="26"/>
              <w:szCs w:val="26"/>
              <w:rtl/>
              <w:lang w:eastAsia="fr-FR"/>
            </w:rPr>
          </w:rPrChange>
        </w:rPr>
        <w:t>توجد</w:t>
      </w:r>
      <w:r w:rsidRPr="000F3EE9">
        <w:rPr>
          <w:rFonts w:cs="Times New Roman"/>
          <w:sz w:val="26"/>
          <w:szCs w:val="26"/>
          <w:rtl/>
          <w:lang w:eastAsia="fr-FR"/>
          <w:rPrChange w:id="1460" w:author="SRO">
            <w:rPr>
              <w:rFonts w:cs="Times New Roman"/>
              <w:sz w:val="26"/>
              <w:szCs w:val="26"/>
              <w:rtl/>
              <w:lang w:eastAsia="fr-FR"/>
            </w:rPr>
          </w:rPrChange>
        </w:rPr>
        <w:t xml:space="preserve"> </w:t>
      </w:r>
      <w:r w:rsidRPr="000F3EE9">
        <w:rPr>
          <w:rFonts w:cs="Times New Roman" w:hint="eastAsia"/>
          <w:sz w:val="26"/>
          <w:szCs w:val="26"/>
          <w:rtl/>
          <w:lang w:eastAsia="fr-FR"/>
          <w:rPrChange w:id="1461" w:author="SRO">
            <w:rPr>
              <w:rFonts w:cs="Times New Roman" w:hint="eastAsia"/>
              <w:sz w:val="26"/>
              <w:szCs w:val="26"/>
              <w:rtl/>
              <w:lang w:eastAsia="fr-FR"/>
            </w:rPr>
          </w:rPrChange>
        </w:rPr>
        <w:t>قائمة</w:t>
      </w:r>
      <w:r w:rsidRPr="000F3EE9">
        <w:rPr>
          <w:rFonts w:cs="Times New Roman"/>
          <w:sz w:val="26"/>
          <w:szCs w:val="26"/>
          <w:rtl/>
          <w:lang w:eastAsia="fr-FR"/>
          <w:rPrChange w:id="1462" w:author="SRO">
            <w:rPr>
              <w:rFonts w:cs="Times New Roman"/>
              <w:sz w:val="26"/>
              <w:szCs w:val="26"/>
              <w:rtl/>
              <w:lang w:eastAsia="fr-FR"/>
            </w:rPr>
          </w:rPrChange>
        </w:rPr>
        <w:t xml:space="preserve"> </w:t>
      </w:r>
      <w:r w:rsidRPr="000F3EE9">
        <w:rPr>
          <w:rFonts w:cs="Times New Roman" w:hint="eastAsia"/>
          <w:sz w:val="26"/>
          <w:szCs w:val="26"/>
          <w:rtl/>
          <w:lang w:eastAsia="fr-FR"/>
          <w:rPrChange w:id="1463" w:author="SRO">
            <w:rPr>
              <w:rFonts w:cs="Times New Roman" w:hint="eastAsia"/>
              <w:sz w:val="26"/>
              <w:szCs w:val="26"/>
              <w:rtl/>
              <w:lang w:eastAsia="fr-FR"/>
            </w:rPr>
          </w:rPrChange>
        </w:rPr>
        <w:t>التوصيات</w:t>
      </w:r>
      <w:r w:rsidRPr="000F3EE9">
        <w:rPr>
          <w:rFonts w:cs="Times New Roman"/>
          <w:sz w:val="26"/>
          <w:szCs w:val="26"/>
          <w:rtl/>
          <w:lang w:eastAsia="fr-FR"/>
          <w:rPrChange w:id="1464" w:author="SRO">
            <w:rPr>
              <w:rFonts w:cs="Times New Roman"/>
              <w:sz w:val="26"/>
              <w:szCs w:val="26"/>
              <w:rtl/>
              <w:lang w:eastAsia="fr-FR"/>
            </w:rPr>
          </w:rPrChange>
        </w:rPr>
        <w:t xml:space="preserve"> </w:t>
      </w:r>
      <w:r w:rsidRPr="000F3EE9">
        <w:rPr>
          <w:rFonts w:cs="Times New Roman" w:hint="eastAsia"/>
          <w:sz w:val="26"/>
          <w:szCs w:val="26"/>
          <w:rtl/>
          <w:lang w:eastAsia="fr-FR"/>
          <w:rPrChange w:id="1465" w:author="SRO">
            <w:rPr>
              <w:rFonts w:cs="Times New Roman" w:hint="eastAsia"/>
              <w:sz w:val="26"/>
              <w:szCs w:val="26"/>
              <w:rtl/>
              <w:lang w:eastAsia="fr-FR"/>
            </w:rPr>
          </w:rPrChange>
        </w:rPr>
        <w:t>المعدلة</w:t>
      </w:r>
      <w:r w:rsidRPr="000F3EE9">
        <w:rPr>
          <w:rFonts w:cs="Times New Roman"/>
          <w:sz w:val="26"/>
          <w:szCs w:val="26"/>
          <w:rtl/>
          <w:lang w:eastAsia="fr-FR"/>
          <w:rPrChange w:id="1466" w:author="SRO">
            <w:rPr>
              <w:rFonts w:cs="Times New Roman"/>
              <w:sz w:val="26"/>
              <w:szCs w:val="26"/>
              <w:rtl/>
              <w:lang w:eastAsia="fr-FR"/>
            </w:rPr>
          </w:rPrChange>
        </w:rPr>
        <w:t xml:space="preserve"> </w:t>
      </w:r>
      <w:r w:rsidRPr="000F3EE9">
        <w:rPr>
          <w:rFonts w:cs="Times New Roman" w:hint="eastAsia"/>
          <w:sz w:val="26"/>
          <w:szCs w:val="26"/>
          <w:rtl/>
          <w:lang w:eastAsia="fr-FR"/>
          <w:rPrChange w:id="1467" w:author="SRO">
            <w:rPr>
              <w:rFonts w:cs="Times New Roman" w:hint="eastAsia"/>
              <w:sz w:val="26"/>
              <w:szCs w:val="26"/>
              <w:rtl/>
              <w:lang w:eastAsia="fr-FR"/>
            </w:rPr>
          </w:rPrChange>
        </w:rPr>
        <w:t>في</w:t>
      </w:r>
      <w:r w:rsidRPr="000F3EE9">
        <w:rPr>
          <w:rFonts w:cs="Times New Roman"/>
          <w:sz w:val="26"/>
          <w:szCs w:val="26"/>
          <w:rtl/>
          <w:lang w:eastAsia="fr-FR"/>
          <w:rPrChange w:id="1468" w:author="SRO">
            <w:rPr>
              <w:rFonts w:cs="Times New Roman"/>
              <w:sz w:val="26"/>
              <w:szCs w:val="26"/>
              <w:rtl/>
              <w:lang w:eastAsia="fr-FR"/>
            </w:rPr>
          </w:rPrChange>
        </w:rPr>
        <w:t xml:space="preserve"> </w:t>
      </w:r>
      <w:r w:rsidRPr="000F3EE9">
        <w:rPr>
          <w:rFonts w:cs="Times New Roman" w:hint="eastAsia"/>
          <w:sz w:val="26"/>
          <w:szCs w:val="26"/>
          <w:rtl/>
          <w:lang w:eastAsia="fr-FR"/>
          <w:rPrChange w:id="1469" w:author="SRO">
            <w:rPr>
              <w:rFonts w:cs="Times New Roman" w:hint="eastAsia"/>
              <w:sz w:val="26"/>
              <w:szCs w:val="26"/>
              <w:rtl/>
              <w:lang w:eastAsia="fr-FR"/>
            </w:rPr>
          </w:rPrChange>
        </w:rPr>
        <w:t>المرفق</w:t>
      </w:r>
      <w:r w:rsidRPr="000F3EE9">
        <w:rPr>
          <w:rFonts w:cs="Times New Roman"/>
          <w:sz w:val="26"/>
          <w:szCs w:val="26"/>
          <w:rtl/>
          <w:lang w:eastAsia="fr-FR"/>
          <w:rPrChange w:id="1470" w:author="SRO">
            <w:rPr>
              <w:rFonts w:cs="Times New Roman"/>
              <w:sz w:val="26"/>
              <w:szCs w:val="26"/>
              <w:rtl/>
              <w:lang w:eastAsia="fr-FR"/>
            </w:rPr>
          </w:rPrChange>
        </w:rPr>
        <w:t xml:space="preserve"> </w:t>
      </w:r>
      <w:r w:rsidRPr="000F3EE9">
        <w:rPr>
          <w:rFonts w:cs="Times New Roman" w:hint="eastAsia"/>
          <w:sz w:val="26"/>
          <w:szCs w:val="26"/>
          <w:rtl/>
          <w:lang w:eastAsia="fr-FR"/>
          <w:rPrChange w:id="1471" w:author="SRO">
            <w:rPr>
              <w:rFonts w:cs="Times New Roman" w:hint="eastAsia"/>
              <w:sz w:val="26"/>
              <w:szCs w:val="26"/>
              <w:rtl/>
              <w:lang w:eastAsia="fr-FR"/>
            </w:rPr>
          </w:rPrChange>
        </w:rPr>
        <w:t>الأول</w:t>
      </w:r>
      <w:r w:rsidRPr="000F3EE9">
        <w:rPr>
          <w:rFonts w:cs="Times New Roman"/>
          <w:sz w:val="26"/>
          <w:szCs w:val="26"/>
          <w:rtl/>
          <w:lang w:eastAsia="fr-FR"/>
          <w:rPrChange w:id="1472" w:author="SRO">
            <w:rPr>
              <w:rFonts w:cs="Times New Roman"/>
              <w:sz w:val="26"/>
              <w:szCs w:val="26"/>
              <w:rtl/>
              <w:lang w:eastAsia="fr-FR"/>
            </w:rPr>
          </w:rPrChange>
        </w:rPr>
        <w:t xml:space="preserve">.  </w:t>
      </w:r>
    </w:p>
    <w:p w:rsidR="00832F4C" w:rsidRDefault="00832F4C" w:rsidP="00832F4C">
      <w:pPr>
        <w:pStyle w:val="Sansinterligne1"/>
        <w:numPr>
          <w:ins w:id="1473" w:author="SRO" w:date="2011-02-21T11:27:00Z"/>
        </w:numPr>
        <w:bidi/>
        <w:spacing w:after="240"/>
        <w:jc w:val="center"/>
        <w:rPr>
          <w:ins w:id="1474" w:author="SRO" w:date="2011-02-21T11:27:00Z"/>
          <w:rFonts w:cs="Times New Roman"/>
          <w:b/>
          <w:bCs/>
          <w:sz w:val="28"/>
          <w:szCs w:val="28"/>
          <w:rtl/>
          <w:lang w:eastAsia="fr-FR"/>
        </w:rPr>
        <w:pPrChange w:id="1475" w:author="SRO" w:date="2011-02-21T10:11:00Z">
          <w:pPr>
            <w:pStyle w:val="Sansinterligne1"/>
            <w:bidi/>
            <w:spacing w:after="240"/>
            <w:jc w:val="both"/>
          </w:pPr>
        </w:pPrChange>
      </w:pPr>
    </w:p>
    <w:p w:rsidR="00832F4C" w:rsidRDefault="00832F4C" w:rsidP="00832F4C">
      <w:pPr>
        <w:pStyle w:val="Sansinterligne1"/>
        <w:numPr>
          <w:ins w:id="1476" w:author="SRO" w:date="2011-02-21T11:27:00Z"/>
        </w:numPr>
        <w:bidi/>
        <w:spacing w:after="240"/>
        <w:jc w:val="center"/>
        <w:rPr>
          <w:ins w:id="1477" w:author="SRO" w:date="2011-02-21T11:27:00Z"/>
          <w:rFonts w:cs="Times New Roman"/>
          <w:b/>
          <w:bCs/>
          <w:sz w:val="28"/>
          <w:szCs w:val="28"/>
          <w:rtl/>
          <w:lang w:eastAsia="fr-FR"/>
        </w:rPr>
        <w:pPrChange w:id="1478" w:author="SRO" w:date="2011-02-21T11:27:00Z">
          <w:pPr>
            <w:pStyle w:val="Sansinterligne1"/>
            <w:bidi/>
            <w:spacing w:after="240"/>
            <w:jc w:val="both"/>
          </w:pPr>
        </w:pPrChange>
      </w:pPr>
    </w:p>
    <w:p w:rsidR="00832F4C" w:rsidRDefault="00832F4C" w:rsidP="00832F4C">
      <w:pPr>
        <w:pStyle w:val="Sansinterligne1"/>
        <w:numPr>
          <w:ins w:id="1479" w:author="SRO" w:date="2011-02-21T11:27:00Z"/>
        </w:numPr>
        <w:bidi/>
        <w:spacing w:after="240"/>
        <w:jc w:val="center"/>
        <w:rPr>
          <w:ins w:id="1480" w:author="SRO" w:date="2011-02-21T11:27:00Z"/>
          <w:rFonts w:cs="Times New Roman"/>
          <w:b/>
          <w:bCs/>
          <w:sz w:val="28"/>
          <w:szCs w:val="28"/>
          <w:rtl/>
          <w:lang w:eastAsia="fr-FR"/>
        </w:rPr>
        <w:pPrChange w:id="1481" w:author="SRO" w:date="2011-02-21T11:27:00Z">
          <w:pPr>
            <w:pStyle w:val="Sansinterligne1"/>
            <w:bidi/>
            <w:spacing w:after="240"/>
            <w:jc w:val="both"/>
          </w:pPr>
        </w:pPrChange>
      </w:pPr>
    </w:p>
    <w:p w:rsidR="00832F4C" w:rsidRPr="00832F4C" w:rsidRDefault="00832F4C" w:rsidP="00832F4C">
      <w:pPr>
        <w:pStyle w:val="Sansinterligne1"/>
        <w:bidi/>
        <w:spacing w:after="240"/>
        <w:jc w:val="center"/>
        <w:rPr>
          <w:ins w:id="1482" w:author="SRO" w:date="2011-02-21T10:14:00Z"/>
          <w:rFonts w:cs="Times New Roman"/>
          <w:b/>
          <w:bCs/>
          <w:sz w:val="28"/>
          <w:szCs w:val="28"/>
          <w:rtl/>
          <w:lang w:eastAsia="fr-FR"/>
          <w:rPrChange w:id="1483" w:author="SRO" w:date="2011-02-21T10:18:00Z">
            <w:rPr>
              <w:ins w:id="1484" w:author="SRO" w:date="2011-02-21T10:14:00Z"/>
              <w:rFonts w:cs="Times New Roman"/>
              <w:b/>
              <w:bCs/>
              <w:sz w:val="28"/>
              <w:szCs w:val="26"/>
              <w:rtl/>
              <w:lang w:eastAsia="fr-FR"/>
            </w:rPr>
          </w:rPrChange>
        </w:rPr>
        <w:pPrChange w:id="1485" w:author="SRO" w:date="2011-02-21T11:27:00Z">
          <w:pPr>
            <w:pStyle w:val="Sansinterligne1"/>
            <w:bidi/>
            <w:spacing w:after="240"/>
            <w:jc w:val="both"/>
          </w:pPr>
        </w:pPrChange>
      </w:pPr>
      <w:r w:rsidRPr="00832F4C">
        <w:rPr>
          <w:rFonts w:cs="Times New Roman" w:hint="eastAsia"/>
          <w:b/>
          <w:bCs/>
          <w:sz w:val="28"/>
          <w:szCs w:val="28"/>
          <w:rtl/>
          <w:lang w:eastAsia="fr-FR"/>
          <w:rPrChange w:id="1486" w:author="SRO" w:date="2011-02-21T10:18:00Z">
            <w:rPr>
              <w:rFonts w:cs="Times New Roman" w:hint="eastAsia"/>
              <w:b/>
              <w:bCs/>
              <w:sz w:val="28"/>
              <w:szCs w:val="26"/>
              <w:rtl/>
              <w:lang w:eastAsia="fr-FR"/>
            </w:rPr>
          </w:rPrChange>
        </w:rPr>
        <w:t>الدورة</w:t>
      </w:r>
      <w:r w:rsidRPr="00832F4C">
        <w:rPr>
          <w:rFonts w:cs="Times New Roman"/>
          <w:b/>
          <w:bCs/>
          <w:sz w:val="28"/>
          <w:szCs w:val="28"/>
          <w:rtl/>
          <w:lang w:eastAsia="fr-FR"/>
          <w:rPrChange w:id="1487" w:author="SRO" w:date="2011-02-21T10:18:00Z">
            <w:rPr>
              <w:rFonts w:cs="Times New Roman"/>
              <w:b/>
              <w:bCs/>
              <w:sz w:val="28"/>
              <w:szCs w:val="26"/>
              <w:rtl/>
              <w:lang w:eastAsia="fr-FR"/>
            </w:rPr>
          </w:rPrChange>
        </w:rPr>
        <w:t xml:space="preserve"> </w:t>
      </w:r>
      <w:del w:id="1488" w:author="SRO" w:date="2011-02-21T10:14:00Z">
        <w:r w:rsidRPr="00832F4C" w:rsidDel="000F3EE9">
          <w:rPr>
            <w:rFonts w:cs="Times New Roman"/>
            <w:b/>
            <w:bCs/>
            <w:sz w:val="28"/>
            <w:szCs w:val="28"/>
            <w:rtl/>
            <w:lang w:eastAsia="fr-FR"/>
            <w:rPrChange w:id="1489" w:author="SRO" w:date="2011-02-21T10:18:00Z">
              <w:rPr>
                <w:rFonts w:cs="Times New Roman"/>
                <w:b/>
                <w:bCs/>
                <w:sz w:val="28"/>
                <w:szCs w:val="26"/>
                <w:rtl/>
                <w:lang w:eastAsia="fr-FR"/>
              </w:rPr>
            </w:rPrChange>
          </w:rPr>
          <w:delText>8</w:delText>
        </w:r>
      </w:del>
      <w:ins w:id="1490" w:author="SRO" w:date="2011-02-21T10:14:00Z">
        <w:r w:rsidRPr="00832F4C">
          <w:rPr>
            <w:rFonts w:cs="Times New Roman" w:hint="eastAsia"/>
            <w:b/>
            <w:bCs/>
            <w:sz w:val="28"/>
            <w:szCs w:val="28"/>
            <w:rtl/>
            <w:lang w:eastAsia="fr-FR"/>
            <w:rPrChange w:id="1491" w:author="SRO" w:date="2011-02-21T10:18:00Z">
              <w:rPr>
                <w:rFonts w:cs="Times New Roman" w:hint="eastAsia"/>
                <w:b/>
                <w:bCs/>
                <w:sz w:val="28"/>
                <w:szCs w:val="26"/>
                <w:rtl/>
                <w:lang w:eastAsia="fr-FR"/>
              </w:rPr>
            </w:rPrChange>
          </w:rPr>
          <w:t>الثامنة</w:t>
        </w:r>
      </w:ins>
      <w:del w:id="1492" w:author="SRO" w:date="2011-02-21T10:14:00Z">
        <w:r w:rsidRPr="00832F4C" w:rsidDel="000F3EE9">
          <w:rPr>
            <w:rFonts w:cs="Times New Roman"/>
            <w:b/>
            <w:bCs/>
            <w:sz w:val="28"/>
            <w:szCs w:val="28"/>
            <w:rtl/>
            <w:lang w:eastAsia="fr-FR"/>
            <w:rPrChange w:id="1493" w:author="SRO" w:date="2011-02-21T10:18:00Z">
              <w:rPr>
                <w:rFonts w:cs="Times New Roman"/>
                <w:b/>
                <w:bCs/>
                <w:sz w:val="28"/>
                <w:szCs w:val="26"/>
                <w:rtl/>
                <w:lang w:eastAsia="fr-FR"/>
              </w:rPr>
            </w:rPrChange>
          </w:rPr>
          <w:delText>:</w:delText>
        </w:r>
      </w:del>
    </w:p>
    <w:p w:rsidR="00832F4C" w:rsidRPr="00832F4C" w:rsidRDefault="00832F4C" w:rsidP="00832F4C">
      <w:pPr>
        <w:pStyle w:val="Sansinterligne1"/>
        <w:numPr>
          <w:ins w:id="1494" w:author="SRO" w:date="2011-02-21T10:14:00Z"/>
        </w:numPr>
        <w:bidi/>
        <w:spacing w:after="240"/>
        <w:jc w:val="center"/>
        <w:rPr>
          <w:rFonts w:cs="Times New Roman"/>
          <w:b/>
          <w:bCs/>
          <w:sz w:val="28"/>
          <w:szCs w:val="28"/>
          <w:rtl/>
          <w:lang w:eastAsia="fr-FR"/>
          <w:rPrChange w:id="1495" w:author="SRO" w:date="2011-02-21T10:18:00Z">
            <w:rPr>
              <w:rFonts w:cs="Times New Roman"/>
              <w:b/>
              <w:bCs/>
              <w:sz w:val="28"/>
              <w:szCs w:val="26"/>
              <w:rtl/>
              <w:lang w:eastAsia="fr-FR"/>
            </w:rPr>
          </w:rPrChange>
        </w:rPr>
        <w:pPrChange w:id="1496" w:author="SRO" w:date="2011-02-21T10:14:00Z">
          <w:pPr>
            <w:pStyle w:val="Sansinterligne1"/>
            <w:bidi/>
            <w:spacing w:after="240"/>
            <w:jc w:val="both"/>
          </w:pPr>
        </w:pPrChange>
      </w:pPr>
      <w:r w:rsidRPr="00832F4C">
        <w:rPr>
          <w:rFonts w:cs="Times New Roman"/>
          <w:b/>
          <w:bCs/>
          <w:sz w:val="28"/>
          <w:szCs w:val="28"/>
          <w:rtl/>
          <w:lang w:eastAsia="fr-FR"/>
          <w:rPrChange w:id="1497" w:author="SRO" w:date="2011-02-21T10:18:00Z">
            <w:rPr>
              <w:rFonts w:cs="Times New Roman"/>
              <w:b/>
              <w:bCs/>
              <w:sz w:val="28"/>
              <w:szCs w:val="26"/>
              <w:rtl/>
              <w:lang w:eastAsia="fr-FR"/>
            </w:rPr>
          </w:rPrChange>
        </w:rPr>
        <w:t xml:space="preserve">  </w:t>
      </w:r>
      <w:r w:rsidRPr="00832F4C">
        <w:rPr>
          <w:rFonts w:cs="Times New Roman" w:hint="eastAsia"/>
          <w:b/>
          <w:bCs/>
          <w:sz w:val="28"/>
          <w:szCs w:val="28"/>
          <w:rtl/>
          <w:lang w:eastAsia="fr-FR"/>
          <w:rPrChange w:id="1498" w:author="SRO" w:date="2011-02-21T10:18:00Z">
            <w:rPr>
              <w:rFonts w:cs="Times New Roman" w:hint="eastAsia"/>
              <w:b/>
              <w:bCs/>
              <w:sz w:val="28"/>
              <w:szCs w:val="26"/>
              <w:rtl/>
              <w:lang w:eastAsia="fr-FR"/>
            </w:rPr>
          </w:rPrChange>
        </w:rPr>
        <w:t>حكامة</w:t>
      </w:r>
      <w:r w:rsidRPr="00832F4C">
        <w:rPr>
          <w:rFonts w:cs="Times New Roman"/>
          <w:b/>
          <w:bCs/>
          <w:sz w:val="28"/>
          <w:szCs w:val="28"/>
          <w:rtl/>
          <w:lang w:eastAsia="fr-FR"/>
          <w:rPrChange w:id="1499" w:author="SRO" w:date="2011-02-21T10:18:00Z">
            <w:rPr>
              <w:rFonts w:cs="Times New Roman"/>
              <w:b/>
              <w:bCs/>
              <w:sz w:val="28"/>
              <w:szCs w:val="26"/>
              <w:rtl/>
              <w:lang w:eastAsia="fr-FR"/>
            </w:rPr>
          </w:rPrChange>
        </w:rPr>
        <w:t xml:space="preserve"> </w:t>
      </w:r>
      <w:r w:rsidRPr="00832F4C">
        <w:rPr>
          <w:rFonts w:cs="Times New Roman" w:hint="eastAsia"/>
          <w:b/>
          <w:bCs/>
          <w:sz w:val="28"/>
          <w:szCs w:val="28"/>
          <w:rtl/>
          <w:lang w:eastAsia="fr-FR"/>
          <w:rPrChange w:id="1500" w:author="SRO" w:date="2011-02-21T10:18:00Z">
            <w:rPr>
              <w:rFonts w:cs="Times New Roman" w:hint="eastAsia"/>
              <w:b/>
              <w:bCs/>
              <w:sz w:val="28"/>
              <w:szCs w:val="26"/>
              <w:rtl/>
              <w:lang w:eastAsia="fr-FR"/>
            </w:rPr>
          </w:rPrChange>
        </w:rPr>
        <w:t>أفضل</w:t>
      </w:r>
      <w:r w:rsidRPr="00832F4C">
        <w:rPr>
          <w:rFonts w:cs="Times New Roman"/>
          <w:b/>
          <w:bCs/>
          <w:sz w:val="28"/>
          <w:szCs w:val="28"/>
          <w:rtl/>
          <w:lang w:eastAsia="fr-FR"/>
          <w:rPrChange w:id="1501" w:author="SRO" w:date="2011-02-21T10:18:00Z">
            <w:rPr>
              <w:rFonts w:cs="Times New Roman"/>
              <w:b/>
              <w:bCs/>
              <w:sz w:val="28"/>
              <w:szCs w:val="26"/>
              <w:rtl/>
              <w:lang w:eastAsia="fr-FR"/>
            </w:rPr>
          </w:rPrChange>
        </w:rPr>
        <w:t xml:space="preserve"> </w:t>
      </w:r>
      <w:r w:rsidRPr="00832F4C">
        <w:rPr>
          <w:rFonts w:cs="Times New Roman" w:hint="eastAsia"/>
          <w:b/>
          <w:bCs/>
          <w:sz w:val="28"/>
          <w:szCs w:val="28"/>
          <w:rtl/>
          <w:lang w:eastAsia="fr-FR"/>
          <w:rPrChange w:id="1502" w:author="SRO" w:date="2011-02-21T10:18:00Z">
            <w:rPr>
              <w:rFonts w:cs="Times New Roman" w:hint="eastAsia"/>
              <w:b/>
              <w:bCs/>
              <w:sz w:val="28"/>
              <w:szCs w:val="26"/>
              <w:rtl/>
              <w:lang w:eastAsia="fr-FR"/>
            </w:rPr>
          </w:rPrChange>
        </w:rPr>
        <w:t>لتحقيق</w:t>
      </w:r>
      <w:r w:rsidRPr="00832F4C">
        <w:rPr>
          <w:rFonts w:cs="Times New Roman"/>
          <w:b/>
          <w:bCs/>
          <w:sz w:val="28"/>
          <w:szCs w:val="28"/>
          <w:rtl/>
          <w:lang w:eastAsia="fr-FR"/>
          <w:rPrChange w:id="1503" w:author="SRO" w:date="2011-02-21T10:18:00Z">
            <w:rPr>
              <w:rFonts w:cs="Times New Roman"/>
              <w:b/>
              <w:bCs/>
              <w:sz w:val="28"/>
              <w:szCs w:val="26"/>
              <w:rtl/>
              <w:lang w:eastAsia="fr-FR"/>
            </w:rPr>
          </w:rPrChange>
        </w:rPr>
        <w:t xml:space="preserve"> </w:t>
      </w:r>
      <w:r w:rsidRPr="00832F4C">
        <w:rPr>
          <w:rFonts w:cs="Times New Roman" w:hint="eastAsia"/>
          <w:b/>
          <w:bCs/>
          <w:sz w:val="28"/>
          <w:szCs w:val="28"/>
          <w:rtl/>
          <w:lang w:eastAsia="fr-FR"/>
          <w:rPrChange w:id="1504" w:author="SRO" w:date="2011-02-21T10:18:00Z">
            <w:rPr>
              <w:rFonts w:cs="Times New Roman" w:hint="eastAsia"/>
              <w:b/>
              <w:bCs/>
              <w:sz w:val="28"/>
              <w:szCs w:val="26"/>
              <w:rtl/>
              <w:lang w:eastAsia="fr-FR"/>
            </w:rPr>
          </w:rPrChange>
        </w:rPr>
        <w:t>أهداف</w:t>
      </w:r>
      <w:r w:rsidRPr="00832F4C">
        <w:rPr>
          <w:rFonts w:cs="Times New Roman"/>
          <w:b/>
          <w:bCs/>
          <w:sz w:val="28"/>
          <w:szCs w:val="28"/>
          <w:rtl/>
          <w:lang w:eastAsia="fr-FR"/>
          <w:rPrChange w:id="1505" w:author="SRO" w:date="2011-02-21T10:18:00Z">
            <w:rPr>
              <w:rFonts w:cs="Times New Roman"/>
              <w:b/>
              <w:bCs/>
              <w:sz w:val="28"/>
              <w:szCs w:val="26"/>
              <w:rtl/>
              <w:lang w:eastAsia="fr-FR"/>
            </w:rPr>
          </w:rPrChange>
        </w:rPr>
        <w:t xml:space="preserve"> </w:t>
      </w:r>
      <w:r w:rsidRPr="00832F4C">
        <w:rPr>
          <w:rFonts w:cs="Times New Roman" w:hint="eastAsia"/>
          <w:b/>
          <w:bCs/>
          <w:sz w:val="28"/>
          <w:szCs w:val="28"/>
          <w:rtl/>
          <w:lang w:eastAsia="fr-FR"/>
          <w:rPrChange w:id="1506" w:author="SRO" w:date="2011-02-21T10:18:00Z">
            <w:rPr>
              <w:rFonts w:cs="Times New Roman" w:hint="eastAsia"/>
              <w:b/>
              <w:bCs/>
              <w:sz w:val="28"/>
              <w:szCs w:val="26"/>
              <w:rtl/>
              <w:lang w:eastAsia="fr-FR"/>
            </w:rPr>
          </w:rPrChange>
        </w:rPr>
        <w:t>التمويل</w:t>
      </w:r>
    </w:p>
    <w:p w:rsidR="00832F4C" w:rsidRPr="000F3EE9" w:rsidRDefault="00832F4C" w:rsidP="00832F4C">
      <w:pPr>
        <w:pStyle w:val="Sansinterligne1"/>
        <w:numPr>
          <w:ilvl w:val="0"/>
          <w:numId w:val="28"/>
          <w:numberingChange w:id="1507" w:author="SRO" w:date="2011-02-21T09:12:00Z" w:original="%1:66:0:."/>
        </w:numPr>
        <w:tabs>
          <w:tab w:val="right" w:pos="585"/>
        </w:tabs>
        <w:bidi/>
        <w:spacing w:after="240"/>
        <w:ind w:left="34" w:firstLine="0"/>
        <w:jc w:val="both"/>
        <w:rPr>
          <w:rFonts w:cs="Times New Roman"/>
          <w:sz w:val="26"/>
          <w:szCs w:val="26"/>
          <w:rtl/>
          <w:lang w:eastAsia="fr-FR"/>
          <w:rPrChange w:id="1508" w:author="SRO">
            <w:rPr>
              <w:rFonts w:cs="Times New Roman"/>
              <w:sz w:val="26"/>
              <w:szCs w:val="26"/>
              <w:rtl/>
              <w:lang w:eastAsia="fr-FR"/>
            </w:rPr>
          </w:rPrChange>
        </w:rPr>
        <w:pPrChange w:id="1509" w:author="SRO" w:date="2011-02-21T10:11:00Z">
          <w:pPr>
            <w:pStyle w:val="Sansinterligne1"/>
            <w:numPr>
              <w:ilvl w:val="1"/>
              <w:numId w:val="28"/>
            </w:numPr>
            <w:tabs>
              <w:tab w:val="right" w:pos="585"/>
              <w:tab w:val="num" w:pos="1080"/>
            </w:tabs>
            <w:bidi/>
            <w:spacing w:after="240"/>
            <w:ind w:left="34"/>
            <w:jc w:val="both"/>
          </w:pPr>
        </w:pPrChange>
      </w:pPr>
      <w:r w:rsidRPr="000F3EE9">
        <w:rPr>
          <w:rFonts w:cs="Times New Roman" w:hint="eastAsia"/>
          <w:sz w:val="26"/>
          <w:szCs w:val="26"/>
          <w:rtl/>
          <w:lang w:eastAsia="fr-FR"/>
          <w:rPrChange w:id="1510" w:author="SRO">
            <w:rPr>
              <w:rFonts w:cs="Times New Roman" w:hint="eastAsia"/>
              <w:sz w:val="26"/>
              <w:szCs w:val="26"/>
              <w:rtl/>
              <w:lang w:eastAsia="fr-FR"/>
            </w:rPr>
          </w:rPrChange>
        </w:rPr>
        <w:t>تتالت</w:t>
      </w:r>
      <w:r w:rsidRPr="000F3EE9">
        <w:rPr>
          <w:rFonts w:cs="Times New Roman"/>
          <w:sz w:val="26"/>
          <w:szCs w:val="26"/>
          <w:rtl/>
          <w:lang w:eastAsia="fr-FR"/>
          <w:rPrChange w:id="1511" w:author="SRO">
            <w:rPr>
              <w:rFonts w:cs="Times New Roman"/>
              <w:sz w:val="26"/>
              <w:szCs w:val="26"/>
              <w:rtl/>
              <w:lang w:eastAsia="fr-FR"/>
            </w:rPr>
          </w:rPrChange>
        </w:rPr>
        <w:t xml:space="preserve"> </w:t>
      </w:r>
      <w:r w:rsidRPr="000F3EE9">
        <w:rPr>
          <w:rFonts w:cs="Times New Roman" w:hint="eastAsia"/>
          <w:sz w:val="26"/>
          <w:szCs w:val="26"/>
          <w:rtl/>
          <w:lang w:eastAsia="fr-FR"/>
          <w:rPrChange w:id="1512" w:author="SRO">
            <w:rPr>
              <w:rFonts w:cs="Times New Roman" w:hint="eastAsia"/>
              <w:sz w:val="26"/>
              <w:szCs w:val="26"/>
              <w:rtl/>
              <w:lang w:eastAsia="fr-FR"/>
            </w:rPr>
          </w:rPrChange>
        </w:rPr>
        <w:t>ثلاثة</w:t>
      </w:r>
      <w:r w:rsidRPr="000F3EE9">
        <w:rPr>
          <w:rFonts w:cs="Times New Roman"/>
          <w:sz w:val="26"/>
          <w:szCs w:val="26"/>
          <w:rtl/>
          <w:lang w:eastAsia="fr-FR"/>
          <w:rPrChange w:id="1513" w:author="SRO">
            <w:rPr>
              <w:rFonts w:cs="Times New Roman"/>
              <w:sz w:val="26"/>
              <w:szCs w:val="26"/>
              <w:rtl/>
              <w:lang w:eastAsia="fr-FR"/>
            </w:rPr>
          </w:rPrChange>
        </w:rPr>
        <w:t xml:space="preserve"> </w:t>
      </w:r>
      <w:r w:rsidRPr="000F3EE9">
        <w:rPr>
          <w:rFonts w:cs="Times New Roman" w:hint="eastAsia"/>
          <w:sz w:val="26"/>
          <w:szCs w:val="26"/>
          <w:rtl/>
          <w:lang w:eastAsia="fr-FR"/>
          <w:rPrChange w:id="1514" w:author="SRO">
            <w:rPr>
              <w:rFonts w:cs="Times New Roman" w:hint="eastAsia"/>
              <w:sz w:val="26"/>
              <w:szCs w:val="26"/>
              <w:rtl/>
              <w:lang w:eastAsia="fr-FR"/>
            </w:rPr>
          </w:rPrChange>
        </w:rPr>
        <w:t>عروض</w:t>
      </w:r>
      <w:r w:rsidRPr="000F3EE9">
        <w:rPr>
          <w:rFonts w:cs="Times New Roman"/>
          <w:sz w:val="26"/>
          <w:szCs w:val="26"/>
          <w:rtl/>
          <w:lang w:eastAsia="fr-FR"/>
          <w:rPrChange w:id="1515" w:author="SRO">
            <w:rPr>
              <w:rFonts w:cs="Times New Roman"/>
              <w:sz w:val="26"/>
              <w:szCs w:val="26"/>
              <w:rtl/>
              <w:lang w:eastAsia="fr-FR"/>
            </w:rPr>
          </w:rPrChange>
        </w:rPr>
        <w:t xml:space="preserve"> </w:t>
      </w:r>
      <w:r w:rsidRPr="000F3EE9">
        <w:rPr>
          <w:rFonts w:cs="Times New Roman" w:hint="eastAsia"/>
          <w:sz w:val="26"/>
          <w:szCs w:val="26"/>
          <w:rtl/>
          <w:lang w:eastAsia="fr-FR"/>
          <w:rPrChange w:id="1516" w:author="SRO">
            <w:rPr>
              <w:rFonts w:cs="Times New Roman" w:hint="eastAsia"/>
              <w:sz w:val="26"/>
              <w:szCs w:val="26"/>
              <w:rtl/>
              <w:lang w:eastAsia="fr-FR"/>
            </w:rPr>
          </w:rPrChange>
        </w:rPr>
        <w:t>خلال</w:t>
      </w:r>
      <w:r w:rsidRPr="000F3EE9">
        <w:rPr>
          <w:rFonts w:cs="Times New Roman"/>
          <w:sz w:val="26"/>
          <w:szCs w:val="26"/>
          <w:rtl/>
          <w:lang w:eastAsia="fr-FR"/>
          <w:rPrChange w:id="1517" w:author="SRO">
            <w:rPr>
              <w:rFonts w:cs="Times New Roman"/>
              <w:sz w:val="26"/>
              <w:szCs w:val="26"/>
              <w:rtl/>
              <w:lang w:eastAsia="fr-FR"/>
            </w:rPr>
          </w:rPrChange>
        </w:rPr>
        <w:t xml:space="preserve"> </w:t>
      </w:r>
      <w:r w:rsidRPr="000F3EE9">
        <w:rPr>
          <w:rFonts w:cs="Times New Roman" w:hint="eastAsia"/>
          <w:sz w:val="26"/>
          <w:szCs w:val="26"/>
          <w:rtl/>
          <w:lang w:eastAsia="fr-FR"/>
          <w:rPrChange w:id="1518" w:author="SRO">
            <w:rPr>
              <w:rFonts w:cs="Times New Roman" w:hint="eastAsia"/>
              <w:sz w:val="26"/>
              <w:szCs w:val="26"/>
              <w:rtl/>
              <w:lang w:eastAsia="fr-FR"/>
            </w:rPr>
          </w:rPrChange>
        </w:rPr>
        <w:t>هذه</w:t>
      </w:r>
      <w:r w:rsidRPr="000F3EE9">
        <w:rPr>
          <w:rFonts w:cs="Times New Roman"/>
          <w:sz w:val="26"/>
          <w:szCs w:val="26"/>
          <w:rtl/>
          <w:lang w:eastAsia="fr-FR"/>
          <w:rPrChange w:id="1519" w:author="SRO">
            <w:rPr>
              <w:rFonts w:cs="Times New Roman"/>
              <w:sz w:val="26"/>
              <w:szCs w:val="26"/>
              <w:rtl/>
              <w:lang w:eastAsia="fr-FR"/>
            </w:rPr>
          </w:rPrChange>
        </w:rPr>
        <w:t xml:space="preserve"> </w:t>
      </w:r>
      <w:r w:rsidRPr="000F3EE9">
        <w:rPr>
          <w:rFonts w:cs="Times New Roman" w:hint="eastAsia"/>
          <w:sz w:val="26"/>
          <w:szCs w:val="26"/>
          <w:rtl/>
          <w:lang w:eastAsia="fr-FR"/>
          <w:rPrChange w:id="1520" w:author="SRO">
            <w:rPr>
              <w:rFonts w:cs="Times New Roman" w:hint="eastAsia"/>
              <w:sz w:val="26"/>
              <w:szCs w:val="26"/>
              <w:rtl/>
              <w:lang w:eastAsia="fr-FR"/>
            </w:rPr>
          </w:rPrChange>
        </w:rPr>
        <w:t>الدورة</w:t>
      </w:r>
      <w:r w:rsidRPr="000F3EE9">
        <w:rPr>
          <w:rFonts w:cs="Times New Roman"/>
          <w:sz w:val="26"/>
          <w:szCs w:val="26"/>
          <w:rtl/>
          <w:lang w:eastAsia="fr-FR"/>
          <w:rPrChange w:id="1521" w:author="SRO">
            <w:rPr>
              <w:rFonts w:cs="Times New Roman"/>
              <w:sz w:val="26"/>
              <w:szCs w:val="26"/>
              <w:rtl/>
              <w:lang w:eastAsia="fr-FR"/>
            </w:rPr>
          </w:rPrChange>
        </w:rPr>
        <w:t xml:space="preserve">. </w:t>
      </w:r>
      <w:r w:rsidRPr="000F3EE9">
        <w:rPr>
          <w:rFonts w:cs="Times New Roman" w:hint="eastAsia"/>
          <w:sz w:val="26"/>
          <w:szCs w:val="26"/>
          <w:rtl/>
          <w:lang w:eastAsia="fr-FR"/>
          <w:rPrChange w:id="1522" w:author="SRO">
            <w:rPr>
              <w:rFonts w:cs="Times New Roman" w:hint="eastAsia"/>
              <w:sz w:val="26"/>
              <w:szCs w:val="26"/>
              <w:rtl/>
              <w:lang w:eastAsia="fr-FR"/>
            </w:rPr>
          </w:rPrChange>
        </w:rPr>
        <w:t>قدم</w:t>
      </w:r>
      <w:r w:rsidRPr="000F3EE9">
        <w:rPr>
          <w:rFonts w:cs="Times New Roman"/>
          <w:sz w:val="26"/>
          <w:szCs w:val="26"/>
          <w:rtl/>
          <w:lang w:eastAsia="fr-FR"/>
          <w:rPrChange w:id="1523" w:author="SRO">
            <w:rPr>
              <w:rFonts w:cs="Times New Roman"/>
              <w:sz w:val="26"/>
              <w:szCs w:val="26"/>
              <w:rtl/>
              <w:lang w:eastAsia="fr-FR"/>
            </w:rPr>
          </w:rPrChange>
        </w:rPr>
        <w:t xml:space="preserve"> </w:t>
      </w:r>
      <w:r w:rsidRPr="000F3EE9">
        <w:rPr>
          <w:rFonts w:cs="Times New Roman" w:hint="eastAsia"/>
          <w:sz w:val="26"/>
          <w:szCs w:val="26"/>
          <w:rtl/>
          <w:lang w:eastAsia="fr-FR"/>
          <w:rPrChange w:id="1524" w:author="SRO">
            <w:rPr>
              <w:rFonts w:cs="Times New Roman" w:hint="eastAsia"/>
              <w:sz w:val="26"/>
              <w:szCs w:val="26"/>
              <w:rtl/>
              <w:lang w:eastAsia="fr-FR"/>
            </w:rPr>
          </w:rPrChange>
        </w:rPr>
        <w:t>المتحدث</w:t>
      </w:r>
      <w:r w:rsidRPr="000F3EE9">
        <w:rPr>
          <w:rFonts w:cs="Times New Roman"/>
          <w:sz w:val="26"/>
          <w:szCs w:val="26"/>
          <w:rtl/>
          <w:lang w:eastAsia="fr-FR"/>
          <w:rPrChange w:id="1525" w:author="SRO">
            <w:rPr>
              <w:rFonts w:cs="Times New Roman"/>
              <w:sz w:val="26"/>
              <w:szCs w:val="26"/>
              <w:rtl/>
              <w:lang w:eastAsia="fr-FR"/>
            </w:rPr>
          </w:rPrChange>
        </w:rPr>
        <w:t xml:space="preserve"> </w:t>
      </w:r>
      <w:r w:rsidRPr="000F3EE9">
        <w:rPr>
          <w:rFonts w:cs="Times New Roman" w:hint="eastAsia"/>
          <w:sz w:val="26"/>
          <w:szCs w:val="26"/>
          <w:rtl/>
          <w:lang w:eastAsia="fr-FR"/>
          <w:rPrChange w:id="1526" w:author="SRO">
            <w:rPr>
              <w:rFonts w:cs="Times New Roman" w:hint="eastAsia"/>
              <w:sz w:val="26"/>
              <w:szCs w:val="26"/>
              <w:rtl/>
              <w:lang w:eastAsia="fr-FR"/>
            </w:rPr>
          </w:rPrChange>
        </w:rPr>
        <w:t>ا</w:t>
      </w:r>
      <w:r w:rsidRPr="000F3EE9">
        <w:rPr>
          <w:rFonts w:cs="Times New Roman"/>
          <w:sz w:val="26"/>
          <w:szCs w:val="26"/>
          <w:rtl/>
          <w:lang w:eastAsia="fr-FR"/>
          <w:rPrChange w:id="1527" w:author="SRO" w:date="2011-02-21T10:18:00Z">
            <w:rPr>
              <w:rFonts w:cs="Times New Roman"/>
              <w:sz w:val="26"/>
              <w:szCs w:val="26"/>
              <w:rtl/>
              <w:lang w:eastAsia="fr-FR"/>
            </w:rPr>
          </w:rPrChange>
        </w:rPr>
        <w:t>ﻷ</w:t>
      </w:r>
      <w:r w:rsidRPr="000F3EE9">
        <w:rPr>
          <w:rFonts w:cs="Times New Roman" w:hint="eastAsia"/>
          <w:sz w:val="26"/>
          <w:szCs w:val="26"/>
          <w:rtl/>
          <w:lang w:eastAsia="fr-FR"/>
          <w:rPrChange w:id="1528" w:author="SRO">
            <w:rPr>
              <w:rFonts w:cs="Times New Roman" w:hint="eastAsia"/>
              <w:sz w:val="26"/>
              <w:szCs w:val="26"/>
              <w:rtl/>
              <w:lang w:eastAsia="fr-FR"/>
            </w:rPr>
          </w:rPrChange>
        </w:rPr>
        <w:t>ول،</w:t>
      </w:r>
      <w:r w:rsidRPr="000F3EE9">
        <w:rPr>
          <w:rFonts w:cs="Times New Roman"/>
          <w:sz w:val="26"/>
          <w:szCs w:val="26"/>
          <w:rtl/>
          <w:lang w:eastAsia="fr-FR"/>
          <w:rPrChange w:id="1529" w:author="SRO">
            <w:rPr>
              <w:rFonts w:cs="Times New Roman"/>
              <w:sz w:val="26"/>
              <w:szCs w:val="26"/>
              <w:rtl/>
              <w:lang w:eastAsia="fr-FR"/>
            </w:rPr>
          </w:rPrChange>
        </w:rPr>
        <w:t xml:space="preserve"> </w:t>
      </w:r>
      <w:r w:rsidRPr="000F3EE9">
        <w:rPr>
          <w:rFonts w:cs="Times New Roman" w:hint="eastAsia"/>
          <w:sz w:val="26"/>
          <w:szCs w:val="26"/>
          <w:rtl/>
          <w:lang w:eastAsia="fr-FR"/>
          <w:rPrChange w:id="1530" w:author="SRO">
            <w:rPr>
              <w:rFonts w:cs="Times New Roman" w:hint="eastAsia"/>
              <w:sz w:val="26"/>
              <w:szCs w:val="26"/>
              <w:rtl/>
              <w:lang w:eastAsia="fr-FR"/>
            </w:rPr>
          </w:rPrChange>
        </w:rPr>
        <w:t>السيد</w:t>
      </w:r>
      <w:r w:rsidRPr="000F3EE9">
        <w:rPr>
          <w:rFonts w:cs="Times New Roman"/>
          <w:sz w:val="26"/>
          <w:szCs w:val="26"/>
          <w:rtl/>
          <w:lang w:eastAsia="fr-FR"/>
          <w:rPrChange w:id="1531" w:author="SRO">
            <w:rPr>
              <w:rFonts w:cs="Times New Roman"/>
              <w:sz w:val="26"/>
              <w:szCs w:val="26"/>
              <w:rtl/>
              <w:lang w:eastAsia="fr-FR"/>
            </w:rPr>
          </w:rPrChange>
        </w:rPr>
        <w:t xml:space="preserve"> </w:t>
      </w:r>
      <w:r w:rsidRPr="000F3EE9">
        <w:rPr>
          <w:rFonts w:cs="Times New Roman" w:hint="eastAsia"/>
          <w:sz w:val="26"/>
          <w:szCs w:val="26"/>
          <w:rtl/>
          <w:lang w:eastAsia="fr-FR"/>
          <w:rPrChange w:id="1532" w:author="SRO">
            <w:rPr>
              <w:rFonts w:cs="Times New Roman" w:hint="eastAsia"/>
              <w:sz w:val="26"/>
              <w:szCs w:val="26"/>
              <w:rtl/>
              <w:lang w:eastAsia="fr-FR"/>
            </w:rPr>
          </w:rPrChange>
        </w:rPr>
        <w:t>كاليب</w:t>
      </w:r>
      <w:r w:rsidRPr="000F3EE9">
        <w:rPr>
          <w:rFonts w:cs="Times New Roman"/>
          <w:sz w:val="26"/>
          <w:szCs w:val="26"/>
          <w:rtl/>
          <w:lang w:eastAsia="fr-FR"/>
          <w:rPrChange w:id="1533" w:author="SRO">
            <w:rPr>
              <w:rFonts w:cs="Times New Roman"/>
              <w:sz w:val="26"/>
              <w:szCs w:val="26"/>
              <w:rtl/>
              <w:lang w:eastAsia="fr-FR"/>
            </w:rPr>
          </w:rPrChange>
        </w:rPr>
        <w:t xml:space="preserve"> </w:t>
      </w:r>
      <w:r w:rsidRPr="000F3EE9">
        <w:rPr>
          <w:rFonts w:cs="Times New Roman" w:hint="eastAsia"/>
          <w:sz w:val="26"/>
          <w:szCs w:val="26"/>
          <w:rtl/>
          <w:lang w:eastAsia="fr-FR"/>
          <w:rPrChange w:id="1534" w:author="SRO">
            <w:rPr>
              <w:rFonts w:cs="Times New Roman" w:hint="eastAsia"/>
              <w:sz w:val="26"/>
              <w:szCs w:val="26"/>
              <w:rtl/>
              <w:lang w:eastAsia="fr-FR"/>
            </w:rPr>
          </w:rPrChange>
        </w:rPr>
        <w:t>ب</w:t>
      </w:r>
      <w:r w:rsidRPr="000F3EE9">
        <w:rPr>
          <w:rFonts w:cs="Times New Roman"/>
          <w:sz w:val="26"/>
          <w:szCs w:val="26"/>
          <w:rtl/>
          <w:lang w:eastAsia="fr-FR"/>
          <w:rPrChange w:id="1535" w:author="SRO">
            <w:rPr>
              <w:rFonts w:cs="Times New Roman"/>
              <w:sz w:val="26"/>
              <w:szCs w:val="26"/>
              <w:rtl/>
              <w:lang w:eastAsia="fr-FR"/>
            </w:rPr>
          </w:rPrChange>
        </w:rPr>
        <w:t xml:space="preserve">. </w:t>
      </w:r>
      <w:r w:rsidRPr="000F3EE9">
        <w:rPr>
          <w:rFonts w:cs="Times New Roman" w:hint="eastAsia"/>
          <w:sz w:val="26"/>
          <w:szCs w:val="26"/>
          <w:rtl/>
          <w:lang w:eastAsia="fr-FR"/>
          <w:rPrChange w:id="1536" w:author="SRO">
            <w:rPr>
              <w:rFonts w:cs="Times New Roman" w:hint="eastAsia"/>
              <w:sz w:val="26"/>
              <w:szCs w:val="26"/>
              <w:rtl/>
              <w:lang w:eastAsia="fr-FR"/>
            </w:rPr>
          </w:rPrChange>
        </w:rPr>
        <w:t>ديميكسا،</w:t>
      </w:r>
      <w:r w:rsidRPr="000F3EE9">
        <w:rPr>
          <w:rFonts w:cs="Times New Roman"/>
          <w:sz w:val="26"/>
          <w:szCs w:val="26"/>
          <w:rtl/>
          <w:lang w:eastAsia="fr-FR"/>
          <w:rPrChange w:id="1537" w:author="SRO">
            <w:rPr>
              <w:rFonts w:cs="Times New Roman"/>
              <w:sz w:val="26"/>
              <w:szCs w:val="26"/>
              <w:rtl/>
              <w:lang w:eastAsia="fr-FR"/>
            </w:rPr>
          </w:rPrChange>
        </w:rPr>
        <w:t xml:space="preserve"> </w:t>
      </w:r>
      <w:r w:rsidRPr="000F3EE9">
        <w:rPr>
          <w:rFonts w:cs="Times New Roman" w:hint="eastAsia"/>
          <w:sz w:val="26"/>
          <w:szCs w:val="26"/>
          <w:rtl/>
          <w:lang w:eastAsia="fr-FR"/>
          <w:rPrChange w:id="1538" w:author="SRO">
            <w:rPr>
              <w:rFonts w:cs="Times New Roman" w:hint="eastAsia"/>
              <w:sz w:val="26"/>
              <w:szCs w:val="26"/>
              <w:rtl/>
              <w:lang w:eastAsia="fr-FR"/>
            </w:rPr>
          </w:rPrChange>
        </w:rPr>
        <w:t>عن</w:t>
      </w:r>
      <w:r w:rsidRPr="000F3EE9">
        <w:rPr>
          <w:rFonts w:cs="Times New Roman"/>
          <w:sz w:val="26"/>
          <w:szCs w:val="26"/>
          <w:rtl/>
          <w:lang w:eastAsia="fr-FR"/>
          <w:rPrChange w:id="1539" w:author="SRO">
            <w:rPr>
              <w:rFonts w:cs="Times New Roman"/>
              <w:sz w:val="26"/>
              <w:szCs w:val="26"/>
              <w:rtl/>
              <w:lang w:eastAsia="fr-FR"/>
            </w:rPr>
          </w:rPrChange>
        </w:rPr>
        <w:t xml:space="preserve"> </w:t>
      </w:r>
      <w:r w:rsidRPr="000F3EE9">
        <w:rPr>
          <w:rFonts w:cs="Times New Roman" w:hint="eastAsia"/>
          <w:sz w:val="26"/>
          <w:szCs w:val="26"/>
          <w:rtl/>
          <w:lang w:eastAsia="fr-FR"/>
          <w:rPrChange w:id="1540" w:author="SRO">
            <w:rPr>
              <w:rFonts w:cs="Times New Roman" w:hint="eastAsia"/>
              <w:sz w:val="26"/>
              <w:szCs w:val="26"/>
              <w:rtl/>
              <w:lang w:eastAsia="fr-FR"/>
            </w:rPr>
          </w:rPrChange>
        </w:rPr>
        <w:t>شعـبة</w:t>
      </w:r>
      <w:r w:rsidRPr="000F3EE9">
        <w:rPr>
          <w:rFonts w:cs="Times New Roman"/>
          <w:sz w:val="26"/>
          <w:szCs w:val="26"/>
          <w:rtl/>
          <w:lang w:eastAsia="fr-FR"/>
          <w:rPrChange w:id="1541" w:author="SRO">
            <w:rPr>
              <w:rFonts w:cs="Times New Roman"/>
              <w:sz w:val="26"/>
              <w:szCs w:val="26"/>
              <w:rtl/>
              <w:lang w:eastAsia="fr-FR"/>
            </w:rPr>
          </w:rPrChange>
        </w:rPr>
        <w:t xml:space="preserve"> </w:t>
      </w:r>
      <w:r w:rsidRPr="000F3EE9">
        <w:rPr>
          <w:rFonts w:cs="Times New Roman" w:hint="eastAsia"/>
          <w:sz w:val="26"/>
          <w:szCs w:val="26"/>
          <w:rtl/>
          <w:lang w:eastAsia="fr-FR"/>
          <w:rPrChange w:id="1542" w:author="SRO">
            <w:rPr>
              <w:rFonts w:cs="Times New Roman" w:hint="eastAsia"/>
              <w:sz w:val="26"/>
              <w:szCs w:val="26"/>
              <w:rtl/>
              <w:lang w:eastAsia="fr-FR"/>
            </w:rPr>
          </w:rPrChange>
        </w:rPr>
        <w:t>الحكامة</w:t>
      </w:r>
      <w:r w:rsidRPr="000F3EE9">
        <w:rPr>
          <w:rFonts w:cs="Times New Roman"/>
          <w:sz w:val="26"/>
          <w:szCs w:val="26"/>
          <w:rtl/>
          <w:lang w:eastAsia="fr-FR"/>
          <w:rPrChange w:id="1543" w:author="SRO">
            <w:rPr>
              <w:rFonts w:cs="Times New Roman"/>
              <w:sz w:val="26"/>
              <w:szCs w:val="26"/>
              <w:rtl/>
              <w:lang w:eastAsia="fr-FR"/>
            </w:rPr>
          </w:rPrChange>
        </w:rPr>
        <w:t xml:space="preserve"> </w:t>
      </w:r>
      <w:r w:rsidRPr="000F3EE9">
        <w:rPr>
          <w:rFonts w:cs="Times New Roman" w:hint="eastAsia"/>
          <w:sz w:val="26"/>
          <w:szCs w:val="26"/>
          <w:rtl/>
          <w:lang w:eastAsia="fr-FR"/>
          <w:rPrChange w:id="1544" w:author="SRO">
            <w:rPr>
              <w:rFonts w:cs="Times New Roman" w:hint="eastAsia"/>
              <w:sz w:val="26"/>
              <w:szCs w:val="26"/>
              <w:rtl/>
              <w:lang w:eastAsia="fr-FR"/>
            </w:rPr>
          </w:rPrChange>
        </w:rPr>
        <w:t>والإدارة</w:t>
      </w:r>
      <w:r w:rsidRPr="000F3EE9">
        <w:rPr>
          <w:rFonts w:cs="Times New Roman"/>
          <w:sz w:val="26"/>
          <w:szCs w:val="26"/>
          <w:rtl/>
          <w:lang w:eastAsia="fr-FR"/>
          <w:rPrChange w:id="1545" w:author="SRO">
            <w:rPr>
              <w:rFonts w:cs="Times New Roman"/>
              <w:sz w:val="26"/>
              <w:szCs w:val="26"/>
              <w:rtl/>
              <w:lang w:eastAsia="fr-FR"/>
            </w:rPr>
          </w:rPrChange>
        </w:rPr>
        <w:t xml:space="preserve"> </w:t>
      </w:r>
      <w:r w:rsidRPr="000F3EE9">
        <w:rPr>
          <w:rFonts w:cs="Times New Roman" w:hint="eastAsia"/>
          <w:sz w:val="26"/>
          <w:szCs w:val="26"/>
          <w:rtl/>
          <w:lang w:eastAsia="fr-FR"/>
          <w:rPrChange w:id="1546" w:author="SRO">
            <w:rPr>
              <w:rFonts w:cs="Times New Roman" w:hint="eastAsia"/>
              <w:sz w:val="26"/>
              <w:szCs w:val="26"/>
              <w:rtl/>
              <w:lang w:eastAsia="fr-FR"/>
            </w:rPr>
          </w:rPrChange>
        </w:rPr>
        <w:t>العامة</w:t>
      </w:r>
      <w:r w:rsidRPr="000F3EE9">
        <w:rPr>
          <w:rFonts w:cs="Times New Roman"/>
          <w:sz w:val="26"/>
          <w:szCs w:val="26"/>
          <w:rtl/>
          <w:lang w:eastAsia="fr-FR"/>
          <w:rPrChange w:id="1547" w:author="SRO">
            <w:rPr>
              <w:rFonts w:cs="Times New Roman"/>
              <w:sz w:val="26"/>
              <w:szCs w:val="26"/>
              <w:rtl/>
              <w:lang w:eastAsia="fr-FR"/>
            </w:rPr>
          </w:rPrChange>
        </w:rPr>
        <w:t xml:space="preserve"> </w:t>
      </w:r>
      <w:r w:rsidRPr="000F3EE9">
        <w:rPr>
          <w:rFonts w:cs="Times New Roman" w:hint="eastAsia"/>
          <w:sz w:val="26"/>
          <w:szCs w:val="26"/>
          <w:rtl/>
          <w:lang w:eastAsia="fr-FR"/>
          <w:rPrChange w:id="1548" w:author="SRO">
            <w:rPr>
              <w:rFonts w:cs="Times New Roman" w:hint="eastAsia"/>
              <w:sz w:val="26"/>
              <w:szCs w:val="26"/>
              <w:rtl/>
              <w:lang w:eastAsia="fr-FR"/>
            </w:rPr>
          </w:rPrChange>
        </w:rPr>
        <w:t>للجنة</w:t>
      </w:r>
      <w:r w:rsidRPr="000F3EE9">
        <w:rPr>
          <w:rFonts w:cs="Times New Roman"/>
          <w:sz w:val="26"/>
          <w:szCs w:val="26"/>
          <w:rtl/>
          <w:lang w:eastAsia="fr-FR"/>
          <w:rPrChange w:id="1549" w:author="SRO">
            <w:rPr>
              <w:rFonts w:cs="Times New Roman"/>
              <w:sz w:val="26"/>
              <w:szCs w:val="26"/>
              <w:rtl/>
              <w:lang w:eastAsia="fr-FR"/>
            </w:rPr>
          </w:rPrChange>
        </w:rPr>
        <w:t xml:space="preserve"> </w:t>
      </w:r>
      <w:r w:rsidRPr="000F3EE9">
        <w:rPr>
          <w:rFonts w:cs="Times New Roman" w:hint="eastAsia"/>
          <w:sz w:val="26"/>
          <w:szCs w:val="26"/>
          <w:rtl/>
          <w:lang w:eastAsia="fr-FR"/>
          <w:rPrChange w:id="1550" w:author="SRO">
            <w:rPr>
              <w:rFonts w:cs="Times New Roman" w:hint="eastAsia"/>
              <w:sz w:val="26"/>
              <w:szCs w:val="26"/>
              <w:rtl/>
              <w:lang w:eastAsia="fr-FR"/>
            </w:rPr>
          </w:rPrChange>
        </w:rPr>
        <w:t>الاقتصادية</w:t>
      </w:r>
      <w:r w:rsidRPr="000F3EE9">
        <w:rPr>
          <w:rFonts w:cs="Times New Roman"/>
          <w:sz w:val="26"/>
          <w:szCs w:val="26"/>
          <w:rtl/>
          <w:lang w:eastAsia="fr-FR"/>
          <w:rPrChange w:id="1551" w:author="SRO">
            <w:rPr>
              <w:rFonts w:cs="Times New Roman"/>
              <w:sz w:val="26"/>
              <w:szCs w:val="26"/>
              <w:rtl/>
              <w:lang w:eastAsia="fr-FR"/>
            </w:rPr>
          </w:rPrChange>
        </w:rPr>
        <w:t xml:space="preserve"> </w:t>
      </w:r>
      <w:r w:rsidRPr="000F3EE9">
        <w:rPr>
          <w:rFonts w:cs="Times New Roman" w:hint="eastAsia"/>
          <w:sz w:val="26"/>
          <w:szCs w:val="26"/>
          <w:rtl/>
          <w:lang w:eastAsia="fr-FR"/>
          <w:rPrChange w:id="1552" w:author="SRO">
            <w:rPr>
              <w:rFonts w:cs="Times New Roman" w:hint="eastAsia"/>
              <w:sz w:val="26"/>
              <w:szCs w:val="26"/>
              <w:rtl/>
              <w:lang w:eastAsia="fr-FR"/>
            </w:rPr>
          </w:rPrChange>
        </w:rPr>
        <w:t>لأفريقيا</w:t>
      </w:r>
      <w:r w:rsidRPr="000F3EE9">
        <w:rPr>
          <w:rFonts w:cs="Times New Roman"/>
          <w:sz w:val="26"/>
          <w:szCs w:val="26"/>
          <w:rtl/>
          <w:lang w:eastAsia="fr-FR"/>
          <w:rPrChange w:id="1553" w:author="SRO">
            <w:rPr>
              <w:rFonts w:cs="Times New Roman"/>
              <w:sz w:val="26"/>
              <w:szCs w:val="26"/>
              <w:rtl/>
              <w:lang w:eastAsia="fr-FR"/>
            </w:rPr>
          </w:rPrChange>
        </w:rPr>
        <w:t xml:space="preserve"> </w:t>
      </w:r>
      <w:r w:rsidRPr="000F3EE9">
        <w:rPr>
          <w:rFonts w:cs="Times New Roman" w:hint="eastAsia"/>
          <w:sz w:val="26"/>
          <w:szCs w:val="26"/>
          <w:rtl/>
          <w:lang w:eastAsia="fr-FR"/>
          <w:rPrChange w:id="1554" w:author="SRO">
            <w:rPr>
              <w:rFonts w:cs="Times New Roman" w:hint="eastAsia"/>
              <w:sz w:val="26"/>
              <w:szCs w:val="26"/>
              <w:rtl/>
              <w:lang w:eastAsia="fr-FR"/>
            </w:rPr>
          </w:rPrChange>
        </w:rPr>
        <w:t>الجوانب</w:t>
      </w:r>
      <w:r w:rsidRPr="000F3EE9">
        <w:rPr>
          <w:rFonts w:cs="Times New Roman"/>
          <w:sz w:val="26"/>
          <w:szCs w:val="26"/>
          <w:rtl/>
          <w:lang w:eastAsia="fr-FR"/>
          <w:rPrChange w:id="1555" w:author="SRO">
            <w:rPr>
              <w:rFonts w:cs="Times New Roman"/>
              <w:sz w:val="26"/>
              <w:szCs w:val="26"/>
              <w:rtl/>
              <w:lang w:eastAsia="fr-FR"/>
            </w:rPr>
          </w:rPrChange>
        </w:rPr>
        <w:t xml:space="preserve"> 3 </w:t>
      </w:r>
      <w:r w:rsidRPr="000F3EE9">
        <w:rPr>
          <w:rFonts w:cs="Times New Roman" w:hint="eastAsia"/>
          <w:sz w:val="26"/>
          <w:szCs w:val="26"/>
          <w:rtl/>
          <w:lang w:eastAsia="fr-FR"/>
          <w:rPrChange w:id="1556" w:author="SRO">
            <w:rPr>
              <w:rFonts w:cs="Times New Roman" w:hint="eastAsia"/>
              <w:sz w:val="26"/>
              <w:szCs w:val="26"/>
              <w:rtl/>
              <w:lang w:eastAsia="fr-FR"/>
            </w:rPr>
          </w:rPrChange>
        </w:rPr>
        <w:t>المحددة</w:t>
      </w:r>
      <w:r w:rsidRPr="000F3EE9">
        <w:rPr>
          <w:rFonts w:cs="Times New Roman"/>
          <w:sz w:val="26"/>
          <w:szCs w:val="26"/>
          <w:rtl/>
          <w:lang w:eastAsia="fr-FR"/>
          <w:rPrChange w:id="1557" w:author="SRO">
            <w:rPr>
              <w:rFonts w:cs="Times New Roman"/>
              <w:sz w:val="26"/>
              <w:szCs w:val="26"/>
              <w:rtl/>
              <w:lang w:eastAsia="fr-FR"/>
            </w:rPr>
          </w:rPrChange>
        </w:rPr>
        <w:t xml:space="preserve"> </w:t>
      </w:r>
      <w:r w:rsidRPr="000F3EE9">
        <w:rPr>
          <w:rFonts w:cs="Times New Roman" w:hint="eastAsia"/>
          <w:sz w:val="26"/>
          <w:szCs w:val="26"/>
          <w:rtl/>
          <w:lang w:eastAsia="fr-FR"/>
          <w:rPrChange w:id="1558" w:author="SRO">
            <w:rPr>
              <w:rFonts w:cs="Times New Roman" w:hint="eastAsia"/>
              <w:sz w:val="26"/>
              <w:szCs w:val="26"/>
              <w:rtl/>
              <w:lang w:eastAsia="fr-FR"/>
            </w:rPr>
          </w:rPrChange>
        </w:rPr>
        <w:t>من</w:t>
      </w:r>
      <w:r w:rsidRPr="000F3EE9">
        <w:rPr>
          <w:rFonts w:cs="Times New Roman"/>
          <w:sz w:val="26"/>
          <w:szCs w:val="26"/>
          <w:rtl/>
          <w:lang w:eastAsia="fr-FR"/>
          <w:rPrChange w:id="1559" w:author="SRO">
            <w:rPr>
              <w:rFonts w:cs="Times New Roman"/>
              <w:sz w:val="26"/>
              <w:szCs w:val="26"/>
              <w:rtl/>
              <w:lang w:eastAsia="fr-FR"/>
            </w:rPr>
          </w:rPrChange>
        </w:rPr>
        <w:t xml:space="preserve"> </w:t>
      </w:r>
      <w:r w:rsidRPr="000F3EE9">
        <w:rPr>
          <w:rFonts w:cs="Times New Roman" w:hint="eastAsia"/>
          <w:sz w:val="26"/>
          <w:szCs w:val="26"/>
          <w:rtl/>
          <w:lang w:eastAsia="fr-FR"/>
          <w:rPrChange w:id="1560" w:author="SRO">
            <w:rPr>
              <w:rFonts w:cs="Times New Roman" w:hint="eastAsia"/>
              <w:sz w:val="26"/>
              <w:szCs w:val="26"/>
              <w:rtl/>
              <w:lang w:eastAsia="fr-FR"/>
            </w:rPr>
          </w:rPrChange>
        </w:rPr>
        <w:t>قبل</w:t>
      </w:r>
      <w:r w:rsidRPr="000F3EE9">
        <w:rPr>
          <w:rFonts w:cs="Times New Roman"/>
          <w:sz w:val="26"/>
          <w:szCs w:val="26"/>
          <w:rtl/>
          <w:lang w:eastAsia="fr-FR"/>
          <w:rPrChange w:id="1561" w:author="SRO">
            <w:rPr>
              <w:rFonts w:cs="Times New Roman"/>
              <w:sz w:val="26"/>
              <w:szCs w:val="26"/>
              <w:rtl/>
              <w:lang w:eastAsia="fr-FR"/>
            </w:rPr>
          </w:rPrChange>
        </w:rPr>
        <w:t xml:space="preserve"> </w:t>
      </w:r>
      <w:r w:rsidRPr="000F3EE9">
        <w:rPr>
          <w:rFonts w:cs="Times New Roman" w:hint="eastAsia"/>
          <w:sz w:val="26"/>
          <w:szCs w:val="26"/>
          <w:rtl/>
          <w:lang w:eastAsia="fr-FR"/>
          <w:rPrChange w:id="1562" w:author="SRO">
            <w:rPr>
              <w:rFonts w:cs="Times New Roman" w:hint="eastAsia"/>
              <w:sz w:val="26"/>
              <w:szCs w:val="26"/>
              <w:rtl/>
              <w:lang w:eastAsia="fr-FR"/>
            </w:rPr>
          </w:rPrChange>
        </w:rPr>
        <w:t>البنك</w:t>
      </w:r>
      <w:r w:rsidRPr="000F3EE9">
        <w:rPr>
          <w:rFonts w:cs="Times New Roman"/>
          <w:sz w:val="26"/>
          <w:szCs w:val="26"/>
          <w:rtl/>
          <w:lang w:eastAsia="fr-FR"/>
          <w:rPrChange w:id="1563" w:author="SRO">
            <w:rPr>
              <w:rFonts w:cs="Times New Roman"/>
              <w:sz w:val="26"/>
              <w:szCs w:val="26"/>
              <w:rtl/>
              <w:lang w:eastAsia="fr-FR"/>
            </w:rPr>
          </w:rPrChange>
        </w:rPr>
        <w:t xml:space="preserve"> </w:t>
      </w:r>
      <w:r w:rsidRPr="000F3EE9">
        <w:rPr>
          <w:rFonts w:cs="Times New Roman" w:hint="eastAsia"/>
          <w:sz w:val="26"/>
          <w:szCs w:val="26"/>
          <w:rtl/>
          <w:lang w:eastAsia="fr-FR"/>
          <w:rPrChange w:id="1564" w:author="SRO">
            <w:rPr>
              <w:rFonts w:cs="Times New Roman" w:hint="eastAsia"/>
              <w:sz w:val="26"/>
              <w:szCs w:val="26"/>
              <w:rtl/>
              <w:lang w:eastAsia="fr-FR"/>
            </w:rPr>
          </w:rPrChange>
        </w:rPr>
        <w:t>الدولي</w:t>
      </w:r>
      <w:r w:rsidRPr="000F3EE9">
        <w:rPr>
          <w:rFonts w:cs="Times New Roman"/>
          <w:sz w:val="26"/>
          <w:szCs w:val="26"/>
          <w:rtl/>
          <w:lang w:eastAsia="fr-FR"/>
          <w:rPrChange w:id="1565" w:author="SRO">
            <w:rPr>
              <w:rFonts w:cs="Times New Roman"/>
              <w:sz w:val="26"/>
              <w:szCs w:val="26"/>
              <w:rtl/>
              <w:lang w:eastAsia="fr-FR"/>
            </w:rPr>
          </w:rPrChange>
        </w:rPr>
        <w:t xml:space="preserve"> </w:t>
      </w:r>
      <w:r w:rsidRPr="000F3EE9">
        <w:rPr>
          <w:rFonts w:cs="Times New Roman" w:hint="eastAsia"/>
          <w:sz w:val="26"/>
          <w:szCs w:val="26"/>
          <w:rtl/>
          <w:lang w:eastAsia="fr-FR"/>
          <w:rPrChange w:id="1566" w:author="SRO">
            <w:rPr>
              <w:rFonts w:cs="Times New Roman" w:hint="eastAsia"/>
              <w:sz w:val="26"/>
              <w:szCs w:val="26"/>
              <w:rtl/>
              <w:lang w:eastAsia="fr-FR"/>
            </w:rPr>
          </w:rPrChange>
        </w:rPr>
        <w:t>والمتعلقة</w:t>
      </w:r>
      <w:r w:rsidRPr="000F3EE9">
        <w:rPr>
          <w:rFonts w:cs="Times New Roman"/>
          <w:sz w:val="26"/>
          <w:szCs w:val="26"/>
          <w:rtl/>
          <w:lang w:eastAsia="fr-FR"/>
          <w:rPrChange w:id="1567" w:author="SRO">
            <w:rPr>
              <w:rFonts w:cs="Times New Roman"/>
              <w:sz w:val="26"/>
              <w:szCs w:val="26"/>
              <w:rtl/>
              <w:lang w:eastAsia="fr-FR"/>
            </w:rPr>
          </w:rPrChange>
        </w:rPr>
        <w:t xml:space="preserve"> </w:t>
      </w:r>
      <w:r w:rsidRPr="000F3EE9">
        <w:rPr>
          <w:rFonts w:cs="Times New Roman" w:hint="eastAsia"/>
          <w:sz w:val="26"/>
          <w:szCs w:val="26"/>
          <w:rtl/>
          <w:lang w:eastAsia="fr-FR"/>
          <w:rPrChange w:id="1568" w:author="SRO">
            <w:rPr>
              <w:rFonts w:cs="Times New Roman" w:hint="eastAsia"/>
              <w:sz w:val="26"/>
              <w:szCs w:val="26"/>
              <w:rtl/>
              <w:lang w:eastAsia="fr-FR"/>
            </w:rPr>
          </w:rPrChange>
        </w:rPr>
        <w:t>بالحكامة،</w:t>
      </w:r>
      <w:r w:rsidRPr="000F3EE9">
        <w:rPr>
          <w:rFonts w:cs="Times New Roman"/>
          <w:sz w:val="26"/>
          <w:szCs w:val="26"/>
          <w:rtl/>
          <w:lang w:eastAsia="fr-FR"/>
          <w:rPrChange w:id="1569" w:author="SRO">
            <w:rPr>
              <w:rFonts w:cs="Times New Roman"/>
              <w:sz w:val="26"/>
              <w:szCs w:val="26"/>
              <w:rtl/>
              <w:lang w:eastAsia="fr-FR"/>
            </w:rPr>
          </w:rPrChange>
        </w:rPr>
        <w:t xml:space="preserve"> </w:t>
      </w:r>
      <w:r w:rsidRPr="000F3EE9">
        <w:rPr>
          <w:rFonts w:cs="Times New Roman" w:hint="eastAsia"/>
          <w:sz w:val="26"/>
          <w:szCs w:val="26"/>
          <w:rtl/>
          <w:lang w:eastAsia="fr-FR"/>
          <w:rPrChange w:id="1570" w:author="SRO">
            <w:rPr>
              <w:rFonts w:cs="Times New Roman" w:hint="eastAsia"/>
              <w:sz w:val="26"/>
              <w:szCs w:val="26"/>
              <w:rtl/>
              <w:lang w:eastAsia="fr-FR"/>
            </w:rPr>
          </w:rPrChange>
        </w:rPr>
        <w:t>وهي</w:t>
      </w:r>
      <w:r w:rsidRPr="000F3EE9">
        <w:rPr>
          <w:rFonts w:cs="Times New Roman"/>
          <w:sz w:val="26"/>
          <w:szCs w:val="26"/>
          <w:rtl/>
          <w:lang w:eastAsia="fr-FR"/>
          <w:rPrChange w:id="1571" w:author="SRO">
            <w:rPr>
              <w:rFonts w:cs="Times New Roman"/>
              <w:sz w:val="26"/>
              <w:szCs w:val="26"/>
              <w:rtl/>
              <w:lang w:eastAsia="fr-FR"/>
            </w:rPr>
          </w:rPrChange>
        </w:rPr>
        <w:t xml:space="preserve">: </w:t>
      </w:r>
      <w:r w:rsidRPr="000F3EE9">
        <w:rPr>
          <w:rFonts w:cs="Times New Roman" w:hint="eastAsia"/>
          <w:sz w:val="26"/>
          <w:szCs w:val="26"/>
          <w:rtl/>
          <w:lang w:eastAsia="fr-FR"/>
          <w:rPrChange w:id="1572" w:author="SRO">
            <w:rPr>
              <w:rFonts w:cs="Times New Roman" w:hint="eastAsia"/>
              <w:sz w:val="26"/>
              <w:szCs w:val="26"/>
              <w:rtl/>
              <w:lang w:eastAsia="fr-FR"/>
            </w:rPr>
          </w:rPrChange>
        </w:rPr>
        <w:t>شكل</w:t>
      </w:r>
      <w:r w:rsidRPr="000F3EE9">
        <w:rPr>
          <w:rFonts w:cs="Times New Roman"/>
          <w:sz w:val="26"/>
          <w:szCs w:val="26"/>
          <w:rtl/>
          <w:lang w:eastAsia="fr-FR"/>
          <w:rPrChange w:id="1573" w:author="SRO">
            <w:rPr>
              <w:rFonts w:cs="Times New Roman"/>
              <w:sz w:val="26"/>
              <w:szCs w:val="26"/>
              <w:rtl/>
              <w:lang w:eastAsia="fr-FR"/>
            </w:rPr>
          </w:rPrChange>
        </w:rPr>
        <w:t xml:space="preserve"> </w:t>
      </w:r>
      <w:r w:rsidRPr="000F3EE9">
        <w:rPr>
          <w:rFonts w:cs="Times New Roman" w:hint="eastAsia"/>
          <w:sz w:val="26"/>
          <w:szCs w:val="26"/>
          <w:rtl/>
          <w:lang w:eastAsia="fr-FR"/>
          <w:rPrChange w:id="1574" w:author="SRO">
            <w:rPr>
              <w:rFonts w:cs="Times New Roman" w:hint="eastAsia"/>
              <w:sz w:val="26"/>
              <w:szCs w:val="26"/>
              <w:rtl/>
              <w:lang w:eastAsia="fr-FR"/>
            </w:rPr>
          </w:rPrChange>
        </w:rPr>
        <w:t>النظام</w:t>
      </w:r>
      <w:r w:rsidRPr="000F3EE9">
        <w:rPr>
          <w:rFonts w:cs="Times New Roman"/>
          <w:sz w:val="26"/>
          <w:szCs w:val="26"/>
          <w:rtl/>
          <w:lang w:eastAsia="fr-FR"/>
          <w:rPrChange w:id="1575" w:author="SRO">
            <w:rPr>
              <w:rFonts w:cs="Times New Roman"/>
              <w:sz w:val="26"/>
              <w:szCs w:val="26"/>
              <w:rtl/>
              <w:lang w:eastAsia="fr-FR"/>
            </w:rPr>
          </w:rPrChange>
        </w:rPr>
        <w:t xml:space="preserve"> </w:t>
      </w:r>
      <w:r w:rsidRPr="000F3EE9">
        <w:rPr>
          <w:rFonts w:cs="Times New Roman" w:hint="eastAsia"/>
          <w:sz w:val="26"/>
          <w:szCs w:val="26"/>
          <w:rtl/>
          <w:lang w:eastAsia="fr-FR"/>
          <w:rPrChange w:id="1576" w:author="SRO">
            <w:rPr>
              <w:rFonts w:cs="Times New Roman" w:hint="eastAsia"/>
              <w:sz w:val="26"/>
              <w:szCs w:val="26"/>
              <w:rtl/>
              <w:lang w:eastAsia="fr-FR"/>
            </w:rPr>
          </w:rPrChange>
        </w:rPr>
        <w:t>السياسي،</w:t>
      </w:r>
      <w:r w:rsidRPr="000F3EE9">
        <w:rPr>
          <w:rFonts w:cs="Times New Roman"/>
          <w:sz w:val="26"/>
          <w:szCs w:val="26"/>
          <w:rtl/>
          <w:lang w:eastAsia="fr-FR"/>
          <w:rPrChange w:id="1577" w:author="SRO">
            <w:rPr>
              <w:rFonts w:cs="Times New Roman"/>
              <w:sz w:val="26"/>
              <w:szCs w:val="26"/>
              <w:rtl/>
              <w:lang w:eastAsia="fr-FR"/>
            </w:rPr>
          </w:rPrChange>
        </w:rPr>
        <w:t xml:space="preserve"> </w:t>
      </w:r>
      <w:r w:rsidRPr="000F3EE9">
        <w:rPr>
          <w:rFonts w:cs="Times New Roman" w:hint="eastAsia"/>
          <w:sz w:val="26"/>
          <w:szCs w:val="26"/>
          <w:rtl/>
          <w:lang w:eastAsia="fr-FR"/>
          <w:rPrChange w:id="1578" w:author="SRO">
            <w:rPr>
              <w:rFonts w:cs="Times New Roman" w:hint="eastAsia"/>
              <w:sz w:val="26"/>
              <w:szCs w:val="26"/>
              <w:rtl/>
              <w:lang w:eastAsia="fr-FR"/>
            </w:rPr>
          </w:rPrChange>
        </w:rPr>
        <w:t>والعملية</w:t>
      </w:r>
      <w:r w:rsidRPr="000F3EE9">
        <w:rPr>
          <w:rFonts w:cs="Times New Roman"/>
          <w:sz w:val="26"/>
          <w:szCs w:val="26"/>
          <w:rtl/>
          <w:lang w:eastAsia="fr-FR"/>
          <w:rPrChange w:id="1579" w:author="SRO">
            <w:rPr>
              <w:rFonts w:cs="Times New Roman"/>
              <w:sz w:val="26"/>
              <w:szCs w:val="26"/>
              <w:rtl/>
              <w:lang w:eastAsia="fr-FR"/>
            </w:rPr>
          </w:rPrChange>
        </w:rPr>
        <w:t xml:space="preserve"> </w:t>
      </w:r>
      <w:r w:rsidRPr="000F3EE9">
        <w:rPr>
          <w:rFonts w:cs="Times New Roman" w:hint="eastAsia"/>
          <w:sz w:val="26"/>
          <w:szCs w:val="26"/>
          <w:rtl/>
          <w:lang w:eastAsia="fr-FR"/>
          <w:rPrChange w:id="1580" w:author="SRO">
            <w:rPr>
              <w:rFonts w:cs="Times New Roman" w:hint="eastAsia"/>
              <w:sz w:val="26"/>
              <w:szCs w:val="26"/>
              <w:rtl/>
              <w:lang w:eastAsia="fr-FR"/>
            </w:rPr>
          </w:rPrChange>
        </w:rPr>
        <w:t>التي</w:t>
      </w:r>
      <w:r w:rsidRPr="000F3EE9">
        <w:rPr>
          <w:rFonts w:cs="Times New Roman"/>
          <w:sz w:val="26"/>
          <w:szCs w:val="26"/>
          <w:rtl/>
          <w:lang w:eastAsia="fr-FR"/>
          <w:rPrChange w:id="1581" w:author="SRO">
            <w:rPr>
              <w:rFonts w:cs="Times New Roman"/>
              <w:sz w:val="26"/>
              <w:szCs w:val="26"/>
              <w:rtl/>
              <w:lang w:eastAsia="fr-FR"/>
            </w:rPr>
          </w:rPrChange>
        </w:rPr>
        <w:t xml:space="preserve"> </w:t>
      </w:r>
      <w:r w:rsidRPr="000F3EE9">
        <w:rPr>
          <w:rFonts w:cs="Times New Roman" w:hint="eastAsia"/>
          <w:sz w:val="26"/>
          <w:szCs w:val="26"/>
          <w:rtl/>
          <w:lang w:eastAsia="fr-FR"/>
          <w:rPrChange w:id="1582" w:author="SRO">
            <w:rPr>
              <w:rFonts w:cs="Times New Roman" w:hint="eastAsia"/>
              <w:sz w:val="26"/>
              <w:szCs w:val="26"/>
              <w:rtl/>
              <w:lang w:eastAsia="fr-FR"/>
            </w:rPr>
          </w:rPrChange>
        </w:rPr>
        <w:t>تنظم</w:t>
      </w:r>
      <w:r w:rsidRPr="000F3EE9">
        <w:rPr>
          <w:rFonts w:cs="Times New Roman"/>
          <w:sz w:val="26"/>
          <w:szCs w:val="26"/>
          <w:rtl/>
          <w:lang w:eastAsia="fr-FR"/>
          <w:rPrChange w:id="1583" w:author="SRO">
            <w:rPr>
              <w:rFonts w:cs="Times New Roman"/>
              <w:sz w:val="26"/>
              <w:szCs w:val="26"/>
              <w:rtl/>
              <w:lang w:eastAsia="fr-FR"/>
            </w:rPr>
          </w:rPrChange>
        </w:rPr>
        <w:t xml:space="preserve"> </w:t>
      </w:r>
      <w:r w:rsidRPr="000F3EE9">
        <w:rPr>
          <w:rFonts w:cs="Times New Roman" w:hint="eastAsia"/>
          <w:sz w:val="26"/>
          <w:szCs w:val="26"/>
          <w:rtl/>
          <w:lang w:eastAsia="fr-FR"/>
          <w:rPrChange w:id="1584" w:author="SRO">
            <w:rPr>
              <w:rFonts w:cs="Times New Roman" w:hint="eastAsia"/>
              <w:sz w:val="26"/>
              <w:szCs w:val="26"/>
              <w:rtl/>
              <w:lang w:eastAsia="fr-FR"/>
            </w:rPr>
          </w:rPrChange>
        </w:rPr>
        <w:t>من</w:t>
      </w:r>
      <w:r w:rsidRPr="000F3EE9">
        <w:rPr>
          <w:rFonts w:cs="Times New Roman"/>
          <w:sz w:val="26"/>
          <w:szCs w:val="26"/>
          <w:rtl/>
          <w:lang w:eastAsia="fr-FR"/>
          <w:rPrChange w:id="1585" w:author="SRO">
            <w:rPr>
              <w:rFonts w:cs="Times New Roman"/>
              <w:sz w:val="26"/>
              <w:szCs w:val="26"/>
              <w:rtl/>
              <w:lang w:eastAsia="fr-FR"/>
            </w:rPr>
          </w:rPrChange>
        </w:rPr>
        <w:t xml:space="preserve"> </w:t>
      </w:r>
      <w:r w:rsidRPr="000F3EE9">
        <w:rPr>
          <w:rFonts w:cs="Times New Roman" w:hint="eastAsia"/>
          <w:sz w:val="26"/>
          <w:szCs w:val="26"/>
          <w:rtl/>
          <w:lang w:eastAsia="fr-FR"/>
          <w:rPrChange w:id="1586" w:author="SRO">
            <w:rPr>
              <w:rFonts w:cs="Times New Roman" w:hint="eastAsia"/>
              <w:sz w:val="26"/>
              <w:szCs w:val="26"/>
              <w:rtl/>
              <w:lang w:eastAsia="fr-FR"/>
            </w:rPr>
          </w:rPrChange>
        </w:rPr>
        <w:t>خلالها</w:t>
      </w:r>
      <w:r w:rsidRPr="000F3EE9">
        <w:rPr>
          <w:rFonts w:cs="Times New Roman"/>
          <w:sz w:val="26"/>
          <w:szCs w:val="26"/>
          <w:rtl/>
          <w:lang w:eastAsia="fr-FR"/>
          <w:rPrChange w:id="1587" w:author="SRO">
            <w:rPr>
              <w:rFonts w:cs="Times New Roman"/>
              <w:sz w:val="26"/>
              <w:szCs w:val="26"/>
              <w:rtl/>
              <w:lang w:eastAsia="fr-FR"/>
            </w:rPr>
          </w:rPrChange>
        </w:rPr>
        <w:t xml:space="preserve"> </w:t>
      </w:r>
      <w:r w:rsidRPr="000F3EE9">
        <w:rPr>
          <w:rFonts w:cs="Times New Roman" w:hint="eastAsia"/>
          <w:sz w:val="26"/>
          <w:szCs w:val="26"/>
          <w:rtl/>
          <w:lang w:eastAsia="fr-FR"/>
          <w:rPrChange w:id="1588" w:author="SRO">
            <w:rPr>
              <w:rFonts w:cs="Times New Roman" w:hint="eastAsia"/>
              <w:sz w:val="26"/>
              <w:szCs w:val="26"/>
              <w:rtl/>
              <w:lang w:eastAsia="fr-FR"/>
            </w:rPr>
          </w:rPrChange>
        </w:rPr>
        <w:t>السلطات</w:t>
      </w:r>
      <w:r w:rsidRPr="000F3EE9">
        <w:rPr>
          <w:rFonts w:cs="Times New Roman"/>
          <w:sz w:val="26"/>
          <w:szCs w:val="26"/>
          <w:rtl/>
          <w:lang w:eastAsia="fr-FR"/>
          <w:rPrChange w:id="1589" w:author="SRO">
            <w:rPr>
              <w:rFonts w:cs="Times New Roman"/>
              <w:sz w:val="26"/>
              <w:szCs w:val="26"/>
              <w:rtl/>
              <w:lang w:eastAsia="fr-FR"/>
            </w:rPr>
          </w:rPrChange>
        </w:rPr>
        <w:t xml:space="preserve"> </w:t>
      </w:r>
      <w:r w:rsidRPr="000F3EE9">
        <w:rPr>
          <w:rFonts w:cs="Times New Roman" w:hint="eastAsia"/>
          <w:sz w:val="26"/>
          <w:szCs w:val="26"/>
          <w:rtl/>
          <w:lang w:eastAsia="fr-FR"/>
          <w:rPrChange w:id="1590" w:author="SRO">
            <w:rPr>
              <w:rFonts w:cs="Times New Roman" w:hint="eastAsia"/>
              <w:sz w:val="26"/>
              <w:szCs w:val="26"/>
              <w:rtl/>
              <w:lang w:eastAsia="fr-FR"/>
            </w:rPr>
          </w:rPrChange>
        </w:rPr>
        <w:t>الموارد،</w:t>
      </w:r>
      <w:r w:rsidRPr="000F3EE9">
        <w:rPr>
          <w:rFonts w:cs="Times New Roman"/>
          <w:sz w:val="26"/>
          <w:szCs w:val="26"/>
          <w:rtl/>
          <w:lang w:eastAsia="fr-FR"/>
          <w:rPrChange w:id="1591" w:author="SRO">
            <w:rPr>
              <w:rFonts w:cs="Times New Roman"/>
              <w:sz w:val="26"/>
              <w:szCs w:val="26"/>
              <w:rtl/>
              <w:lang w:eastAsia="fr-FR"/>
            </w:rPr>
          </w:rPrChange>
        </w:rPr>
        <w:t xml:space="preserve"> </w:t>
      </w:r>
      <w:r w:rsidRPr="000F3EE9">
        <w:rPr>
          <w:rFonts w:cs="Times New Roman" w:hint="eastAsia"/>
          <w:sz w:val="26"/>
          <w:szCs w:val="26"/>
          <w:rtl/>
          <w:lang w:eastAsia="fr-FR"/>
          <w:rPrChange w:id="1592" w:author="SRO">
            <w:rPr>
              <w:rFonts w:cs="Times New Roman" w:hint="eastAsia"/>
              <w:sz w:val="26"/>
              <w:szCs w:val="26"/>
              <w:rtl/>
              <w:lang w:eastAsia="fr-FR"/>
            </w:rPr>
          </w:rPrChange>
        </w:rPr>
        <w:t>والقدرات</w:t>
      </w:r>
      <w:r w:rsidRPr="000F3EE9">
        <w:rPr>
          <w:rFonts w:cs="Times New Roman"/>
          <w:sz w:val="26"/>
          <w:szCs w:val="26"/>
          <w:rtl/>
          <w:lang w:eastAsia="fr-FR"/>
          <w:rPrChange w:id="1593" w:author="SRO">
            <w:rPr>
              <w:rFonts w:cs="Times New Roman"/>
              <w:sz w:val="26"/>
              <w:szCs w:val="26"/>
              <w:rtl/>
              <w:lang w:eastAsia="fr-FR"/>
            </w:rPr>
          </w:rPrChange>
        </w:rPr>
        <w:t xml:space="preserve"> </w:t>
      </w:r>
      <w:r w:rsidRPr="000F3EE9">
        <w:rPr>
          <w:rFonts w:cs="Times New Roman" w:hint="eastAsia"/>
          <w:sz w:val="26"/>
          <w:szCs w:val="26"/>
          <w:rtl/>
          <w:lang w:eastAsia="fr-FR"/>
          <w:rPrChange w:id="1594" w:author="SRO">
            <w:rPr>
              <w:rFonts w:cs="Times New Roman" w:hint="eastAsia"/>
              <w:sz w:val="26"/>
              <w:szCs w:val="26"/>
              <w:rtl/>
              <w:lang w:eastAsia="fr-FR"/>
            </w:rPr>
          </w:rPrChange>
        </w:rPr>
        <w:t>الضرورية</w:t>
      </w:r>
      <w:r w:rsidRPr="000F3EE9">
        <w:rPr>
          <w:rFonts w:cs="Times New Roman"/>
          <w:sz w:val="26"/>
          <w:szCs w:val="26"/>
          <w:rtl/>
          <w:lang w:eastAsia="fr-FR"/>
          <w:rPrChange w:id="1595" w:author="SRO">
            <w:rPr>
              <w:rFonts w:cs="Times New Roman"/>
              <w:sz w:val="26"/>
              <w:szCs w:val="26"/>
              <w:rtl/>
              <w:lang w:eastAsia="fr-FR"/>
            </w:rPr>
          </w:rPrChange>
        </w:rPr>
        <w:t xml:space="preserve"> </w:t>
      </w:r>
      <w:r w:rsidRPr="000F3EE9">
        <w:rPr>
          <w:rFonts w:cs="Times New Roman" w:hint="eastAsia"/>
          <w:sz w:val="26"/>
          <w:szCs w:val="26"/>
          <w:rtl/>
          <w:lang w:eastAsia="fr-FR"/>
          <w:rPrChange w:id="1596" w:author="SRO">
            <w:rPr>
              <w:rFonts w:cs="Times New Roman" w:hint="eastAsia"/>
              <w:sz w:val="26"/>
              <w:szCs w:val="26"/>
              <w:rtl/>
              <w:lang w:eastAsia="fr-FR"/>
            </w:rPr>
          </w:rPrChange>
        </w:rPr>
        <w:t>لصياغة</w:t>
      </w:r>
      <w:r w:rsidRPr="000F3EE9">
        <w:rPr>
          <w:rFonts w:cs="Times New Roman"/>
          <w:sz w:val="26"/>
          <w:szCs w:val="26"/>
          <w:rtl/>
          <w:lang w:eastAsia="fr-FR"/>
          <w:rPrChange w:id="1597" w:author="SRO">
            <w:rPr>
              <w:rFonts w:cs="Times New Roman"/>
              <w:sz w:val="26"/>
              <w:szCs w:val="26"/>
              <w:rtl/>
              <w:lang w:eastAsia="fr-FR"/>
            </w:rPr>
          </w:rPrChange>
        </w:rPr>
        <w:t xml:space="preserve"> </w:t>
      </w:r>
      <w:r w:rsidRPr="000F3EE9">
        <w:rPr>
          <w:rFonts w:cs="Times New Roman" w:hint="eastAsia"/>
          <w:sz w:val="26"/>
          <w:szCs w:val="26"/>
          <w:rtl/>
          <w:lang w:eastAsia="fr-FR"/>
          <w:rPrChange w:id="1598" w:author="SRO">
            <w:rPr>
              <w:rFonts w:cs="Times New Roman" w:hint="eastAsia"/>
              <w:sz w:val="26"/>
              <w:szCs w:val="26"/>
              <w:rtl/>
              <w:lang w:eastAsia="fr-FR"/>
            </w:rPr>
          </w:rPrChange>
        </w:rPr>
        <w:t>وتنفيذ</w:t>
      </w:r>
      <w:r w:rsidRPr="000F3EE9">
        <w:rPr>
          <w:rFonts w:cs="Times New Roman"/>
          <w:sz w:val="26"/>
          <w:szCs w:val="26"/>
          <w:rtl/>
          <w:lang w:eastAsia="fr-FR"/>
          <w:rPrChange w:id="1599" w:author="SRO">
            <w:rPr>
              <w:rFonts w:cs="Times New Roman"/>
              <w:sz w:val="26"/>
              <w:szCs w:val="26"/>
              <w:rtl/>
              <w:lang w:eastAsia="fr-FR"/>
            </w:rPr>
          </w:rPrChange>
        </w:rPr>
        <w:t xml:space="preserve"> </w:t>
      </w:r>
      <w:r w:rsidRPr="000F3EE9">
        <w:rPr>
          <w:rFonts w:cs="Times New Roman" w:hint="eastAsia"/>
          <w:sz w:val="26"/>
          <w:szCs w:val="26"/>
          <w:rtl/>
          <w:lang w:eastAsia="fr-FR"/>
          <w:rPrChange w:id="1600" w:author="SRO">
            <w:rPr>
              <w:rFonts w:cs="Times New Roman" w:hint="eastAsia"/>
              <w:sz w:val="26"/>
              <w:szCs w:val="26"/>
              <w:rtl/>
              <w:lang w:eastAsia="fr-FR"/>
            </w:rPr>
          </w:rPrChange>
        </w:rPr>
        <w:t>السياسات</w:t>
      </w:r>
      <w:r w:rsidRPr="000F3EE9">
        <w:rPr>
          <w:rFonts w:cs="Times New Roman"/>
          <w:sz w:val="26"/>
          <w:szCs w:val="26"/>
          <w:rtl/>
          <w:lang w:eastAsia="fr-FR"/>
          <w:rPrChange w:id="1601" w:author="SRO">
            <w:rPr>
              <w:rFonts w:cs="Times New Roman"/>
              <w:sz w:val="26"/>
              <w:szCs w:val="26"/>
              <w:rtl/>
              <w:lang w:eastAsia="fr-FR"/>
            </w:rPr>
          </w:rPrChange>
        </w:rPr>
        <w:t xml:space="preserve">. </w:t>
      </w:r>
      <w:r w:rsidRPr="000F3EE9">
        <w:rPr>
          <w:rFonts w:cs="Times New Roman" w:hint="eastAsia"/>
          <w:sz w:val="26"/>
          <w:szCs w:val="26"/>
          <w:rtl/>
          <w:lang w:eastAsia="fr-FR"/>
          <w:rPrChange w:id="1602" w:author="SRO">
            <w:rPr>
              <w:rFonts w:cs="Times New Roman" w:hint="eastAsia"/>
              <w:sz w:val="26"/>
              <w:szCs w:val="26"/>
              <w:rtl/>
              <w:lang w:eastAsia="fr-FR"/>
            </w:rPr>
          </w:rPrChange>
        </w:rPr>
        <w:t>ولم</w:t>
      </w:r>
      <w:r w:rsidRPr="000F3EE9">
        <w:rPr>
          <w:rFonts w:cs="Times New Roman"/>
          <w:sz w:val="26"/>
          <w:szCs w:val="26"/>
          <w:rtl/>
          <w:lang w:eastAsia="fr-FR"/>
          <w:rPrChange w:id="1603" w:author="SRO">
            <w:rPr>
              <w:rFonts w:cs="Times New Roman"/>
              <w:sz w:val="26"/>
              <w:szCs w:val="26"/>
              <w:rtl/>
              <w:lang w:eastAsia="fr-FR"/>
            </w:rPr>
          </w:rPrChange>
        </w:rPr>
        <w:t xml:space="preserve"> </w:t>
      </w:r>
      <w:r w:rsidRPr="000F3EE9">
        <w:rPr>
          <w:rFonts w:cs="Times New Roman" w:hint="eastAsia"/>
          <w:sz w:val="26"/>
          <w:szCs w:val="26"/>
          <w:rtl/>
          <w:lang w:eastAsia="fr-FR"/>
          <w:rPrChange w:id="1604" w:author="SRO">
            <w:rPr>
              <w:rFonts w:cs="Times New Roman" w:hint="eastAsia"/>
              <w:sz w:val="26"/>
              <w:szCs w:val="26"/>
              <w:rtl/>
              <w:lang w:eastAsia="fr-FR"/>
            </w:rPr>
          </w:rPrChange>
        </w:rPr>
        <w:t>يفت</w:t>
      </w:r>
      <w:r w:rsidRPr="000F3EE9">
        <w:rPr>
          <w:rFonts w:cs="Times New Roman"/>
          <w:sz w:val="26"/>
          <w:szCs w:val="26"/>
          <w:rtl/>
          <w:lang w:eastAsia="fr-FR"/>
          <w:rPrChange w:id="1605" w:author="SRO">
            <w:rPr>
              <w:rFonts w:cs="Times New Roman"/>
              <w:sz w:val="26"/>
              <w:szCs w:val="26"/>
              <w:rtl/>
              <w:lang w:eastAsia="fr-FR"/>
            </w:rPr>
          </w:rPrChange>
        </w:rPr>
        <w:t xml:space="preserve"> </w:t>
      </w:r>
      <w:r w:rsidRPr="000F3EE9">
        <w:rPr>
          <w:rFonts w:cs="Times New Roman" w:hint="eastAsia"/>
          <w:sz w:val="26"/>
          <w:szCs w:val="26"/>
          <w:rtl/>
          <w:lang w:eastAsia="fr-FR"/>
          <w:rPrChange w:id="1606" w:author="SRO">
            <w:rPr>
              <w:rFonts w:cs="Times New Roman" w:hint="eastAsia"/>
              <w:sz w:val="26"/>
              <w:szCs w:val="26"/>
              <w:rtl/>
              <w:lang w:eastAsia="fr-FR"/>
            </w:rPr>
          </w:rPrChange>
        </w:rPr>
        <w:t>السيد</w:t>
      </w:r>
      <w:r w:rsidRPr="000F3EE9">
        <w:rPr>
          <w:rFonts w:cs="Times New Roman"/>
          <w:sz w:val="26"/>
          <w:szCs w:val="26"/>
          <w:rtl/>
          <w:lang w:eastAsia="fr-FR"/>
          <w:rPrChange w:id="1607" w:author="SRO">
            <w:rPr>
              <w:rFonts w:cs="Times New Roman"/>
              <w:sz w:val="26"/>
              <w:szCs w:val="26"/>
              <w:rtl/>
              <w:lang w:eastAsia="fr-FR"/>
            </w:rPr>
          </w:rPrChange>
        </w:rPr>
        <w:t xml:space="preserve"> </w:t>
      </w:r>
      <w:r w:rsidRPr="000F3EE9">
        <w:rPr>
          <w:rFonts w:cs="Times New Roman" w:hint="eastAsia"/>
          <w:sz w:val="26"/>
          <w:szCs w:val="26"/>
          <w:rtl/>
          <w:lang w:eastAsia="fr-FR"/>
          <w:rPrChange w:id="1608" w:author="SRO">
            <w:rPr>
              <w:rFonts w:cs="Times New Roman" w:hint="eastAsia"/>
              <w:sz w:val="26"/>
              <w:szCs w:val="26"/>
              <w:rtl/>
              <w:lang w:eastAsia="fr-FR"/>
            </w:rPr>
          </w:rPrChange>
        </w:rPr>
        <w:t>ديميسكا</w:t>
      </w:r>
      <w:r w:rsidRPr="000F3EE9">
        <w:rPr>
          <w:rFonts w:cs="Times New Roman"/>
          <w:sz w:val="26"/>
          <w:szCs w:val="26"/>
          <w:rtl/>
          <w:lang w:eastAsia="fr-FR"/>
          <w:rPrChange w:id="1609" w:author="SRO">
            <w:rPr>
              <w:rFonts w:cs="Times New Roman"/>
              <w:sz w:val="26"/>
              <w:szCs w:val="26"/>
              <w:rtl/>
              <w:lang w:eastAsia="fr-FR"/>
            </w:rPr>
          </w:rPrChange>
        </w:rPr>
        <w:t xml:space="preserve"> </w:t>
      </w:r>
      <w:r w:rsidRPr="000F3EE9">
        <w:rPr>
          <w:rFonts w:cs="Times New Roman" w:hint="eastAsia"/>
          <w:sz w:val="26"/>
          <w:szCs w:val="26"/>
          <w:rtl/>
          <w:lang w:eastAsia="fr-FR"/>
          <w:rPrChange w:id="1610" w:author="SRO">
            <w:rPr>
              <w:rFonts w:cs="Times New Roman" w:hint="eastAsia"/>
              <w:sz w:val="26"/>
              <w:szCs w:val="26"/>
              <w:rtl/>
              <w:lang w:eastAsia="fr-FR"/>
            </w:rPr>
          </w:rPrChange>
        </w:rPr>
        <w:t>الإشارة</w:t>
      </w:r>
      <w:r w:rsidRPr="000F3EE9">
        <w:rPr>
          <w:rFonts w:cs="Times New Roman"/>
          <w:sz w:val="26"/>
          <w:szCs w:val="26"/>
          <w:rtl/>
          <w:lang w:eastAsia="fr-FR"/>
          <w:rPrChange w:id="1611" w:author="SRO">
            <w:rPr>
              <w:rFonts w:cs="Times New Roman"/>
              <w:sz w:val="26"/>
              <w:szCs w:val="26"/>
              <w:rtl/>
              <w:lang w:eastAsia="fr-FR"/>
            </w:rPr>
          </w:rPrChange>
        </w:rPr>
        <w:t xml:space="preserve"> </w:t>
      </w:r>
      <w:r w:rsidRPr="000F3EE9">
        <w:rPr>
          <w:rFonts w:cs="Times New Roman" w:hint="eastAsia"/>
          <w:sz w:val="26"/>
          <w:szCs w:val="26"/>
          <w:rtl/>
          <w:lang w:eastAsia="fr-FR"/>
          <w:rPrChange w:id="1612" w:author="SRO">
            <w:rPr>
              <w:rFonts w:cs="Times New Roman" w:hint="eastAsia"/>
              <w:sz w:val="26"/>
              <w:szCs w:val="26"/>
              <w:rtl/>
              <w:lang w:eastAsia="fr-FR"/>
            </w:rPr>
          </w:rPrChange>
        </w:rPr>
        <w:t>أيضا</w:t>
      </w:r>
      <w:r w:rsidRPr="000F3EE9">
        <w:rPr>
          <w:rFonts w:cs="Times New Roman"/>
          <w:sz w:val="26"/>
          <w:szCs w:val="26"/>
          <w:rtl/>
          <w:lang w:eastAsia="fr-FR"/>
          <w:rPrChange w:id="1613" w:author="SRO">
            <w:rPr>
              <w:rFonts w:cs="Times New Roman"/>
              <w:sz w:val="26"/>
              <w:szCs w:val="26"/>
              <w:rtl/>
              <w:lang w:eastAsia="fr-FR"/>
            </w:rPr>
          </w:rPrChange>
        </w:rPr>
        <w:t xml:space="preserve"> </w:t>
      </w:r>
      <w:r w:rsidRPr="000F3EE9">
        <w:rPr>
          <w:rFonts w:cs="Times New Roman" w:hint="eastAsia"/>
          <w:sz w:val="26"/>
          <w:szCs w:val="26"/>
          <w:rtl/>
          <w:lang w:eastAsia="fr-FR"/>
          <w:rPrChange w:id="1614" w:author="SRO">
            <w:rPr>
              <w:rFonts w:cs="Times New Roman" w:hint="eastAsia"/>
              <w:sz w:val="26"/>
              <w:szCs w:val="26"/>
              <w:rtl/>
              <w:lang w:eastAsia="fr-FR"/>
            </w:rPr>
          </w:rPrChange>
        </w:rPr>
        <w:t>إلى</w:t>
      </w:r>
      <w:r w:rsidRPr="000F3EE9">
        <w:rPr>
          <w:rFonts w:cs="Times New Roman"/>
          <w:sz w:val="26"/>
          <w:szCs w:val="26"/>
          <w:rtl/>
          <w:lang w:eastAsia="fr-FR"/>
          <w:rPrChange w:id="1615" w:author="SRO">
            <w:rPr>
              <w:rFonts w:cs="Times New Roman"/>
              <w:sz w:val="26"/>
              <w:szCs w:val="26"/>
              <w:rtl/>
              <w:lang w:eastAsia="fr-FR"/>
            </w:rPr>
          </w:rPrChange>
        </w:rPr>
        <w:t xml:space="preserve"> </w:t>
      </w:r>
      <w:r w:rsidRPr="000F3EE9">
        <w:rPr>
          <w:rFonts w:cs="Times New Roman" w:hint="eastAsia"/>
          <w:sz w:val="26"/>
          <w:szCs w:val="26"/>
          <w:rtl/>
          <w:lang w:eastAsia="fr-FR"/>
          <w:rPrChange w:id="1616" w:author="SRO">
            <w:rPr>
              <w:rFonts w:cs="Times New Roman" w:hint="eastAsia"/>
              <w:sz w:val="26"/>
              <w:szCs w:val="26"/>
              <w:rtl/>
              <w:lang w:eastAsia="fr-FR"/>
            </w:rPr>
          </w:rPrChange>
        </w:rPr>
        <w:t>العواقب</w:t>
      </w:r>
      <w:r w:rsidRPr="000F3EE9">
        <w:rPr>
          <w:rFonts w:cs="Times New Roman"/>
          <w:sz w:val="26"/>
          <w:szCs w:val="26"/>
          <w:rtl/>
          <w:lang w:eastAsia="fr-FR"/>
          <w:rPrChange w:id="1617" w:author="SRO">
            <w:rPr>
              <w:rFonts w:cs="Times New Roman"/>
              <w:sz w:val="26"/>
              <w:szCs w:val="26"/>
              <w:rtl/>
              <w:lang w:eastAsia="fr-FR"/>
            </w:rPr>
          </w:rPrChange>
        </w:rPr>
        <w:t xml:space="preserve"> </w:t>
      </w:r>
      <w:r w:rsidRPr="000F3EE9">
        <w:rPr>
          <w:rFonts w:cs="Times New Roman" w:hint="eastAsia"/>
          <w:sz w:val="26"/>
          <w:szCs w:val="26"/>
          <w:rtl/>
          <w:lang w:eastAsia="fr-FR"/>
          <w:rPrChange w:id="1618" w:author="SRO">
            <w:rPr>
              <w:rFonts w:cs="Times New Roman" w:hint="eastAsia"/>
              <w:sz w:val="26"/>
              <w:szCs w:val="26"/>
              <w:rtl/>
              <w:lang w:eastAsia="fr-FR"/>
            </w:rPr>
          </w:rPrChange>
        </w:rPr>
        <w:t>التي</w:t>
      </w:r>
      <w:r w:rsidRPr="000F3EE9">
        <w:rPr>
          <w:rFonts w:cs="Times New Roman"/>
          <w:sz w:val="26"/>
          <w:szCs w:val="26"/>
          <w:rtl/>
          <w:lang w:eastAsia="fr-FR"/>
          <w:rPrChange w:id="1619" w:author="SRO">
            <w:rPr>
              <w:rFonts w:cs="Times New Roman"/>
              <w:sz w:val="26"/>
              <w:szCs w:val="26"/>
              <w:rtl/>
              <w:lang w:eastAsia="fr-FR"/>
            </w:rPr>
          </w:rPrChange>
        </w:rPr>
        <w:t xml:space="preserve"> </w:t>
      </w:r>
      <w:r w:rsidRPr="000F3EE9">
        <w:rPr>
          <w:rFonts w:cs="Times New Roman" w:hint="eastAsia"/>
          <w:sz w:val="26"/>
          <w:szCs w:val="26"/>
          <w:rtl/>
          <w:lang w:eastAsia="fr-FR"/>
          <w:rPrChange w:id="1620" w:author="SRO">
            <w:rPr>
              <w:rFonts w:cs="Times New Roman" w:hint="eastAsia"/>
              <w:sz w:val="26"/>
              <w:szCs w:val="26"/>
              <w:rtl/>
              <w:lang w:eastAsia="fr-FR"/>
            </w:rPr>
          </w:rPrChange>
        </w:rPr>
        <w:t>قد</w:t>
      </w:r>
      <w:r w:rsidRPr="000F3EE9">
        <w:rPr>
          <w:rFonts w:cs="Times New Roman"/>
          <w:sz w:val="26"/>
          <w:szCs w:val="26"/>
          <w:rtl/>
          <w:lang w:eastAsia="fr-FR"/>
          <w:rPrChange w:id="1621" w:author="SRO">
            <w:rPr>
              <w:rFonts w:cs="Times New Roman"/>
              <w:sz w:val="26"/>
              <w:szCs w:val="26"/>
              <w:rtl/>
              <w:lang w:eastAsia="fr-FR"/>
            </w:rPr>
          </w:rPrChange>
        </w:rPr>
        <w:t xml:space="preserve"> </w:t>
      </w:r>
      <w:r w:rsidRPr="000F3EE9">
        <w:rPr>
          <w:rFonts w:cs="Times New Roman" w:hint="eastAsia"/>
          <w:sz w:val="26"/>
          <w:szCs w:val="26"/>
          <w:rtl/>
          <w:lang w:eastAsia="fr-FR"/>
          <w:rPrChange w:id="1622" w:author="SRO">
            <w:rPr>
              <w:rFonts w:cs="Times New Roman" w:hint="eastAsia"/>
              <w:sz w:val="26"/>
              <w:szCs w:val="26"/>
              <w:rtl/>
              <w:lang w:eastAsia="fr-FR"/>
            </w:rPr>
          </w:rPrChange>
        </w:rPr>
        <w:t>تنشأ</w:t>
      </w:r>
      <w:r w:rsidRPr="000F3EE9">
        <w:rPr>
          <w:rFonts w:cs="Times New Roman"/>
          <w:sz w:val="26"/>
          <w:szCs w:val="26"/>
          <w:rtl/>
          <w:lang w:eastAsia="fr-FR"/>
          <w:rPrChange w:id="1623" w:author="SRO">
            <w:rPr>
              <w:rFonts w:cs="Times New Roman"/>
              <w:sz w:val="26"/>
              <w:szCs w:val="26"/>
              <w:rtl/>
              <w:lang w:eastAsia="fr-FR"/>
            </w:rPr>
          </w:rPrChange>
        </w:rPr>
        <w:t xml:space="preserve"> </w:t>
      </w:r>
      <w:r w:rsidRPr="000F3EE9">
        <w:rPr>
          <w:rFonts w:cs="Times New Roman" w:hint="eastAsia"/>
          <w:sz w:val="26"/>
          <w:szCs w:val="26"/>
          <w:rtl/>
          <w:lang w:eastAsia="fr-FR"/>
          <w:rPrChange w:id="1624" w:author="SRO">
            <w:rPr>
              <w:rFonts w:cs="Times New Roman" w:hint="eastAsia"/>
              <w:sz w:val="26"/>
              <w:szCs w:val="26"/>
              <w:rtl/>
              <w:lang w:eastAsia="fr-FR"/>
            </w:rPr>
          </w:rPrChange>
        </w:rPr>
        <w:t>عـندما</w:t>
      </w:r>
      <w:r w:rsidRPr="000F3EE9">
        <w:rPr>
          <w:rFonts w:cs="Times New Roman"/>
          <w:sz w:val="26"/>
          <w:szCs w:val="26"/>
          <w:rtl/>
          <w:lang w:eastAsia="fr-FR"/>
          <w:rPrChange w:id="1625" w:author="SRO">
            <w:rPr>
              <w:rFonts w:cs="Times New Roman"/>
              <w:sz w:val="26"/>
              <w:szCs w:val="26"/>
              <w:rtl/>
              <w:lang w:eastAsia="fr-FR"/>
            </w:rPr>
          </w:rPrChange>
        </w:rPr>
        <w:t xml:space="preserve">  </w:t>
      </w:r>
      <w:r w:rsidRPr="000F3EE9">
        <w:rPr>
          <w:rFonts w:cs="Times New Roman" w:hint="eastAsia"/>
          <w:sz w:val="26"/>
          <w:szCs w:val="26"/>
          <w:rtl/>
          <w:lang w:eastAsia="fr-FR"/>
          <w:rPrChange w:id="1626" w:author="SRO">
            <w:rPr>
              <w:rFonts w:cs="Times New Roman" w:hint="eastAsia"/>
              <w:sz w:val="26"/>
              <w:szCs w:val="26"/>
              <w:rtl/>
              <w:lang w:eastAsia="fr-FR"/>
            </w:rPr>
          </w:rPrChange>
        </w:rPr>
        <w:t>تتفاعل</w:t>
      </w:r>
      <w:r w:rsidRPr="000F3EE9">
        <w:rPr>
          <w:rFonts w:cs="Times New Roman"/>
          <w:sz w:val="26"/>
          <w:szCs w:val="26"/>
          <w:rtl/>
          <w:lang w:eastAsia="fr-FR"/>
          <w:rPrChange w:id="1627" w:author="SRO">
            <w:rPr>
              <w:rFonts w:cs="Times New Roman"/>
              <w:sz w:val="26"/>
              <w:szCs w:val="26"/>
              <w:rtl/>
              <w:lang w:eastAsia="fr-FR"/>
            </w:rPr>
          </w:rPrChange>
        </w:rPr>
        <w:t xml:space="preserve"> </w:t>
      </w:r>
      <w:r w:rsidRPr="000F3EE9">
        <w:rPr>
          <w:rFonts w:cs="Times New Roman" w:hint="eastAsia"/>
          <w:sz w:val="26"/>
          <w:szCs w:val="26"/>
          <w:rtl/>
          <w:lang w:eastAsia="fr-FR"/>
          <w:rPrChange w:id="1628" w:author="SRO">
            <w:rPr>
              <w:rFonts w:cs="Times New Roman" w:hint="eastAsia"/>
              <w:sz w:val="26"/>
              <w:szCs w:val="26"/>
              <w:rtl/>
              <w:lang w:eastAsia="fr-FR"/>
            </w:rPr>
          </w:rPrChange>
        </w:rPr>
        <w:t>بعض</w:t>
      </w:r>
      <w:r w:rsidRPr="000F3EE9">
        <w:rPr>
          <w:rFonts w:cs="Times New Roman"/>
          <w:sz w:val="26"/>
          <w:szCs w:val="26"/>
          <w:rtl/>
          <w:lang w:eastAsia="fr-FR"/>
          <w:rPrChange w:id="1629" w:author="SRO">
            <w:rPr>
              <w:rFonts w:cs="Times New Roman"/>
              <w:sz w:val="26"/>
              <w:szCs w:val="26"/>
              <w:rtl/>
              <w:lang w:eastAsia="fr-FR"/>
            </w:rPr>
          </w:rPrChange>
        </w:rPr>
        <w:t xml:space="preserve"> </w:t>
      </w:r>
      <w:r w:rsidRPr="000F3EE9">
        <w:rPr>
          <w:rFonts w:cs="Times New Roman" w:hint="eastAsia"/>
          <w:sz w:val="26"/>
          <w:szCs w:val="26"/>
          <w:rtl/>
          <w:lang w:eastAsia="fr-FR"/>
          <w:rPrChange w:id="1630" w:author="SRO">
            <w:rPr>
              <w:rFonts w:cs="Times New Roman" w:hint="eastAsia"/>
              <w:sz w:val="26"/>
              <w:szCs w:val="26"/>
              <w:rtl/>
              <w:lang w:eastAsia="fr-FR"/>
            </w:rPr>
          </w:rPrChange>
        </w:rPr>
        <w:t>الجوانب</w:t>
      </w:r>
      <w:r w:rsidRPr="000F3EE9">
        <w:rPr>
          <w:rFonts w:cs="Times New Roman"/>
          <w:sz w:val="26"/>
          <w:szCs w:val="26"/>
          <w:rtl/>
          <w:lang w:eastAsia="fr-FR"/>
          <w:rPrChange w:id="1631" w:author="SRO">
            <w:rPr>
              <w:rFonts w:cs="Times New Roman"/>
              <w:sz w:val="26"/>
              <w:szCs w:val="26"/>
              <w:rtl/>
              <w:lang w:eastAsia="fr-FR"/>
            </w:rPr>
          </w:rPrChange>
        </w:rPr>
        <w:t xml:space="preserve"> </w:t>
      </w:r>
      <w:r w:rsidRPr="000F3EE9">
        <w:rPr>
          <w:rFonts w:cs="Times New Roman" w:hint="eastAsia"/>
          <w:sz w:val="26"/>
          <w:szCs w:val="26"/>
          <w:rtl/>
          <w:lang w:eastAsia="fr-FR"/>
          <w:rPrChange w:id="1632" w:author="SRO">
            <w:rPr>
              <w:rFonts w:cs="Times New Roman" w:hint="eastAsia"/>
              <w:sz w:val="26"/>
              <w:szCs w:val="26"/>
              <w:rtl/>
              <w:lang w:eastAsia="fr-FR"/>
            </w:rPr>
          </w:rPrChange>
        </w:rPr>
        <w:t>المذكورة</w:t>
      </w:r>
      <w:r w:rsidRPr="000F3EE9">
        <w:rPr>
          <w:rFonts w:cs="Times New Roman"/>
          <w:sz w:val="26"/>
          <w:szCs w:val="26"/>
          <w:rtl/>
          <w:lang w:eastAsia="fr-FR"/>
          <w:rPrChange w:id="1633" w:author="SRO">
            <w:rPr>
              <w:rFonts w:cs="Times New Roman"/>
              <w:sz w:val="26"/>
              <w:szCs w:val="26"/>
              <w:rtl/>
              <w:lang w:eastAsia="fr-FR"/>
            </w:rPr>
          </w:rPrChange>
        </w:rPr>
        <w:t xml:space="preserve"> </w:t>
      </w:r>
      <w:r w:rsidRPr="000F3EE9">
        <w:rPr>
          <w:rFonts w:cs="Times New Roman" w:hint="eastAsia"/>
          <w:sz w:val="26"/>
          <w:szCs w:val="26"/>
          <w:rtl/>
          <w:lang w:eastAsia="fr-FR"/>
          <w:rPrChange w:id="1634" w:author="SRO">
            <w:rPr>
              <w:rFonts w:cs="Times New Roman" w:hint="eastAsia"/>
              <w:sz w:val="26"/>
              <w:szCs w:val="26"/>
              <w:rtl/>
              <w:lang w:eastAsia="fr-FR"/>
            </w:rPr>
          </w:rPrChange>
        </w:rPr>
        <w:t>مع</w:t>
      </w:r>
      <w:r w:rsidRPr="000F3EE9">
        <w:rPr>
          <w:rFonts w:cs="Times New Roman"/>
          <w:sz w:val="26"/>
          <w:szCs w:val="26"/>
          <w:rtl/>
          <w:lang w:eastAsia="fr-FR"/>
          <w:rPrChange w:id="1635" w:author="SRO">
            <w:rPr>
              <w:rFonts w:cs="Times New Roman"/>
              <w:sz w:val="26"/>
              <w:szCs w:val="26"/>
              <w:rtl/>
              <w:lang w:eastAsia="fr-FR"/>
            </w:rPr>
          </w:rPrChange>
        </w:rPr>
        <w:t xml:space="preserve"> </w:t>
      </w:r>
      <w:r w:rsidRPr="000F3EE9">
        <w:rPr>
          <w:rFonts w:cs="Times New Roman" w:hint="eastAsia"/>
          <w:sz w:val="26"/>
          <w:szCs w:val="26"/>
          <w:rtl/>
          <w:lang w:eastAsia="fr-FR"/>
          <w:rPrChange w:id="1636" w:author="SRO">
            <w:rPr>
              <w:rFonts w:cs="Times New Roman" w:hint="eastAsia"/>
              <w:sz w:val="26"/>
              <w:szCs w:val="26"/>
              <w:rtl/>
              <w:lang w:eastAsia="fr-FR"/>
            </w:rPr>
          </w:rPrChange>
        </w:rPr>
        <w:t>العموم</w:t>
      </w:r>
      <w:r w:rsidRPr="000F3EE9">
        <w:rPr>
          <w:rFonts w:cs="Times New Roman"/>
          <w:sz w:val="26"/>
          <w:szCs w:val="26"/>
          <w:rtl/>
          <w:lang w:eastAsia="fr-FR"/>
          <w:rPrChange w:id="1637" w:author="SRO">
            <w:rPr>
              <w:rFonts w:cs="Times New Roman"/>
              <w:sz w:val="26"/>
              <w:szCs w:val="26"/>
              <w:rtl/>
              <w:lang w:eastAsia="fr-FR"/>
            </w:rPr>
          </w:rPrChange>
        </w:rPr>
        <w:t xml:space="preserve">.   </w:t>
      </w:r>
    </w:p>
    <w:p w:rsidR="00832F4C" w:rsidRPr="000F3EE9" w:rsidRDefault="00832F4C" w:rsidP="00832F4C">
      <w:pPr>
        <w:pStyle w:val="Sansinterligne1"/>
        <w:numPr>
          <w:ilvl w:val="0"/>
          <w:numId w:val="28"/>
          <w:numberingChange w:id="1638" w:author="SRO" w:date="2011-02-21T09:12:00Z" w:original="%1:67:0:."/>
        </w:numPr>
        <w:tabs>
          <w:tab w:val="right" w:pos="585"/>
        </w:tabs>
        <w:bidi/>
        <w:spacing w:after="240"/>
        <w:ind w:left="34" w:firstLine="0"/>
        <w:jc w:val="both"/>
        <w:rPr>
          <w:rFonts w:cs="Times New Roman"/>
          <w:sz w:val="26"/>
          <w:szCs w:val="26"/>
          <w:rtl/>
          <w:lang w:eastAsia="fr-FR"/>
          <w:rPrChange w:id="1639" w:author="SRO">
            <w:rPr>
              <w:rFonts w:cs="Times New Roman"/>
              <w:sz w:val="26"/>
              <w:szCs w:val="26"/>
              <w:rtl/>
              <w:lang w:eastAsia="fr-FR"/>
            </w:rPr>
          </w:rPrChange>
        </w:rPr>
        <w:pPrChange w:id="1640" w:author="SRO" w:date="2011-02-21T10:11:00Z">
          <w:pPr>
            <w:pStyle w:val="Sansinterligne1"/>
            <w:numPr>
              <w:ilvl w:val="1"/>
              <w:numId w:val="28"/>
            </w:numPr>
            <w:tabs>
              <w:tab w:val="right" w:pos="585"/>
              <w:tab w:val="num" w:pos="1080"/>
            </w:tabs>
            <w:bidi/>
            <w:spacing w:after="240"/>
            <w:ind w:left="34"/>
            <w:jc w:val="both"/>
          </w:pPr>
        </w:pPrChange>
      </w:pPr>
      <w:r w:rsidRPr="000F3EE9">
        <w:rPr>
          <w:rFonts w:cs="Times New Roman" w:hint="eastAsia"/>
          <w:sz w:val="26"/>
          <w:szCs w:val="26"/>
          <w:rtl/>
          <w:lang w:eastAsia="fr-FR"/>
          <w:rPrChange w:id="1641" w:author="SRO">
            <w:rPr>
              <w:rFonts w:cs="Times New Roman" w:hint="eastAsia"/>
              <w:sz w:val="26"/>
              <w:szCs w:val="26"/>
              <w:rtl/>
              <w:lang w:eastAsia="fr-FR"/>
            </w:rPr>
          </w:rPrChange>
        </w:rPr>
        <w:t>وفيما</w:t>
      </w:r>
      <w:r w:rsidRPr="000F3EE9">
        <w:rPr>
          <w:rFonts w:cs="Times New Roman"/>
          <w:sz w:val="26"/>
          <w:szCs w:val="26"/>
          <w:rtl/>
          <w:lang w:eastAsia="fr-FR"/>
          <w:rPrChange w:id="1642" w:author="SRO">
            <w:rPr>
              <w:rFonts w:cs="Times New Roman"/>
              <w:sz w:val="26"/>
              <w:szCs w:val="26"/>
              <w:rtl/>
              <w:lang w:eastAsia="fr-FR"/>
            </w:rPr>
          </w:rPrChange>
        </w:rPr>
        <w:t xml:space="preserve"> </w:t>
      </w:r>
      <w:r w:rsidRPr="000F3EE9">
        <w:rPr>
          <w:rFonts w:cs="Times New Roman" w:hint="eastAsia"/>
          <w:sz w:val="26"/>
          <w:szCs w:val="26"/>
          <w:rtl/>
          <w:lang w:eastAsia="fr-FR"/>
          <w:rPrChange w:id="1643" w:author="SRO">
            <w:rPr>
              <w:rFonts w:cs="Times New Roman" w:hint="eastAsia"/>
              <w:sz w:val="26"/>
              <w:szCs w:val="26"/>
              <w:rtl/>
              <w:lang w:eastAsia="fr-FR"/>
            </w:rPr>
          </w:rPrChange>
        </w:rPr>
        <w:t>يتعلق</w:t>
      </w:r>
      <w:r w:rsidRPr="000F3EE9">
        <w:rPr>
          <w:rFonts w:cs="Times New Roman"/>
          <w:sz w:val="26"/>
          <w:szCs w:val="26"/>
          <w:rtl/>
          <w:lang w:eastAsia="fr-FR"/>
          <w:rPrChange w:id="1644" w:author="SRO">
            <w:rPr>
              <w:rFonts w:cs="Times New Roman"/>
              <w:sz w:val="26"/>
              <w:szCs w:val="26"/>
              <w:rtl/>
              <w:lang w:eastAsia="fr-FR"/>
            </w:rPr>
          </w:rPrChange>
        </w:rPr>
        <w:t xml:space="preserve"> </w:t>
      </w:r>
      <w:r w:rsidRPr="000F3EE9">
        <w:rPr>
          <w:rFonts w:cs="Times New Roman" w:hint="eastAsia"/>
          <w:sz w:val="26"/>
          <w:szCs w:val="26"/>
          <w:rtl/>
          <w:lang w:eastAsia="fr-FR"/>
          <w:rPrChange w:id="1645" w:author="SRO">
            <w:rPr>
              <w:rFonts w:cs="Times New Roman" w:hint="eastAsia"/>
              <w:sz w:val="26"/>
              <w:szCs w:val="26"/>
              <w:rtl/>
              <w:lang w:eastAsia="fr-FR"/>
            </w:rPr>
          </w:rPrChange>
        </w:rPr>
        <w:t>بتعبئة</w:t>
      </w:r>
      <w:r w:rsidRPr="000F3EE9">
        <w:rPr>
          <w:rFonts w:cs="Times New Roman"/>
          <w:sz w:val="26"/>
          <w:szCs w:val="26"/>
          <w:rtl/>
          <w:lang w:eastAsia="fr-FR"/>
          <w:rPrChange w:id="1646" w:author="SRO">
            <w:rPr>
              <w:rFonts w:cs="Times New Roman"/>
              <w:sz w:val="26"/>
              <w:szCs w:val="26"/>
              <w:rtl/>
              <w:lang w:eastAsia="fr-FR"/>
            </w:rPr>
          </w:rPrChange>
        </w:rPr>
        <w:t xml:space="preserve"> </w:t>
      </w:r>
      <w:r w:rsidRPr="000F3EE9">
        <w:rPr>
          <w:rFonts w:cs="Times New Roman" w:hint="eastAsia"/>
          <w:sz w:val="26"/>
          <w:szCs w:val="26"/>
          <w:rtl/>
          <w:lang w:eastAsia="fr-FR"/>
          <w:rPrChange w:id="1647" w:author="SRO">
            <w:rPr>
              <w:rFonts w:cs="Times New Roman" w:hint="eastAsia"/>
              <w:sz w:val="26"/>
              <w:szCs w:val="26"/>
              <w:rtl/>
              <w:lang w:eastAsia="fr-FR"/>
            </w:rPr>
          </w:rPrChange>
        </w:rPr>
        <w:t>الموارد،</w:t>
      </w:r>
      <w:r w:rsidRPr="000F3EE9">
        <w:rPr>
          <w:rFonts w:cs="Times New Roman"/>
          <w:sz w:val="26"/>
          <w:szCs w:val="26"/>
          <w:rtl/>
          <w:lang w:eastAsia="fr-FR"/>
          <w:rPrChange w:id="1648" w:author="SRO">
            <w:rPr>
              <w:rFonts w:cs="Times New Roman"/>
              <w:sz w:val="26"/>
              <w:szCs w:val="26"/>
              <w:rtl/>
              <w:lang w:eastAsia="fr-FR"/>
            </w:rPr>
          </w:rPrChange>
        </w:rPr>
        <w:t xml:space="preserve"> </w:t>
      </w:r>
      <w:r w:rsidRPr="000F3EE9">
        <w:rPr>
          <w:rFonts w:cs="Times New Roman" w:hint="eastAsia"/>
          <w:sz w:val="26"/>
          <w:szCs w:val="26"/>
          <w:rtl/>
          <w:lang w:eastAsia="fr-FR"/>
          <w:rPrChange w:id="1649" w:author="SRO">
            <w:rPr>
              <w:rFonts w:cs="Times New Roman" w:hint="eastAsia"/>
              <w:sz w:val="26"/>
              <w:szCs w:val="26"/>
              <w:rtl/>
              <w:lang w:eastAsia="fr-FR"/>
            </w:rPr>
          </w:rPrChange>
        </w:rPr>
        <w:t>يؤكد</w:t>
      </w:r>
      <w:r w:rsidRPr="000F3EE9">
        <w:rPr>
          <w:rFonts w:cs="Times New Roman"/>
          <w:sz w:val="26"/>
          <w:szCs w:val="26"/>
          <w:rtl/>
          <w:lang w:eastAsia="fr-FR"/>
          <w:rPrChange w:id="1650" w:author="SRO">
            <w:rPr>
              <w:rFonts w:cs="Times New Roman"/>
              <w:sz w:val="26"/>
              <w:szCs w:val="26"/>
              <w:rtl/>
              <w:lang w:eastAsia="fr-FR"/>
            </w:rPr>
          </w:rPrChange>
        </w:rPr>
        <w:t xml:space="preserve"> </w:t>
      </w:r>
      <w:r w:rsidRPr="000F3EE9">
        <w:rPr>
          <w:rFonts w:cs="Times New Roman" w:hint="eastAsia"/>
          <w:sz w:val="26"/>
          <w:szCs w:val="26"/>
          <w:rtl/>
          <w:lang w:eastAsia="fr-FR"/>
          <w:rPrChange w:id="1651" w:author="SRO">
            <w:rPr>
              <w:rFonts w:cs="Times New Roman" w:hint="eastAsia"/>
              <w:sz w:val="26"/>
              <w:szCs w:val="26"/>
              <w:rtl/>
              <w:lang w:eastAsia="fr-FR"/>
            </w:rPr>
          </w:rPrChange>
        </w:rPr>
        <w:t>السيد</w:t>
      </w:r>
      <w:r w:rsidRPr="000F3EE9">
        <w:rPr>
          <w:rFonts w:cs="Times New Roman"/>
          <w:sz w:val="26"/>
          <w:szCs w:val="26"/>
          <w:rtl/>
          <w:lang w:eastAsia="fr-FR"/>
          <w:rPrChange w:id="1652" w:author="SRO">
            <w:rPr>
              <w:rFonts w:cs="Times New Roman"/>
              <w:sz w:val="26"/>
              <w:szCs w:val="26"/>
              <w:rtl/>
              <w:lang w:eastAsia="fr-FR"/>
            </w:rPr>
          </w:rPrChange>
        </w:rPr>
        <w:t xml:space="preserve"> </w:t>
      </w:r>
      <w:r w:rsidRPr="000F3EE9">
        <w:rPr>
          <w:rFonts w:cs="Times New Roman" w:hint="eastAsia"/>
          <w:sz w:val="26"/>
          <w:szCs w:val="26"/>
          <w:rtl/>
          <w:lang w:eastAsia="fr-FR"/>
          <w:rPrChange w:id="1653" w:author="SRO">
            <w:rPr>
              <w:rFonts w:cs="Times New Roman" w:hint="eastAsia"/>
              <w:sz w:val="26"/>
              <w:szCs w:val="26"/>
              <w:rtl/>
              <w:lang w:eastAsia="fr-FR"/>
            </w:rPr>
          </w:rPrChange>
        </w:rPr>
        <w:t>ديميسكا</w:t>
      </w:r>
      <w:r w:rsidRPr="000F3EE9">
        <w:rPr>
          <w:rFonts w:cs="Times New Roman"/>
          <w:sz w:val="26"/>
          <w:szCs w:val="26"/>
          <w:rtl/>
          <w:lang w:eastAsia="fr-FR"/>
          <w:rPrChange w:id="1654" w:author="SRO">
            <w:rPr>
              <w:rFonts w:cs="Times New Roman"/>
              <w:sz w:val="26"/>
              <w:szCs w:val="26"/>
              <w:rtl/>
              <w:lang w:eastAsia="fr-FR"/>
            </w:rPr>
          </w:rPrChange>
        </w:rPr>
        <w:t xml:space="preserve"> </w:t>
      </w:r>
      <w:r w:rsidRPr="000F3EE9">
        <w:rPr>
          <w:rFonts w:cs="Times New Roman" w:hint="eastAsia"/>
          <w:sz w:val="26"/>
          <w:szCs w:val="26"/>
          <w:rtl/>
          <w:lang w:eastAsia="fr-FR"/>
          <w:rPrChange w:id="1655" w:author="SRO">
            <w:rPr>
              <w:rFonts w:cs="Times New Roman" w:hint="eastAsia"/>
              <w:sz w:val="26"/>
              <w:szCs w:val="26"/>
              <w:rtl/>
              <w:lang w:eastAsia="fr-FR"/>
            </w:rPr>
          </w:rPrChange>
        </w:rPr>
        <w:t>على</w:t>
      </w:r>
      <w:r w:rsidRPr="000F3EE9">
        <w:rPr>
          <w:rFonts w:cs="Times New Roman"/>
          <w:sz w:val="26"/>
          <w:szCs w:val="26"/>
          <w:rtl/>
          <w:lang w:eastAsia="fr-FR"/>
          <w:rPrChange w:id="1656" w:author="SRO">
            <w:rPr>
              <w:rFonts w:cs="Times New Roman"/>
              <w:sz w:val="26"/>
              <w:szCs w:val="26"/>
              <w:rtl/>
              <w:lang w:eastAsia="fr-FR"/>
            </w:rPr>
          </w:rPrChange>
        </w:rPr>
        <w:t xml:space="preserve"> </w:t>
      </w:r>
      <w:r w:rsidRPr="000F3EE9">
        <w:rPr>
          <w:rFonts w:cs="Times New Roman" w:hint="eastAsia"/>
          <w:sz w:val="26"/>
          <w:szCs w:val="26"/>
          <w:rtl/>
          <w:lang w:eastAsia="fr-FR"/>
          <w:rPrChange w:id="1657" w:author="SRO">
            <w:rPr>
              <w:rFonts w:cs="Times New Roman" w:hint="eastAsia"/>
              <w:sz w:val="26"/>
              <w:szCs w:val="26"/>
              <w:rtl/>
              <w:lang w:eastAsia="fr-FR"/>
            </w:rPr>
          </w:rPrChange>
        </w:rPr>
        <w:t>أن</w:t>
      </w:r>
      <w:r w:rsidRPr="000F3EE9">
        <w:rPr>
          <w:rFonts w:cs="Times New Roman"/>
          <w:sz w:val="26"/>
          <w:szCs w:val="26"/>
          <w:rtl/>
          <w:lang w:eastAsia="fr-FR"/>
          <w:rPrChange w:id="1658" w:author="SRO">
            <w:rPr>
              <w:rFonts w:cs="Times New Roman"/>
              <w:sz w:val="26"/>
              <w:szCs w:val="26"/>
              <w:rtl/>
              <w:lang w:eastAsia="fr-FR"/>
            </w:rPr>
          </w:rPrChange>
        </w:rPr>
        <w:t xml:space="preserve"> </w:t>
      </w:r>
      <w:r w:rsidRPr="000F3EE9">
        <w:rPr>
          <w:rFonts w:cs="Times New Roman" w:hint="eastAsia"/>
          <w:sz w:val="26"/>
          <w:szCs w:val="26"/>
          <w:rtl/>
          <w:lang w:eastAsia="fr-FR"/>
          <w:rPrChange w:id="1659" w:author="SRO">
            <w:rPr>
              <w:rFonts w:cs="Times New Roman" w:hint="eastAsia"/>
              <w:sz w:val="26"/>
              <w:szCs w:val="26"/>
              <w:rtl/>
              <w:lang w:eastAsia="fr-FR"/>
            </w:rPr>
          </w:rPrChange>
        </w:rPr>
        <w:t>المصدر</w:t>
      </w:r>
      <w:r w:rsidRPr="000F3EE9">
        <w:rPr>
          <w:rFonts w:cs="Times New Roman"/>
          <w:sz w:val="26"/>
          <w:szCs w:val="26"/>
          <w:rtl/>
          <w:lang w:eastAsia="fr-FR"/>
          <w:rPrChange w:id="1660" w:author="SRO">
            <w:rPr>
              <w:rFonts w:cs="Times New Roman"/>
              <w:sz w:val="26"/>
              <w:szCs w:val="26"/>
              <w:rtl/>
              <w:lang w:eastAsia="fr-FR"/>
            </w:rPr>
          </w:rPrChange>
        </w:rPr>
        <w:t xml:space="preserve"> </w:t>
      </w:r>
      <w:r w:rsidRPr="000F3EE9">
        <w:rPr>
          <w:rFonts w:cs="Times New Roman" w:hint="eastAsia"/>
          <w:sz w:val="26"/>
          <w:szCs w:val="26"/>
          <w:rtl/>
          <w:lang w:eastAsia="fr-FR"/>
          <w:rPrChange w:id="1661" w:author="SRO">
            <w:rPr>
              <w:rFonts w:cs="Times New Roman" w:hint="eastAsia"/>
              <w:sz w:val="26"/>
              <w:szCs w:val="26"/>
              <w:rtl/>
              <w:lang w:eastAsia="fr-FR"/>
            </w:rPr>
          </w:rPrChange>
        </w:rPr>
        <w:t>الأساس</w:t>
      </w:r>
      <w:r w:rsidRPr="000F3EE9">
        <w:rPr>
          <w:rFonts w:cs="Times New Roman"/>
          <w:sz w:val="26"/>
          <w:szCs w:val="26"/>
          <w:rtl/>
          <w:lang w:eastAsia="fr-FR"/>
          <w:rPrChange w:id="1662" w:author="SRO">
            <w:rPr>
              <w:rFonts w:cs="Times New Roman"/>
              <w:sz w:val="26"/>
              <w:szCs w:val="26"/>
              <w:rtl/>
              <w:lang w:eastAsia="fr-FR"/>
            </w:rPr>
          </w:rPrChange>
        </w:rPr>
        <w:t xml:space="preserve"> </w:t>
      </w:r>
      <w:r w:rsidRPr="000F3EE9">
        <w:rPr>
          <w:rFonts w:cs="Times New Roman" w:hint="eastAsia"/>
          <w:sz w:val="26"/>
          <w:szCs w:val="26"/>
          <w:rtl/>
          <w:lang w:eastAsia="fr-FR"/>
          <w:rPrChange w:id="1663" w:author="SRO">
            <w:rPr>
              <w:rFonts w:cs="Times New Roman" w:hint="eastAsia"/>
              <w:sz w:val="26"/>
              <w:szCs w:val="26"/>
              <w:rtl/>
              <w:lang w:eastAsia="fr-FR"/>
            </w:rPr>
          </w:rPrChange>
        </w:rPr>
        <w:t>للدخل</w:t>
      </w:r>
      <w:r w:rsidRPr="000F3EE9">
        <w:rPr>
          <w:rFonts w:cs="Times New Roman"/>
          <w:sz w:val="26"/>
          <w:szCs w:val="26"/>
          <w:rtl/>
          <w:lang w:eastAsia="fr-FR"/>
          <w:rPrChange w:id="1664" w:author="SRO">
            <w:rPr>
              <w:rFonts w:cs="Times New Roman"/>
              <w:sz w:val="26"/>
              <w:szCs w:val="26"/>
              <w:rtl/>
              <w:lang w:eastAsia="fr-FR"/>
            </w:rPr>
          </w:rPrChange>
        </w:rPr>
        <w:t xml:space="preserve"> </w:t>
      </w:r>
      <w:r w:rsidRPr="000F3EE9">
        <w:rPr>
          <w:rFonts w:cs="Times New Roman" w:hint="eastAsia"/>
          <w:sz w:val="26"/>
          <w:szCs w:val="26"/>
          <w:rtl/>
          <w:lang w:eastAsia="fr-FR"/>
          <w:rPrChange w:id="1665" w:author="SRO">
            <w:rPr>
              <w:rFonts w:cs="Times New Roman" w:hint="eastAsia"/>
              <w:sz w:val="26"/>
              <w:szCs w:val="26"/>
              <w:rtl/>
              <w:lang w:eastAsia="fr-FR"/>
            </w:rPr>
          </w:rPrChange>
        </w:rPr>
        <w:t>يأتي</w:t>
      </w:r>
      <w:r w:rsidRPr="000F3EE9">
        <w:rPr>
          <w:rFonts w:cs="Times New Roman"/>
          <w:sz w:val="26"/>
          <w:szCs w:val="26"/>
          <w:rtl/>
          <w:lang w:eastAsia="fr-FR"/>
          <w:rPrChange w:id="1666" w:author="SRO">
            <w:rPr>
              <w:rFonts w:cs="Times New Roman"/>
              <w:sz w:val="26"/>
              <w:szCs w:val="26"/>
              <w:rtl/>
              <w:lang w:eastAsia="fr-FR"/>
            </w:rPr>
          </w:rPrChange>
        </w:rPr>
        <w:t xml:space="preserve"> </w:t>
      </w:r>
      <w:r w:rsidRPr="000F3EE9">
        <w:rPr>
          <w:rFonts w:cs="Times New Roman" w:hint="eastAsia"/>
          <w:sz w:val="26"/>
          <w:szCs w:val="26"/>
          <w:rtl/>
          <w:lang w:eastAsia="fr-FR"/>
          <w:rPrChange w:id="1667" w:author="SRO">
            <w:rPr>
              <w:rFonts w:cs="Times New Roman" w:hint="eastAsia"/>
              <w:sz w:val="26"/>
              <w:szCs w:val="26"/>
              <w:rtl/>
              <w:lang w:eastAsia="fr-FR"/>
            </w:rPr>
          </w:rPrChange>
        </w:rPr>
        <w:t>من</w:t>
      </w:r>
      <w:r w:rsidRPr="000F3EE9">
        <w:rPr>
          <w:rFonts w:cs="Times New Roman"/>
          <w:sz w:val="26"/>
          <w:szCs w:val="26"/>
          <w:rtl/>
          <w:lang w:eastAsia="fr-FR"/>
          <w:rPrChange w:id="1668" w:author="SRO">
            <w:rPr>
              <w:rFonts w:cs="Times New Roman"/>
              <w:sz w:val="26"/>
              <w:szCs w:val="26"/>
              <w:rtl/>
              <w:lang w:eastAsia="fr-FR"/>
            </w:rPr>
          </w:rPrChange>
        </w:rPr>
        <w:t xml:space="preserve"> </w:t>
      </w:r>
      <w:r w:rsidRPr="000F3EE9">
        <w:rPr>
          <w:rFonts w:cs="Times New Roman" w:hint="eastAsia"/>
          <w:sz w:val="26"/>
          <w:szCs w:val="26"/>
          <w:rtl/>
          <w:lang w:eastAsia="fr-FR"/>
          <w:rPrChange w:id="1669" w:author="SRO">
            <w:rPr>
              <w:rFonts w:cs="Times New Roman" w:hint="eastAsia"/>
              <w:sz w:val="26"/>
              <w:szCs w:val="26"/>
              <w:rtl/>
              <w:lang w:eastAsia="fr-FR"/>
            </w:rPr>
          </w:rPrChange>
        </w:rPr>
        <w:t>المدخرات</w:t>
      </w:r>
      <w:r w:rsidRPr="000F3EE9">
        <w:rPr>
          <w:rFonts w:cs="Times New Roman"/>
          <w:sz w:val="26"/>
          <w:szCs w:val="26"/>
          <w:rtl/>
          <w:lang w:eastAsia="fr-FR"/>
          <w:rPrChange w:id="1670" w:author="SRO">
            <w:rPr>
              <w:rFonts w:cs="Times New Roman"/>
              <w:sz w:val="26"/>
              <w:szCs w:val="26"/>
              <w:rtl/>
              <w:lang w:eastAsia="fr-FR"/>
            </w:rPr>
          </w:rPrChange>
        </w:rPr>
        <w:t xml:space="preserve"> </w:t>
      </w:r>
      <w:r w:rsidRPr="000F3EE9">
        <w:rPr>
          <w:rFonts w:cs="Times New Roman" w:hint="eastAsia"/>
          <w:sz w:val="26"/>
          <w:szCs w:val="26"/>
          <w:rtl/>
          <w:lang w:eastAsia="fr-FR"/>
          <w:rPrChange w:id="1671" w:author="SRO">
            <w:rPr>
              <w:rFonts w:cs="Times New Roman" w:hint="eastAsia"/>
              <w:sz w:val="26"/>
              <w:szCs w:val="26"/>
              <w:rtl/>
              <w:lang w:eastAsia="fr-FR"/>
            </w:rPr>
          </w:rPrChange>
        </w:rPr>
        <w:t>المحلية،</w:t>
      </w:r>
      <w:r w:rsidRPr="000F3EE9">
        <w:rPr>
          <w:rFonts w:cs="Times New Roman"/>
          <w:sz w:val="26"/>
          <w:szCs w:val="26"/>
          <w:rtl/>
          <w:lang w:eastAsia="fr-FR"/>
          <w:rPrChange w:id="1672" w:author="SRO">
            <w:rPr>
              <w:rFonts w:cs="Times New Roman"/>
              <w:sz w:val="26"/>
              <w:szCs w:val="26"/>
              <w:rtl/>
              <w:lang w:eastAsia="fr-FR"/>
            </w:rPr>
          </w:rPrChange>
        </w:rPr>
        <w:t xml:space="preserve"> </w:t>
      </w:r>
      <w:r w:rsidRPr="000F3EE9">
        <w:rPr>
          <w:rFonts w:cs="Times New Roman" w:hint="eastAsia"/>
          <w:sz w:val="26"/>
          <w:szCs w:val="26"/>
          <w:rtl/>
          <w:lang w:eastAsia="fr-FR"/>
          <w:rPrChange w:id="1673" w:author="SRO">
            <w:rPr>
              <w:rFonts w:cs="Times New Roman" w:hint="eastAsia"/>
              <w:sz w:val="26"/>
              <w:szCs w:val="26"/>
              <w:rtl/>
              <w:lang w:eastAsia="fr-FR"/>
            </w:rPr>
          </w:rPrChange>
        </w:rPr>
        <w:t>وذلك</w:t>
      </w:r>
      <w:r w:rsidRPr="000F3EE9">
        <w:rPr>
          <w:rFonts w:cs="Times New Roman"/>
          <w:sz w:val="26"/>
          <w:szCs w:val="26"/>
          <w:rtl/>
          <w:lang w:eastAsia="fr-FR"/>
          <w:rPrChange w:id="1674" w:author="SRO">
            <w:rPr>
              <w:rFonts w:cs="Times New Roman"/>
              <w:sz w:val="26"/>
              <w:szCs w:val="26"/>
              <w:rtl/>
              <w:lang w:eastAsia="fr-FR"/>
            </w:rPr>
          </w:rPrChange>
        </w:rPr>
        <w:t xml:space="preserve"> </w:t>
      </w:r>
      <w:r w:rsidRPr="000F3EE9">
        <w:rPr>
          <w:rFonts w:cs="Times New Roman" w:hint="eastAsia"/>
          <w:sz w:val="26"/>
          <w:szCs w:val="26"/>
          <w:rtl/>
          <w:lang w:eastAsia="fr-FR"/>
          <w:rPrChange w:id="1675" w:author="SRO">
            <w:rPr>
              <w:rFonts w:cs="Times New Roman" w:hint="eastAsia"/>
              <w:sz w:val="26"/>
              <w:szCs w:val="26"/>
              <w:rtl/>
              <w:lang w:eastAsia="fr-FR"/>
            </w:rPr>
          </w:rPrChange>
        </w:rPr>
        <w:t>رغم</w:t>
      </w:r>
      <w:r w:rsidRPr="000F3EE9">
        <w:rPr>
          <w:rFonts w:cs="Times New Roman"/>
          <w:sz w:val="26"/>
          <w:szCs w:val="26"/>
          <w:rtl/>
          <w:lang w:eastAsia="fr-FR"/>
          <w:rPrChange w:id="1676" w:author="SRO">
            <w:rPr>
              <w:rFonts w:cs="Times New Roman"/>
              <w:sz w:val="26"/>
              <w:szCs w:val="26"/>
              <w:rtl/>
              <w:lang w:eastAsia="fr-FR"/>
            </w:rPr>
          </w:rPrChange>
        </w:rPr>
        <w:t xml:space="preserve"> </w:t>
      </w:r>
      <w:r w:rsidRPr="000F3EE9">
        <w:rPr>
          <w:rFonts w:cs="Times New Roman" w:hint="eastAsia"/>
          <w:sz w:val="26"/>
          <w:szCs w:val="26"/>
          <w:rtl/>
          <w:lang w:eastAsia="fr-FR"/>
          <w:rPrChange w:id="1677" w:author="SRO">
            <w:rPr>
              <w:rFonts w:cs="Times New Roman" w:hint="eastAsia"/>
              <w:sz w:val="26"/>
              <w:szCs w:val="26"/>
              <w:rtl/>
              <w:lang w:eastAsia="fr-FR"/>
            </w:rPr>
          </w:rPrChange>
        </w:rPr>
        <w:t>أن</w:t>
      </w:r>
      <w:r w:rsidRPr="000F3EE9">
        <w:rPr>
          <w:rFonts w:cs="Times New Roman"/>
          <w:sz w:val="26"/>
          <w:szCs w:val="26"/>
          <w:rtl/>
          <w:lang w:eastAsia="fr-FR"/>
          <w:rPrChange w:id="1678" w:author="SRO">
            <w:rPr>
              <w:rFonts w:cs="Times New Roman"/>
              <w:sz w:val="26"/>
              <w:szCs w:val="26"/>
              <w:rtl/>
              <w:lang w:eastAsia="fr-FR"/>
            </w:rPr>
          </w:rPrChange>
        </w:rPr>
        <w:t xml:space="preserve"> </w:t>
      </w:r>
      <w:r w:rsidRPr="000F3EE9">
        <w:rPr>
          <w:rFonts w:cs="Times New Roman" w:hint="eastAsia"/>
          <w:sz w:val="26"/>
          <w:szCs w:val="26"/>
          <w:rtl/>
          <w:lang w:eastAsia="fr-FR"/>
          <w:rPrChange w:id="1679" w:author="SRO">
            <w:rPr>
              <w:rFonts w:cs="Times New Roman" w:hint="eastAsia"/>
              <w:sz w:val="26"/>
              <w:szCs w:val="26"/>
              <w:rtl/>
              <w:lang w:eastAsia="fr-FR"/>
            </w:rPr>
          </w:rPrChange>
        </w:rPr>
        <w:t>الدراسات</w:t>
      </w:r>
      <w:r w:rsidRPr="000F3EE9">
        <w:rPr>
          <w:rFonts w:cs="Times New Roman"/>
          <w:sz w:val="26"/>
          <w:szCs w:val="26"/>
          <w:rtl/>
          <w:lang w:eastAsia="fr-FR"/>
          <w:rPrChange w:id="1680" w:author="SRO">
            <w:rPr>
              <w:rFonts w:cs="Times New Roman"/>
              <w:sz w:val="26"/>
              <w:szCs w:val="26"/>
              <w:rtl/>
              <w:lang w:eastAsia="fr-FR"/>
            </w:rPr>
          </w:rPrChange>
        </w:rPr>
        <w:t xml:space="preserve"> </w:t>
      </w:r>
      <w:r w:rsidRPr="000F3EE9">
        <w:rPr>
          <w:rFonts w:cs="Times New Roman" w:hint="eastAsia"/>
          <w:sz w:val="26"/>
          <w:szCs w:val="26"/>
          <w:rtl/>
          <w:lang w:eastAsia="fr-FR"/>
          <w:rPrChange w:id="1681" w:author="SRO">
            <w:rPr>
              <w:rFonts w:cs="Times New Roman" w:hint="eastAsia"/>
              <w:sz w:val="26"/>
              <w:szCs w:val="26"/>
              <w:rtl/>
              <w:lang w:eastAsia="fr-FR"/>
            </w:rPr>
          </w:rPrChange>
        </w:rPr>
        <w:t>كشفت</w:t>
      </w:r>
      <w:r w:rsidRPr="000F3EE9">
        <w:rPr>
          <w:rFonts w:cs="Times New Roman"/>
          <w:sz w:val="26"/>
          <w:szCs w:val="26"/>
          <w:rtl/>
          <w:lang w:eastAsia="fr-FR"/>
          <w:rPrChange w:id="1682" w:author="SRO">
            <w:rPr>
              <w:rFonts w:cs="Times New Roman"/>
              <w:sz w:val="26"/>
              <w:szCs w:val="26"/>
              <w:rtl/>
              <w:lang w:eastAsia="fr-FR"/>
            </w:rPr>
          </w:rPrChange>
        </w:rPr>
        <w:t xml:space="preserve"> </w:t>
      </w:r>
      <w:r w:rsidRPr="000F3EE9">
        <w:rPr>
          <w:rFonts w:cs="Times New Roman" w:hint="eastAsia"/>
          <w:sz w:val="26"/>
          <w:szCs w:val="26"/>
          <w:rtl/>
          <w:lang w:eastAsia="fr-FR"/>
          <w:rPrChange w:id="1683" w:author="SRO">
            <w:rPr>
              <w:rFonts w:cs="Times New Roman" w:hint="eastAsia"/>
              <w:sz w:val="26"/>
              <w:szCs w:val="26"/>
              <w:rtl/>
              <w:lang w:eastAsia="fr-FR"/>
            </w:rPr>
          </w:rPrChange>
        </w:rPr>
        <w:t>عن</w:t>
      </w:r>
      <w:r w:rsidRPr="000F3EE9">
        <w:rPr>
          <w:rFonts w:cs="Times New Roman"/>
          <w:sz w:val="26"/>
          <w:szCs w:val="26"/>
          <w:rtl/>
          <w:lang w:eastAsia="fr-FR"/>
          <w:rPrChange w:id="1684" w:author="SRO">
            <w:rPr>
              <w:rFonts w:cs="Times New Roman"/>
              <w:sz w:val="26"/>
              <w:szCs w:val="26"/>
              <w:rtl/>
              <w:lang w:eastAsia="fr-FR"/>
            </w:rPr>
          </w:rPrChange>
        </w:rPr>
        <w:t xml:space="preserve"> </w:t>
      </w:r>
      <w:r w:rsidRPr="000F3EE9">
        <w:rPr>
          <w:rFonts w:cs="Times New Roman" w:hint="eastAsia"/>
          <w:sz w:val="26"/>
          <w:szCs w:val="26"/>
          <w:rtl/>
          <w:lang w:eastAsia="fr-FR"/>
          <w:rPrChange w:id="1685" w:author="SRO">
            <w:rPr>
              <w:rFonts w:cs="Times New Roman" w:hint="eastAsia"/>
              <w:sz w:val="26"/>
              <w:szCs w:val="26"/>
              <w:rtl/>
              <w:lang w:eastAsia="fr-FR"/>
            </w:rPr>
          </w:rPrChange>
        </w:rPr>
        <w:t>أن</w:t>
      </w:r>
      <w:r w:rsidRPr="000F3EE9">
        <w:rPr>
          <w:rFonts w:cs="Times New Roman"/>
          <w:sz w:val="26"/>
          <w:szCs w:val="26"/>
          <w:rtl/>
          <w:lang w:eastAsia="fr-FR"/>
          <w:rPrChange w:id="1686" w:author="SRO">
            <w:rPr>
              <w:rFonts w:cs="Times New Roman"/>
              <w:sz w:val="26"/>
              <w:szCs w:val="26"/>
              <w:rtl/>
              <w:lang w:eastAsia="fr-FR"/>
            </w:rPr>
          </w:rPrChange>
        </w:rPr>
        <w:t xml:space="preserve"> </w:t>
      </w:r>
      <w:r w:rsidRPr="000F3EE9">
        <w:rPr>
          <w:rFonts w:cs="Times New Roman" w:hint="eastAsia"/>
          <w:sz w:val="26"/>
          <w:szCs w:val="26"/>
          <w:rtl/>
          <w:lang w:eastAsia="fr-FR"/>
          <w:rPrChange w:id="1687" w:author="SRO">
            <w:rPr>
              <w:rFonts w:cs="Times New Roman" w:hint="eastAsia"/>
              <w:sz w:val="26"/>
              <w:szCs w:val="26"/>
              <w:rtl/>
              <w:lang w:eastAsia="fr-FR"/>
            </w:rPr>
          </w:rPrChange>
        </w:rPr>
        <w:t>عددا</w:t>
      </w:r>
      <w:r w:rsidRPr="000F3EE9">
        <w:rPr>
          <w:rFonts w:cs="Times New Roman"/>
          <w:sz w:val="26"/>
          <w:szCs w:val="26"/>
          <w:rtl/>
          <w:lang w:eastAsia="fr-FR"/>
          <w:rPrChange w:id="1688" w:author="SRO">
            <w:rPr>
              <w:rFonts w:cs="Times New Roman"/>
              <w:sz w:val="26"/>
              <w:szCs w:val="26"/>
              <w:rtl/>
              <w:lang w:eastAsia="fr-FR"/>
            </w:rPr>
          </w:rPrChange>
        </w:rPr>
        <w:t xml:space="preserve"> </w:t>
      </w:r>
      <w:r w:rsidRPr="000F3EE9">
        <w:rPr>
          <w:rFonts w:cs="Times New Roman" w:hint="eastAsia"/>
          <w:sz w:val="26"/>
          <w:szCs w:val="26"/>
          <w:rtl/>
          <w:lang w:eastAsia="fr-FR"/>
          <w:rPrChange w:id="1689" w:author="SRO">
            <w:rPr>
              <w:rFonts w:cs="Times New Roman" w:hint="eastAsia"/>
              <w:sz w:val="26"/>
              <w:szCs w:val="26"/>
              <w:rtl/>
              <w:lang w:eastAsia="fr-FR"/>
            </w:rPr>
          </w:rPrChange>
        </w:rPr>
        <w:t>قليلا</w:t>
      </w:r>
      <w:r w:rsidRPr="000F3EE9">
        <w:rPr>
          <w:rFonts w:cs="Times New Roman"/>
          <w:sz w:val="26"/>
          <w:szCs w:val="26"/>
          <w:rtl/>
          <w:lang w:eastAsia="fr-FR"/>
          <w:rPrChange w:id="1690" w:author="SRO">
            <w:rPr>
              <w:rFonts w:cs="Times New Roman"/>
              <w:sz w:val="26"/>
              <w:szCs w:val="26"/>
              <w:rtl/>
              <w:lang w:eastAsia="fr-FR"/>
            </w:rPr>
          </w:rPrChange>
        </w:rPr>
        <w:t xml:space="preserve"> </w:t>
      </w:r>
      <w:r w:rsidRPr="000F3EE9">
        <w:rPr>
          <w:rFonts w:cs="Times New Roman" w:hint="eastAsia"/>
          <w:sz w:val="26"/>
          <w:szCs w:val="26"/>
          <w:rtl/>
          <w:lang w:eastAsia="fr-FR"/>
          <w:rPrChange w:id="1691" w:author="SRO">
            <w:rPr>
              <w:rFonts w:cs="Times New Roman" w:hint="eastAsia"/>
              <w:sz w:val="26"/>
              <w:szCs w:val="26"/>
              <w:rtl/>
              <w:lang w:eastAsia="fr-FR"/>
            </w:rPr>
          </w:rPrChange>
        </w:rPr>
        <w:t>من</w:t>
      </w:r>
      <w:r w:rsidRPr="000F3EE9">
        <w:rPr>
          <w:rFonts w:cs="Times New Roman"/>
          <w:sz w:val="26"/>
          <w:szCs w:val="26"/>
          <w:rtl/>
          <w:lang w:eastAsia="fr-FR"/>
          <w:rPrChange w:id="1692" w:author="SRO">
            <w:rPr>
              <w:rFonts w:cs="Times New Roman"/>
              <w:sz w:val="26"/>
              <w:szCs w:val="26"/>
              <w:rtl/>
              <w:lang w:eastAsia="fr-FR"/>
            </w:rPr>
          </w:rPrChange>
        </w:rPr>
        <w:t xml:space="preserve"> </w:t>
      </w:r>
      <w:r w:rsidRPr="000F3EE9">
        <w:rPr>
          <w:rFonts w:cs="Times New Roman" w:hint="eastAsia"/>
          <w:sz w:val="26"/>
          <w:szCs w:val="26"/>
          <w:rtl/>
          <w:lang w:eastAsia="fr-FR"/>
          <w:rPrChange w:id="1693" w:author="SRO">
            <w:rPr>
              <w:rFonts w:cs="Times New Roman" w:hint="eastAsia"/>
              <w:sz w:val="26"/>
              <w:szCs w:val="26"/>
              <w:rtl/>
              <w:lang w:eastAsia="fr-FR"/>
            </w:rPr>
          </w:rPrChange>
        </w:rPr>
        <w:t>البلدان</w:t>
      </w:r>
      <w:r w:rsidRPr="000F3EE9">
        <w:rPr>
          <w:rFonts w:cs="Times New Roman"/>
          <w:sz w:val="26"/>
          <w:szCs w:val="26"/>
          <w:rtl/>
          <w:lang w:eastAsia="fr-FR"/>
          <w:rPrChange w:id="1694" w:author="SRO">
            <w:rPr>
              <w:rFonts w:cs="Times New Roman"/>
              <w:sz w:val="26"/>
              <w:szCs w:val="26"/>
              <w:rtl/>
              <w:lang w:eastAsia="fr-FR"/>
            </w:rPr>
          </w:rPrChange>
        </w:rPr>
        <w:t xml:space="preserve"> </w:t>
      </w:r>
      <w:r w:rsidRPr="000F3EE9">
        <w:rPr>
          <w:rFonts w:cs="Times New Roman" w:hint="eastAsia"/>
          <w:sz w:val="26"/>
          <w:szCs w:val="26"/>
          <w:rtl/>
          <w:lang w:eastAsia="fr-FR"/>
          <w:rPrChange w:id="1695" w:author="SRO">
            <w:rPr>
              <w:rFonts w:cs="Times New Roman" w:hint="eastAsia"/>
              <w:sz w:val="26"/>
              <w:szCs w:val="26"/>
              <w:rtl/>
              <w:lang w:eastAsia="fr-FR"/>
            </w:rPr>
          </w:rPrChange>
        </w:rPr>
        <w:t>المصدرة</w:t>
      </w:r>
      <w:r w:rsidRPr="000F3EE9">
        <w:rPr>
          <w:rFonts w:cs="Times New Roman"/>
          <w:sz w:val="26"/>
          <w:szCs w:val="26"/>
          <w:rtl/>
          <w:lang w:eastAsia="fr-FR"/>
          <w:rPrChange w:id="1696" w:author="SRO">
            <w:rPr>
              <w:rFonts w:cs="Times New Roman"/>
              <w:sz w:val="26"/>
              <w:szCs w:val="26"/>
              <w:rtl/>
              <w:lang w:eastAsia="fr-FR"/>
            </w:rPr>
          </w:rPrChange>
        </w:rPr>
        <w:t xml:space="preserve"> </w:t>
      </w:r>
      <w:r w:rsidRPr="000F3EE9">
        <w:rPr>
          <w:rFonts w:cs="Times New Roman" w:hint="eastAsia"/>
          <w:sz w:val="26"/>
          <w:szCs w:val="26"/>
          <w:rtl/>
          <w:lang w:eastAsia="fr-FR"/>
          <w:rPrChange w:id="1697" w:author="SRO">
            <w:rPr>
              <w:rFonts w:cs="Times New Roman" w:hint="eastAsia"/>
              <w:sz w:val="26"/>
              <w:szCs w:val="26"/>
              <w:rtl/>
              <w:lang w:eastAsia="fr-FR"/>
            </w:rPr>
          </w:rPrChange>
        </w:rPr>
        <w:t>للنفط</w:t>
      </w:r>
      <w:r w:rsidRPr="000F3EE9">
        <w:rPr>
          <w:rFonts w:cs="Times New Roman"/>
          <w:sz w:val="26"/>
          <w:szCs w:val="26"/>
          <w:rtl/>
          <w:lang w:eastAsia="fr-FR"/>
          <w:rPrChange w:id="1698" w:author="SRO">
            <w:rPr>
              <w:rFonts w:cs="Times New Roman"/>
              <w:sz w:val="26"/>
              <w:szCs w:val="26"/>
              <w:rtl/>
              <w:lang w:eastAsia="fr-FR"/>
            </w:rPr>
          </w:rPrChange>
        </w:rPr>
        <w:t xml:space="preserve"> </w:t>
      </w:r>
      <w:r w:rsidRPr="000F3EE9">
        <w:rPr>
          <w:rFonts w:cs="Times New Roman" w:hint="eastAsia"/>
          <w:sz w:val="26"/>
          <w:szCs w:val="26"/>
          <w:rtl/>
          <w:lang w:eastAsia="fr-FR"/>
          <w:rPrChange w:id="1699" w:author="SRO">
            <w:rPr>
              <w:rFonts w:cs="Times New Roman" w:hint="eastAsia"/>
              <w:sz w:val="26"/>
              <w:szCs w:val="26"/>
              <w:rtl/>
              <w:lang w:eastAsia="fr-FR"/>
            </w:rPr>
          </w:rPrChange>
        </w:rPr>
        <w:t>يبرر</w:t>
      </w:r>
      <w:r w:rsidRPr="000F3EE9">
        <w:rPr>
          <w:rFonts w:cs="Times New Roman"/>
          <w:sz w:val="26"/>
          <w:szCs w:val="26"/>
          <w:rtl/>
          <w:lang w:eastAsia="fr-FR"/>
          <w:rPrChange w:id="1700" w:author="SRO">
            <w:rPr>
              <w:rFonts w:cs="Times New Roman"/>
              <w:sz w:val="26"/>
              <w:szCs w:val="26"/>
              <w:rtl/>
              <w:lang w:eastAsia="fr-FR"/>
            </w:rPr>
          </w:rPrChange>
        </w:rPr>
        <w:t xml:space="preserve"> </w:t>
      </w:r>
      <w:r w:rsidRPr="000F3EE9">
        <w:rPr>
          <w:rFonts w:cs="Times New Roman" w:hint="eastAsia"/>
          <w:sz w:val="26"/>
          <w:szCs w:val="26"/>
          <w:rtl/>
          <w:lang w:eastAsia="fr-FR"/>
          <w:rPrChange w:id="1701" w:author="SRO">
            <w:rPr>
              <w:rFonts w:cs="Times New Roman" w:hint="eastAsia"/>
              <w:sz w:val="26"/>
              <w:szCs w:val="26"/>
              <w:rtl/>
              <w:lang w:eastAsia="fr-FR"/>
            </w:rPr>
          </w:rPrChange>
        </w:rPr>
        <w:t>ارتفاع</w:t>
      </w:r>
      <w:r w:rsidRPr="000F3EE9">
        <w:rPr>
          <w:rFonts w:cs="Times New Roman"/>
          <w:sz w:val="26"/>
          <w:szCs w:val="26"/>
          <w:rtl/>
          <w:lang w:eastAsia="fr-FR"/>
          <w:rPrChange w:id="1702" w:author="SRO">
            <w:rPr>
              <w:rFonts w:cs="Times New Roman"/>
              <w:sz w:val="26"/>
              <w:szCs w:val="26"/>
              <w:rtl/>
              <w:lang w:eastAsia="fr-FR"/>
            </w:rPr>
          </w:rPrChange>
        </w:rPr>
        <w:t xml:space="preserve"> </w:t>
      </w:r>
      <w:r w:rsidRPr="000F3EE9">
        <w:rPr>
          <w:rFonts w:cs="Times New Roman" w:hint="eastAsia"/>
          <w:sz w:val="26"/>
          <w:szCs w:val="26"/>
          <w:rtl/>
          <w:lang w:eastAsia="fr-FR"/>
          <w:rPrChange w:id="1703" w:author="SRO">
            <w:rPr>
              <w:rFonts w:cs="Times New Roman" w:hint="eastAsia"/>
              <w:sz w:val="26"/>
              <w:szCs w:val="26"/>
              <w:rtl/>
              <w:lang w:eastAsia="fr-FR"/>
            </w:rPr>
          </w:rPrChange>
        </w:rPr>
        <w:t>إيراداتها</w:t>
      </w:r>
      <w:r w:rsidRPr="000F3EE9">
        <w:rPr>
          <w:rFonts w:cs="Times New Roman"/>
          <w:sz w:val="26"/>
          <w:szCs w:val="26"/>
          <w:rtl/>
          <w:lang w:eastAsia="fr-FR"/>
          <w:rPrChange w:id="1704" w:author="SRO">
            <w:rPr>
              <w:rFonts w:cs="Times New Roman"/>
              <w:sz w:val="26"/>
              <w:szCs w:val="26"/>
              <w:rtl/>
              <w:lang w:eastAsia="fr-FR"/>
            </w:rPr>
          </w:rPrChange>
        </w:rPr>
        <w:t xml:space="preserve"> </w:t>
      </w:r>
      <w:r w:rsidRPr="000F3EE9">
        <w:rPr>
          <w:rFonts w:cs="Times New Roman" w:hint="eastAsia"/>
          <w:sz w:val="26"/>
          <w:szCs w:val="26"/>
          <w:rtl/>
          <w:lang w:eastAsia="fr-FR"/>
          <w:rPrChange w:id="1705" w:author="SRO">
            <w:rPr>
              <w:rFonts w:cs="Times New Roman" w:hint="eastAsia"/>
              <w:sz w:val="26"/>
              <w:szCs w:val="26"/>
              <w:rtl/>
              <w:lang w:eastAsia="fr-FR"/>
            </w:rPr>
          </w:rPrChange>
        </w:rPr>
        <w:t>من</w:t>
      </w:r>
      <w:r w:rsidRPr="000F3EE9">
        <w:rPr>
          <w:rFonts w:cs="Times New Roman"/>
          <w:sz w:val="26"/>
          <w:szCs w:val="26"/>
          <w:rtl/>
          <w:lang w:eastAsia="fr-FR"/>
          <w:rPrChange w:id="1706" w:author="SRO">
            <w:rPr>
              <w:rFonts w:cs="Times New Roman"/>
              <w:sz w:val="26"/>
              <w:szCs w:val="26"/>
              <w:rtl/>
              <w:lang w:eastAsia="fr-FR"/>
            </w:rPr>
          </w:rPrChange>
        </w:rPr>
        <w:t xml:space="preserve"> </w:t>
      </w:r>
      <w:r w:rsidRPr="000F3EE9">
        <w:rPr>
          <w:rFonts w:cs="Times New Roman" w:hint="eastAsia"/>
          <w:sz w:val="26"/>
          <w:szCs w:val="26"/>
          <w:rtl/>
          <w:lang w:eastAsia="fr-FR"/>
          <w:rPrChange w:id="1707" w:author="SRO">
            <w:rPr>
              <w:rFonts w:cs="Times New Roman" w:hint="eastAsia"/>
              <w:sz w:val="26"/>
              <w:szCs w:val="26"/>
              <w:rtl/>
              <w:lang w:eastAsia="fr-FR"/>
            </w:rPr>
          </w:rPrChange>
        </w:rPr>
        <w:t>عائدات</w:t>
      </w:r>
      <w:r w:rsidRPr="000F3EE9">
        <w:rPr>
          <w:rFonts w:cs="Times New Roman"/>
          <w:sz w:val="26"/>
          <w:szCs w:val="26"/>
          <w:rtl/>
          <w:lang w:eastAsia="fr-FR"/>
          <w:rPrChange w:id="1708" w:author="SRO">
            <w:rPr>
              <w:rFonts w:cs="Times New Roman"/>
              <w:sz w:val="26"/>
              <w:szCs w:val="26"/>
              <w:rtl/>
              <w:lang w:eastAsia="fr-FR"/>
            </w:rPr>
          </w:rPrChange>
        </w:rPr>
        <w:t xml:space="preserve"> </w:t>
      </w:r>
      <w:r w:rsidRPr="000F3EE9">
        <w:rPr>
          <w:rFonts w:cs="Times New Roman" w:hint="eastAsia"/>
          <w:sz w:val="26"/>
          <w:szCs w:val="26"/>
          <w:rtl/>
          <w:lang w:eastAsia="fr-FR"/>
          <w:rPrChange w:id="1709" w:author="SRO">
            <w:rPr>
              <w:rFonts w:cs="Times New Roman" w:hint="eastAsia"/>
              <w:sz w:val="26"/>
              <w:szCs w:val="26"/>
              <w:rtl/>
              <w:lang w:eastAsia="fr-FR"/>
            </w:rPr>
          </w:rPrChange>
        </w:rPr>
        <w:t>تصدير</w:t>
      </w:r>
      <w:r w:rsidRPr="000F3EE9">
        <w:rPr>
          <w:rFonts w:cs="Times New Roman"/>
          <w:sz w:val="26"/>
          <w:szCs w:val="26"/>
          <w:rtl/>
          <w:lang w:eastAsia="fr-FR"/>
          <w:rPrChange w:id="1710" w:author="SRO">
            <w:rPr>
              <w:rFonts w:cs="Times New Roman"/>
              <w:sz w:val="26"/>
              <w:szCs w:val="26"/>
              <w:rtl/>
              <w:lang w:eastAsia="fr-FR"/>
            </w:rPr>
          </w:rPrChange>
        </w:rPr>
        <w:t xml:space="preserve"> </w:t>
      </w:r>
      <w:r w:rsidRPr="000F3EE9">
        <w:rPr>
          <w:rFonts w:cs="Times New Roman" w:hint="eastAsia"/>
          <w:sz w:val="26"/>
          <w:szCs w:val="26"/>
          <w:rtl/>
          <w:lang w:eastAsia="fr-FR"/>
          <w:rPrChange w:id="1711" w:author="SRO">
            <w:rPr>
              <w:rFonts w:cs="Times New Roman" w:hint="eastAsia"/>
              <w:sz w:val="26"/>
              <w:szCs w:val="26"/>
              <w:rtl/>
              <w:lang w:eastAsia="fr-FR"/>
            </w:rPr>
          </w:rPrChange>
        </w:rPr>
        <w:t>النفط</w:t>
      </w:r>
      <w:r w:rsidRPr="000F3EE9">
        <w:rPr>
          <w:rFonts w:cs="Times New Roman"/>
          <w:sz w:val="26"/>
          <w:szCs w:val="26"/>
          <w:rtl/>
          <w:lang w:eastAsia="fr-FR"/>
          <w:rPrChange w:id="1712" w:author="SRO">
            <w:rPr>
              <w:rFonts w:cs="Times New Roman"/>
              <w:sz w:val="26"/>
              <w:szCs w:val="26"/>
              <w:rtl/>
              <w:lang w:eastAsia="fr-FR"/>
            </w:rPr>
          </w:rPrChange>
        </w:rPr>
        <w:t xml:space="preserve">. </w:t>
      </w:r>
      <w:r w:rsidRPr="000F3EE9">
        <w:rPr>
          <w:rFonts w:cs="Times New Roman" w:hint="eastAsia"/>
          <w:sz w:val="26"/>
          <w:szCs w:val="26"/>
          <w:rtl/>
          <w:lang w:eastAsia="fr-FR"/>
          <w:rPrChange w:id="1713" w:author="SRO">
            <w:rPr>
              <w:rFonts w:cs="Times New Roman" w:hint="eastAsia"/>
              <w:sz w:val="26"/>
              <w:szCs w:val="26"/>
              <w:rtl/>
              <w:lang w:eastAsia="fr-FR"/>
            </w:rPr>
          </w:rPrChange>
        </w:rPr>
        <w:t>ثم</w:t>
      </w:r>
      <w:r w:rsidRPr="000F3EE9">
        <w:rPr>
          <w:rFonts w:cs="Times New Roman"/>
          <w:sz w:val="26"/>
          <w:szCs w:val="26"/>
          <w:rtl/>
          <w:lang w:eastAsia="fr-FR"/>
          <w:rPrChange w:id="1714" w:author="SRO">
            <w:rPr>
              <w:rFonts w:cs="Times New Roman"/>
              <w:sz w:val="26"/>
              <w:szCs w:val="26"/>
              <w:rtl/>
              <w:lang w:eastAsia="fr-FR"/>
            </w:rPr>
          </w:rPrChange>
        </w:rPr>
        <w:t xml:space="preserve"> </w:t>
      </w:r>
      <w:r w:rsidRPr="000F3EE9">
        <w:rPr>
          <w:rFonts w:cs="Times New Roman" w:hint="eastAsia"/>
          <w:sz w:val="26"/>
          <w:szCs w:val="26"/>
          <w:rtl/>
          <w:lang w:eastAsia="fr-FR"/>
          <w:rPrChange w:id="1715" w:author="SRO">
            <w:rPr>
              <w:rFonts w:cs="Times New Roman" w:hint="eastAsia"/>
              <w:sz w:val="26"/>
              <w:szCs w:val="26"/>
              <w:rtl/>
              <w:lang w:eastAsia="fr-FR"/>
            </w:rPr>
          </w:rPrChange>
        </w:rPr>
        <w:t>استعرض</w:t>
      </w:r>
      <w:r w:rsidRPr="000F3EE9">
        <w:rPr>
          <w:rFonts w:cs="Times New Roman"/>
          <w:sz w:val="26"/>
          <w:szCs w:val="26"/>
          <w:rtl/>
          <w:lang w:eastAsia="fr-FR"/>
          <w:rPrChange w:id="1716" w:author="SRO">
            <w:rPr>
              <w:rFonts w:cs="Times New Roman"/>
              <w:sz w:val="26"/>
              <w:szCs w:val="26"/>
              <w:rtl/>
              <w:lang w:eastAsia="fr-FR"/>
            </w:rPr>
          </w:rPrChange>
        </w:rPr>
        <w:t xml:space="preserve"> </w:t>
      </w:r>
      <w:r w:rsidRPr="000F3EE9">
        <w:rPr>
          <w:rFonts w:cs="Times New Roman" w:hint="eastAsia"/>
          <w:sz w:val="26"/>
          <w:szCs w:val="26"/>
          <w:rtl/>
          <w:lang w:eastAsia="fr-FR"/>
          <w:rPrChange w:id="1717" w:author="SRO">
            <w:rPr>
              <w:rFonts w:cs="Times New Roman" w:hint="eastAsia"/>
              <w:sz w:val="26"/>
              <w:szCs w:val="26"/>
              <w:rtl/>
              <w:lang w:eastAsia="fr-FR"/>
            </w:rPr>
          </w:rPrChange>
        </w:rPr>
        <w:t>المتكلم</w:t>
      </w:r>
      <w:r w:rsidRPr="000F3EE9">
        <w:rPr>
          <w:rFonts w:cs="Times New Roman"/>
          <w:sz w:val="26"/>
          <w:szCs w:val="26"/>
          <w:rtl/>
          <w:lang w:eastAsia="fr-FR"/>
          <w:rPrChange w:id="1718" w:author="SRO">
            <w:rPr>
              <w:rFonts w:cs="Times New Roman"/>
              <w:sz w:val="26"/>
              <w:szCs w:val="26"/>
              <w:rtl/>
              <w:lang w:eastAsia="fr-FR"/>
            </w:rPr>
          </w:rPrChange>
        </w:rPr>
        <w:t xml:space="preserve"> </w:t>
      </w:r>
      <w:r w:rsidRPr="000F3EE9">
        <w:rPr>
          <w:rFonts w:cs="Times New Roman" w:hint="eastAsia"/>
          <w:sz w:val="26"/>
          <w:szCs w:val="26"/>
          <w:rtl/>
          <w:lang w:eastAsia="fr-FR"/>
          <w:rPrChange w:id="1719" w:author="SRO">
            <w:rPr>
              <w:rFonts w:cs="Times New Roman" w:hint="eastAsia"/>
              <w:sz w:val="26"/>
              <w:szCs w:val="26"/>
              <w:rtl/>
              <w:lang w:eastAsia="fr-FR"/>
            </w:rPr>
          </w:rPrChange>
        </w:rPr>
        <w:t>بالتفصيل</w:t>
      </w:r>
      <w:r w:rsidRPr="000F3EE9">
        <w:rPr>
          <w:rFonts w:cs="Times New Roman"/>
          <w:sz w:val="26"/>
          <w:szCs w:val="26"/>
          <w:rtl/>
          <w:lang w:eastAsia="fr-FR"/>
          <w:rPrChange w:id="1720" w:author="SRO">
            <w:rPr>
              <w:rFonts w:cs="Times New Roman"/>
              <w:sz w:val="26"/>
              <w:szCs w:val="26"/>
              <w:rtl/>
              <w:lang w:eastAsia="fr-FR"/>
            </w:rPr>
          </w:rPrChange>
        </w:rPr>
        <w:t xml:space="preserve"> </w:t>
      </w:r>
      <w:r w:rsidRPr="000F3EE9">
        <w:rPr>
          <w:rFonts w:cs="Times New Roman" w:hint="eastAsia"/>
          <w:sz w:val="26"/>
          <w:szCs w:val="26"/>
          <w:rtl/>
          <w:lang w:eastAsia="fr-FR"/>
          <w:rPrChange w:id="1721" w:author="SRO">
            <w:rPr>
              <w:rFonts w:cs="Times New Roman" w:hint="eastAsia"/>
              <w:sz w:val="26"/>
              <w:szCs w:val="26"/>
              <w:rtl/>
              <w:lang w:eastAsia="fr-FR"/>
            </w:rPr>
          </w:rPrChange>
        </w:rPr>
        <w:t>القيود</w:t>
      </w:r>
      <w:r w:rsidRPr="000F3EE9">
        <w:rPr>
          <w:rFonts w:cs="Times New Roman"/>
          <w:sz w:val="26"/>
          <w:szCs w:val="26"/>
          <w:rtl/>
          <w:lang w:eastAsia="fr-FR"/>
          <w:rPrChange w:id="1722" w:author="SRO">
            <w:rPr>
              <w:rFonts w:cs="Times New Roman"/>
              <w:sz w:val="26"/>
              <w:szCs w:val="26"/>
              <w:rtl/>
              <w:lang w:eastAsia="fr-FR"/>
            </w:rPr>
          </w:rPrChange>
        </w:rPr>
        <w:t xml:space="preserve"> </w:t>
      </w:r>
      <w:r w:rsidRPr="000F3EE9">
        <w:rPr>
          <w:rFonts w:cs="Times New Roman" w:hint="eastAsia"/>
          <w:sz w:val="26"/>
          <w:szCs w:val="26"/>
          <w:rtl/>
          <w:lang w:eastAsia="fr-FR"/>
          <w:rPrChange w:id="1723" w:author="SRO">
            <w:rPr>
              <w:rFonts w:cs="Times New Roman" w:hint="eastAsia"/>
              <w:sz w:val="26"/>
              <w:szCs w:val="26"/>
              <w:rtl/>
              <w:lang w:eastAsia="fr-FR"/>
            </w:rPr>
          </w:rPrChange>
        </w:rPr>
        <w:t>التي</w:t>
      </w:r>
      <w:r w:rsidRPr="000F3EE9">
        <w:rPr>
          <w:rFonts w:cs="Times New Roman"/>
          <w:sz w:val="26"/>
          <w:szCs w:val="26"/>
          <w:rtl/>
          <w:lang w:eastAsia="fr-FR"/>
          <w:rPrChange w:id="1724" w:author="SRO">
            <w:rPr>
              <w:rFonts w:cs="Times New Roman"/>
              <w:sz w:val="26"/>
              <w:szCs w:val="26"/>
              <w:rtl/>
              <w:lang w:eastAsia="fr-FR"/>
            </w:rPr>
          </w:rPrChange>
        </w:rPr>
        <w:t xml:space="preserve"> </w:t>
      </w:r>
      <w:r w:rsidRPr="000F3EE9">
        <w:rPr>
          <w:rFonts w:cs="Times New Roman" w:hint="eastAsia"/>
          <w:sz w:val="26"/>
          <w:szCs w:val="26"/>
          <w:rtl/>
          <w:lang w:eastAsia="fr-FR"/>
          <w:rPrChange w:id="1725" w:author="SRO">
            <w:rPr>
              <w:rFonts w:cs="Times New Roman" w:hint="eastAsia"/>
              <w:sz w:val="26"/>
              <w:szCs w:val="26"/>
              <w:rtl/>
              <w:lang w:eastAsia="fr-FR"/>
            </w:rPr>
          </w:rPrChange>
        </w:rPr>
        <w:t>تعرض</w:t>
      </w:r>
      <w:r w:rsidRPr="000F3EE9">
        <w:rPr>
          <w:rFonts w:cs="Times New Roman"/>
          <w:sz w:val="26"/>
          <w:szCs w:val="26"/>
          <w:rtl/>
          <w:lang w:eastAsia="fr-FR"/>
          <w:rPrChange w:id="1726" w:author="SRO">
            <w:rPr>
              <w:rFonts w:cs="Times New Roman"/>
              <w:sz w:val="26"/>
              <w:szCs w:val="26"/>
              <w:rtl/>
              <w:lang w:eastAsia="fr-FR"/>
            </w:rPr>
          </w:rPrChange>
        </w:rPr>
        <w:t xml:space="preserve"> </w:t>
      </w:r>
      <w:r w:rsidRPr="000F3EE9">
        <w:rPr>
          <w:rFonts w:cs="Times New Roman" w:hint="eastAsia"/>
          <w:sz w:val="26"/>
          <w:szCs w:val="26"/>
          <w:rtl/>
          <w:lang w:eastAsia="fr-FR"/>
          <w:rPrChange w:id="1727" w:author="SRO">
            <w:rPr>
              <w:rFonts w:cs="Times New Roman" w:hint="eastAsia"/>
              <w:sz w:val="26"/>
              <w:szCs w:val="26"/>
              <w:rtl/>
              <w:lang w:eastAsia="fr-FR"/>
            </w:rPr>
          </w:rPrChange>
        </w:rPr>
        <w:t>المكاسب</w:t>
      </w:r>
      <w:r w:rsidRPr="000F3EE9">
        <w:rPr>
          <w:rFonts w:cs="Times New Roman"/>
          <w:sz w:val="26"/>
          <w:szCs w:val="26"/>
          <w:rtl/>
          <w:lang w:eastAsia="fr-FR"/>
          <w:rPrChange w:id="1728" w:author="SRO">
            <w:rPr>
              <w:rFonts w:cs="Times New Roman"/>
              <w:sz w:val="26"/>
              <w:szCs w:val="26"/>
              <w:rtl/>
              <w:lang w:eastAsia="fr-FR"/>
            </w:rPr>
          </w:rPrChange>
        </w:rPr>
        <w:t xml:space="preserve"> </w:t>
      </w:r>
      <w:r w:rsidRPr="000F3EE9">
        <w:rPr>
          <w:rFonts w:cs="Times New Roman" w:hint="eastAsia"/>
          <w:sz w:val="26"/>
          <w:szCs w:val="26"/>
          <w:rtl/>
          <w:lang w:eastAsia="fr-FR"/>
          <w:rPrChange w:id="1729" w:author="SRO">
            <w:rPr>
              <w:rFonts w:cs="Times New Roman" w:hint="eastAsia"/>
              <w:sz w:val="26"/>
              <w:szCs w:val="26"/>
              <w:rtl/>
              <w:lang w:eastAsia="fr-FR"/>
            </w:rPr>
          </w:rPrChange>
        </w:rPr>
        <w:t>المحتملة</w:t>
      </w:r>
      <w:r w:rsidRPr="000F3EE9">
        <w:rPr>
          <w:rFonts w:cs="Times New Roman"/>
          <w:sz w:val="26"/>
          <w:szCs w:val="26"/>
          <w:rtl/>
          <w:lang w:eastAsia="fr-FR"/>
          <w:rPrChange w:id="1730" w:author="SRO">
            <w:rPr>
              <w:rFonts w:cs="Times New Roman"/>
              <w:sz w:val="26"/>
              <w:szCs w:val="26"/>
              <w:rtl/>
              <w:lang w:eastAsia="fr-FR"/>
            </w:rPr>
          </w:rPrChange>
        </w:rPr>
        <w:t xml:space="preserve"> </w:t>
      </w:r>
      <w:r w:rsidRPr="000F3EE9">
        <w:rPr>
          <w:rFonts w:cs="Times New Roman" w:hint="eastAsia"/>
          <w:sz w:val="26"/>
          <w:szCs w:val="26"/>
          <w:rtl/>
          <w:lang w:eastAsia="fr-FR"/>
          <w:rPrChange w:id="1731" w:author="SRO">
            <w:rPr>
              <w:rFonts w:cs="Times New Roman" w:hint="eastAsia"/>
              <w:sz w:val="26"/>
              <w:szCs w:val="26"/>
              <w:rtl/>
              <w:lang w:eastAsia="fr-FR"/>
            </w:rPr>
          </w:rPrChange>
        </w:rPr>
        <w:t>لتعبئة</w:t>
      </w:r>
      <w:r w:rsidRPr="000F3EE9">
        <w:rPr>
          <w:rFonts w:cs="Times New Roman"/>
          <w:sz w:val="26"/>
          <w:szCs w:val="26"/>
          <w:rtl/>
          <w:lang w:eastAsia="fr-FR"/>
          <w:rPrChange w:id="1732" w:author="SRO">
            <w:rPr>
              <w:rFonts w:cs="Times New Roman"/>
              <w:sz w:val="26"/>
              <w:szCs w:val="26"/>
              <w:rtl/>
              <w:lang w:eastAsia="fr-FR"/>
            </w:rPr>
          </w:rPrChange>
        </w:rPr>
        <w:t xml:space="preserve"> </w:t>
      </w:r>
      <w:r w:rsidRPr="000F3EE9">
        <w:rPr>
          <w:rFonts w:cs="Times New Roman" w:hint="eastAsia"/>
          <w:sz w:val="26"/>
          <w:szCs w:val="26"/>
          <w:rtl/>
          <w:lang w:eastAsia="fr-FR"/>
          <w:rPrChange w:id="1733" w:author="SRO">
            <w:rPr>
              <w:rFonts w:cs="Times New Roman" w:hint="eastAsia"/>
              <w:sz w:val="26"/>
              <w:szCs w:val="26"/>
              <w:rtl/>
              <w:lang w:eastAsia="fr-FR"/>
            </w:rPr>
          </w:rPrChange>
        </w:rPr>
        <w:t>الإيرادات</w:t>
      </w:r>
      <w:r w:rsidRPr="000F3EE9">
        <w:rPr>
          <w:rFonts w:cs="Times New Roman"/>
          <w:sz w:val="26"/>
          <w:szCs w:val="26"/>
          <w:rtl/>
          <w:lang w:eastAsia="fr-FR"/>
          <w:rPrChange w:id="1734" w:author="SRO">
            <w:rPr>
              <w:rFonts w:cs="Times New Roman"/>
              <w:sz w:val="26"/>
              <w:szCs w:val="26"/>
              <w:rtl/>
              <w:lang w:eastAsia="fr-FR"/>
            </w:rPr>
          </w:rPrChange>
        </w:rPr>
        <w:t xml:space="preserve"> </w:t>
      </w:r>
      <w:r w:rsidRPr="000F3EE9">
        <w:rPr>
          <w:rFonts w:cs="Times New Roman" w:hint="eastAsia"/>
          <w:sz w:val="26"/>
          <w:szCs w:val="26"/>
          <w:rtl/>
          <w:lang w:eastAsia="fr-FR"/>
          <w:rPrChange w:id="1735" w:author="SRO">
            <w:rPr>
              <w:rFonts w:cs="Times New Roman" w:hint="eastAsia"/>
              <w:sz w:val="26"/>
              <w:szCs w:val="26"/>
              <w:rtl/>
              <w:lang w:eastAsia="fr-FR"/>
            </w:rPr>
          </w:rPrChange>
        </w:rPr>
        <w:t>المحلية</w:t>
      </w:r>
      <w:r w:rsidRPr="000F3EE9">
        <w:rPr>
          <w:rFonts w:cs="Times New Roman"/>
          <w:sz w:val="26"/>
          <w:szCs w:val="26"/>
          <w:rtl/>
          <w:lang w:eastAsia="fr-FR"/>
          <w:rPrChange w:id="1736" w:author="SRO">
            <w:rPr>
              <w:rFonts w:cs="Times New Roman"/>
              <w:sz w:val="26"/>
              <w:szCs w:val="26"/>
              <w:rtl/>
              <w:lang w:eastAsia="fr-FR"/>
            </w:rPr>
          </w:rPrChange>
        </w:rPr>
        <w:t xml:space="preserve"> </w:t>
      </w:r>
      <w:r w:rsidRPr="000F3EE9">
        <w:rPr>
          <w:rFonts w:cs="Times New Roman" w:hint="eastAsia"/>
          <w:sz w:val="26"/>
          <w:szCs w:val="26"/>
          <w:rtl/>
          <w:lang w:eastAsia="fr-FR"/>
          <w:rPrChange w:id="1737" w:author="SRO">
            <w:rPr>
              <w:rFonts w:cs="Times New Roman" w:hint="eastAsia"/>
              <w:sz w:val="26"/>
              <w:szCs w:val="26"/>
              <w:rtl/>
              <w:lang w:eastAsia="fr-FR"/>
            </w:rPr>
          </w:rPrChange>
        </w:rPr>
        <w:t>للخطر؛</w:t>
      </w:r>
      <w:r w:rsidRPr="000F3EE9">
        <w:rPr>
          <w:rFonts w:cs="Times New Roman"/>
          <w:sz w:val="26"/>
          <w:szCs w:val="26"/>
          <w:rtl/>
          <w:lang w:eastAsia="fr-FR"/>
          <w:rPrChange w:id="1738" w:author="SRO">
            <w:rPr>
              <w:rFonts w:cs="Times New Roman"/>
              <w:sz w:val="26"/>
              <w:szCs w:val="26"/>
              <w:rtl/>
              <w:lang w:eastAsia="fr-FR"/>
            </w:rPr>
          </w:rPrChange>
        </w:rPr>
        <w:t xml:space="preserve"> </w:t>
      </w:r>
      <w:r w:rsidRPr="000F3EE9">
        <w:rPr>
          <w:rFonts w:cs="Times New Roman" w:hint="eastAsia"/>
          <w:sz w:val="26"/>
          <w:szCs w:val="26"/>
          <w:rtl/>
          <w:lang w:eastAsia="fr-FR"/>
          <w:rPrChange w:id="1739" w:author="SRO">
            <w:rPr>
              <w:rFonts w:cs="Times New Roman" w:hint="eastAsia"/>
              <w:sz w:val="26"/>
              <w:szCs w:val="26"/>
              <w:rtl/>
              <w:lang w:eastAsia="fr-FR"/>
            </w:rPr>
          </w:rPrChange>
        </w:rPr>
        <w:t>كالمشروعية</w:t>
      </w:r>
      <w:r w:rsidRPr="000F3EE9">
        <w:rPr>
          <w:rFonts w:cs="Times New Roman"/>
          <w:sz w:val="26"/>
          <w:szCs w:val="26"/>
          <w:rtl/>
          <w:lang w:eastAsia="fr-FR"/>
          <w:rPrChange w:id="1740" w:author="SRO">
            <w:rPr>
              <w:rFonts w:cs="Times New Roman"/>
              <w:sz w:val="26"/>
              <w:szCs w:val="26"/>
              <w:rtl/>
              <w:lang w:eastAsia="fr-FR"/>
            </w:rPr>
          </w:rPrChange>
        </w:rPr>
        <w:t xml:space="preserve"> </w:t>
      </w:r>
      <w:r w:rsidRPr="000F3EE9">
        <w:rPr>
          <w:rFonts w:cs="Times New Roman" w:hint="eastAsia"/>
          <w:sz w:val="26"/>
          <w:szCs w:val="26"/>
          <w:rtl/>
          <w:lang w:eastAsia="fr-FR"/>
          <w:rPrChange w:id="1741" w:author="SRO">
            <w:rPr>
              <w:rFonts w:cs="Times New Roman" w:hint="eastAsia"/>
              <w:sz w:val="26"/>
              <w:szCs w:val="26"/>
              <w:rtl/>
              <w:lang w:eastAsia="fr-FR"/>
            </w:rPr>
          </w:rPrChange>
        </w:rPr>
        <w:t>الضريبية،</w:t>
      </w:r>
      <w:r w:rsidRPr="000F3EE9">
        <w:rPr>
          <w:rFonts w:cs="Times New Roman"/>
          <w:sz w:val="26"/>
          <w:szCs w:val="26"/>
          <w:rtl/>
          <w:lang w:eastAsia="fr-FR"/>
          <w:rPrChange w:id="1742" w:author="SRO">
            <w:rPr>
              <w:rFonts w:cs="Times New Roman"/>
              <w:sz w:val="26"/>
              <w:szCs w:val="26"/>
              <w:rtl/>
              <w:lang w:eastAsia="fr-FR"/>
            </w:rPr>
          </w:rPrChange>
        </w:rPr>
        <w:t xml:space="preserve"> </w:t>
      </w:r>
      <w:r w:rsidRPr="000F3EE9">
        <w:rPr>
          <w:rFonts w:cs="Times New Roman" w:hint="eastAsia"/>
          <w:sz w:val="26"/>
          <w:szCs w:val="26"/>
          <w:rtl/>
          <w:lang w:eastAsia="fr-FR"/>
          <w:rPrChange w:id="1743" w:author="SRO">
            <w:rPr>
              <w:rFonts w:cs="Times New Roman" w:hint="eastAsia"/>
              <w:sz w:val="26"/>
              <w:szCs w:val="26"/>
              <w:rtl/>
              <w:lang w:eastAsia="fr-FR"/>
            </w:rPr>
          </w:rPrChange>
        </w:rPr>
        <w:t>وضعف</w:t>
      </w:r>
      <w:r w:rsidRPr="000F3EE9">
        <w:rPr>
          <w:rFonts w:cs="Times New Roman"/>
          <w:sz w:val="26"/>
          <w:szCs w:val="26"/>
          <w:rtl/>
          <w:lang w:eastAsia="fr-FR"/>
          <w:rPrChange w:id="1744" w:author="SRO">
            <w:rPr>
              <w:rFonts w:cs="Times New Roman"/>
              <w:sz w:val="26"/>
              <w:szCs w:val="26"/>
              <w:rtl/>
              <w:lang w:eastAsia="fr-FR"/>
            </w:rPr>
          </w:rPrChange>
        </w:rPr>
        <w:t xml:space="preserve"> </w:t>
      </w:r>
      <w:r w:rsidRPr="000F3EE9">
        <w:rPr>
          <w:rFonts w:cs="Times New Roman" w:hint="eastAsia"/>
          <w:sz w:val="26"/>
          <w:szCs w:val="26"/>
          <w:rtl/>
          <w:lang w:eastAsia="fr-FR"/>
          <w:rPrChange w:id="1745" w:author="SRO">
            <w:rPr>
              <w:rFonts w:cs="Times New Roman" w:hint="eastAsia"/>
              <w:sz w:val="26"/>
              <w:szCs w:val="26"/>
              <w:rtl/>
              <w:lang w:eastAsia="fr-FR"/>
            </w:rPr>
          </w:rPrChange>
        </w:rPr>
        <w:t>قدرة</w:t>
      </w:r>
      <w:r w:rsidRPr="000F3EE9">
        <w:rPr>
          <w:rFonts w:cs="Times New Roman"/>
          <w:sz w:val="26"/>
          <w:szCs w:val="26"/>
          <w:rtl/>
          <w:lang w:eastAsia="fr-FR"/>
          <w:rPrChange w:id="1746" w:author="SRO">
            <w:rPr>
              <w:rFonts w:cs="Times New Roman"/>
              <w:sz w:val="26"/>
              <w:szCs w:val="26"/>
              <w:rtl/>
              <w:lang w:eastAsia="fr-FR"/>
            </w:rPr>
          </w:rPrChange>
        </w:rPr>
        <w:t xml:space="preserve"> </w:t>
      </w:r>
      <w:r w:rsidRPr="000F3EE9">
        <w:rPr>
          <w:rFonts w:cs="Times New Roman" w:hint="eastAsia"/>
          <w:sz w:val="26"/>
          <w:szCs w:val="26"/>
          <w:rtl/>
          <w:lang w:eastAsia="fr-FR"/>
          <w:rPrChange w:id="1747" w:author="SRO">
            <w:rPr>
              <w:rFonts w:cs="Times New Roman" w:hint="eastAsia"/>
              <w:sz w:val="26"/>
              <w:szCs w:val="26"/>
              <w:rtl/>
              <w:lang w:eastAsia="fr-FR"/>
            </w:rPr>
          </w:rPrChange>
        </w:rPr>
        <w:t>الإدارة</w:t>
      </w:r>
      <w:r w:rsidRPr="000F3EE9">
        <w:rPr>
          <w:rFonts w:cs="Times New Roman"/>
          <w:sz w:val="26"/>
          <w:szCs w:val="26"/>
          <w:rtl/>
          <w:lang w:eastAsia="fr-FR"/>
          <w:rPrChange w:id="1748" w:author="SRO">
            <w:rPr>
              <w:rFonts w:cs="Times New Roman"/>
              <w:sz w:val="26"/>
              <w:szCs w:val="26"/>
              <w:rtl/>
              <w:lang w:eastAsia="fr-FR"/>
            </w:rPr>
          </w:rPrChange>
        </w:rPr>
        <w:t xml:space="preserve"> </w:t>
      </w:r>
      <w:r w:rsidRPr="000F3EE9">
        <w:rPr>
          <w:rFonts w:cs="Times New Roman" w:hint="eastAsia"/>
          <w:sz w:val="26"/>
          <w:szCs w:val="26"/>
          <w:rtl/>
          <w:lang w:eastAsia="fr-FR"/>
          <w:rPrChange w:id="1749" w:author="SRO">
            <w:rPr>
              <w:rFonts w:cs="Times New Roman" w:hint="eastAsia"/>
              <w:sz w:val="26"/>
              <w:szCs w:val="26"/>
              <w:rtl/>
              <w:lang w:eastAsia="fr-FR"/>
            </w:rPr>
          </w:rPrChange>
        </w:rPr>
        <w:t>الضريبية،</w:t>
      </w:r>
      <w:r w:rsidRPr="000F3EE9">
        <w:rPr>
          <w:rFonts w:cs="Times New Roman"/>
          <w:sz w:val="26"/>
          <w:szCs w:val="26"/>
          <w:rtl/>
          <w:lang w:eastAsia="fr-FR"/>
          <w:rPrChange w:id="1750" w:author="SRO">
            <w:rPr>
              <w:rFonts w:cs="Times New Roman"/>
              <w:sz w:val="26"/>
              <w:szCs w:val="26"/>
              <w:rtl/>
              <w:lang w:eastAsia="fr-FR"/>
            </w:rPr>
          </w:rPrChange>
        </w:rPr>
        <w:t xml:space="preserve"> </w:t>
      </w:r>
      <w:r w:rsidRPr="000F3EE9">
        <w:rPr>
          <w:rFonts w:cs="Times New Roman" w:hint="eastAsia"/>
          <w:sz w:val="26"/>
          <w:szCs w:val="26"/>
          <w:rtl/>
          <w:lang w:eastAsia="fr-FR"/>
          <w:rPrChange w:id="1751" w:author="SRO">
            <w:rPr>
              <w:rFonts w:cs="Times New Roman" w:hint="eastAsia"/>
              <w:sz w:val="26"/>
              <w:szCs w:val="26"/>
              <w:rtl/>
              <w:lang w:eastAsia="fr-FR"/>
            </w:rPr>
          </w:rPrChange>
        </w:rPr>
        <w:t>وانخفاض</w:t>
      </w:r>
      <w:r w:rsidRPr="000F3EE9">
        <w:rPr>
          <w:rFonts w:cs="Times New Roman"/>
          <w:sz w:val="26"/>
          <w:szCs w:val="26"/>
          <w:rtl/>
          <w:lang w:eastAsia="fr-FR"/>
          <w:rPrChange w:id="1752" w:author="SRO">
            <w:rPr>
              <w:rFonts w:cs="Times New Roman"/>
              <w:sz w:val="26"/>
              <w:szCs w:val="26"/>
              <w:rtl/>
              <w:lang w:eastAsia="fr-FR"/>
            </w:rPr>
          </w:rPrChange>
        </w:rPr>
        <w:t xml:space="preserve"> </w:t>
      </w:r>
      <w:r w:rsidRPr="000F3EE9">
        <w:rPr>
          <w:rFonts w:cs="Times New Roman" w:hint="eastAsia"/>
          <w:sz w:val="26"/>
          <w:szCs w:val="26"/>
          <w:rtl/>
          <w:lang w:eastAsia="fr-FR"/>
          <w:rPrChange w:id="1753" w:author="SRO">
            <w:rPr>
              <w:rFonts w:cs="Times New Roman" w:hint="eastAsia"/>
              <w:sz w:val="26"/>
              <w:szCs w:val="26"/>
              <w:rtl/>
              <w:lang w:eastAsia="fr-FR"/>
            </w:rPr>
          </w:rPrChange>
        </w:rPr>
        <w:t>القاعدة</w:t>
      </w:r>
      <w:r w:rsidRPr="000F3EE9">
        <w:rPr>
          <w:rFonts w:cs="Times New Roman"/>
          <w:sz w:val="26"/>
          <w:szCs w:val="26"/>
          <w:rtl/>
          <w:lang w:eastAsia="fr-FR"/>
          <w:rPrChange w:id="1754" w:author="SRO">
            <w:rPr>
              <w:rFonts w:cs="Times New Roman"/>
              <w:sz w:val="26"/>
              <w:szCs w:val="26"/>
              <w:rtl/>
              <w:lang w:eastAsia="fr-FR"/>
            </w:rPr>
          </w:rPrChange>
        </w:rPr>
        <w:t xml:space="preserve"> </w:t>
      </w:r>
      <w:r w:rsidRPr="000F3EE9">
        <w:rPr>
          <w:rFonts w:cs="Times New Roman" w:hint="eastAsia"/>
          <w:sz w:val="26"/>
          <w:szCs w:val="26"/>
          <w:rtl/>
          <w:lang w:eastAsia="fr-FR"/>
          <w:rPrChange w:id="1755" w:author="SRO">
            <w:rPr>
              <w:rFonts w:cs="Times New Roman" w:hint="eastAsia"/>
              <w:sz w:val="26"/>
              <w:szCs w:val="26"/>
              <w:rtl/>
              <w:lang w:eastAsia="fr-FR"/>
            </w:rPr>
          </w:rPrChange>
        </w:rPr>
        <w:t>الضريبية،</w:t>
      </w:r>
      <w:r w:rsidRPr="000F3EE9">
        <w:rPr>
          <w:rFonts w:cs="Times New Roman"/>
          <w:sz w:val="26"/>
          <w:szCs w:val="26"/>
          <w:rtl/>
          <w:lang w:eastAsia="fr-FR"/>
          <w:rPrChange w:id="1756" w:author="SRO">
            <w:rPr>
              <w:rFonts w:cs="Times New Roman"/>
              <w:sz w:val="26"/>
              <w:szCs w:val="26"/>
              <w:rtl/>
              <w:lang w:eastAsia="fr-FR"/>
            </w:rPr>
          </w:rPrChange>
        </w:rPr>
        <w:t xml:space="preserve"> </w:t>
      </w:r>
      <w:r w:rsidRPr="000F3EE9">
        <w:rPr>
          <w:rFonts w:cs="Times New Roman" w:hint="eastAsia"/>
          <w:sz w:val="26"/>
          <w:szCs w:val="26"/>
          <w:rtl/>
          <w:lang w:eastAsia="fr-FR"/>
          <w:rPrChange w:id="1757" w:author="SRO">
            <w:rPr>
              <w:rFonts w:cs="Times New Roman" w:hint="eastAsia"/>
              <w:sz w:val="26"/>
              <w:szCs w:val="26"/>
              <w:rtl/>
              <w:lang w:eastAsia="fr-FR"/>
            </w:rPr>
          </w:rPrChange>
        </w:rPr>
        <w:t>وهروب</w:t>
      </w:r>
      <w:r w:rsidRPr="000F3EE9">
        <w:rPr>
          <w:rFonts w:cs="Times New Roman"/>
          <w:sz w:val="26"/>
          <w:szCs w:val="26"/>
          <w:rtl/>
          <w:lang w:eastAsia="fr-FR"/>
          <w:rPrChange w:id="1758" w:author="SRO">
            <w:rPr>
              <w:rFonts w:cs="Times New Roman"/>
              <w:sz w:val="26"/>
              <w:szCs w:val="26"/>
              <w:rtl/>
              <w:lang w:eastAsia="fr-FR"/>
            </w:rPr>
          </w:rPrChange>
        </w:rPr>
        <w:t xml:space="preserve"> </w:t>
      </w:r>
      <w:r w:rsidRPr="000F3EE9">
        <w:rPr>
          <w:rFonts w:cs="Times New Roman" w:hint="eastAsia"/>
          <w:sz w:val="26"/>
          <w:szCs w:val="26"/>
          <w:rtl/>
          <w:lang w:eastAsia="fr-FR"/>
          <w:rPrChange w:id="1759" w:author="SRO">
            <w:rPr>
              <w:rFonts w:cs="Times New Roman" w:hint="eastAsia"/>
              <w:sz w:val="26"/>
              <w:szCs w:val="26"/>
              <w:rtl/>
              <w:lang w:eastAsia="fr-FR"/>
            </w:rPr>
          </w:rPrChange>
        </w:rPr>
        <w:t>رؤوس</w:t>
      </w:r>
      <w:r w:rsidRPr="000F3EE9">
        <w:rPr>
          <w:rFonts w:cs="Times New Roman"/>
          <w:sz w:val="26"/>
          <w:szCs w:val="26"/>
          <w:rtl/>
          <w:lang w:eastAsia="fr-FR"/>
          <w:rPrChange w:id="1760" w:author="SRO">
            <w:rPr>
              <w:rFonts w:cs="Times New Roman"/>
              <w:sz w:val="26"/>
              <w:szCs w:val="26"/>
              <w:rtl/>
              <w:lang w:eastAsia="fr-FR"/>
            </w:rPr>
          </w:rPrChange>
        </w:rPr>
        <w:t xml:space="preserve"> </w:t>
      </w:r>
      <w:r w:rsidRPr="000F3EE9">
        <w:rPr>
          <w:rFonts w:cs="Times New Roman" w:hint="eastAsia"/>
          <w:sz w:val="26"/>
          <w:szCs w:val="26"/>
          <w:rtl/>
          <w:lang w:eastAsia="fr-FR"/>
          <w:rPrChange w:id="1761" w:author="SRO">
            <w:rPr>
              <w:rFonts w:cs="Times New Roman" w:hint="eastAsia"/>
              <w:sz w:val="26"/>
              <w:szCs w:val="26"/>
              <w:rtl/>
              <w:lang w:eastAsia="fr-FR"/>
            </w:rPr>
          </w:rPrChange>
        </w:rPr>
        <w:t>الأموال،</w:t>
      </w:r>
      <w:r w:rsidRPr="000F3EE9">
        <w:rPr>
          <w:rFonts w:cs="Times New Roman"/>
          <w:sz w:val="26"/>
          <w:szCs w:val="26"/>
          <w:rtl/>
          <w:lang w:eastAsia="fr-FR"/>
          <w:rPrChange w:id="1762" w:author="SRO">
            <w:rPr>
              <w:rFonts w:cs="Times New Roman"/>
              <w:sz w:val="26"/>
              <w:szCs w:val="26"/>
              <w:rtl/>
              <w:lang w:eastAsia="fr-FR"/>
            </w:rPr>
          </w:rPrChange>
        </w:rPr>
        <w:t xml:space="preserve"> </w:t>
      </w:r>
      <w:r w:rsidRPr="000F3EE9">
        <w:rPr>
          <w:rFonts w:cs="Times New Roman" w:hint="eastAsia"/>
          <w:sz w:val="26"/>
          <w:szCs w:val="26"/>
          <w:rtl/>
          <w:lang w:eastAsia="fr-FR"/>
          <w:rPrChange w:id="1763" w:author="SRO">
            <w:rPr>
              <w:rFonts w:cs="Times New Roman" w:hint="eastAsia"/>
              <w:sz w:val="26"/>
              <w:szCs w:val="26"/>
              <w:rtl/>
              <w:lang w:eastAsia="fr-FR"/>
            </w:rPr>
          </w:rPrChange>
        </w:rPr>
        <w:t>التي</w:t>
      </w:r>
      <w:r w:rsidRPr="000F3EE9">
        <w:rPr>
          <w:rFonts w:cs="Times New Roman"/>
          <w:sz w:val="26"/>
          <w:szCs w:val="26"/>
          <w:rtl/>
          <w:lang w:eastAsia="fr-FR"/>
          <w:rPrChange w:id="1764" w:author="SRO">
            <w:rPr>
              <w:rFonts w:cs="Times New Roman"/>
              <w:sz w:val="26"/>
              <w:szCs w:val="26"/>
              <w:rtl/>
              <w:lang w:eastAsia="fr-FR"/>
            </w:rPr>
          </w:rPrChange>
        </w:rPr>
        <w:t xml:space="preserve"> </w:t>
      </w:r>
      <w:r w:rsidRPr="000F3EE9">
        <w:rPr>
          <w:rFonts w:cs="Times New Roman" w:hint="eastAsia"/>
          <w:sz w:val="26"/>
          <w:szCs w:val="26"/>
          <w:rtl/>
          <w:lang w:eastAsia="fr-FR"/>
          <w:rPrChange w:id="1765" w:author="SRO">
            <w:rPr>
              <w:rFonts w:cs="Times New Roman" w:hint="eastAsia"/>
              <w:sz w:val="26"/>
              <w:szCs w:val="26"/>
              <w:rtl/>
              <w:lang w:eastAsia="fr-FR"/>
            </w:rPr>
          </w:rPrChange>
        </w:rPr>
        <w:t>ترجع</w:t>
      </w:r>
      <w:r w:rsidRPr="000F3EE9">
        <w:rPr>
          <w:rFonts w:cs="Times New Roman"/>
          <w:sz w:val="26"/>
          <w:szCs w:val="26"/>
          <w:rtl/>
          <w:lang w:eastAsia="fr-FR"/>
          <w:rPrChange w:id="1766" w:author="SRO">
            <w:rPr>
              <w:rFonts w:cs="Times New Roman"/>
              <w:sz w:val="26"/>
              <w:szCs w:val="26"/>
              <w:rtl/>
              <w:lang w:eastAsia="fr-FR"/>
            </w:rPr>
          </w:rPrChange>
        </w:rPr>
        <w:t xml:space="preserve"> </w:t>
      </w:r>
      <w:r w:rsidRPr="000F3EE9">
        <w:rPr>
          <w:rFonts w:cs="Times New Roman" w:hint="eastAsia"/>
          <w:sz w:val="26"/>
          <w:szCs w:val="26"/>
          <w:rtl/>
          <w:lang w:eastAsia="fr-FR"/>
          <w:rPrChange w:id="1767" w:author="SRO">
            <w:rPr>
              <w:rFonts w:cs="Times New Roman" w:hint="eastAsia"/>
              <w:sz w:val="26"/>
              <w:szCs w:val="26"/>
              <w:rtl/>
              <w:lang w:eastAsia="fr-FR"/>
            </w:rPr>
          </w:rPrChange>
        </w:rPr>
        <w:t>أصولها</w:t>
      </w:r>
      <w:r w:rsidRPr="000F3EE9">
        <w:rPr>
          <w:rFonts w:cs="Times New Roman"/>
          <w:sz w:val="26"/>
          <w:szCs w:val="26"/>
          <w:rtl/>
          <w:lang w:eastAsia="fr-FR"/>
          <w:rPrChange w:id="1768" w:author="SRO">
            <w:rPr>
              <w:rFonts w:cs="Times New Roman"/>
              <w:sz w:val="26"/>
              <w:szCs w:val="26"/>
              <w:rtl/>
              <w:lang w:eastAsia="fr-FR"/>
            </w:rPr>
          </w:rPrChange>
        </w:rPr>
        <w:t xml:space="preserve"> </w:t>
      </w:r>
      <w:r w:rsidRPr="000F3EE9">
        <w:rPr>
          <w:rFonts w:cs="Times New Roman" w:hint="eastAsia"/>
          <w:sz w:val="26"/>
          <w:szCs w:val="26"/>
          <w:rtl/>
          <w:lang w:eastAsia="fr-FR"/>
          <w:rPrChange w:id="1769" w:author="SRO">
            <w:rPr>
              <w:rFonts w:cs="Times New Roman" w:hint="eastAsia"/>
              <w:sz w:val="26"/>
              <w:szCs w:val="26"/>
              <w:rtl/>
              <w:lang w:eastAsia="fr-FR"/>
            </w:rPr>
          </w:rPrChange>
        </w:rPr>
        <w:t>إلى</w:t>
      </w:r>
      <w:r w:rsidRPr="000F3EE9">
        <w:rPr>
          <w:rFonts w:cs="Times New Roman"/>
          <w:sz w:val="26"/>
          <w:szCs w:val="26"/>
          <w:rtl/>
          <w:lang w:eastAsia="fr-FR"/>
          <w:rPrChange w:id="1770" w:author="SRO">
            <w:rPr>
              <w:rFonts w:cs="Times New Roman"/>
              <w:sz w:val="26"/>
              <w:szCs w:val="26"/>
              <w:rtl/>
              <w:lang w:eastAsia="fr-FR"/>
            </w:rPr>
          </w:rPrChange>
        </w:rPr>
        <w:t xml:space="preserve"> </w:t>
      </w:r>
      <w:r w:rsidRPr="000F3EE9">
        <w:rPr>
          <w:rFonts w:cs="Times New Roman" w:hint="eastAsia"/>
          <w:sz w:val="26"/>
          <w:szCs w:val="26"/>
          <w:rtl/>
          <w:lang w:eastAsia="fr-FR"/>
          <w:rPrChange w:id="1771" w:author="SRO">
            <w:rPr>
              <w:rFonts w:cs="Times New Roman" w:hint="eastAsia"/>
              <w:sz w:val="26"/>
              <w:szCs w:val="26"/>
              <w:rtl/>
              <w:lang w:eastAsia="fr-FR"/>
            </w:rPr>
          </w:rPrChange>
        </w:rPr>
        <w:t>التسريبات</w:t>
      </w:r>
      <w:r w:rsidRPr="000F3EE9">
        <w:rPr>
          <w:rFonts w:cs="Times New Roman"/>
          <w:sz w:val="26"/>
          <w:szCs w:val="26"/>
          <w:rtl/>
          <w:lang w:eastAsia="fr-FR"/>
          <w:rPrChange w:id="1772" w:author="SRO">
            <w:rPr>
              <w:rFonts w:cs="Times New Roman"/>
              <w:sz w:val="26"/>
              <w:szCs w:val="26"/>
              <w:rtl/>
              <w:lang w:eastAsia="fr-FR"/>
            </w:rPr>
          </w:rPrChange>
        </w:rPr>
        <w:t xml:space="preserve"> </w:t>
      </w:r>
      <w:r w:rsidRPr="000F3EE9">
        <w:rPr>
          <w:rFonts w:cs="Times New Roman" w:hint="eastAsia"/>
          <w:sz w:val="26"/>
          <w:szCs w:val="26"/>
          <w:rtl/>
          <w:lang w:eastAsia="fr-FR"/>
          <w:rPrChange w:id="1773" w:author="SRO">
            <w:rPr>
              <w:rFonts w:cs="Times New Roman" w:hint="eastAsia"/>
              <w:sz w:val="26"/>
              <w:szCs w:val="26"/>
              <w:rtl/>
              <w:lang w:eastAsia="fr-FR"/>
            </w:rPr>
          </w:rPrChange>
        </w:rPr>
        <w:t>المالية</w:t>
      </w:r>
      <w:r w:rsidRPr="000F3EE9">
        <w:rPr>
          <w:rFonts w:cs="Times New Roman"/>
          <w:sz w:val="26"/>
          <w:szCs w:val="26"/>
          <w:rtl/>
          <w:lang w:eastAsia="fr-FR"/>
          <w:rPrChange w:id="1774" w:author="SRO">
            <w:rPr>
              <w:rFonts w:cs="Times New Roman"/>
              <w:sz w:val="26"/>
              <w:szCs w:val="26"/>
              <w:rtl/>
              <w:lang w:eastAsia="fr-FR"/>
            </w:rPr>
          </w:rPrChange>
        </w:rPr>
        <w:t xml:space="preserve"> </w:t>
      </w:r>
      <w:r w:rsidRPr="000F3EE9">
        <w:rPr>
          <w:rFonts w:cs="Times New Roman" w:hint="eastAsia"/>
          <w:sz w:val="26"/>
          <w:szCs w:val="26"/>
          <w:rtl/>
          <w:lang w:eastAsia="fr-FR"/>
          <w:rPrChange w:id="1775" w:author="SRO">
            <w:rPr>
              <w:rFonts w:cs="Times New Roman" w:hint="eastAsia"/>
              <w:sz w:val="26"/>
              <w:szCs w:val="26"/>
              <w:rtl/>
              <w:lang w:eastAsia="fr-FR"/>
            </w:rPr>
          </w:rPrChange>
        </w:rPr>
        <w:t>غير</w:t>
      </w:r>
      <w:r w:rsidRPr="000F3EE9">
        <w:rPr>
          <w:rFonts w:cs="Times New Roman"/>
          <w:sz w:val="26"/>
          <w:szCs w:val="26"/>
          <w:rtl/>
          <w:lang w:eastAsia="fr-FR"/>
          <w:rPrChange w:id="1776" w:author="SRO">
            <w:rPr>
              <w:rFonts w:cs="Times New Roman"/>
              <w:sz w:val="26"/>
              <w:szCs w:val="26"/>
              <w:rtl/>
              <w:lang w:eastAsia="fr-FR"/>
            </w:rPr>
          </w:rPrChange>
        </w:rPr>
        <w:t xml:space="preserve"> </w:t>
      </w:r>
      <w:r w:rsidRPr="000F3EE9">
        <w:rPr>
          <w:rFonts w:cs="Times New Roman" w:hint="eastAsia"/>
          <w:sz w:val="26"/>
          <w:szCs w:val="26"/>
          <w:rtl/>
          <w:lang w:eastAsia="fr-FR"/>
          <w:rPrChange w:id="1777" w:author="SRO">
            <w:rPr>
              <w:rFonts w:cs="Times New Roman" w:hint="eastAsia"/>
              <w:sz w:val="26"/>
              <w:szCs w:val="26"/>
              <w:rtl/>
              <w:lang w:eastAsia="fr-FR"/>
            </w:rPr>
          </w:rPrChange>
        </w:rPr>
        <w:t>المشروعة</w:t>
      </w:r>
      <w:r w:rsidRPr="000F3EE9">
        <w:rPr>
          <w:rFonts w:cs="Times New Roman"/>
          <w:sz w:val="26"/>
          <w:szCs w:val="26"/>
          <w:rtl/>
          <w:lang w:eastAsia="fr-FR"/>
          <w:rPrChange w:id="1778" w:author="SRO">
            <w:rPr>
              <w:rFonts w:cs="Times New Roman"/>
              <w:sz w:val="26"/>
              <w:szCs w:val="26"/>
              <w:rtl/>
              <w:lang w:eastAsia="fr-FR"/>
            </w:rPr>
          </w:rPrChange>
        </w:rPr>
        <w:t xml:space="preserve"> </w:t>
      </w:r>
      <w:r w:rsidRPr="000F3EE9">
        <w:rPr>
          <w:rFonts w:cs="Times New Roman" w:hint="eastAsia"/>
          <w:sz w:val="26"/>
          <w:szCs w:val="26"/>
          <w:rtl/>
          <w:lang w:eastAsia="fr-FR"/>
          <w:rPrChange w:id="1779" w:author="SRO">
            <w:rPr>
              <w:rFonts w:cs="Times New Roman" w:hint="eastAsia"/>
              <w:sz w:val="26"/>
              <w:szCs w:val="26"/>
              <w:rtl/>
              <w:lang w:eastAsia="fr-FR"/>
            </w:rPr>
          </w:rPrChange>
        </w:rPr>
        <w:t>والفساد</w:t>
      </w:r>
      <w:r w:rsidRPr="000F3EE9">
        <w:rPr>
          <w:rFonts w:cs="Times New Roman"/>
          <w:sz w:val="26"/>
          <w:szCs w:val="26"/>
          <w:rtl/>
          <w:lang w:eastAsia="fr-FR"/>
          <w:rPrChange w:id="1780" w:author="SRO">
            <w:rPr>
              <w:rFonts w:cs="Times New Roman"/>
              <w:sz w:val="26"/>
              <w:szCs w:val="26"/>
              <w:rtl/>
              <w:lang w:eastAsia="fr-FR"/>
            </w:rPr>
          </w:rPrChange>
        </w:rPr>
        <w:t xml:space="preserve">. </w:t>
      </w:r>
      <w:r w:rsidRPr="000F3EE9">
        <w:rPr>
          <w:rFonts w:cs="Times New Roman" w:hint="eastAsia"/>
          <w:sz w:val="26"/>
          <w:szCs w:val="26"/>
          <w:rtl/>
          <w:lang w:eastAsia="fr-FR"/>
          <w:rPrChange w:id="1781" w:author="SRO">
            <w:rPr>
              <w:rFonts w:cs="Times New Roman" w:hint="eastAsia"/>
              <w:sz w:val="26"/>
              <w:szCs w:val="26"/>
              <w:rtl/>
              <w:lang w:eastAsia="fr-FR"/>
            </w:rPr>
          </w:rPrChange>
        </w:rPr>
        <w:t>وأنهى</w:t>
      </w:r>
      <w:r w:rsidRPr="000F3EE9">
        <w:rPr>
          <w:rFonts w:cs="Times New Roman"/>
          <w:sz w:val="26"/>
          <w:szCs w:val="26"/>
          <w:rtl/>
          <w:lang w:eastAsia="fr-FR"/>
          <w:rPrChange w:id="1782" w:author="SRO">
            <w:rPr>
              <w:rFonts w:cs="Times New Roman"/>
              <w:sz w:val="26"/>
              <w:szCs w:val="26"/>
              <w:rtl/>
              <w:lang w:eastAsia="fr-FR"/>
            </w:rPr>
          </w:rPrChange>
        </w:rPr>
        <w:t xml:space="preserve"> </w:t>
      </w:r>
      <w:r w:rsidRPr="000F3EE9">
        <w:rPr>
          <w:rFonts w:cs="Times New Roman" w:hint="eastAsia"/>
          <w:sz w:val="26"/>
          <w:szCs w:val="26"/>
          <w:rtl/>
          <w:lang w:eastAsia="fr-FR"/>
          <w:rPrChange w:id="1783" w:author="SRO">
            <w:rPr>
              <w:rFonts w:cs="Times New Roman" w:hint="eastAsia"/>
              <w:sz w:val="26"/>
              <w:szCs w:val="26"/>
              <w:rtl/>
              <w:lang w:eastAsia="fr-FR"/>
            </w:rPr>
          </w:rPrChange>
        </w:rPr>
        <w:t>العرض</w:t>
      </w:r>
      <w:r w:rsidRPr="000F3EE9">
        <w:rPr>
          <w:rFonts w:cs="Times New Roman"/>
          <w:sz w:val="26"/>
          <w:szCs w:val="26"/>
          <w:rtl/>
          <w:lang w:eastAsia="fr-FR"/>
          <w:rPrChange w:id="1784" w:author="SRO">
            <w:rPr>
              <w:rFonts w:cs="Times New Roman"/>
              <w:sz w:val="26"/>
              <w:szCs w:val="26"/>
              <w:rtl/>
              <w:lang w:eastAsia="fr-FR"/>
            </w:rPr>
          </w:rPrChange>
        </w:rPr>
        <w:t xml:space="preserve"> </w:t>
      </w:r>
      <w:r w:rsidRPr="000F3EE9">
        <w:rPr>
          <w:rFonts w:cs="Times New Roman" w:hint="eastAsia"/>
          <w:sz w:val="26"/>
          <w:szCs w:val="26"/>
          <w:rtl/>
          <w:lang w:eastAsia="fr-FR"/>
          <w:rPrChange w:id="1785" w:author="SRO">
            <w:rPr>
              <w:rFonts w:cs="Times New Roman" w:hint="eastAsia"/>
              <w:sz w:val="26"/>
              <w:szCs w:val="26"/>
              <w:rtl/>
              <w:lang w:eastAsia="fr-FR"/>
            </w:rPr>
          </w:rPrChange>
        </w:rPr>
        <w:t>الذي</w:t>
      </w:r>
      <w:r w:rsidRPr="000F3EE9">
        <w:rPr>
          <w:rFonts w:cs="Times New Roman"/>
          <w:sz w:val="26"/>
          <w:szCs w:val="26"/>
          <w:rtl/>
          <w:lang w:eastAsia="fr-FR"/>
          <w:rPrChange w:id="1786" w:author="SRO">
            <w:rPr>
              <w:rFonts w:cs="Times New Roman"/>
              <w:sz w:val="26"/>
              <w:szCs w:val="26"/>
              <w:rtl/>
              <w:lang w:eastAsia="fr-FR"/>
            </w:rPr>
          </w:rPrChange>
        </w:rPr>
        <w:t xml:space="preserve"> </w:t>
      </w:r>
      <w:r w:rsidRPr="000F3EE9">
        <w:rPr>
          <w:rFonts w:cs="Times New Roman" w:hint="eastAsia"/>
          <w:sz w:val="26"/>
          <w:szCs w:val="26"/>
          <w:rtl/>
          <w:lang w:eastAsia="fr-FR"/>
          <w:rPrChange w:id="1787" w:author="SRO">
            <w:rPr>
              <w:rFonts w:cs="Times New Roman" w:hint="eastAsia"/>
              <w:sz w:val="26"/>
              <w:szCs w:val="26"/>
              <w:rtl/>
              <w:lang w:eastAsia="fr-FR"/>
            </w:rPr>
          </w:rPrChange>
        </w:rPr>
        <w:t>قدمه</w:t>
      </w:r>
      <w:r w:rsidRPr="000F3EE9">
        <w:rPr>
          <w:rFonts w:cs="Times New Roman"/>
          <w:sz w:val="26"/>
          <w:szCs w:val="26"/>
          <w:rtl/>
          <w:lang w:eastAsia="fr-FR"/>
          <w:rPrChange w:id="1788" w:author="SRO">
            <w:rPr>
              <w:rFonts w:cs="Times New Roman"/>
              <w:sz w:val="26"/>
              <w:szCs w:val="26"/>
              <w:rtl/>
              <w:lang w:eastAsia="fr-FR"/>
            </w:rPr>
          </w:rPrChange>
        </w:rPr>
        <w:t xml:space="preserve"> </w:t>
      </w:r>
      <w:r w:rsidRPr="000F3EE9">
        <w:rPr>
          <w:rFonts w:cs="Times New Roman" w:hint="eastAsia"/>
          <w:sz w:val="26"/>
          <w:szCs w:val="26"/>
          <w:rtl/>
          <w:lang w:eastAsia="fr-FR"/>
          <w:rPrChange w:id="1789" w:author="SRO">
            <w:rPr>
              <w:rFonts w:cs="Times New Roman" w:hint="eastAsia"/>
              <w:sz w:val="26"/>
              <w:szCs w:val="26"/>
              <w:rtl/>
              <w:lang w:eastAsia="fr-FR"/>
            </w:rPr>
          </w:rPrChange>
        </w:rPr>
        <w:t>بإعطاء</w:t>
      </w:r>
      <w:r w:rsidRPr="000F3EE9">
        <w:rPr>
          <w:rFonts w:cs="Times New Roman"/>
          <w:sz w:val="26"/>
          <w:szCs w:val="26"/>
          <w:rtl/>
          <w:lang w:eastAsia="fr-FR"/>
          <w:rPrChange w:id="1790" w:author="SRO">
            <w:rPr>
              <w:rFonts w:cs="Times New Roman"/>
              <w:sz w:val="26"/>
              <w:szCs w:val="26"/>
              <w:rtl/>
              <w:lang w:eastAsia="fr-FR"/>
            </w:rPr>
          </w:rPrChange>
        </w:rPr>
        <w:t xml:space="preserve"> </w:t>
      </w:r>
      <w:r w:rsidRPr="000F3EE9">
        <w:rPr>
          <w:rFonts w:cs="Times New Roman" w:hint="eastAsia"/>
          <w:sz w:val="26"/>
          <w:szCs w:val="26"/>
          <w:rtl/>
          <w:lang w:eastAsia="fr-FR"/>
          <w:rPrChange w:id="1791" w:author="SRO">
            <w:rPr>
              <w:rFonts w:cs="Times New Roman" w:hint="eastAsia"/>
              <w:sz w:val="26"/>
              <w:szCs w:val="26"/>
              <w:rtl/>
              <w:lang w:eastAsia="fr-FR"/>
            </w:rPr>
          </w:rPrChange>
        </w:rPr>
        <w:t>أمثلة</w:t>
      </w:r>
      <w:r w:rsidRPr="000F3EE9">
        <w:rPr>
          <w:rFonts w:cs="Times New Roman"/>
          <w:sz w:val="26"/>
          <w:szCs w:val="26"/>
          <w:rtl/>
          <w:lang w:eastAsia="fr-FR"/>
          <w:rPrChange w:id="1792" w:author="SRO">
            <w:rPr>
              <w:rFonts w:cs="Times New Roman"/>
              <w:sz w:val="26"/>
              <w:szCs w:val="26"/>
              <w:rtl/>
              <w:lang w:eastAsia="fr-FR"/>
            </w:rPr>
          </w:rPrChange>
        </w:rPr>
        <w:t xml:space="preserve"> </w:t>
      </w:r>
      <w:r w:rsidRPr="000F3EE9">
        <w:rPr>
          <w:rFonts w:cs="Times New Roman" w:hint="eastAsia"/>
          <w:sz w:val="26"/>
          <w:szCs w:val="26"/>
          <w:rtl/>
          <w:lang w:eastAsia="fr-FR"/>
          <w:rPrChange w:id="1793" w:author="SRO">
            <w:rPr>
              <w:rFonts w:cs="Times New Roman" w:hint="eastAsia"/>
              <w:sz w:val="26"/>
              <w:szCs w:val="26"/>
              <w:rtl/>
              <w:lang w:eastAsia="fr-FR"/>
            </w:rPr>
          </w:rPrChange>
        </w:rPr>
        <w:t>عن</w:t>
      </w:r>
      <w:r w:rsidRPr="000F3EE9">
        <w:rPr>
          <w:rFonts w:cs="Times New Roman"/>
          <w:sz w:val="26"/>
          <w:szCs w:val="26"/>
          <w:rtl/>
          <w:lang w:eastAsia="fr-FR"/>
          <w:rPrChange w:id="1794" w:author="SRO">
            <w:rPr>
              <w:rFonts w:cs="Times New Roman"/>
              <w:sz w:val="26"/>
              <w:szCs w:val="26"/>
              <w:rtl/>
              <w:lang w:eastAsia="fr-FR"/>
            </w:rPr>
          </w:rPrChange>
        </w:rPr>
        <w:t xml:space="preserve"> </w:t>
      </w:r>
      <w:r w:rsidRPr="000F3EE9">
        <w:rPr>
          <w:rFonts w:cs="Times New Roman" w:hint="eastAsia"/>
          <w:sz w:val="26"/>
          <w:szCs w:val="26"/>
          <w:rtl/>
          <w:lang w:eastAsia="fr-FR"/>
          <w:rPrChange w:id="1795" w:author="SRO">
            <w:rPr>
              <w:rFonts w:cs="Times New Roman" w:hint="eastAsia"/>
              <w:sz w:val="26"/>
              <w:szCs w:val="26"/>
              <w:rtl/>
              <w:lang w:eastAsia="fr-FR"/>
            </w:rPr>
          </w:rPrChange>
        </w:rPr>
        <w:t>التقدم</w:t>
      </w:r>
      <w:r w:rsidRPr="000F3EE9">
        <w:rPr>
          <w:rFonts w:cs="Times New Roman"/>
          <w:sz w:val="26"/>
          <w:szCs w:val="26"/>
          <w:rtl/>
          <w:lang w:eastAsia="fr-FR"/>
          <w:rPrChange w:id="1796" w:author="SRO">
            <w:rPr>
              <w:rFonts w:cs="Times New Roman"/>
              <w:sz w:val="26"/>
              <w:szCs w:val="26"/>
              <w:rtl/>
              <w:lang w:eastAsia="fr-FR"/>
            </w:rPr>
          </w:rPrChange>
        </w:rPr>
        <w:t xml:space="preserve"> </w:t>
      </w:r>
      <w:r w:rsidRPr="000F3EE9">
        <w:rPr>
          <w:rFonts w:cs="Times New Roman" w:hint="eastAsia"/>
          <w:sz w:val="26"/>
          <w:szCs w:val="26"/>
          <w:rtl/>
          <w:lang w:eastAsia="fr-FR"/>
          <w:rPrChange w:id="1797" w:author="SRO">
            <w:rPr>
              <w:rFonts w:cs="Times New Roman" w:hint="eastAsia"/>
              <w:sz w:val="26"/>
              <w:szCs w:val="26"/>
              <w:rtl/>
              <w:lang w:eastAsia="fr-FR"/>
            </w:rPr>
          </w:rPrChange>
        </w:rPr>
        <w:t>المحرز</w:t>
      </w:r>
      <w:r w:rsidRPr="000F3EE9">
        <w:rPr>
          <w:rFonts w:cs="Times New Roman"/>
          <w:sz w:val="26"/>
          <w:szCs w:val="26"/>
          <w:rtl/>
          <w:lang w:eastAsia="fr-FR"/>
          <w:rPrChange w:id="1798" w:author="SRO">
            <w:rPr>
              <w:rFonts w:cs="Times New Roman"/>
              <w:sz w:val="26"/>
              <w:szCs w:val="26"/>
              <w:rtl/>
              <w:lang w:eastAsia="fr-FR"/>
            </w:rPr>
          </w:rPrChange>
        </w:rPr>
        <w:t xml:space="preserve"> </w:t>
      </w:r>
      <w:r w:rsidRPr="000F3EE9">
        <w:rPr>
          <w:rFonts w:cs="Times New Roman" w:hint="eastAsia"/>
          <w:sz w:val="26"/>
          <w:szCs w:val="26"/>
          <w:rtl/>
          <w:lang w:eastAsia="fr-FR"/>
          <w:rPrChange w:id="1799" w:author="SRO">
            <w:rPr>
              <w:rFonts w:cs="Times New Roman" w:hint="eastAsia"/>
              <w:sz w:val="26"/>
              <w:szCs w:val="26"/>
              <w:rtl/>
              <w:lang w:eastAsia="fr-FR"/>
            </w:rPr>
          </w:rPrChange>
        </w:rPr>
        <w:t>في</w:t>
      </w:r>
      <w:r w:rsidRPr="000F3EE9">
        <w:rPr>
          <w:rFonts w:cs="Times New Roman"/>
          <w:sz w:val="26"/>
          <w:szCs w:val="26"/>
          <w:rtl/>
          <w:lang w:eastAsia="fr-FR"/>
          <w:rPrChange w:id="1800" w:author="SRO">
            <w:rPr>
              <w:rFonts w:cs="Times New Roman"/>
              <w:sz w:val="26"/>
              <w:szCs w:val="26"/>
              <w:rtl/>
              <w:lang w:eastAsia="fr-FR"/>
            </w:rPr>
          </w:rPrChange>
        </w:rPr>
        <w:t xml:space="preserve"> </w:t>
      </w:r>
      <w:r w:rsidRPr="000F3EE9">
        <w:rPr>
          <w:rFonts w:cs="Times New Roman" w:hint="eastAsia"/>
          <w:sz w:val="26"/>
          <w:szCs w:val="26"/>
          <w:rtl/>
          <w:lang w:eastAsia="fr-FR"/>
          <w:rPrChange w:id="1801" w:author="SRO">
            <w:rPr>
              <w:rFonts w:cs="Times New Roman" w:hint="eastAsia"/>
              <w:sz w:val="26"/>
              <w:szCs w:val="26"/>
              <w:rtl/>
              <w:lang w:eastAsia="fr-FR"/>
            </w:rPr>
          </w:rPrChange>
        </w:rPr>
        <w:t>مجال</w:t>
      </w:r>
      <w:r w:rsidRPr="000F3EE9">
        <w:rPr>
          <w:rFonts w:cs="Times New Roman"/>
          <w:sz w:val="26"/>
          <w:szCs w:val="26"/>
          <w:rtl/>
          <w:lang w:eastAsia="fr-FR"/>
          <w:rPrChange w:id="1802" w:author="SRO">
            <w:rPr>
              <w:rFonts w:cs="Times New Roman"/>
              <w:sz w:val="26"/>
              <w:szCs w:val="26"/>
              <w:rtl/>
              <w:lang w:eastAsia="fr-FR"/>
            </w:rPr>
          </w:rPrChange>
        </w:rPr>
        <w:t xml:space="preserve"> </w:t>
      </w:r>
      <w:r w:rsidRPr="000F3EE9">
        <w:rPr>
          <w:rFonts w:cs="Times New Roman" w:hint="eastAsia"/>
          <w:sz w:val="26"/>
          <w:szCs w:val="26"/>
          <w:rtl/>
          <w:lang w:eastAsia="fr-FR"/>
          <w:rPrChange w:id="1803" w:author="SRO">
            <w:rPr>
              <w:rFonts w:cs="Times New Roman" w:hint="eastAsia"/>
              <w:sz w:val="26"/>
              <w:szCs w:val="26"/>
              <w:rtl/>
              <w:lang w:eastAsia="fr-FR"/>
            </w:rPr>
          </w:rPrChange>
        </w:rPr>
        <w:t>الحكامة</w:t>
      </w:r>
      <w:r w:rsidRPr="000F3EE9">
        <w:rPr>
          <w:rFonts w:cs="Times New Roman"/>
          <w:sz w:val="26"/>
          <w:szCs w:val="26"/>
          <w:rtl/>
          <w:lang w:eastAsia="fr-FR"/>
          <w:rPrChange w:id="1804" w:author="SRO">
            <w:rPr>
              <w:rFonts w:cs="Times New Roman"/>
              <w:sz w:val="26"/>
              <w:szCs w:val="26"/>
              <w:rtl/>
              <w:lang w:eastAsia="fr-FR"/>
            </w:rPr>
          </w:rPrChange>
        </w:rPr>
        <w:t xml:space="preserve">. </w:t>
      </w:r>
    </w:p>
    <w:p w:rsidR="00832F4C" w:rsidRPr="000F3EE9" w:rsidRDefault="00832F4C" w:rsidP="00832F4C">
      <w:pPr>
        <w:pStyle w:val="Sansinterligne1"/>
        <w:numPr>
          <w:ilvl w:val="0"/>
          <w:numId w:val="28"/>
          <w:numberingChange w:id="1805" w:author="SRO" w:date="2011-02-21T09:12:00Z" w:original="%1:68:0:."/>
        </w:numPr>
        <w:tabs>
          <w:tab w:val="right" w:pos="585"/>
        </w:tabs>
        <w:bidi/>
        <w:spacing w:after="240"/>
        <w:ind w:left="34" w:firstLine="0"/>
        <w:jc w:val="both"/>
        <w:rPr>
          <w:rFonts w:cs="Times New Roman"/>
          <w:sz w:val="26"/>
          <w:szCs w:val="26"/>
          <w:rtl/>
          <w:lang w:eastAsia="fr-FR"/>
          <w:rPrChange w:id="1806" w:author="SRO">
            <w:rPr>
              <w:rFonts w:cs="Times New Roman"/>
              <w:sz w:val="26"/>
              <w:szCs w:val="26"/>
              <w:rtl/>
              <w:lang w:eastAsia="fr-FR"/>
            </w:rPr>
          </w:rPrChange>
        </w:rPr>
        <w:pPrChange w:id="1807" w:author="SRO" w:date="2011-02-21T10:11:00Z">
          <w:pPr>
            <w:pStyle w:val="Sansinterligne1"/>
            <w:numPr>
              <w:ilvl w:val="1"/>
              <w:numId w:val="28"/>
            </w:numPr>
            <w:tabs>
              <w:tab w:val="right" w:pos="585"/>
              <w:tab w:val="num" w:pos="1080"/>
            </w:tabs>
            <w:bidi/>
            <w:spacing w:after="240"/>
            <w:ind w:left="34"/>
            <w:jc w:val="both"/>
          </w:pPr>
        </w:pPrChange>
      </w:pPr>
      <w:r w:rsidRPr="000F3EE9">
        <w:rPr>
          <w:rFonts w:cs="Times New Roman" w:hint="eastAsia"/>
          <w:sz w:val="26"/>
          <w:szCs w:val="26"/>
          <w:rtl/>
          <w:lang w:eastAsia="fr-FR"/>
          <w:rPrChange w:id="1808" w:author="SRO">
            <w:rPr>
              <w:rFonts w:cs="Times New Roman" w:hint="eastAsia"/>
              <w:sz w:val="26"/>
              <w:szCs w:val="26"/>
              <w:rtl/>
              <w:lang w:eastAsia="fr-FR"/>
            </w:rPr>
          </w:rPrChange>
        </w:rPr>
        <w:t>قدم</w:t>
      </w:r>
      <w:r w:rsidRPr="000F3EE9">
        <w:rPr>
          <w:rFonts w:cs="Times New Roman"/>
          <w:sz w:val="26"/>
          <w:szCs w:val="26"/>
          <w:rtl/>
          <w:lang w:eastAsia="fr-FR"/>
          <w:rPrChange w:id="1809" w:author="SRO">
            <w:rPr>
              <w:rFonts w:cs="Times New Roman"/>
              <w:sz w:val="26"/>
              <w:szCs w:val="26"/>
              <w:rtl/>
              <w:lang w:eastAsia="fr-FR"/>
            </w:rPr>
          </w:rPrChange>
        </w:rPr>
        <w:t xml:space="preserve"> </w:t>
      </w:r>
      <w:r w:rsidRPr="000F3EE9">
        <w:rPr>
          <w:rFonts w:cs="Times New Roman" w:hint="eastAsia"/>
          <w:sz w:val="26"/>
          <w:szCs w:val="26"/>
          <w:rtl/>
          <w:lang w:eastAsia="fr-FR"/>
          <w:rPrChange w:id="1810" w:author="SRO">
            <w:rPr>
              <w:rFonts w:cs="Times New Roman" w:hint="eastAsia"/>
              <w:sz w:val="26"/>
              <w:szCs w:val="26"/>
              <w:rtl/>
              <w:lang w:eastAsia="fr-FR"/>
            </w:rPr>
          </w:rPrChange>
        </w:rPr>
        <w:t>المشارك</w:t>
      </w:r>
      <w:r w:rsidRPr="000F3EE9">
        <w:rPr>
          <w:rFonts w:cs="Times New Roman"/>
          <w:sz w:val="26"/>
          <w:szCs w:val="26"/>
          <w:rtl/>
          <w:lang w:eastAsia="fr-FR"/>
          <w:rPrChange w:id="1811" w:author="SRO">
            <w:rPr>
              <w:rFonts w:cs="Times New Roman"/>
              <w:sz w:val="26"/>
              <w:szCs w:val="26"/>
              <w:rtl/>
              <w:lang w:eastAsia="fr-FR"/>
            </w:rPr>
          </w:rPrChange>
        </w:rPr>
        <w:t xml:space="preserve"> </w:t>
      </w:r>
      <w:r w:rsidRPr="000F3EE9">
        <w:rPr>
          <w:rFonts w:cs="Times New Roman" w:hint="eastAsia"/>
          <w:sz w:val="26"/>
          <w:szCs w:val="26"/>
          <w:rtl/>
          <w:lang w:eastAsia="fr-FR"/>
          <w:rPrChange w:id="1812" w:author="SRO">
            <w:rPr>
              <w:rFonts w:cs="Times New Roman" w:hint="eastAsia"/>
              <w:sz w:val="26"/>
              <w:szCs w:val="26"/>
              <w:rtl/>
              <w:lang w:eastAsia="fr-FR"/>
            </w:rPr>
          </w:rPrChange>
        </w:rPr>
        <w:t>الثاني،</w:t>
      </w:r>
      <w:r w:rsidRPr="000F3EE9">
        <w:rPr>
          <w:rFonts w:cs="Times New Roman"/>
          <w:sz w:val="26"/>
          <w:szCs w:val="26"/>
          <w:rtl/>
          <w:lang w:eastAsia="fr-FR"/>
          <w:rPrChange w:id="1813" w:author="SRO">
            <w:rPr>
              <w:rFonts w:cs="Times New Roman"/>
              <w:sz w:val="26"/>
              <w:szCs w:val="26"/>
              <w:rtl/>
              <w:lang w:eastAsia="fr-FR"/>
            </w:rPr>
          </w:rPrChange>
        </w:rPr>
        <w:t xml:space="preserve"> </w:t>
      </w:r>
      <w:r w:rsidRPr="000F3EE9">
        <w:rPr>
          <w:rFonts w:cs="Times New Roman" w:hint="eastAsia"/>
          <w:sz w:val="26"/>
          <w:szCs w:val="26"/>
          <w:rtl/>
          <w:lang w:eastAsia="fr-FR"/>
          <w:rPrChange w:id="1814" w:author="SRO">
            <w:rPr>
              <w:rFonts w:cs="Times New Roman" w:hint="eastAsia"/>
              <w:sz w:val="26"/>
              <w:szCs w:val="26"/>
              <w:rtl/>
              <w:lang w:eastAsia="fr-FR"/>
            </w:rPr>
          </w:rPrChange>
        </w:rPr>
        <w:t>السيد</w:t>
      </w:r>
      <w:r w:rsidRPr="000F3EE9">
        <w:rPr>
          <w:rFonts w:cs="Times New Roman"/>
          <w:sz w:val="26"/>
          <w:szCs w:val="26"/>
          <w:rtl/>
          <w:lang w:eastAsia="fr-FR"/>
          <w:rPrChange w:id="1815" w:author="SRO">
            <w:rPr>
              <w:rFonts w:cs="Times New Roman"/>
              <w:sz w:val="26"/>
              <w:szCs w:val="26"/>
              <w:rtl/>
              <w:lang w:eastAsia="fr-FR"/>
            </w:rPr>
          </w:rPrChange>
        </w:rPr>
        <w:t xml:space="preserve"> </w:t>
      </w:r>
      <w:r w:rsidRPr="000F3EE9">
        <w:rPr>
          <w:rFonts w:cs="Times New Roman" w:hint="eastAsia"/>
          <w:sz w:val="26"/>
          <w:szCs w:val="26"/>
          <w:rtl/>
          <w:lang w:eastAsia="fr-FR"/>
          <w:rPrChange w:id="1816" w:author="SRO">
            <w:rPr>
              <w:rFonts w:cs="Times New Roman" w:hint="eastAsia"/>
              <w:sz w:val="26"/>
              <w:szCs w:val="26"/>
              <w:rtl/>
              <w:lang w:eastAsia="fr-FR"/>
            </w:rPr>
          </w:rPrChange>
        </w:rPr>
        <w:t>ظافر</w:t>
      </w:r>
      <w:r w:rsidRPr="000F3EE9">
        <w:rPr>
          <w:rFonts w:cs="Times New Roman"/>
          <w:sz w:val="26"/>
          <w:szCs w:val="26"/>
          <w:rtl/>
          <w:lang w:eastAsia="fr-FR"/>
          <w:rPrChange w:id="1817" w:author="SRO">
            <w:rPr>
              <w:rFonts w:cs="Times New Roman"/>
              <w:sz w:val="26"/>
              <w:szCs w:val="26"/>
              <w:rtl/>
              <w:lang w:eastAsia="fr-FR"/>
            </w:rPr>
          </w:rPrChange>
        </w:rPr>
        <w:t xml:space="preserve"> </w:t>
      </w:r>
      <w:r w:rsidRPr="000F3EE9">
        <w:rPr>
          <w:rFonts w:cs="Times New Roman" w:hint="eastAsia"/>
          <w:sz w:val="26"/>
          <w:szCs w:val="26"/>
          <w:rtl/>
          <w:lang w:eastAsia="fr-FR"/>
          <w:rPrChange w:id="1818" w:author="SRO">
            <w:rPr>
              <w:rFonts w:cs="Times New Roman" w:hint="eastAsia"/>
              <w:sz w:val="26"/>
              <w:szCs w:val="26"/>
              <w:rtl/>
              <w:lang w:eastAsia="fr-FR"/>
            </w:rPr>
          </w:rPrChange>
        </w:rPr>
        <w:t>سعيدان</w:t>
      </w:r>
      <w:r w:rsidRPr="000F3EE9">
        <w:rPr>
          <w:rFonts w:cs="Times New Roman"/>
          <w:sz w:val="26"/>
          <w:szCs w:val="26"/>
          <w:rtl/>
          <w:lang w:eastAsia="fr-FR"/>
          <w:rPrChange w:id="1819" w:author="SRO">
            <w:rPr>
              <w:rFonts w:cs="Times New Roman"/>
              <w:sz w:val="26"/>
              <w:szCs w:val="26"/>
              <w:rtl/>
              <w:lang w:eastAsia="fr-FR"/>
            </w:rPr>
          </w:rPrChange>
        </w:rPr>
        <w:t xml:space="preserve"> </w:t>
      </w:r>
      <w:r w:rsidRPr="000F3EE9">
        <w:rPr>
          <w:rFonts w:cs="Times New Roman" w:hint="eastAsia"/>
          <w:sz w:val="26"/>
          <w:szCs w:val="26"/>
          <w:rtl/>
          <w:lang w:eastAsia="fr-FR"/>
          <w:rPrChange w:id="1820" w:author="SRO">
            <w:rPr>
              <w:rFonts w:cs="Times New Roman" w:hint="eastAsia"/>
              <w:sz w:val="26"/>
              <w:szCs w:val="26"/>
              <w:rtl/>
              <w:lang w:eastAsia="fr-FR"/>
            </w:rPr>
          </w:rPrChange>
        </w:rPr>
        <w:t>من</w:t>
      </w:r>
      <w:r w:rsidRPr="000F3EE9">
        <w:rPr>
          <w:rFonts w:cs="Times New Roman"/>
          <w:sz w:val="26"/>
          <w:szCs w:val="26"/>
          <w:rtl/>
          <w:lang w:eastAsia="fr-FR"/>
          <w:rPrChange w:id="1821" w:author="SRO">
            <w:rPr>
              <w:rFonts w:cs="Times New Roman"/>
              <w:sz w:val="26"/>
              <w:szCs w:val="26"/>
              <w:rtl/>
              <w:lang w:eastAsia="fr-FR"/>
            </w:rPr>
          </w:rPrChange>
        </w:rPr>
        <w:t xml:space="preserve"> </w:t>
      </w:r>
      <w:r w:rsidRPr="000F3EE9">
        <w:rPr>
          <w:rFonts w:cs="Times New Roman" w:hint="eastAsia"/>
          <w:sz w:val="26"/>
          <w:szCs w:val="26"/>
          <w:rtl/>
          <w:lang w:eastAsia="fr-FR"/>
          <w:rPrChange w:id="1822" w:author="SRO">
            <w:rPr>
              <w:rFonts w:cs="Times New Roman" w:hint="eastAsia"/>
              <w:sz w:val="26"/>
              <w:szCs w:val="26"/>
              <w:rtl/>
              <w:lang w:eastAsia="fr-FR"/>
            </w:rPr>
          </w:rPrChange>
        </w:rPr>
        <w:t>جامعة</w:t>
      </w:r>
      <w:r w:rsidRPr="000F3EE9">
        <w:rPr>
          <w:rFonts w:cs="Times New Roman"/>
          <w:sz w:val="26"/>
          <w:szCs w:val="26"/>
          <w:rtl/>
          <w:lang w:eastAsia="fr-FR"/>
          <w:rPrChange w:id="1823" w:author="SRO">
            <w:rPr>
              <w:rFonts w:cs="Times New Roman"/>
              <w:sz w:val="26"/>
              <w:szCs w:val="26"/>
              <w:rtl/>
              <w:lang w:eastAsia="fr-FR"/>
            </w:rPr>
          </w:rPrChange>
        </w:rPr>
        <w:t xml:space="preserve"> </w:t>
      </w:r>
      <w:r w:rsidRPr="000F3EE9">
        <w:rPr>
          <w:rFonts w:cs="Times New Roman" w:hint="eastAsia"/>
          <w:sz w:val="26"/>
          <w:szCs w:val="26"/>
          <w:rtl/>
          <w:lang w:eastAsia="fr-FR"/>
          <w:rPrChange w:id="1824" w:author="SRO">
            <w:rPr>
              <w:rFonts w:cs="Times New Roman" w:hint="eastAsia"/>
              <w:sz w:val="26"/>
              <w:szCs w:val="26"/>
              <w:rtl/>
              <w:lang w:eastAsia="fr-FR"/>
            </w:rPr>
          </w:rPrChange>
        </w:rPr>
        <w:t>ليل</w:t>
      </w:r>
      <w:r w:rsidRPr="000F3EE9">
        <w:rPr>
          <w:rFonts w:cs="Times New Roman"/>
          <w:sz w:val="26"/>
          <w:szCs w:val="26"/>
          <w:rtl/>
          <w:lang w:eastAsia="fr-FR"/>
          <w:rPrChange w:id="1825" w:author="SRO">
            <w:rPr>
              <w:rFonts w:cs="Times New Roman"/>
              <w:sz w:val="26"/>
              <w:szCs w:val="26"/>
              <w:rtl/>
              <w:lang w:eastAsia="fr-FR"/>
            </w:rPr>
          </w:rPrChange>
        </w:rPr>
        <w:t xml:space="preserve"> 3</w:t>
      </w:r>
      <w:r w:rsidRPr="000F3EE9">
        <w:rPr>
          <w:rFonts w:cs="Times New Roman" w:hint="eastAsia"/>
          <w:sz w:val="26"/>
          <w:szCs w:val="26"/>
          <w:rtl/>
          <w:lang w:eastAsia="fr-FR"/>
          <w:rPrChange w:id="1826" w:author="SRO">
            <w:rPr>
              <w:rFonts w:cs="Times New Roman" w:hint="eastAsia"/>
              <w:sz w:val="26"/>
              <w:szCs w:val="26"/>
              <w:rtl/>
              <w:lang w:eastAsia="fr-FR"/>
            </w:rPr>
          </w:rPrChange>
        </w:rPr>
        <w:t>،</w:t>
      </w:r>
      <w:r w:rsidRPr="000F3EE9">
        <w:rPr>
          <w:rFonts w:cs="Times New Roman"/>
          <w:sz w:val="26"/>
          <w:szCs w:val="26"/>
          <w:rtl/>
          <w:lang w:eastAsia="fr-FR"/>
          <w:rPrChange w:id="1827" w:author="SRO">
            <w:rPr>
              <w:rFonts w:cs="Times New Roman"/>
              <w:sz w:val="26"/>
              <w:szCs w:val="26"/>
              <w:rtl/>
              <w:lang w:eastAsia="fr-FR"/>
            </w:rPr>
          </w:rPrChange>
        </w:rPr>
        <w:t xml:space="preserve"> </w:t>
      </w:r>
      <w:r w:rsidRPr="000F3EE9">
        <w:rPr>
          <w:rFonts w:cs="Times New Roman" w:hint="eastAsia"/>
          <w:sz w:val="26"/>
          <w:szCs w:val="26"/>
          <w:rtl/>
          <w:lang w:eastAsia="fr-FR"/>
          <w:rPrChange w:id="1828" w:author="SRO">
            <w:rPr>
              <w:rFonts w:cs="Times New Roman" w:hint="eastAsia"/>
              <w:sz w:val="26"/>
              <w:szCs w:val="26"/>
              <w:rtl/>
              <w:lang w:eastAsia="fr-FR"/>
            </w:rPr>
          </w:rPrChange>
        </w:rPr>
        <w:t>عرضا</w:t>
      </w:r>
      <w:r w:rsidRPr="000F3EE9">
        <w:rPr>
          <w:rFonts w:cs="Times New Roman"/>
          <w:sz w:val="26"/>
          <w:szCs w:val="26"/>
          <w:rtl/>
          <w:lang w:eastAsia="fr-FR"/>
          <w:rPrChange w:id="1829" w:author="SRO">
            <w:rPr>
              <w:rFonts w:cs="Times New Roman"/>
              <w:sz w:val="26"/>
              <w:szCs w:val="26"/>
              <w:rtl/>
              <w:lang w:eastAsia="fr-FR"/>
            </w:rPr>
          </w:rPrChange>
        </w:rPr>
        <w:t xml:space="preserve"> </w:t>
      </w:r>
      <w:r w:rsidRPr="000F3EE9">
        <w:rPr>
          <w:rFonts w:cs="Times New Roman" w:hint="eastAsia"/>
          <w:sz w:val="26"/>
          <w:szCs w:val="26"/>
          <w:rtl/>
          <w:lang w:eastAsia="fr-FR"/>
          <w:rPrChange w:id="1830" w:author="SRO">
            <w:rPr>
              <w:rFonts w:cs="Times New Roman" w:hint="eastAsia"/>
              <w:sz w:val="26"/>
              <w:szCs w:val="26"/>
              <w:rtl/>
              <w:lang w:eastAsia="fr-FR"/>
            </w:rPr>
          </w:rPrChange>
        </w:rPr>
        <w:t>عنوانه</w:t>
      </w:r>
      <w:r w:rsidRPr="000F3EE9">
        <w:rPr>
          <w:rFonts w:cs="Times New Roman"/>
          <w:sz w:val="26"/>
          <w:szCs w:val="26"/>
          <w:rtl/>
          <w:lang w:eastAsia="fr-FR"/>
          <w:rPrChange w:id="1831" w:author="SRO">
            <w:rPr>
              <w:rFonts w:cs="Times New Roman"/>
              <w:sz w:val="26"/>
              <w:szCs w:val="26"/>
              <w:rtl/>
              <w:lang w:eastAsia="fr-FR"/>
            </w:rPr>
          </w:rPrChange>
        </w:rPr>
        <w:t xml:space="preserve"> "</w:t>
      </w:r>
      <w:r w:rsidRPr="000F3EE9">
        <w:rPr>
          <w:rFonts w:cs="Times New Roman" w:hint="eastAsia"/>
          <w:sz w:val="26"/>
          <w:szCs w:val="26"/>
          <w:rtl/>
          <w:lang w:eastAsia="fr-FR"/>
          <w:rPrChange w:id="1832" w:author="SRO">
            <w:rPr>
              <w:rFonts w:cs="Times New Roman" w:hint="eastAsia"/>
              <w:sz w:val="26"/>
              <w:szCs w:val="26"/>
              <w:rtl/>
              <w:lang w:eastAsia="fr-FR"/>
            </w:rPr>
          </w:rPrChange>
        </w:rPr>
        <w:t>الحكامة</w:t>
      </w:r>
      <w:r w:rsidRPr="000F3EE9">
        <w:rPr>
          <w:rFonts w:cs="Times New Roman"/>
          <w:sz w:val="26"/>
          <w:szCs w:val="26"/>
          <w:rtl/>
          <w:lang w:eastAsia="fr-FR"/>
          <w:rPrChange w:id="1833" w:author="SRO">
            <w:rPr>
              <w:rFonts w:cs="Times New Roman"/>
              <w:sz w:val="26"/>
              <w:szCs w:val="26"/>
              <w:rtl/>
              <w:lang w:eastAsia="fr-FR"/>
            </w:rPr>
          </w:rPrChange>
        </w:rPr>
        <w:t xml:space="preserve"> </w:t>
      </w:r>
      <w:r w:rsidRPr="000F3EE9">
        <w:rPr>
          <w:rFonts w:cs="Times New Roman" w:hint="eastAsia"/>
          <w:sz w:val="26"/>
          <w:szCs w:val="26"/>
          <w:rtl/>
          <w:lang w:eastAsia="fr-FR"/>
          <w:rPrChange w:id="1834" w:author="SRO">
            <w:rPr>
              <w:rFonts w:cs="Times New Roman" w:hint="eastAsia"/>
              <w:sz w:val="26"/>
              <w:szCs w:val="26"/>
              <w:rtl/>
              <w:lang w:eastAsia="fr-FR"/>
            </w:rPr>
          </w:rPrChange>
        </w:rPr>
        <w:t>الرشيدة</w:t>
      </w:r>
      <w:r w:rsidRPr="000F3EE9">
        <w:rPr>
          <w:rFonts w:cs="Times New Roman"/>
          <w:sz w:val="26"/>
          <w:szCs w:val="26"/>
          <w:rtl/>
          <w:lang w:eastAsia="fr-FR"/>
          <w:rPrChange w:id="1835" w:author="SRO">
            <w:rPr>
              <w:rFonts w:cs="Times New Roman"/>
              <w:sz w:val="26"/>
              <w:szCs w:val="26"/>
              <w:rtl/>
              <w:lang w:eastAsia="fr-FR"/>
            </w:rPr>
          </w:rPrChange>
        </w:rPr>
        <w:t xml:space="preserve">: </w:t>
      </w:r>
      <w:r w:rsidRPr="000F3EE9">
        <w:rPr>
          <w:rFonts w:cs="Times New Roman" w:hint="eastAsia"/>
          <w:sz w:val="26"/>
          <w:szCs w:val="26"/>
          <w:rtl/>
          <w:lang w:eastAsia="fr-FR"/>
          <w:rPrChange w:id="1836" w:author="SRO">
            <w:rPr>
              <w:rFonts w:cs="Times New Roman" w:hint="eastAsia"/>
              <w:sz w:val="26"/>
              <w:szCs w:val="26"/>
              <w:rtl/>
              <w:lang w:eastAsia="fr-FR"/>
            </w:rPr>
          </w:rPrChange>
        </w:rPr>
        <w:t>شرط</w:t>
      </w:r>
      <w:r w:rsidRPr="000F3EE9">
        <w:rPr>
          <w:rFonts w:cs="Times New Roman"/>
          <w:sz w:val="26"/>
          <w:szCs w:val="26"/>
          <w:rtl/>
          <w:lang w:eastAsia="fr-FR"/>
          <w:rPrChange w:id="1837" w:author="SRO">
            <w:rPr>
              <w:rFonts w:cs="Times New Roman"/>
              <w:sz w:val="26"/>
              <w:szCs w:val="26"/>
              <w:rtl/>
              <w:lang w:eastAsia="fr-FR"/>
            </w:rPr>
          </w:rPrChange>
        </w:rPr>
        <w:t xml:space="preserve"> </w:t>
      </w:r>
      <w:r w:rsidRPr="000F3EE9">
        <w:rPr>
          <w:rFonts w:cs="Times New Roman" w:hint="eastAsia"/>
          <w:sz w:val="26"/>
          <w:szCs w:val="26"/>
          <w:rtl/>
          <w:lang w:eastAsia="fr-FR"/>
          <w:rPrChange w:id="1838" w:author="SRO">
            <w:rPr>
              <w:rFonts w:cs="Times New Roman" w:hint="eastAsia"/>
              <w:sz w:val="26"/>
              <w:szCs w:val="26"/>
              <w:rtl/>
              <w:lang w:eastAsia="fr-FR"/>
            </w:rPr>
          </w:rPrChange>
        </w:rPr>
        <w:t>أساس</w:t>
      </w:r>
      <w:r w:rsidRPr="000F3EE9">
        <w:rPr>
          <w:rFonts w:cs="Times New Roman"/>
          <w:sz w:val="26"/>
          <w:szCs w:val="26"/>
          <w:rtl/>
          <w:lang w:eastAsia="fr-FR"/>
          <w:rPrChange w:id="1839" w:author="SRO">
            <w:rPr>
              <w:rFonts w:cs="Times New Roman"/>
              <w:sz w:val="26"/>
              <w:szCs w:val="26"/>
              <w:rtl/>
              <w:lang w:eastAsia="fr-FR"/>
            </w:rPr>
          </w:rPrChange>
        </w:rPr>
        <w:t xml:space="preserve"> </w:t>
      </w:r>
      <w:r w:rsidRPr="000F3EE9">
        <w:rPr>
          <w:rFonts w:cs="Times New Roman" w:hint="eastAsia"/>
          <w:sz w:val="26"/>
          <w:szCs w:val="26"/>
          <w:rtl/>
          <w:lang w:eastAsia="fr-FR"/>
          <w:rPrChange w:id="1840" w:author="SRO">
            <w:rPr>
              <w:rFonts w:cs="Times New Roman" w:hint="eastAsia"/>
              <w:sz w:val="26"/>
              <w:szCs w:val="26"/>
              <w:rtl/>
              <w:lang w:eastAsia="fr-FR"/>
            </w:rPr>
          </w:rPrChange>
        </w:rPr>
        <w:t>للتنمية</w:t>
      </w:r>
      <w:r w:rsidRPr="000F3EE9">
        <w:rPr>
          <w:rFonts w:cs="Times New Roman"/>
          <w:sz w:val="26"/>
          <w:szCs w:val="26"/>
          <w:rtl/>
          <w:lang w:eastAsia="fr-FR"/>
          <w:rPrChange w:id="1841" w:author="SRO">
            <w:rPr>
              <w:rFonts w:cs="Times New Roman"/>
              <w:sz w:val="26"/>
              <w:szCs w:val="26"/>
              <w:rtl/>
              <w:lang w:eastAsia="fr-FR"/>
            </w:rPr>
          </w:rPrChange>
        </w:rPr>
        <w:t xml:space="preserve">." </w:t>
      </w:r>
      <w:r w:rsidRPr="000F3EE9">
        <w:rPr>
          <w:rFonts w:cs="Times New Roman" w:hint="eastAsia"/>
          <w:sz w:val="26"/>
          <w:szCs w:val="26"/>
          <w:rtl/>
          <w:lang w:eastAsia="fr-FR"/>
          <w:rPrChange w:id="1842" w:author="SRO">
            <w:rPr>
              <w:rFonts w:cs="Times New Roman" w:hint="eastAsia"/>
              <w:sz w:val="26"/>
              <w:szCs w:val="26"/>
              <w:rtl/>
              <w:lang w:eastAsia="fr-FR"/>
            </w:rPr>
          </w:rPrChange>
        </w:rPr>
        <w:t>وبدأ</w:t>
      </w:r>
      <w:r w:rsidRPr="000F3EE9">
        <w:rPr>
          <w:rFonts w:cs="Times New Roman"/>
          <w:sz w:val="26"/>
          <w:szCs w:val="26"/>
          <w:rtl/>
          <w:lang w:eastAsia="fr-FR"/>
          <w:rPrChange w:id="1843" w:author="SRO">
            <w:rPr>
              <w:rFonts w:cs="Times New Roman"/>
              <w:sz w:val="26"/>
              <w:szCs w:val="26"/>
              <w:rtl/>
              <w:lang w:eastAsia="fr-FR"/>
            </w:rPr>
          </w:rPrChange>
        </w:rPr>
        <w:t xml:space="preserve"> </w:t>
      </w:r>
      <w:r w:rsidRPr="000F3EE9">
        <w:rPr>
          <w:rFonts w:cs="Times New Roman" w:hint="eastAsia"/>
          <w:sz w:val="26"/>
          <w:szCs w:val="26"/>
          <w:rtl/>
          <w:lang w:eastAsia="fr-FR"/>
          <w:rPrChange w:id="1844" w:author="SRO">
            <w:rPr>
              <w:rFonts w:cs="Times New Roman" w:hint="eastAsia"/>
              <w:sz w:val="26"/>
              <w:szCs w:val="26"/>
              <w:rtl/>
              <w:lang w:eastAsia="fr-FR"/>
            </w:rPr>
          </w:rPrChange>
        </w:rPr>
        <w:t>كلمته</w:t>
      </w:r>
      <w:r w:rsidRPr="000F3EE9">
        <w:rPr>
          <w:rFonts w:cs="Times New Roman"/>
          <w:sz w:val="26"/>
          <w:szCs w:val="26"/>
          <w:rtl/>
          <w:lang w:eastAsia="fr-FR"/>
          <w:rPrChange w:id="1845" w:author="SRO">
            <w:rPr>
              <w:rFonts w:cs="Times New Roman"/>
              <w:sz w:val="26"/>
              <w:szCs w:val="26"/>
              <w:rtl/>
              <w:lang w:eastAsia="fr-FR"/>
            </w:rPr>
          </w:rPrChange>
        </w:rPr>
        <w:t xml:space="preserve"> </w:t>
      </w:r>
      <w:r w:rsidRPr="000F3EE9">
        <w:rPr>
          <w:rFonts w:cs="Times New Roman" w:hint="eastAsia"/>
          <w:sz w:val="26"/>
          <w:szCs w:val="26"/>
          <w:rtl/>
          <w:lang w:eastAsia="fr-FR"/>
          <w:rPrChange w:id="1846" w:author="SRO">
            <w:rPr>
              <w:rFonts w:cs="Times New Roman" w:hint="eastAsia"/>
              <w:sz w:val="26"/>
              <w:szCs w:val="26"/>
              <w:rtl/>
              <w:lang w:eastAsia="fr-FR"/>
            </w:rPr>
          </w:rPrChange>
        </w:rPr>
        <w:t>بالحديث</w:t>
      </w:r>
      <w:r w:rsidRPr="000F3EE9">
        <w:rPr>
          <w:rFonts w:cs="Times New Roman"/>
          <w:sz w:val="26"/>
          <w:szCs w:val="26"/>
          <w:rtl/>
          <w:lang w:eastAsia="fr-FR"/>
          <w:rPrChange w:id="1847" w:author="SRO">
            <w:rPr>
              <w:rFonts w:cs="Times New Roman"/>
              <w:sz w:val="26"/>
              <w:szCs w:val="26"/>
              <w:rtl/>
              <w:lang w:eastAsia="fr-FR"/>
            </w:rPr>
          </w:rPrChange>
        </w:rPr>
        <w:t xml:space="preserve"> </w:t>
      </w:r>
      <w:r w:rsidRPr="000F3EE9">
        <w:rPr>
          <w:rFonts w:cs="Times New Roman" w:hint="eastAsia"/>
          <w:sz w:val="26"/>
          <w:szCs w:val="26"/>
          <w:rtl/>
          <w:lang w:eastAsia="fr-FR"/>
          <w:rPrChange w:id="1848" w:author="SRO">
            <w:rPr>
              <w:rFonts w:cs="Times New Roman" w:hint="eastAsia"/>
              <w:sz w:val="26"/>
              <w:szCs w:val="26"/>
              <w:rtl/>
              <w:lang w:eastAsia="fr-FR"/>
            </w:rPr>
          </w:rPrChange>
        </w:rPr>
        <w:t>عن</w:t>
      </w:r>
      <w:r w:rsidRPr="000F3EE9">
        <w:rPr>
          <w:rFonts w:cs="Times New Roman"/>
          <w:sz w:val="26"/>
          <w:szCs w:val="26"/>
          <w:rtl/>
          <w:lang w:eastAsia="fr-FR"/>
          <w:rPrChange w:id="1849" w:author="SRO">
            <w:rPr>
              <w:rFonts w:cs="Times New Roman"/>
              <w:sz w:val="26"/>
              <w:szCs w:val="26"/>
              <w:rtl/>
              <w:lang w:eastAsia="fr-FR"/>
            </w:rPr>
          </w:rPrChange>
        </w:rPr>
        <w:t xml:space="preserve"> </w:t>
      </w:r>
      <w:r w:rsidRPr="000F3EE9">
        <w:rPr>
          <w:rFonts w:cs="Times New Roman" w:hint="eastAsia"/>
          <w:sz w:val="26"/>
          <w:szCs w:val="26"/>
          <w:rtl/>
          <w:lang w:eastAsia="fr-FR"/>
          <w:rPrChange w:id="1850" w:author="SRO">
            <w:rPr>
              <w:rFonts w:cs="Times New Roman" w:hint="eastAsia"/>
              <w:sz w:val="26"/>
              <w:szCs w:val="26"/>
              <w:rtl/>
              <w:lang w:eastAsia="fr-FR"/>
            </w:rPr>
          </w:rPrChange>
        </w:rPr>
        <w:t>أهمية</w:t>
      </w:r>
      <w:r w:rsidRPr="000F3EE9">
        <w:rPr>
          <w:rFonts w:cs="Times New Roman"/>
          <w:sz w:val="26"/>
          <w:szCs w:val="26"/>
          <w:rtl/>
          <w:lang w:eastAsia="fr-FR"/>
          <w:rPrChange w:id="1851" w:author="SRO">
            <w:rPr>
              <w:rFonts w:cs="Times New Roman"/>
              <w:sz w:val="26"/>
              <w:szCs w:val="26"/>
              <w:rtl/>
              <w:lang w:eastAsia="fr-FR"/>
            </w:rPr>
          </w:rPrChange>
        </w:rPr>
        <w:t xml:space="preserve"> </w:t>
      </w:r>
      <w:r w:rsidRPr="000F3EE9">
        <w:rPr>
          <w:rFonts w:cs="Times New Roman" w:hint="eastAsia"/>
          <w:sz w:val="26"/>
          <w:szCs w:val="26"/>
          <w:rtl/>
          <w:lang w:eastAsia="fr-FR"/>
          <w:rPrChange w:id="1852" w:author="SRO">
            <w:rPr>
              <w:rFonts w:cs="Times New Roman" w:hint="eastAsia"/>
              <w:sz w:val="26"/>
              <w:szCs w:val="26"/>
              <w:rtl/>
              <w:lang w:eastAsia="fr-FR"/>
            </w:rPr>
          </w:rPrChange>
        </w:rPr>
        <w:t>الحكامة</w:t>
      </w:r>
      <w:r w:rsidRPr="000F3EE9">
        <w:rPr>
          <w:rFonts w:cs="Times New Roman"/>
          <w:sz w:val="26"/>
          <w:szCs w:val="26"/>
          <w:rtl/>
          <w:lang w:eastAsia="fr-FR"/>
          <w:rPrChange w:id="1853" w:author="SRO">
            <w:rPr>
              <w:rFonts w:cs="Times New Roman"/>
              <w:sz w:val="26"/>
              <w:szCs w:val="26"/>
              <w:rtl/>
              <w:lang w:eastAsia="fr-FR"/>
            </w:rPr>
          </w:rPrChange>
        </w:rPr>
        <w:t xml:space="preserve"> </w:t>
      </w:r>
      <w:r w:rsidRPr="000F3EE9">
        <w:rPr>
          <w:rFonts w:cs="Times New Roman" w:hint="eastAsia"/>
          <w:sz w:val="26"/>
          <w:szCs w:val="26"/>
          <w:rtl/>
          <w:lang w:eastAsia="fr-FR"/>
          <w:rPrChange w:id="1854" w:author="SRO">
            <w:rPr>
              <w:rFonts w:cs="Times New Roman" w:hint="eastAsia"/>
              <w:sz w:val="26"/>
              <w:szCs w:val="26"/>
              <w:rtl/>
              <w:lang w:eastAsia="fr-FR"/>
            </w:rPr>
          </w:rPrChange>
        </w:rPr>
        <w:t>الرشيدة</w:t>
      </w:r>
      <w:r w:rsidRPr="000F3EE9">
        <w:rPr>
          <w:rFonts w:cs="Times New Roman"/>
          <w:sz w:val="26"/>
          <w:szCs w:val="26"/>
          <w:rtl/>
          <w:lang w:eastAsia="fr-FR"/>
          <w:rPrChange w:id="1855" w:author="SRO">
            <w:rPr>
              <w:rFonts w:cs="Times New Roman"/>
              <w:sz w:val="26"/>
              <w:szCs w:val="26"/>
              <w:rtl/>
              <w:lang w:eastAsia="fr-FR"/>
            </w:rPr>
          </w:rPrChange>
        </w:rPr>
        <w:t xml:space="preserve"> </w:t>
      </w:r>
      <w:r w:rsidRPr="000F3EE9">
        <w:rPr>
          <w:rFonts w:cs="Times New Roman" w:hint="eastAsia"/>
          <w:sz w:val="26"/>
          <w:szCs w:val="26"/>
          <w:rtl/>
          <w:lang w:eastAsia="fr-FR"/>
          <w:rPrChange w:id="1856" w:author="SRO">
            <w:rPr>
              <w:rFonts w:cs="Times New Roman" w:hint="eastAsia"/>
              <w:sz w:val="26"/>
              <w:szCs w:val="26"/>
              <w:rtl/>
              <w:lang w:eastAsia="fr-FR"/>
            </w:rPr>
          </w:rPrChange>
        </w:rPr>
        <w:t>مع</w:t>
      </w:r>
      <w:r w:rsidRPr="000F3EE9">
        <w:rPr>
          <w:rFonts w:cs="Times New Roman"/>
          <w:sz w:val="26"/>
          <w:szCs w:val="26"/>
          <w:rtl/>
          <w:lang w:eastAsia="fr-FR"/>
          <w:rPrChange w:id="1857" w:author="SRO">
            <w:rPr>
              <w:rFonts w:cs="Times New Roman"/>
              <w:sz w:val="26"/>
              <w:szCs w:val="26"/>
              <w:rtl/>
              <w:lang w:eastAsia="fr-FR"/>
            </w:rPr>
          </w:rPrChange>
        </w:rPr>
        <w:t xml:space="preserve"> </w:t>
      </w:r>
      <w:r w:rsidRPr="000F3EE9">
        <w:rPr>
          <w:rFonts w:cs="Times New Roman" w:hint="eastAsia"/>
          <w:sz w:val="26"/>
          <w:szCs w:val="26"/>
          <w:rtl/>
          <w:lang w:eastAsia="fr-FR"/>
          <w:rPrChange w:id="1858" w:author="SRO">
            <w:rPr>
              <w:rFonts w:cs="Times New Roman" w:hint="eastAsia"/>
              <w:sz w:val="26"/>
              <w:szCs w:val="26"/>
              <w:rtl/>
              <w:lang w:eastAsia="fr-FR"/>
            </w:rPr>
          </w:rPrChange>
        </w:rPr>
        <w:t>التشديد</w:t>
      </w:r>
      <w:r w:rsidRPr="000F3EE9">
        <w:rPr>
          <w:rFonts w:cs="Times New Roman"/>
          <w:sz w:val="26"/>
          <w:szCs w:val="26"/>
          <w:rtl/>
          <w:lang w:eastAsia="fr-FR"/>
          <w:rPrChange w:id="1859" w:author="SRO">
            <w:rPr>
              <w:rFonts w:cs="Times New Roman"/>
              <w:sz w:val="26"/>
              <w:szCs w:val="26"/>
              <w:rtl/>
              <w:lang w:eastAsia="fr-FR"/>
            </w:rPr>
          </w:rPrChange>
        </w:rPr>
        <w:t xml:space="preserve"> </w:t>
      </w:r>
      <w:r w:rsidRPr="000F3EE9">
        <w:rPr>
          <w:rFonts w:cs="Times New Roman" w:hint="eastAsia"/>
          <w:sz w:val="26"/>
          <w:szCs w:val="26"/>
          <w:rtl/>
          <w:lang w:eastAsia="fr-FR"/>
          <w:rPrChange w:id="1860" w:author="SRO">
            <w:rPr>
              <w:rFonts w:cs="Times New Roman" w:hint="eastAsia"/>
              <w:sz w:val="26"/>
              <w:szCs w:val="26"/>
              <w:rtl/>
              <w:lang w:eastAsia="fr-FR"/>
            </w:rPr>
          </w:rPrChange>
        </w:rPr>
        <w:t>على</w:t>
      </w:r>
      <w:r w:rsidRPr="000F3EE9">
        <w:rPr>
          <w:rFonts w:cs="Times New Roman"/>
          <w:sz w:val="26"/>
          <w:szCs w:val="26"/>
          <w:rtl/>
          <w:lang w:eastAsia="fr-FR"/>
          <w:rPrChange w:id="1861" w:author="SRO">
            <w:rPr>
              <w:rFonts w:cs="Times New Roman"/>
              <w:sz w:val="26"/>
              <w:szCs w:val="26"/>
              <w:rtl/>
              <w:lang w:eastAsia="fr-FR"/>
            </w:rPr>
          </w:rPrChange>
        </w:rPr>
        <w:t xml:space="preserve"> </w:t>
      </w:r>
      <w:r w:rsidRPr="000F3EE9">
        <w:rPr>
          <w:rFonts w:cs="Times New Roman" w:hint="eastAsia"/>
          <w:sz w:val="26"/>
          <w:szCs w:val="26"/>
          <w:rtl/>
          <w:lang w:eastAsia="fr-FR"/>
          <w:rPrChange w:id="1862" w:author="SRO">
            <w:rPr>
              <w:rFonts w:cs="Times New Roman" w:hint="eastAsia"/>
              <w:sz w:val="26"/>
              <w:szCs w:val="26"/>
              <w:rtl/>
              <w:lang w:eastAsia="fr-FR"/>
            </w:rPr>
          </w:rPrChange>
        </w:rPr>
        <w:t>أن</w:t>
      </w:r>
      <w:r w:rsidRPr="000F3EE9">
        <w:rPr>
          <w:rFonts w:cs="Times New Roman"/>
          <w:sz w:val="26"/>
          <w:szCs w:val="26"/>
          <w:rtl/>
          <w:lang w:eastAsia="fr-FR"/>
          <w:rPrChange w:id="1863" w:author="SRO">
            <w:rPr>
              <w:rFonts w:cs="Times New Roman"/>
              <w:sz w:val="26"/>
              <w:szCs w:val="26"/>
              <w:rtl/>
              <w:lang w:eastAsia="fr-FR"/>
            </w:rPr>
          </w:rPrChange>
        </w:rPr>
        <w:t xml:space="preserve"> </w:t>
      </w:r>
      <w:r w:rsidRPr="000F3EE9">
        <w:rPr>
          <w:rFonts w:cs="Times New Roman" w:hint="eastAsia"/>
          <w:sz w:val="26"/>
          <w:szCs w:val="26"/>
          <w:rtl/>
          <w:lang w:eastAsia="fr-FR"/>
          <w:rPrChange w:id="1864" w:author="SRO">
            <w:rPr>
              <w:rFonts w:cs="Times New Roman" w:hint="eastAsia"/>
              <w:sz w:val="26"/>
              <w:szCs w:val="26"/>
              <w:rtl/>
              <w:lang w:eastAsia="fr-FR"/>
            </w:rPr>
          </w:rPrChange>
        </w:rPr>
        <w:t>مسألة</w:t>
      </w:r>
      <w:r w:rsidRPr="000F3EE9">
        <w:rPr>
          <w:rFonts w:cs="Times New Roman"/>
          <w:sz w:val="26"/>
          <w:szCs w:val="26"/>
          <w:rtl/>
          <w:lang w:eastAsia="fr-FR"/>
          <w:rPrChange w:id="1865" w:author="SRO">
            <w:rPr>
              <w:rFonts w:cs="Times New Roman"/>
              <w:sz w:val="26"/>
              <w:szCs w:val="26"/>
              <w:rtl/>
              <w:lang w:eastAsia="fr-FR"/>
            </w:rPr>
          </w:rPrChange>
        </w:rPr>
        <w:t xml:space="preserve"> </w:t>
      </w:r>
      <w:r w:rsidRPr="000F3EE9">
        <w:rPr>
          <w:rFonts w:cs="Times New Roman" w:hint="eastAsia"/>
          <w:sz w:val="26"/>
          <w:szCs w:val="26"/>
          <w:rtl/>
          <w:lang w:eastAsia="fr-FR"/>
          <w:rPrChange w:id="1866" w:author="SRO">
            <w:rPr>
              <w:rFonts w:cs="Times New Roman" w:hint="eastAsia"/>
              <w:sz w:val="26"/>
              <w:szCs w:val="26"/>
              <w:rtl/>
              <w:lang w:eastAsia="fr-FR"/>
            </w:rPr>
          </w:rPrChange>
        </w:rPr>
        <w:t>الحكامة</w:t>
      </w:r>
      <w:r w:rsidRPr="000F3EE9">
        <w:rPr>
          <w:rFonts w:cs="Times New Roman"/>
          <w:sz w:val="26"/>
          <w:szCs w:val="26"/>
          <w:rtl/>
          <w:lang w:eastAsia="fr-FR"/>
          <w:rPrChange w:id="1867" w:author="SRO">
            <w:rPr>
              <w:rFonts w:cs="Times New Roman"/>
              <w:sz w:val="26"/>
              <w:szCs w:val="26"/>
              <w:rtl/>
              <w:lang w:eastAsia="fr-FR"/>
            </w:rPr>
          </w:rPrChange>
        </w:rPr>
        <w:t xml:space="preserve"> </w:t>
      </w:r>
      <w:r w:rsidRPr="000F3EE9">
        <w:rPr>
          <w:rFonts w:cs="Times New Roman" w:hint="eastAsia"/>
          <w:sz w:val="26"/>
          <w:szCs w:val="26"/>
          <w:rtl/>
          <w:lang w:eastAsia="fr-FR"/>
          <w:rPrChange w:id="1868" w:author="SRO">
            <w:rPr>
              <w:rFonts w:cs="Times New Roman" w:hint="eastAsia"/>
              <w:sz w:val="26"/>
              <w:szCs w:val="26"/>
              <w:rtl/>
              <w:lang w:eastAsia="fr-FR"/>
            </w:rPr>
          </w:rPrChange>
        </w:rPr>
        <w:t>لا</w:t>
      </w:r>
      <w:r w:rsidRPr="000F3EE9">
        <w:rPr>
          <w:rFonts w:cs="Times New Roman"/>
          <w:sz w:val="26"/>
          <w:szCs w:val="26"/>
          <w:rtl/>
          <w:lang w:eastAsia="fr-FR"/>
          <w:rPrChange w:id="1869" w:author="SRO">
            <w:rPr>
              <w:rFonts w:cs="Times New Roman"/>
              <w:sz w:val="26"/>
              <w:szCs w:val="26"/>
              <w:rtl/>
              <w:lang w:eastAsia="fr-FR"/>
            </w:rPr>
          </w:rPrChange>
        </w:rPr>
        <w:t xml:space="preserve"> </w:t>
      </w:r>
      <w:r w:rsidRPr="000F3EE9">
        <w:rPr>
          <w:rFonts w:cs="Times New Roman" w:hint="eastAsia"/>
          <w:sz w:val="26"/>
          <w:szCs w:val="26"/>
          <w:rtl/>
          <w:lang w:eastAsia="fr-FR"/>
          <w:rPrChange w:id="1870" w:author="SRO">
            <w:rPr>
              <w:rFonts w:cs="Times New Roman" w:hint="eastAsia"/>
              <w:sz w:val="26"/>
              <w:szCs w:val="26"/>
              <w:rtl/>
              <w:lang w:eastAsia="fr-FR"/>
            </w:rPr>
          </w:rPrChange>
        </w:rPr>
        <w:t>تزال</w:t>
      </w:r>
      <w:r w:rsidRPr="000F3EE9">
        <w:rPr>
          <w:rFonts w:cs="Times New Roman"/>
          <w:sz w:val="26"/>
          <w:szCs w:val="26"/>
          <w:rtl/>
          <w:lang w:eastAsia="fr-FR"/>
          <w:rPrChange w:id="1871" w:author="SRO">
            <w:rPr>
              <w:rFonts w:cs="Times New Roman"/>
              <w:sz w:val="26"/>
              <w:szCs w:val="26"/>
              <w:rtl/>
              <w:lang w:eastAsia="fr-FR"/>
            </w:rPr>
          </w:rPrChange>
        </w:rPr>
        <w:t xml:space="preserve"> </w:t>
      </w:r>
      <w:r w:rsidRPr="000F3EE9">
        <w:rPr>
          <w:rFonts w:cs="Times New Roman" w:hint="eastAsia"/>
          <w:sz w:val="26"/>
          <w:szCs w:val="26"/>
          <w:rtl/>
          <w:lang w:eastAsia="fr-FR"/>
          <w:rPrChange w:id="1872" w:author="SRO">
            <w:rPr>
              <w:rFonts w:cs="Times New Roman" w:hint="eastAsia"/>
              <w:sz w:val="26"/>
              <w:szCs w:val="26"/>
              <w:rtl/>
              <w:lang w:eastAsia="fr-FR"/>
            </w:rPr>
          </w:rPrChange>
        </w:rPr>
        <w:t>القضية</w:t>
      </w:r>
      <w:r w:rsidRPr="000F3EE9">
        <w:rPr>
          <w:rFonts w:cs="Times New Roman"/>
          <w:sz w:val="26"/>
          <w:szCs w:val="26"/>
          <w:rtl/>
          <w:lang w:eastAsia="fr-FR"/>
          <w:rPrChange w:id="1873" w:author="SRO">
            <w:rPr>
              <w:rFonts w:cs="Times New Roman"/>
              <w:sz w:val="26"/>
              <w:szCs w:val="26"/>
              <w:rtl/>
              <w:lang w:eastAsia="fr-FR"/>
            </w:rPr>
          </w:rPrChange>
        </w:rPr>
        <w:t xml:space="preserve"> </w:t>
      </w:r>
      <w:r w:rsidRPr="000F3EE9">
        <w:rPr>
          <w:rFonts w:cs="Times New Roman" w:hint="eastAsia"/>
          <w:sz w:val="26"/>
          <w:szCs w:val="26"/>
          <w:rtl/>
          <w:lang w:eastAsia="fr-FR"/>
          <w:rPrChange w:id="1874" w:author="SRO">
            <w:rPr>
              <w:rFonts w:cs="Times New Roman" w:hint="eastAsia"/>
              <w:sz w:val="26"/>
              <w:szCs w:val="26"/>
              <w:rtl/>
              <w:lang w:eastAsia="fr-FR"/>
            </w:rPr>
          </w:rPrChange>
        </w:rPr>
        <w:t>المهيمنة</w:t>
      </w:r>
      <w:r w:rsidRPr="000F3EE9">
        <w:rPr>
          <w:rFonts w:cs="Times New Roman"/>
          <w:sz w:val="26"/>
          <w:szCs w:val="26"/>
          <w:rtl/>
          <w:lang w:eastAsia="fr-FR"/>
          <w:rPrChange w:id="1875" w:author="SRO">
            <w:rPr>
              <w:rFonts w:cs="Times New Roman"/>
              <w:sz w:val="26"/>
              <w:szCs w:val="26"/>
              <w:rtl/>
              <w:lang w:eastAsia="fr-FR"/>
            </w:rPr>
          </w:rPrChange>
        </w:rPr>
        <w:t xml:space="preserve"> </w:t>
      </w:r>
      <w:r w:rsidRPr="000F3EE9">
        <w:rPr>
          <w:rFonts w:cs="Times New Roman" w:hint="eastAsia"/>
          <w:sz w:val="26"/>
          <w:szCs w:val="26"/>
          <w:rtl/>
          <w:lang w:eastAsia="fr-FR"/>
          <w:rPrChange w:id="1876" w:author="SRO">
            <w:rPr>
              <w:rFonts w:cs="Times New Roman" w:hint="eastAsia"/>
              <w:sz w:val="26"/>
              <w:szCs w:val="26"/>
              <w:rtl/>
              <w:lang w:eastAsia="fr-FR"/>
            </w:rPr>
          </w:rPrChange>
        </w:rPr>
        <w:t>في</w:t>
      </w:r>
      <w:r w:rsidRPr="000F3EE9">
        <w:rPr>
          <w:rFonts w:cs="Times New Roman"/>
          <w:sz w:val="26"/>
          <w:szCs w:val="26"/>
          <w:rtl/>
          <w:lang w:eastAsia="fr-FR"/>
          <w:rPrChange w:id="1877" w:author="SRO">
            <w:rPr>
              <w:rFonts w:cs="Times New Roman"/>
              <w:sz w:val="26"/>
              <w:szCs w:val="26"/>
              <w:rtl/>
              <w:lang w:eastAsia="fr-FR"/>
            </w:rPr>
          </w:rPrChange>
        </w:rPr>
        <w:t xml:space="preserve"> </w:t>
      </w:r>
      <w:r w:rsidRPr="000F3EE9">
        <w:rPr>
          <w:rFonts w:cs="Times New Roman" w:hint="eastAsia"/>
          <w:sz w:val="26"/>
          <w:szCs w:val="26"/>
          <w:rtl/>
          <w:lang w:eastAsia="fr-FR"/>
          <w:rPrChange w:id="1878" w:author="SRO">
            <w:rPr>
              <w:rFonts w:cs="Times New Roman" w:hint="eastAsia"/>
              <w:sz w:val="26"/>
              <w:szCs w:val="26"/>
              <w:rtl/>
              <w:lang w:eastAsia="fr-FR"/>
            </w:rPr>
          </w:rPrChange>
        </w:rPr>
        <w:t>فجر</w:t>
      </w:r>
      <w:r w:rsidRPr="000F3EE9">
        <w:rPr>
          <w:rFonts w:cs="Times New Roman"/>
          <w:sz w:val="26"/>
          <w:szCs w:val="26"/>
          <w:rtl/>
          <w:lang w:eastAsia="fr-FR"/>
          <w:rPrChange w:id="1879" w:author="SRO">
            <w:rPr>
              <w:rFonts w:cs="Times New Roman"/>
              <w:sz w:val="26"/>
              <w:szCs w:val="26"/>
              <w:rtl/>
              <w:lang w:eastAsia="fr-FR"/>
            </w:rPr>
          </w:rPrChange>
        </w:rPr>
        <w:t xml:space="preserve"> </w:t>
      </w:r>
      <w:r w:rsidRPr="000F3EE9">
        <w:rPr>
          <w:rFonts w:cs="Times New Roman" w:hint="eastAsia"/>
          <w:sz w:val="26"/>
          <w:szCs w:val="26"/>
          <w:rtl/>
          <w:lang w:eastAsia="fr-FR"/>
          <w:rPrChange w:id="1880" w:author="SRO">
            <w:rPr>
              <w:rFonts w:cs="Times New Roman" w:hint="eastAsia"/>
              <w:sz w:val="26"/>
              <w:szCs w:val="26"/>
              <w:rtl/>
              <w:lang w:eastAsia="fr-FR"/>
            </w:rPr>
          </w:rPrChange>
        </w:rPr>
        <w:t>القرن</w:t>
      </w:r>
      <w:r w:rsidRPr="000F3EE9">
        <w:rPr>
          <w:rFonts w:cs="Times New Roman"/>
          <w:sz w:val="26"/>
          <w:szCs w:val="26"/>
          <w:rtl/>
          <w:lang w:eastAsia="fr-FR"/>
          <w:rPrChange w:id="1881" w:author="SRO">
            <w:rPr>
              <w:rFonts w:cs="Times New Roman"/>
              <w:sz w:val="26"/>
              <w:szCs w:val="26"/>
              <w:rtl/>
              <w:lang w:eastAsia="fr-FR"/>
            </w:rPr>
          </w:rPrChange>
        </w:rPr>
        <w:t xml:space="preserve"> </w:t>
      </w:r>
      <w:r w:rsidRPr="000F3EE9">
        <w:rPr>
          <w:rFonts w:cs="Times New Roman" w:hint="eastAsia"/>
          <w:sz w:val="26"/>
          <w:szCs w:val="26"/>
          <w:rtl/>
          <w:lang w:eastAsia="fr-FR"/>
          <w:rPrChange w:id="1882" w:author="SRO">
            <w:rPr>
              <w:rFonts w:cs="Times New Roman" w:hint="eastAsia"/>
              <w:sz w:val="26"/>
              <w:szCs w:val="26"/>
              <w:rtl/>
              <w:lang w:eastAsia="fr-FR"/>
            </w:rPr>
          </w:rPrChange>
        </w:rPr>
        <w:t>الحادي</w:t>
      </w:r>
      <w:r w:rsidRPr="000F3EE9">
        <w:rPr>
          <w:rFonts w:cs="Times New Roman"/>
          <w:sz w:val="26"/>
          <w:szCs w:val="26"/>
          <w:rtl/>
          <w:lang w:eastAsia="fr-FR"/>
          <w:rPrChange w:id="1883" w:author="SRO">
            <w:rPr>
              <w:rFonts w:cs="Times New Roman"/>
              <w:sz w:val="26"/>
              <w:szCs w:val="26"/>
              <w:rtl/>
              <w:lang w:eastAsia="fr-FR"/>
            </w:rPr>
          </w:rPrChange>
        </w:rPr>
        <w:t xml:space="preserve"> </w:t>
      </w:r>
      <w:r w:rsidRPr="000F3EE9">
        <w:rPr>
          <w:rFonts w:cs="Times New Roman" w:hint="eastAsia"/>
          <w:sz w:val="26"/>
          <w:szCs w:val="26"/>
          <w:rtl/>
          <w:lang w:eastAsia="fr-FR"/>
          <w:rPrChange w:id="1884" w:author="SRO">
            <w:rPr>
              <w:rFonts w:cs="Times New Roman" w:hint="eastAsia"/>
              <w:sz w:val="26"/>
              <w:szCs w:val="26"/>
              <w:rtl/>
              <w:lang w:eastAsia="fr-FR"/>
            </w:rPr>
          </w:rPrChange>
        </w:rPr>
        <w:t>والعشرين،</w:t>
      </w:r>
      <w:r w:rsidRPr="000F3EE9">
        <w:rPr>
          <w:rFonts w:cs="Times New Roman"/>
          <w:sz w:val="26"/>
          <w:szCs w:val="26"/>
          <w:rtl/>
          <w:lang w:eastAsia="fr-FR"/>
          <w:rPrChange w:id="1885" w:author="SRO">
            <w:rPr>
              <w:rFonts w:cs="Times New Roman"/>
              <w:sz w:val="26"/>
              <w:szCs w:val="26"/>
              <w:rtl/>
              <w:lang w:eastAsia="fr-FR"/>
            </w:rPr>
          </w:rPrChange>
        </w:rPr>
        <w:t xml:space="preserve"> </w:t>
      </w:r>
      <w:r w:rsidRPr="000F3EE9">
        <w:rPr>
          <w:rFonts w:cs="Times New Roman" w:hint="eastAsia"/>
          <w:sz w:val="26"/>
          <w:szCs w:val="26"/>
          <w:rtl/>
          <w:lang w:eastAsia="fr-FR"/>
          <w:rPrChange w:id="1886" w:author="SRO">
            <w:rPr>
              <w:rFonts w:cs="Times New Roman" w:hint="eastAsia"/>
              <w:sz w:val="26"/>
              <w:szCs w:val="26"/>
              <w:rtl/>
              <w:lang w:eastAsia="fr-FR"/>
            </w:rPr>
          </w:rPrChange>
        </w:rPr>
        <w:t>بينما</w:t>
      </w:r>
      <w:r w:rsidRPr="000F3EE9">
        <w:rPr>
          <w:rFonts w:cs="Times New Roman"/>
          <w:sz w:val="26"/>
          <w:szCs w:val="26"/>
          <w:rtl/>
          <w:lang w:eastAsia="fr-FR"/>
          <w:rPrChange w:id="1887" w:author="SRO">
            <w:rPr>
              <w:rFonts w:cs="Times New Roman"/>
              <w:sz w:val="26"/>
              <w:szCs w:val="26"/>
              <w:rtl/>
              <w:lang w:eastAsia="fr-FR"/>
            </w:rPr>
          </w:rPrChange>
        </w:rPr>
        <w:t xml:space="preserve"> </w:t>
      </w:r>
      <w:r w:rsidRPr="000F3EE9">
        <w:rPr>
          <w:rFonts w:cs="Times New Roman" w:hint="eastAsia"/>
          <w:sz w:val="26"/>
          <w:szCs w:val="26"/>
          <w:rtl/>
          <w:lang w:eastAsia="fr-FR"/>
          <w:rPrChange w:id="1888" w:author="SRO">
            <w:rPr>
              <w:rFonts w:cs="Times New Roman" w:hint="eastAsia"/>
              <w:sz w:val="26"/>
              <w:szCs w:val="26"/>
              <w:rtl/>
              <w:lang w:eastAsia="fr-FR"/>
            </w:rPr>
          </w:rPrChange>
        </w:rPr>
        <w:t>أعطيت</w:t>
      </w:r>
      <w:r w:rsidRPr="000F3EE9">
        <w:rPr>
          <w:rFonts w:cs="Times New Roman"/>
          <w:sz w:val="26"/>
          <w:szCs w:val="26"/>
          <w:rtl/>
          <w:lang w:eastAsia="fr-FR"/>
          <w:rPrChange w:id="1889" w:author="SRO">
            <w:rPr>
              <w:rFonts w:cs="Times New Roman"/>
              <w:sz w:val="26"/>
              <w:szCs w:val="26"/>
              <w:rtl/>
              <w:lang w:eastAsia="fr-FR"/>
            </w:rPr>
          </w:rPrChange>
        </w:rPr>
        <w:t xml:space="preserve"> </w:t>
      </w:r>
      <w:r w:rsidRPr="000F3EE9">
        <w:rPr>
          <w:rFonts w:cs="Times New Roman" w:hint="eastAsia"/>
          <w:sz w:val="26"/>
          <w:szCs w:val="26"/>
          <w:rtl/>
          <w:lang w:eastAsia="fr-FR"/>
          <w:rPrChange w:id="1890" w:author="SRO">
            <w:rPr>
              <w:rFonts w:cs="Times New Roman" w:hint="eastAsia"/>
              <w:sz w:val="26"/>
              <w:szCs w:val="26"/>
              <w:rtl/>
              <w:lang w:eastAsia="fr-FR"/>
            </w:rPr>
          </w:rPrChange>
        </w:rPr>
        <w:t>جائزة</w:t>
      </w:r>
      <w:r w:rsidRPr="000F3EE9">
        <w:rPr>
          <w:rFonts w:cs="Times New Roman"/>
          <w:sz w:val="26"/>
          <w:szCs w:val="26"/>
          <w:rtl/>
          <w:lang w:eastAsia="fr-FR"/>
          <w:rPrChange w:id="1891" w:author="SRO">
            <w:rPr>
              <w:rFonts w:cs="Times New Roman"/>
              <w:sz w:val="26"/>
              <w:szCs w:val="26"/>
              <w:rtl/>
              <w:lang w:eastAsia="fr-FR"/>
            </w:rPr>
          </w:rPrChange>
        </w:rPr>
        <w:t xml:space="preserve"> </w:t>
      </w:r>
      <w:r w:rsidRPr="000F3EE9">
        <w:rPr>
          <w:rFonts w:cs="Times New Roman" w:hint="eastAsia"/>
          <w:sz w:val="26"/>
          <w:szCs w:val="26"/>
          <w:rtl/>
          <w:lang w:eastAsia="fr-FR"/>
          <w:rPrChange w:id="1892" w:author="SRO">
            <w:rPr>
              <w:rFonts w:cs="Times New Roman" w:hint="eastAsia"/>
              <w:sz w:val="26"/>
              <w:szCs w:val="26"/>
              <w:rtl/>
              <w:lang w:eastAsia="fr-FR"/>
            </w:rPr>
          </w:rPrChange>
        </w:rPr>
        <w:t>نوبل</w:t>
      </w:r>
      <w:r w:rsidRPr="000F3EE9">
        <w:rPr>
          <w:rFonts w:cs="Times New Roman"/>
          <w:sz w:val="26"/>
          <w:szCs w:val="26"/>
          <w:rtl/>
          <w:lang w:eastAsia="fr-FR"/>
          <w:rPrChange w:id="1893" w:author="SRO">
            <w:rPr>
              <w:rFonts w:cs="Times New Roman"/>
              <w:sz w:val="26"/>
              <w:szCs w:val="26"/>
              <w:rtl/>
              <w:lang w:eastAsia="fr-FR"/>
            </w:rPr>
          </w:rPrChange>
        </w:rPr>
        <w:t xml:space="preserve"> </w:t>
      </w:r>
      <w:r w:rsidRPr="000F3EE9">
        <w:rPr>
          <w:rFonts w:cs="Times New Roman" w:hint="eastAsia"/>
          <w:sz w:val="26"/>
          <w:szCs w:val="26"/>
          <w:rtl/>
          <w:lang w:eastAsia="fr-FR"/>
          <w:rPrChange w:id="1894" w:author="SRO">
            <w:rPr>
              <w:rFonts w:cs="Times New Roman" w:hint="eastAsia"/>
              <w:sz w:val="26"/>
              <w:szCs w:val="26"/>
              <w:rtl/>
              <w:lang w:eastAsia="fr-FR"/>
            </w:rPr>
          </w:rPrChange>
        </w:rPr>
        <w:t>في</w:t>
      </w:r>
      <w:r w:rsidRPr="000F3EE9">
        <w:rPr>
          <w:rFonts w:cs="Times New Roman"/>
          <w:sz w:val="26"/>
          <w:szCs w:val="26"/>
          <w:rtl/>
          <w:lang w:eastAsia="fr-FR"/>
          <w:rPrChange w:id="1895" w:author="SRO">
            <w:rPr>
              <w:rFonts w:cs="Times New Roman"/>
              <w:sz w:val="26"/>
              <w:szCs w:val="26"/>
              <w:rtl/>
              <w:lang w:eastAsia="fr-FR"/>
            </w:rPr>
          </w:rPrChange>
        </w:rPr>
        <w:t xml:space="preserve"> </w:t>
      </w:r>
      <w:r w:rsidRPr="000F3EE9">
        <w:rPr>
          <w:rFonts w:cs="Times New Roman" w:hint="eastAsia"/>
          <w:sz w:val="26"/>
          <w:szCs w:val="26"/>
          <w:rtl/>
          <w:lang w:eastAsia="fr-FR"/>
          <w:rPrChange w:id="1896" w:author="SRO">
            <w:rPr>
              <w:rFonts w:cs="Times New Roman" w:hint="eastAsia"/>
              <w:sz w:val="26"/>
              <w:szCs w:val="26"/>
              <w:rtl/>
              <w:lang w:eastAsia="fr-FR"/>
            </w:rPr>
          </w:rPrChange>
        </w:rPr>
        <w:t>الاقتصاد</w:t>
      </w:r>
      <w:r w:rsidRPr="000F3EE9">
        <w:rPr>
          <w:rFonts w:cs="Times New Roman"/>
          <w:sz w:val="26"/>
          <w:szCs w:val="26"/>
          <w:rtl/>
          <w:lang w:eastAsia="fr-FR"/>
          <w:rPrChange w:id="1897" w:author="SRO">
            <w:rPr>
              <w:rFonts w:cs="Times New Roman"/>
              <w:sz w:val="26"/>
              <w:szCs w:val="26"/>
              <w:rtl/>
              <w:lang w:eastAsia="fr-FR"/>
            </w:rPr>
          </w:rPrChange>
        </w:rPr>
        <w:t xml:space="preserve"> </w:t>
      </w:r>
      <w:r w:rsidRPr="000F3EE9">
        <w:rPr>
          <w:rFonts w:cs="Times New Roman" w:hint="eastAsia"/>
          <w:sz w:val="26"/>
          <w:szCs w:val="26"/>
          <w:rtl/>
          <w:lang w:eastAsia="fr-FR"/>
          <w:rPrChange w:id="1898" w:author="SRO">
            <w:rPr>
              <w:rFonts w:cs="Times New Roman" w:hint="eastAsia"/>
              <w:sz w:val="26"/>
              <w:szCs w:val="26"/>
              <w:rtl/>
              <w:lang w:eastAsia="fr-FR"/>
            </w:rPr>
          </w:rPrChange>
        </w:rPr>
        <w:t>إلى</w:t>
      </w:r>
      <w:r w:rsidRPr="000F3EE9">
        <w:rPr>
          <w:rFonts w:cs="Times New Roman"/>
          <w:sz w:val="26"/>
          <w:szCs w:val="26"/>
          <w:rtl/>
          <w:lang w:eastAsia="fr-FR"/>
          <w:rPrChange w:id="1899" w:author="SRO">
            <w:rPr>
              <w:rFonts w:cs="Times New Roman"/>
              <w:sz w:val="26"/>
              <w:szCs w:val="26"/>
              <w:rtl/>
              <w:lang w:eastAsia="fr-FR"/>
            </w:rPr>
          </w:rPrChange>
        </w:rPr>
        <w:t xml:space="preserve"> </w:t>
      </w:r>
      <w:r w:rsidRPr="000F3EE9">
        <w:rPr>
          <w:rFonts w:cs="Times New Roman" w:hint="eastAsia"/>
          <w:sz w:val="26"/>
          <w:szCs w:val="26"/>
          <w:rtl/>
          <w:lang w:eastAsia="fr-FR"/>
          <w:rPrChange w:id="1900" w:author="SRO">
            <w:rPr>
              <w:rFonts w:cs="Times New Roman" w:hint="eastAsia"/>
              <w:sz w:val="26"/>
              <w:szCs w:val="26"/>
              <w:rtl/>
              <w:lang w:eastAsia="fr-FR"/>
            </w:rPr>
          </w:rPrChange>
        </w:rPr>
        <w:t>أ</w:t>
      </w:r>
      <w:r w:rsidRPr="000F3EE9">
        <w:rPr>
          <w:rFonts w:cs="Times New Roman"/>
          <w:sz w:val="26"/>
          <w:szCs w:val="26"/>
          <w:rtl/>
          <w:lang w:eastAsia="fr-FR"/>
          <w:rPrChange w:id="1901" w:author="SRO">
            <w:rPr>
              <w:rFonts w:cs="Times New Roman"/>
              <w:sz w:val="26"/>
              <w:szCs w:val="26"/>
              <w:rtl/>
              <w:lang w:eastAsia="fr-FR"/>
            </w:rPr>
          </w:rPrChange>
        </w:rPr>
        <w:t xml:space="preserve">. </w:t>
      </w:r>
      <w:r w:rsidRPr="000F3EE9">
        <w:rPr>
          <w:rFonts w:cs="Times New Roman" w:hint="eastAsia"/>
          <w:sz w:val="26"/>
          <w:szCs w:val="26"/>
          <w:rtl/>
          <w:lang w:eastAsia="fr-FR"/>
          <w:rPrChange w:id="1902" w:author="SRO">
            <w:rPr>
              <w:rFonts w:cs="Times New Roman" w:hint="eastAsia"/>
              <w:sz w:val="26"/>
              <w:szCs w:val="26"/>
              <w:rtl/>
              <w:lang w:eastAsia="fr-FR"/>
            </w:rPr>
          </w:rPrChange>
        </w:rPr>
        <w:t>أوستروم</w:t>
      </w:r>
      <w:r w:rsidRPr="000F3EE9">
        <w:rPr>
          <w:rFonts w:cs="Times New Roman"/>
          <w:sz w:val="26"/>
          <w:szCs w:val="26"/>
          <w:rtl/>
          <w:lang w:eastAsia="fr-FR"/>
          <w:rPrChange w:id="1903" w:author="SRO">
            <w:rPr>
              <w:rFonts w:cs="Times New Roman"/>
              <w:sz w:val="26"/>
              <w:szCs w:val="26"/>
              <w:rtl/>
              <w:lang w:eastAsia="fr-FR"/>
            </w:rPr>
          </w:rPrChange>
        </w:rPr>
        <w:t xml:space="preserve"> </w:t>
      </w:r>
      <w:r w:rsidRPr="000F3EE9">
        <w:rPr>
          <w:rFonts w:cs="Times New Roman" w:hint="eastAsia"/>
          <w:sz w:val="26"/>
          <w:szCs w:val="26"/>
          <w:rtl/>
          <w:lang w:eastAsia="fr-FR"/>
          <w:rPrChange w:id="1904" w:author="SRO">
            <w:rPr>
              <w:rFonts w:cs="Times New Roman" w:hint="eastAsia"/>
              <w:sz w:val="26"/>
              <w:szCs w:val="26"/>
              <w:rtl/>
              <w:lang w:eastAsia="fr-FR"/>
            </w:rPr>
          </w:rPrChange>
        </w:rPr>
        <w:t>وأ</w:t>
      </w:r>
      <w:r w:rsidRPr="000F3EE9">
        <w:rPr>
          <w:rFonts w:cs="Times New Roman"/>
          <w:sz w:val="26"/>
          <w:szCs w:val="26"/>
          <w:rtl/>
          <w:lang w:eastAsia="fr-FR"/>
          <w:rPrChange w:id="1905" w:author="SRO">
            <w:rPr>
              <w:rFonts w:cs="Times New Roman"/>
              <w:sz w:val="26"/>
              <w:szCs w:val="26"/>
              <w:rtl/>
              <w:lang w:eastAsia="fr-FR"/>
            </w:rPr>
          </w:rPrChange>
        </w:rPr>
        <w:t xml:space="preserve">. </w:t>
      </w:r>
      <w:r w:rsidRPr="000F3EE9">
        <w:rPr>
          <w:rFonts w:cs="Times New Roman" w:hint="eastAsia"/>
          <w:sz w:val="26"/>
          <w:szCs w:val="26"/>
          <w:rtl/>
          <w:lang w:eastAsia="fr-FR"/>
          <w:rPrChange w:id="1906" w:author="SRO">
            <w:rPr>
              <w:rFonts w:cs="Times New Roman" w:hint="eastAsia"/>
              <w:sz w:val="26"/>
              <w:szCs w:val="26"/>
              <w:rtl/>
              <w:lang w:eastAsia="fr-FR"/>
            </w:rPr>
          </w:rPrChange>
        </w:rPr>
        <w:t>وليامسون</w:t>
      </w:r>
      <w:r w:rsidRPr="000F3EE9">
        <w:rPr>
          <w:rFonts w:cs="Times New Roman"/>
          <w:sz w:val="26"/>
          <w:szCs w:val="26"/>
          <w:rtl/>
          <w:lang w:eastAsia="fr-FR"/>
          <w:rPrChange w:id="1907" w:author="SRO">
            <w:rPr>
              <w:rFonts w:cs="Times New Roman"/>
              <w:sz w:val="26"/>
              <w:szCs w:val="26"/>
              <w:rtl/>
              <w:lang w:eastAsia="fr-FR"/>
            </w:rPr>
          </w:rPrChange>
        </w:rPr>
        <w:t xml:space="preserve"> </w:t>
      </w:r>
      <w:r w:rsidRPr="000F3EE9">
        <w:rPr>
          <w:rFonts w:cs="Times New Roman" w:hint="eastAsia"/>
          <w:sz w:val="26"/>
          <w:szCs w:val="26"/>
          <w:rtl/>
          <w:lang w:eastAsia="fr-FR"/>
          <w:rPrChange w:id="1908" w:author="SRO">
            <w:rPr>
              <w:rFonts w:cs="Times New Roman" w:hint="eastAsia"/>
              <w:sz w:val="26"/>
              <w:szCs w:val="26"/>
              <w:rtl/>
              <w:lang w:eastAsia="fr-FR"/>
            </w:rPr>
          </w:rPrChange>
        </w:rPr>
        <w:t>لعملهما</w:t>
      </w:r>
      <w:r w:rsidRPr="000F3EE9">
        <w:rPr>
          <w:rFonts w:cs="Times New Roman"/>
          <w:sz w:val="26"/>
          <w:szCs w:val="26"/>
          <w:rtl/>
          <w:lang w:eastAsia="fr-FR"/>
          <w:rPrChange w:id="1909" w:author="SRO">
            <w:rPr>
              <w:rFonts w:cs="Times New Roman"/>
              <w:sz w:val="26"/>
              <w:szCs w:val="26"/>
              <w:rtl/>
              <w:lang w:eastAsia="fr-FR"/>
            </w:rPr>
          </w:rPrChange>
        </w:rPr>
        <w:t xml:space="preserve"> </w:t>
      </w:r>
      <w:r w:rsidRPr="000F3EE9">
        <w:rPr>
          <w:rFonts w:cs="Times New Roman" w:hint="eastAsia"/>
          <w:sz w:val="26"/>
          <w:szCs w:val="26"/>
          <w:rtl/>
          <w:lang w:eastAsia="fr-FR"/>
          <w:rPrChange w:id="1910" w:author="SRO">
            <w:rPr>
              <w:rFonts w:cs="Times New Roman" w:hint="eastAsia"/>
              <w:sz w:val="26"/>
              <w:szCs w:val="26"/>
              <w:rtl/>
              <w:lang w:eastAsia="fr-FR"/>
            </w:rPr>
          </w:rPrChange>
        </w:rPr>
        <w:t>في</w:t>
      </w:r>
      <w:r w:rsidRPr="000F3EE9">
        <w:rPr>
          <w:rFonts w:cs="Times New Roman"/>
          <w:sz w:val="26"/>
          <w:szCs w:val="26"/>
          <w:rtl/>
          <w:lang w:eastAsia="fr-FR"/>
          <w:rPrChange w:id="1911" w:author="SRO">
            <w:rPr>
              <w:rFonts w:cs="Times New Roman"/>
              <w:sz w:val="26"/>
              <w:szCs w:val="26"/>
              <w:rtl/>
              <w:lang w:eastAsia="fr-FR"/>
            </w:rPr>
          </w:rPrChange>
        </w:rPr>
        <w:t xml:space="preserve"> "</w:t>
      </w:r>
      <w:r w:rsidRPr="000F3EE9">
        <w:rPr>
          <w:rFonts w:cs="Times New Roman" w:hint="eastAsia"/>
          <w:sz w:val="26"/>
          <w:szCs w:val="26"/>
          <w:rtl/>
          <w:lang w:eastAsia="fr-FR"/>
          <w:rPrChange w:id="1912" w:author="SRO">
            <w:rPr>
              <w:rFonts w:cs="Times New Roman" w:hint="eastAsia"/>
              <w:sz w:val="26"/>
              <w:szCs w:val="26"/>
              <w:rtl/>
              <w:lang w:eastAsia="fr-FR"/>
            </w:rPr>
          </w:rPrChange>
        </w:rPr>
        <w:t>الحكامة</w:t>
      </w:r>
      <w:r w:rsidRPr="000F3EE9">
        <w:rPr>
          <w:rFonts w:cs="Times New Roman"/>
          <w:sz w:val="26"/>
          <w:szCs w:val="26"/>
          <w:rtl/>
          <w:lang w:eastAsia="fr-FR"/>
          <w:rPrChange w:id="1913" w:author="SRO">
            <w:rPr>
              <w:rFonts w:cs="Times New Roman"/>
              <w:sz w:val="26"/>
              <w:szCs w:val="26"/>
              <w:rtl/>
              <w:lang w:eastAsia="fr-FR"/>
            </w:rPr>
          </w:rPrChange>
        </w:rPr>
        <w:t xml:space="preserve"> </w:t>
      </w:r>
      <w:r w:rsidRPr="000F3EE9">
        <w:rPr>
          <w:rFonts w:cs="Times New Roman" w:hint="eastAsia"/>
          <w:sz w:val="26"/>
          <w:szCs w:val="26"/>
          <w:rtl/>
          <w:lang w:eastAsia="fr-FR"/>
          <w:rPrChange w:id="1914" w:author="SRO">
            <w:rPr>
              <w:rFonts w:cs="Times New Roman" w:hint="eastAsia"/>
              <w:sz w:val="26"/>
              <w:szCs w:val="26"/>
              <w:rtl/>
              <w:lang w:eastAsia="fr-FR"/>
            </w:rPr>
          </w:rPrChange>
        </w:rPr>
        <w:t>الاقتصادية</w:t>
      </w:r>
      <w:r w:rsidRPr="000F3EE9">
        <w:rPr>
          <w:rFonts w:cs="Times New Roman"/>
          <w:sz w:val="26"/>
          <w:szCs w:val="26"/>
          <w:rtl/>
          <w:lang w:eastAsia="fr-FR"/>
          <w:rPrChange w:id="1915" w:author="SRO">
            <w:rPr>
              <w:rFonts w:cs="Times New Roman"/>
              <w:sz w:val="26"/>
              <w:szCs w:val="26"/>
              <w:rtl/>
              <w:lang w:eastAsia="fr-FR"/>
            </w:rPr>
          </w:rPrChange>
        </w:rPr>
        <w:t>".</w:t>
      </w:r>
    </w:p>
    <w:p w:rsidR="00832F4C" w:rsidRPr="000F3EE9" w:rsidRDefault="00832F4C" w:rsidP="00832F4C">
      <w:pPr>
        <w:pStyle w:val="Sansinterligne1"/>
        <w:numPr>
          <w:ilvl w:val="0"/>
          <w:numId w:val="28"/>
          <w:numberingChange w:id="1916" w:author="SRO" w:date="2011-02-21T09:12:00Z" w:original="%1:69:0:."/>
        </w:numPr>
        <w:tabs>
          <w:tab w:val="right" w:pos="585"/>
        </w:tabs>
        <w:bidi/>
        <w:spacing w:after="240"/>
        <w:ind w:left="34" w:firstLine="0"/>
        <w:jc w:val="both"/>
        <w:rPr>
          <w:rFonts w:cs="Times New Roman"/>
          <w:sz w:val="26"/>
          <w:szCs w:val="26"/>
          <w:rtl/>
          <w:lang w:eastAsia="fr-FR"/>
          <w:rPrChange w:id="1917" w:author="SRO">
            <w:rPr>
              <w:rFonts w:cs="Times New Roman"/>
              <w:sz w:val="26"/>
              <w:szCs w:val="26"/>
              <w:rtl/>
              <w:lang w:eastAsia="fr-FR"/>
            </w:rPr>
          </w:rPrChange>
        </w:rPr>
        <w:pPrChange w:id="1918" w:author="SRO" w:date="2011-02-21T10:11:00Z">
          <w:pPr>
            <w:pStyle w:val="Sansinterligne1"/>
            <w:numPr>
              <w:ilvl w:val="1"/>
              <w:numId w:val="28"/>
            </w:numPr>
            <w:tabs>
              <w:tab w:val="right" w:pos="585"/>
              <w:tab w:val="num" w:pos="1080"/>
            </w:tabs>
            <w:bidi/>
            <w:spacing w:after="240"/>
            <w:ind w:left="34"/>
            <w:jc w:val="both"/>
          </w:pPr>
        </w:pPrChange>
      </w:pPr>
      <w:r w:rsidRPr="000F3EE9">
        <w:rPr>
          <w:rFonts w:cs="Times New Roman" w:hint="eastAsia"/>
          <w:sz w:val="26"/>
          <w:szCs w:val="26"/>
          <w:rtl/>
          <w:lang w:eastAsia="fr-FR"/>
          <w:rPrChange w:id="1919" w:author="SRO">
            <w:rPr>
              <w:rFonts w:cs="Times New Roman" w:hint="eastAsia"/>
              <w:sz w:val="26"/>
              <w:szCs w:val="26"/>
              <w:rtl/>
              <w:lang w:eastAsia="fr-FR"/>
            </w:rPr>
          </w:rPrChange>
        </w:rPr>
        <w:t>ثم</w:t>
      </w:r>
      <w:r w:rsidRPr="000F3EE9">
        <w:rPr>
          <w:rFonts w:cs="Times New Roman"/>
          <w:sz w:val="26"/>
          <w:szCs w:val="26"/>
          <w:rtl/>
          <w:lang w:eastAsia="fr-FR"/>
          <w:rPrChange w:id="1920" w:author="SRO">
            <w:rPr>
              <w:rFonts w:cs="Times New Roman"/>
              <w:sz w:val="26"/>
              <w:szCs w:val="26"/>
              <w:rtl/>
              <w:lang w:eastAsia="fr-FR"/>
            </w:rPr>
          </w:rPrChange>
        </w:rPr>
        <w:t xml:space="preserve"> </w:t>
      </w:r>
      <w:r w:rsidRPr="000F3EE9">
        <w:rPr>
          <w:rFonts w:cs="Times New Roman" w:hint="eastAsia"/>
          <w:sz w:val="26"/>
          <w:szCs w:val="26"/>
          <w:rtl/>
          <w:lang w:eastAsia="fr-FR"/>
          <w:rPrChange w:id="1921" w:author="SRO">
            <w:rPr>
              <w:rFonts w:cs="Times New Roman" w:hint="eastAsia"/>
              <w:sz w:val="26"/>
              <w:szCs w:val="26"/>
              <w:rtl/>
              <w:lang w:eastAsia="fr-FR"/>
            </w:rPr>
          </w:rPrChange>
        </w:rPr>
        <w:t>تساءل</w:t>
      </w:r>
      <w:r w:rsidRPr="000F3EE9">
        <w:rPr>
          <w:rFonts w:cs="Times New Roman"/>
          <w:sz w:val="26"/>
          <w:szCs w:val="26"/>
          <w:rtl/>
          <w:lang w:eastAsia="fr-FR"/>
          <w:rPrChange w:id="1922" w:author="SRO">
            <w:rPr>
              <w:rFonts w:cs="Times New Roman"/>
              <w:sz w:val="26"/>
              <w:szCs w:val="26"/>
              <w:rtl/>
              <w:lang w:eastAsia="fr-FR"/>
            </w:rPr>
          </w:rPrChange>
        </w:rPr>
        <w:t xml:space="preserve"> </w:t>
      </w:r>
      <w:r w:rsidRPr="000F3EE9">
        <w:rPr>
          <w:rFonts w:cs="Times New Roman" w:hint="eastAsia"/>
          <w:sz w:val="26"/>
          <w:szCs w:val="26"/>
          <w:rtl/>
          <w:lang w:eastAsia="fr-FR"/>
          <w:rPrChange w:id="1923" w:author="SRO">
            <w:rPr>
              <w:rFonts w:cs="Times New Roman" w:hint="eastAsia"/>
              <w:sz w:val="26"/>
              <w:szCs w:val="26"/>
              <w:rtl/>
              <w:lang w:eastAsia="fr-FR"/>
            </w:rPr>
          </w:rPrChange>
        </w:rPr>
        <w:t>السيد</w:t>
      </w:r>
      <w:r w:rsidRPr="000F3EE9">
        <w:rPr>
          <w:rFonts w:cs="Times New Roman"/>
          <w:sz w:val="26"/>
          <w:szCs w:val="26"/>
          <w:rtl/>
          <w:lang w:eastAsia="fr-FR"/>
          <w:rPrChange w:id="1924" w:author="SRO">
            <w:rPr>
              <w:rFonts w:cs="Times New Roman"/>
              <w:sz w:val="26"/>
              <w:szCs w:val="26"/>
              <w:rtl/>
              <w:lang w:eastAsia="fr-FR"/>
            </w:rPr>
          </w:rPrChange>
        </w:rPr>
        <w:t xml:space="preserve"> </w:t>
      </w:r>
      <w:r w:rsidRPr="000F3EE9">
        <w:rPr>
          <w:rFonts w:cs="Times New Roman" w:hint="eastAsia"/>
          <w:sz w:val="26"/>
          <w:szCs w:val="26"/>
          <w:rtl/>
          <w:lang w:eastAsia="fr-FR"/>
          <w:rPrChange w:id="1925" w:author="SRO">
            <w:rPr>
              <w:rFonts w:cs="Times New Roman" w:hint="eastAsia"/>
              <w:sz w:val="26"/>
              <w:szCs w:val="26"/>
              <w:rtl/>
              <w:lang w:eastAsia="fr-FR"/>
            </w:rPr>
          </w:rPrChange>
        </w:rPr>
        <w:t>سعيدان</w:t>
      </w:r>
      <w:r w:rsidRPr="000F3EE9">
        <w:rPr>
          <w:rFonts w:cs="Times New Roman"/>
          <w:sz w:val="26"/>
          <w:szCs w:val="26"/>
          <w:rtl/>
          <w:lang w:eastAsia="fr-FR"/>
          <w:rPrChange w:id="1926" w:author="SRO">
            <w:rPr>
              <w:rFonts w:cs="Times New Roman"/>
              <w:sz w:val="26"/>
              <w:szCs w:val="26"/>
              <w:rtl/>
              <w:lang w:eastAsia="fr-FR"/>
            </w:rPr>
          </w:rPrChange>
        </w:rPr>
        <w:t xml:space="preserve"> </w:t>
      </w:r>
      <w:r w:rsidRPr="000F3EE9">
        <w:rPr>
          <w:rFonts w:cs="Times New Roman" w:hint="eastAsia"/>
          <w:sz w:val="26"/>
          <w:szCs w:val="26"/>
          <w:rtl/>
          <w:lang w:eastAsia="fr-FR"/>
          <w:rPrChange w:id="1927" w:author="SRO">
            <w:rPr>
              <w:rFonts w:cs="Times New Roman" w:hint="eastAsia"/>
              <w:sz w:val="26"/>
              <w:szCs w:val="26"/>
              <w:rtl/>
              <w:lang w:eastAsia="fr-FR"/>
            </w:rPr>
          </w:rPrChange>
        </w:rPr>
        <w:t>السؤال</w:t>
      </w:r>
      <w:r w:rsidRPr="000F3EE9">
        <w:rPr>
          <w:rFonts w:cs="Times New Roman"/>
          <w:sz w:val="26"/>
          <w:szCs w:val="26"/>
          <w:rtl/>
          <w:lang w:eastAsia="fr-FR"/>
          <w:rPrChange w:id="1928" w:author="SRO">
            <w:rPr>
              <w:rFonts w:cs="Times New Roman"/>
              <w:sz w:val="26"/>
              <w:szCs w:val="26"/>
              <w:rtl/>
              <w:lang w:eastAsia="fr-FR"/>
            </w:rPr>
          </w:rPrChange>
        </w:rPr>
        <w:t xml:space="preserve"> </w:t>
      </w:r>
      <w:r w:rsidRPr="000F3EE9">
        <w:rPr>
          <w:rFonts w:cs="Times New Roman" w:hint="eastAsia"/>
          <w:sz w:val="26"/>
          <w:szCs w:val="26"/>
          <w:rtl/>
          <w:lang w:eastAsia="fr-FR"/>
          <w:rPrChange w:id="1929" w:author="SRO">
            <w:rPr>
              <w:rFonts w:cs="Times New Roman" w:hint="eastAsia"/>
              <w:sz w:val="26"/>
              <w:szCs w:val="26"/>
              <w:rtl/>
              <w:lang w:eastAsia="fr-FR"/>
            </w:rPr>
          </w:rPrChange>
        </w:rPr>
        <w:t>التالي</w:t>
      </w:r>
      <w:r w:rsidRPr="000F3EE9">
        <w:rPr>
          <w:rFonts w:cs="Times New Roman"/>
          <w:sz w:val="26"/>
          <w:szCs w:val="26"/>
          <w:rtl/>
          <w:lang w:eastAsia="fr-FR"/>
          <w:rPrChange w:id="1930" w:author="SRO">
            <w:rPr>
              <w:rFonts w:cs="Times New Roman"/>
              <w:sz w:val="26"/>
              <w:szCs w:val="26"/>
              <w:rtl/>
              <w:lang w:eastAsia="fr-FR"/>
            </w:rPr>
          </w:rPrChange>
        </w:rPr>
        <w:t xml:space="preserve"> </w:t>
      </w:r>
      <w:r w:rsidRPr="000F3EE9">
        <w:rPr>
          <w:rFonts w:cs="Times New Roman" w:hint="eastAsia"/>
          <w:sz w:val="26"/>
          <w:szCs w:val="26"/>
          <w:rtl/>
          <w:lang w:eastAsia="fr-FR"/>
          <w:rPrChange w:id="1931" w:author="SRO">
            <w:rPr>
              <w:rFonts w:cs="Times New Roman" w:hint="eastAsia"/>
              <w:sz w:val="26"/>
              <w:szCs w:val="26"/>
              <w:rtl/>
              <w:lang w:eastAsia="fr-FR"/>
            </w:rPr>
          </w:rPrChange>
        </w:rPr>
        <w:t>وأجاب</w:t>
      </w:r>
      <w:r w:rsidRPr="000F3EE9">
        <w:rPr>
          <w:rFonts w:cs="Times New Roman"/>
          <w:sz w:val="26"/>
          <w:szCs w:val="26"/>
          <w:rtl/>
          <w:lang w:eastAsia="fr-FR"/>
          <w:rPrChange w:id="1932" w:author="SRO">
            <w:rPr>
              <w:rFonts w:cs="Times New Roman"/>
              <w:sz w:val="26"/>
              <w:szCs w:val="26"/>
              <w:rtl/>
              <w:lang w:eastAsia="fr-FR"/>
            </w:rPr>
          </w:rPrChange>
        </w:rPr>
        <w:t xml:space="preserve"> </w:t>
      </w:r>
      <w:r w:rsidRPr="000F3EE9">
        <w:rPr>
          <w:rFonts w:cs="Times New Roman" w:hint="eastAsia"/>
          <w:sz w:val="26"/>
          <w:szCs w:val="26"/>
          <w:rtl/>
          <w:lang w:eastAsia="fr-FR"/>
          <w:rPrChange w:id="1933" w:author="SRO">
            <w:rPr>
              <w:rFonts w:cs="Times New Roman" w:hint="eastAsia"/>
              <w:sz w:val="26"/>
              <w:szCs w:val="26"/>
              <w:rtl/>
              <w:lang w:eastAsia="fr-FR"/>
            </w:rPr>
          </w:rPrChange>
        </w:rPr>
        <w:t>عـنه</w:t>
      </w:r>
      <w:r w:rsidRPr="000F3EE9">
        <w:rPr>
          <w:rFonts w:cs="Times New Roman"/>
          <w:sz w:val="26"/>
          <w:szCs w:val="26"/>
          <w:rtl/>
          <w:lang w:eastAsia="fr-FR"/>
          <w:rPrChange w:id="1934" w:author="SRO">
            <w:rPr>
              <w:rFonts w:cs="Times New Roman"/>
              <w:sz w:val="26"/>
              <w:szCs w:val="26"/>
              <w:rtl/>
              <w:lang w:eastAsia="fr-FR"/>
            </w:rPr>
          </w:rPrChange>
        </w:rPr>
        <w:t xml:space="preserve">: </w:t>
      </w:r>
      <w:r w:rsidRPr="000F3EE9">
        <w:rPr>
          <w:rFonts w:cs="Times New Roman" w:hint="eastAsia"/>
          <w:sz w:val="26"/>
          <w:szCs w:val="26"/>
          <w:rtl/>
          <w:lang w:eastAsia="fr-FR"/>
          <w:rPrChange w:id="1935" w:author="SRO">
            <w:rPr>
              <w:rFonts w:cs="Times New Roman" w:hint="eastAsia"/>
              <w:sz w:val="26"/>
              <w:szCs w:val="26"/>
              <w:rtl/>
              <w:lang w:eastAsia="fr-FR"/>
            </w:rPr>
          </w:rPrChange>
        </w:rPr>
        <w:t>هل</w:t>
      </w:r>
      <w:r w:rsidRPr="000F3EE9">
        <w:rPr>
          <w:rFonts w:cs="Times New Roman"/>
          <w:sz w:val="26"/>
          <w:szCs w:val="26"/>
          <w:rtl/>
          <w:lang w:eastAsia="fr-FR"/>
          <w:rPrChange w:id="1936" w:author="SRO">
            <w:rPr>
              <w:rFonts w:cs="Times New Roman"/>
              <w:sz w:val="26"/>
              <w:szCs w:val="26"/>
              <w:rtl/>
              <w:lang w:eastAsia="fr-FR"/>
            </w:rPr>
          </w:rPrChange>
        </w:rPr>
        <w:t xml:space="preserve"> </w:t>
      </w:r>
      <w:r w:rsidRPr="000F3EE9">
        <w:rPr>
          <w:rFonts w:cs="Times New Roman" w:hint="eastAsia"/>
          <w:sz w:val="26"/>
          <w:szCs w:val="26"/>
          <w:rtl/>
          <w:lang w:eastAsia="fr-FR"/>
          <w:rPrChange w:id="1937" w:author="SRO">
            <w:rPr>
              <w:rFonts w:cs="Times New Roman" w:hint="eastAsia"/>
              <w:sz w:val="26"/>
              <w:szCs w:val="26"/>
              <w:rtl/>
              <w:lang w:eastAsia="fr-FR"/>
            </w:rPr>
          </w:rPrChange>
        </w:rPr>
        <w:t>الحكامة</w:t>
      </w:r>
      <w:r w:rsidRPr="000F3EE9">
        <w:rPr>
          <w:rFonts w:cs="Times New Roman"/>
          <w:sz w:val="26"/>
          <w:szCs w:val="26"/>
          <w:rtl/>
          <w:lang w:eastAsia="fr-FR"/>
          <w:rPrChange w:id="1938" w:author="SRO">
            <w:rPr>
              <w:rFonts w:cs="Times New Roman"/>
              <w:sz w:val="26"/>
              <w:szCs w:val="26"/>
              <w:rtl/>
              <w:lang w:eastAsia="fr-FR"/>
            </w:rPr>
          </w:rPrChange>
        </w:rPr>
        <w:t xml:space="preserve"> </w:t>
      </w:r>
      <w:r w:rsidRPr="000F3EE9">
        <w:rPr>
          <w:rFonts w:cs="Times New Roman" w:hint="eastAsia"/>
          <w:sz w:val="26"/>
          <w:szCs w:val="26"/>
          <w:rtl/>
          <w:lang w:eastAsia="fr-FR"/>
          <w:rPrChange w:id="1939" w:author="SRO">
            <w:rPr>
              <w:rFonts w:cs="Times New Roman" w:hint="eastAsia"/>
              <w:sz w:val="26"/>
              <w:szCs w:val="26"/>
              <w:rtl/>
              <w:lang w:eastAsia="fr-FR"/>
            </w:rPr>
          </w:rPrChange>
        </w:rPr>
        <w:t>الرشيدة</w:t>
      </w:r>
      <w:r w:rsidRPr="000F3EE9">
        <w:rPr>
          <w:rFonts w:cs="Times New Roman"/>
          <w:sz w:val="26"/>
          <w:szCs w:val="26"/>
          <w:rtl/>
          <w:lang w:eastAsia="fr-FR"/>
          <w:rPrChange w:id="1940" w:author="SRO">
            <w:rPr>
              <w:rFonts w:cs="Times New Roman"/>
              <w:sz w:val="26"/>
              <w:szCs w:val="26"/>
              <w:rtl/>
              <w:lang w:eastAsia="fr-FR"/>
            </w:rPr>
          </w:rPrChange>
        </w:rPr>
        <w:t xml:space="preserve"> </w:t>
      </w:r>
      <w:r w:rsidRPr="000F3EE9">
        <w:rPr>
          <w:rFonts w:cs="Times New Roman" w:hint="eastAsia"/>
          <w:sz w:val="26"/>
          <w:szCs w:val="26"/>
          <w:rtl/>
          <w:lang w:eastAsia="fr-FR"/>
          <w:rPrChange w:id="1941" w:author="SRO">
            <w:rPr>
              <w:rFonts w:cs="Times New Roman" w:hint="eastAsia"/>
              <w:sz w:val="26"/>
              <w:szCs w:val="26"/>
              <w:rtl/>
              <w:lang w:eastAsia="fr-FR"/>
            </w:rPr>
          </w:rPrChange>
        </w:rPr>
        <w:t>شرط</w:t>
      </w:r>
      <w:r w:rsidRPr="000F3EE9">
        <w:rPr>
          <w:rFonts w:cs="Times New Roman"/>
          <w:sz w:val="26"/>
          <w:szCs w:val="26"/>
          <w:rtl/>
          <w:lang w:eastAsia="fr-FR"/>
          <w:rPrChange w:id="1942" w:author="SRO">
            <w:rPr>
              <w:rFonts w:cs="Times New Roman"/>
              <w:sz w:val="26"/>
              <w:szCs w:val="26"/>
              <w:rtl/>
              <w:lang w:eastAsia="fr-FR"/>
            </w:rPr>
          </w:rPrChange>
        </w:rPr>
        <w:t xml:space="preserve"> </w:t>
      </w:r>
      <w:r w:rsidRPr="000F3EE9">
        <w:rPr>
          <w:rFonts w:cs="Times New Roman" w:hint="eastAsia"/>
          <w:sz w:val="26"/>
          <w:szCs w:val="26"/>
          <w:rtl/>
          <w:lang w:eastAsia="fr-FR"/>
          <w:rPrChange w:id="1943" w:author="SRO">
            <w:rPr>
              <w:rFonts w:cs="Times New Roman" w:hint="eastAsia"/>
              <w:sz w:val="26"/>
              <w:szCs w:val="26"/>
              <w:rtl/>
              <w:lang w:eastAsia="fr-FR"/>
            </w:rPr>
          </w:rPrChange>
        </w:rPr>
        <w:t>أساس</w:t>
      </w:r>
      <w:r w:rsidRPr="000F3EE9">
        <w:rPr>
          <w:rFonts w:cs="Times New Roman"/>
          <w:sz w:val="26"/>
          <w:szCs w:val="26"/>
          <w:rtl/>
          <w:lang w:eastAsia="fr-FR"/>
          <w:rPrChange w:id="1944" w:author="SRO">
            <w:rPr>
              <w:rFonts w:cs="Times New Roman"/>
              <w:sz w:val="26"/>
              <w:szCs w:val="26"/>
              <w:rtl/>
              <w:lang w:eastAsia="fr-FR"/>
            </w:rPr>
          </w:rPrChange>
        </w:rPr>
        <w:t xml:space="preserve"> </w:t>
      </w:r>
      <w:r w:rsidRPr="000F3EE9">
        <w:rPr>
          <w:rFonts w:cs="Times New Roman" w:hint="eastAsia"/>
          <w:sz w:val="26"/>
          <w:szCs w:val="26"/>
          <w:rtl/>
          <w:lang w:eastAsia="fr-FR"/>
          <w:rPrChange w:id="1945" w:author="SRO">
            <w:rPr>
              <w:rFonts w:cs="Times New Roman" w:hint="eastAsia"/>
              <w:sz w:val="26"/>
              <w:szCs w:val="26"/>
              <w:rtl/>
              <w:lang w:eastAsia="fr-FR"/>
            </w:rPr>
          </w:rPrChange>
        </w:rPr>
        <w:t>لتحقيق</w:t>
      </w:r>
      <w:r w:rsidRPr="000F3EE9">
        <w:rPr>
          <w:rFonts w:cs="Times New Roman"/>
          <w:sz w:val="26"/>
          <w:szCs w:val="26"/>
          <w:rtl/>
          <w:lang w:eastAsia="fr-FR"/>
          <w:rPrChange w:id="1946" w:author="SRO">
            <w:rPr>
              <w:rFonts w:cs="Times New Roman"/>
              <w:sz w:val="26"/>
              <w:szCs w:val="26"/>
              <w:rtl/>
              <w:lang w:eastAsia="fr-FR"/>
            </w:rPr>
          </w:rPrChange>
        </w:rPr>
        <w:t xml:space="preserve"> </w:t>
      </w:r>
      <w:r w:rsidRPr="000F3EE9">
        <w:rPr>
          <w:rFonts w:cs="Times New Roman" w:hint="eastAsia"/>
          <w:sz w:val="26"/>
          <w:szCs w:val="26"/>
          <w:rtl/>
          <w:lang w:eastAsia="fr-FR"/>
          <w:rPrChange w:id="1947" w:author="SRO">
            <w:rPr>
              <w:rFonts w:cs="Times New Roman" w:hint="eastAsia"/>
              <w:sz w:val="26"/>
              <w:szCs w:val="26"/>
              <w:rtl/>
              <w:lang w:eastAsia="fr-FR"/>
            </w:rPr>
          </w:rPrChange>
        </w:rPr>
        <w:t>التنمية</w:t>
      </w:r>
      <w:r w:rsidRPr="000F3EE9">
        <w:rPr>
          <w:rFonts w:cs="Times New Roman"/>
          <w:sz w:val="26"/>
          <w:szCs w:val="26"/>
          <w:rtl/>
          <w:lang w:eastAsia="fr-FR"/>
          <w:rPrChange w:id="1948" w:author="SRO">
            <w:rPr>
              <w:rFonts w:cs="Times New Roman"/>
              <w:sz w:val="26"/>
              <w:szCs w:val="26"/>
              <w:rtl/>
              <w:lang w:eastAsia="fr-FR"/>
            </w:rPr>
          </w:rPrChange>
        </w:rPr>
        <w:t xml:space="preserve"> </w:t>
      </w:r>
      <w:r w:rsidRPr="000F3EE9">
        <w:rPr>
          <w:rFonts w:cs="Times New Roman" w:hint="eastAsia"/>
          <w:sz w:val="26"/>
          <w:szCs w:val="26"/>
          <w:rtl/>
          <w:lang w:eastAsia="fr-FR"/>
          <w:rPrChange w:id="1949" w:author="SRO">
            <w:rPr>
              <w:rFonts w:cs="Times New Roman" w:hint="eastAsia"/>
              <w:sz w:val="26"/>
              <w:szCs w:val="26"/>
              <w:rtl/>
              <w:lang w:eastAsia="fr-FR"/>
            </w:rPr>
          </w:rPrChange>
        </w:rPr>
        <w:t>الاقتصادية؟</w:t>
      </w:r>
      <w:r w:rsidRPr="000F3EE9">
        <w:rPr>
          <w:rFonts w:cs="Times New Roman"/>
          <w:sz w:val="26"/>
          <w:szCs w:val="26"/>
          <w:rtl/>
          <w:lang w:eastAsia="fr-FR"/>
          <w:rPrChange w:id="1950" w:author="SRO">
            <w:rPr>
              <w:rFonts w:cs="Times New Roman"/>
              <w:sz w:val="26"/>
              <w:szCs w:val="26"/>
              <w:rtl/>
              <w:lang w:eastAsia="fr-FR"/>
            </w:rPr>
          </w:rPrChange>
        </w:rPr>
        <w:t xml:space="preserve"> </w:t>
      </w:r>
      <w:r w:rsidRPr="000F3EE9">
        <w:rPr>
          <w:rFonts w:cs="Times New Roman" w:hint="eastAsia"/>
          <w:sz w:val="26"/>
          <w:szCs w:val="26"/>
          <w:rtl/>
          <w:lang w:eastAsia="fr-FR"/>
          <w:rPrChange w:id="1951" w:author="SRO">
            <w:rPr>
              <w:rFonts w:cs="Times New Roman" w:hint="eastAsia"/>
              <w:sz w:val="26"/>
              <w:szCs w:val="26"/>
              <w:rtl/>
              <w:lang w:eastAsia="fr-FR"/>
            </w:rPr>
          </w:rPrChange>
        </w:rPr>
        <w:t>تأسست</w:t>
      </w:r>
      <w:r w:rsidRPr="000F3EE9">
        <w:rPr>
          <w:rFonts w:cs="Times New Roman"/>
          <w:sz w:val="26"/>
          <w:szCs w:val="26"/>
          <w:rtl/>
          <w:lang w:eastAsia="fr-FR"/>
          <w:rPrChange w:id="1952" w:author="SRO">
            <w:rPr>
              <w:rFonts w:cs="Times New Roman"/>
              <w:sz w:val="26"/>
              <w:szCs w:val="26"/>
              <w:rtl/>
              <w:lang w:eastAsia="fr-FR"/>
            </w:rPr>
          </w:rPrChange>
        </w:rPr>
        <w:t xml:space="preserve"> </w:t>
      </w:r>
      <w:r w:rsidRPr="000F3EE9">
        <w:rPr>
          <w:rFonts w:cs="Times New Roman" w:hint="eastAsia"/>
          <w:sz w:val="26"/>
          <w:szCs w:val="26"/>
          <w:rtl/>
          <w:lang w:eastAsia="fr-FR"/>
          <w:rPrChange w:id="1953" w:author="SRO">
            <w:rPr>
              <w:rFonts w:cs="Times New Roman" w:hint="eastAsia"/>
              <w:sz w:val="26"/>
              <w:szCs w:val="26"/>
              <w:rtl/>
              <w:lang w:eastAsia="fr-FR"/>
            </w:rPr>
          </w:rPrChange>
        </w:rPr>
        <w:t>حجة</w:t>
      </w:r>
      <w:r w:rsidRPr="000F3EE9">
        <w:rPr>
          <w:rFonts w:cs="Times New Roman"/>
          <w:sz w:val="26"/>
          <w:szCs w:val="26"/>
          <w:rtl/>
          <w:lang w:eastAsia="fr-FR"/>
          <w:rPrChange w:id="1954" w:author="SRO">
            <w:rPr>
              <w:rFonts w:cs="Times New Roman"/>
              <w:sz w:val="26"/>
              <w:szCs w:val="26"/>
              <w:rtl/>
              <w:lang w:eastAsia="fr-FR"/>
            </w:rPr>
          </w:rPrChange>
        </w:rPr>
        <w:t xml:space="preserve"> </w:t>
      </w:r>
      <w:r w:rsidRPr="000F3EE9">
        <w:rPr>
          <w:rFonts w:cs="Times New Roman" w:hint="eastAsia"/>
          <w:sz w:val="26"/>
          <w:szCs w:val="26"/>
          <w:rtl/>
          <w:lang w:eastAsia="fr-FR"/>
          <w:rPrChange w:id="1955" w:author="SRO">
            <w:rPr>
              <w:rFonts w:cs="Times New Roman" w:hint="eastAsia"/>
              <w:sz w:val="26"/>
              <w:szCs w:val="26"/>
              <w:rtl/>
              <w:lang w:eastAsia="fr-FR"/>
            </w:rPr>
          </w:rPrChange>
        </w:rPr>
        <w:t>السيد</w:t>
      </w:r>
      <w:r w:rsidRPr="000F3EE9">
        <w:rPr>
          <w:rFonts w:cs="Times New Roman"/>
          <w:sz w:val="26"/>
          <w:szCs w:val="26"/>
          <w:rtl/>
          <w:lang w:eastAsia="fr-FR"/>
          <w:rPrChange w:id="1956" w:author="SRO">
            <w:rPr>
              <w:rFonts w:cs="Times New Roman"/>
              <w:sz w:val="26"/>
              <w:szCs w:val="26"/>
              <w:rtl/>
              <w:lang w:eastAsia="fr-FR"/>
            </w:rPr>
          </w:rPrChange>
        </w:rPr>
        <w:t xml:space="preserve"> </w:t>
      </w:r>
      <w:r w:rsidRPr="000F3EE9">
        <w:rPr>
          <w:rFonts w:cs="Times New Roman" w:hint="eastAsia"/>
          <w:sz w:val="26"/>
          <w:szCs w:val="26"/>
          <w:rtl/>
          <w:lang w:eastAsia="fr-FR"/>
          <w:rPrChange w:id="1957" w:author="SRO">
            <w:rPr>
              <w:rFonts w:cs="Times New Roman" w:hint="eastAsia"/>
              <w:sz w:val="26"/>
              <w:szCs w:val="26"/>
              <w:rtl/>
              <w:lang w:eastAsia="fr-FR"/>
            </w:rPr>
          </w:rPrChange>
        </w:rPr>
        <w:t>سعيدان</w:t>
      </w:r>
      <w:r w:rsidRPr="000F3EE9">
        <w:rPr>
          <w:rFonts w:cs="Times New Roman"/>
          <w:sz w:val="26"/>
          <w:szCs w:val="26"/>
          <w:rtl/>
          <w:lang w:eastAsia="fr-FR"/>
          <w:rPrChange w:id="1958" w:author="SRO">
            <w:rPr>
              <w:rFonts w:cs="Times New Roman"/>
              <w:sz w:val="26"/>
              <w:szCs w:val="26"/>
              <w:rtl/>
              <w:lang w:eastAsia="fr-FR"/>
            </w:rPr>
          </w:rPrChange>
        </w:rPr>
        <w:t xml:space="preserve"> </w:t>
      </w:r>
      <w:r w:rsidRPr="000F3EE9">
        <w:rPr>
          <w:rFonts w:cs="Times New Roman" w:hint="eastAsia"/>
          <w:sz w:val="26"/>
          <w:szCs w:val="26"/>
          <w:rtl/>
          <w:lang w:eastAsia="fr-FR"/>
          <w:rPrChange w:id="1959" w:author="SRO">
            <w:rPr>
              <w:rFonts w:cs="Times New Roman" w:hint="eastAsia"/>
              <w:sz w:val="26"/>
              <w:szCs w:val="26"/>
              <w:rtl/>
              <w:lang w:eastAsia="fr-FR"/>
            </w:rPr>
          </w:rPrChange>
        </w:rPr>
        <w:t>على</w:t>
      </w:r>
      <w:r w:rsidRPr="000F3EE9">
        <w:rPr>
          <w:rFonts w:cs="Times New Roman"/>
          <w:sz w:val="26"/>
          <w:szCs w:val="26"/>
          <w:rtl/>
          <w:lang w:eastAsia="fr-FR"/>
          <w:rPrChange w:id="1960" w:author="SRO">
            <w:rPr>
              <w:rFonts w:cs="Times New Roman"/>
              <w:sz w:val="26"/>
              <w:szCs w:val="26"/>
              <w:rtl/>
              <w:lang w:eastAsia="fr-FR"/>
            </w:rPr>
          </w:rPrChange>
        </w:rPr>
        <w:t xml:space="preserve"> </w:t>
      </w:r>
      <w:r w:rsidRPr="000F3EE9">
        <w:rPr>
          <w:rFonts w:cs="Times New Roman" w:hint="eastAsia"/>
          <w:sz w:val="26"/>
          <w:szCs w:val="26"/>
          <w:rtl/>
          <w:lang w:eastAsia="fr-FR"/>
          <w:rPrChange w:id="1961" w:author="SRO">
            <w:rPr>
              <w:rFonts w:cs="Times New Roman" w:hint="eastAsia"/>
              <w:sz w:val="26"/>
              <w:szCs w:val="26"/>
              <w:rtl/>
              <w:lang w:eastAsia="fr-FR"/>
            </w:rPr>
          </w:rPrChange>
        </w:rPr>
        <w:t>نتائج</w:t>
      </w:r>
      <w:r w:rsidRPr="000F3EE9">
        <w:rPr>
          <w:rFonts w:cs="Times New Roman"/>
          <w:sz w:val="26"/>
          <w:szCs w:val="26"/>
          <w:rtl/>
          <w:lang w:eastAsia="fr-FR"/>
          <w:rPrChange w:id="1962" w:author="SRO">
            <w:rPr>
              <w:rFonts w:cs="Times New Roman"/>
              <w:sz w:val="26"/>
              <w:szCs w:val="26"/>
              <w:rtl/>
              <w:lang w:eastAsia="fr-FR"/>
            </w:rPr>
          </w:rPrChange>
        </w:rPr>
        <w:t xml:space="preserve"> </w:t>
      </w:r>
      <w:r w:rsidRPr="000F3EE9">
        <w:rPr>
          <w:rFonts w:cs="Times New Roman" w:hint="eastAsia"/>
          <w:sz w:val="26"/>
          <w:szCs w:val="26"/>
          <w:rtl/>
          <w:lang w:eastAsia="fr-FR"/>
          <w:rPrChange w:id="1963" w:author="SRO">
            <w:rPr>
              <w:rFonts w:cs="Times New Roman" w:hint="eastAsia"/>
              <w:sz w:val="26"/>
              <w:szCs w:val="26"/>
              <w:rtl/>
              <w:lang w:eastAsia="fr-FR"/>
            </w:rPr>
          </w:rPrChange>
        </w:rPr>
        <w:t>الأعمال</w:t>
      </w:r>
      <w:r w:rsidRPr="000F3EE9">
        <w:rPr>
          <w:rFonts w:cs="Times New Roman"/>
          <w:sz w:val="26"/>
          <w:szCs w:val="26"/>
          <w:rtl/>
          <w:lang w:eastAsia="fr-FR"/>
          <w:rPrChange w:id="1964" w:author="SRO">
            <w:rPr>
              <w:rFonts w:cs="Times New Roman"/>
              <w:sz w:val="26"/>
              <w:szCs w:val="26"/>
              <w:rtl/>
              <w:lang w:eastAsia="fr-FR"/>
            </w:rPr>
          </w:rPrChange>
        </w:rPr>
        <w:t xml:space="preserve"> </w:t>
      </w:r>
      <w:r w:rsidRPr="000F3EE9">
        <w:rPr>
          <w:rFonts w:cs="Times New Roman" w:hint="eastAsia"/>
          <w:sz w:val="26"/>
          <w:szCs w:val="26"/>
          <w:rtl/>
          <w:lang w:eastAsia="fr-FR"/>
          <w:rPrChange w:id="1965" w:author="SRO">
            <w:rPr>
              <w:rFonts w:cs="Times New Roman" w:hint="eastAsia"/>
              <w:sz w:val="26"/>
              <w:szCs w:val="26"/>
              <w:rtl/>
              <w:lang w:eastAsia="fr-FR"/>
            </w:rPr>
          </w:rPrChange>
        </w:rPr>
        <w:t>الأكاديمية</w:t>
      </w:r>
      <w:r w:rsidRPr="000F3EE9">
        <w:rPr>
          <w:rFonts w:cs="Times New Roman"/>
          <w:sz w:val="26"/>
          <w:szCs w:val="26"/>
          <w:rtl/>
          <w:lang w:eastAsia="fr-FR"/>
          <w:rPrChange w:id="1966" w:author="SRO">
            <w:rPr>
              <w:rFonts w:cs="Times New Roman"/>
              <w:sz w:val="26"/>
              <w:szCs w:val="26"/>
              <w:rtl/>
              <w:lang w:eastAsia="fr-FR"/>
            </w:rPr>
          </w:rPrChange>
        </w:rPr>
        <w:t xml:space="preserve"> </w:t>
      </w:r>
      <w:r w:rsidRPr="000F3EE9">
        <w:rPr>
          <w:rFonts w:cs="Times New Roman" w:hint="eastAsia"/>
          <w:sz w:val="26"/>
          <w:szCs w:val="26"/>
          <w:rtl/>
          <w:lang w:eastAsia="fr-FR"/>
          <w:rPrChange w:id="1967" w:author="SRO">
            <w:rPr>
              <w:rFonts w:cs="Times New Roman" w:hint="eastAsia"/>
              <w:sz w:val="26"/>
              <w:szCs w:val="26"/>
              <w:rtl/>
              <w:lang w:eastAsia="fr-FR"/>
            </w:rPr>
          </w:rPrChange>
        </w:rPr>
        <w:t>لا</w:t>
      </w:r>
      <w:r w:rsidRPr="000F3EE9">
        <w:rPr>
          <w:rFonts w:cs="Times New Roman"/>
          <w:sz w:val="26"/>
          <w:szCs w:val="26"/>
          <w:rtl/>
          <w:lang w:eastAsia="fr-FR"/>
          <w:rPrChange w:id="1968" w:author="SRO">
            <w:rPr>
              <w:rFonts w:cs="Times New Roman"/>
              <w:sz w:val="26"/>
              <w:szCs w:val="26"/>
              <w:rtl/>
              <w:lang w:eastAsia="fr-FR"/>
            </w:rPr>
          </w:rPrChange>
        </w:rPr>
        <w:t xml:space="preserve"> </w:t>
      </w:r>
      <w:r w:rsidRPr="000F3EE9">
        <w:rPr>
          <w:rFonts w:cs="Times New Roman" w:hint="eastAsia"/>
          <w:sz w:val="26"/>
          <w:szCs w:val="26"/>
          <w:rtl/>
          <w:lang w:eastAsia="fr-FR"/>
          <w:rPrChange w:id="1969" w:author="SRO">
            <w:rPr>
              <w:rFonts w:cs="Times New Roman" w:hint="eastAsia"/>
              <w:sz w:val="26"/>
              <w:szCs w:val="26"/>
              <w:rtl/>
              <w:lang w:eastAsia="fr-FR"/>
            </w:rPr>
          </w:rPrChange>
        </w:rPr>
        <w:t>سيما</w:t>
      </w:r>
      <w:r w:rsidRPr="000F3EE9">
        <w:rPr>
          <w:rFonts w:cs="Times New Roman"/>
          <w:sz w:val="26"/>
          <w:szCs w:val="26"/>
          <w:rtl/>
          <w:lang w:eastAsia="fr-FR"/>
          <w:rPrChange w:id="1970" w:author="SRO">
            <w:rPr>
              <w:rFonts w:cs="Times New Roman"/>
              <w:sz w:val="26"/>
              <w:szCs w:val="26"/>
              <w:rtl/>
              <w:lang w:eastAsia="fr-FR"/>
            </w:rPr>
          </w:rPrChange>
        </w:rPr>
        <w:t xml:space="preserve"> </w:t>
      </w:r>
      <w:r w:rsidRPr="000F3EE9">
        <w:rPr>
          <w:rFonts w:cs="Times New Roman" w:hint="eastAsia"/>
          <w:sz w:val="26"/>
          <w:szCs w:val="26"/>
          <w:rtl/>
          <w:lang w:eastAsia="fr-FR"/>
          <w:rPrChange w:id="1971" w:author="SRO">
            <w:rPr>
              <w:rFonts w:cs="Times New Roman" w:hint="eastAsia"/>
              <w:sz w:val="26"/>
              <w:szCs w:val="26"/>
              <w:rtl/>
              <w:lang w:eastAsia="fr-FR"/>
            </w:rPr>
          </w:rPrChange>
        </w:rPr>
        <w:t>تلك</w:t>
      </w:r>
      <w:r w:rsidRPr="000F3EE9">
        <w:rPr>
          <w:rFonts w:cs="Times New Roman"/>
          <w:sz w:val="26"/>
          <w:szCs w:val="26"/>
          <w:rtl/>
          <w:lang w:eastAsia="fr-FR"/>
          <w:rPrChange w:id="1972" w:author="SRO">
            <w:rPr>
              <w:rFonts w:cs="Times New Roman"/>
              <w:sz w:val="26"/>
              <w:szCs w:val="26"/>
              <w:rtl/>
              <w:lang w:eastAsia="fr-FR"/>
            </w:rPr>
          </w:rPrChange>
        </w:rPr>
        <w:t xml:space="preserve"> </w:t>
      </w:r>
      <w:r w:rsidRPr="000F3EE9">
        <w:rPr>
          <w:rFonts w:cs="Times New Roman" w:hint="eastAsia"/>
          <w:sz w:val="26"/>
          <w:szCs w:val="26"/>
          <w:rtl/>
          <w:lang w:eastAsia="fr-FR"/>
          <w:rPrChange w:id="1973" w:author="SRO">
            <w:rPr>
              <w:rFonts w:cs="Times New Roman" w:hint="eastAsia"/>
              <w:sz w:val="26"/>
              <w:szCs w:val="26"/>
              <w:rtl/>
              <w:lang w:eastAsia="fr-FR"/>
            </w:rPr>
          </w:rPrChange>
        </w:rPr>
        <w:t>التي</w:t>
      </w:r>
      <w:r w:rsidRPr="000F3EE9">
        <w:rPr>
          <w:rFonts w:cs="Times New Roman"/>
          <w:sz w:val="26"/>
          <w:szCs w:val="26"/>
          <w:rtl/>
          <w:lang w:eastAsia="fr-FR"/>
          <w:rPrChange w:id="1974" w:author="SRO">
            <w:rPr>
              <w:rFonts w:cs="Times New Roman"/>
              <w:sz w:val="26"/>
              <w:szCs w:val="26"/>
              <w:rtl/>
              <w:lang w:eastAsia="fr-FR"/>
            </w:rPr>
          </w:rPrChange>
        </w:rPr>
        <w:t xml:space="preserve"> </w:t>
      </w:r>
      <w:r w:rsidRPr="000F3EE9">
        <w:rPr>
          <w:rFonts w:cs="Times New Roman" w:hint="eastAsia"/>
          <w:sz w:val="26"/>
          <w:szCs w:val="26"/>
          <w:rtl/>
          <w:lang w:eastAsia="fr-FR"/>
          <w:rPrChange w:id="1975" w:author="SRO">
            <w:rPr>
              <w:rFonts w:cs="Times New Roman" w:hint="eastAsia"/>
              <w:sz w:val="26"/>
              <w:szCs w:val="26"/>
              <w:rtl/>
              <w:lang w:eastAsia="fr-FR"/>
            </w:rPr>
          </w:rPrChange>
        </w:rPr>
        <w:t>بدأها</w:t>
      </w:r>
      <w:r w:rsidRPr="000F3EE9">
        <w:rPr>
          <w:rFonts w:cs="Times New Roman"/>
          <w:sz w:val="26"/>
          <w:szCs w:val="26"/>
          <w:rtl/>
          <w:lang w:eastAsia="fr-FR"/>
          <w:rPrChange w:id="1976" w:author="SRO">
            <w:rPr>
              <w:rFonts w:cs="Times New Roman"/>
              <w:sz w:val="26"/>
              <w:szCs w:val="26"/>
              <w:rtl/>
              <w:lang w:eastAsia="fr-FR"/>
            </w:rPr>
          </w:rPrChange>
        </w:rPr>
        <w:t xml:space="preserve"> </w:t>
      </w:r>
      <w:r w:rsidRPr="000F3EE9">
        <w:rPr>
          <w:rFonts w:cs="Times New Roman" w:hint="eastAsia"/>
          <w:sz w:val="26"/>
          <w:szCs w:val="26"/>
          <w:rtl/>
          <w:lang w:eastAsia="fr-FR"/>
          <w:rPrChange w:id="1977" w:author="SRO">
            <w:rPr>
              <w:rFonts w:cs="Times New Roman" w:hint="eastAsia"/>
              <w:sz w:val="26"/>
              <w:szCs w:val="26"/>
              <w:rtl/>
              <w:lang w:eastAsia="fr-FR"/>
            </w:rPr>
          </w:rPrChange>
        </w:rPr>
        <w:t>البنك</w:t>
      </w:r>
      <w:r w:rsidRPr="000F3EE9">
        <w:rPr>
          <w:rFonts w:cs="Times New Roman"/>
          <w:sz w:val="26"/>
          <w:szCs w:val="26"/>
          <w:rtl/>
          <w:lang w:eastAsia="fr-FR"/>
          <w:rPrChange w:id="1978" w:author="SRO">
            <w:rPr>
              <w:rFonts w:cs="Times New Roman"/>
              <w:sz w:val="26"/>
              <w:szCs w:val="26"/>
              <w:rtl/>
              <w:lang w:eastAsia="fr-FR"/>
            </w:rPr>
          </w:rPrChange>
        </w:rPr>
        <w:t xml:space="preserve"> </w:t>
      </w:r>
      <w:r w:rsidRPr="000F3EE9">
        <w:rPr>
          <w:rFonts w:cs="Times New Roman" w:hint="eastAsia"/>
          <w:sz w:val="26"/>
          <w:szCs w:val="26"/>
          <w:rtl/>
          <w:lang w:eastAsia="fr-FR"/>
          <w:rPrChange w:id="1979" w:author="SRO">
            <w:rPr>
              <w:rFonts w:cs="Times New Roman" w:hint="eastAsia"/>
              <w:sz w:val="26"/>
              <w:szCs w:val="26"/>
              <w:rtl/>
              <w:lang w:eastAsia="fr-FR"/>
            </w:rPr>
          </w:rPrChange>
        </w:rPr>
        <w:t>الدولي</w:t>
      </w:r>
      <w:r w:rsidRPr="000F3EE9">
        <w:rPr>
          <w:rFonts w:cs="Times New Roman"/>
          <w:sz w:val="26"/>
          <w:szCs w:val="26"/>
          <w:rtl/>
          <w:lang w:eastAsia="fr-FR"/>
          <w:rPrChange w:id="1980" w:author="SRO">
            <w:rPr>
              <w:rFonts w:cs="Times New Roman"/>
              <w:sz w:val="26"/>
              <w:szCs w:val="26"/>
              <w:rtl/>
              <w:lang w:eastAsia="fr-FR"/>
            </w:rPr>
          </w:rPrChange>
        </w:rPr>
        <w:t xml:space="preserve"> </w:t>
      </w:r>
      <w:r w:rsidRPr="000F3EE9">
        <w:rPr>
          <w:rFonts w:cs="Times New Roman" w:hint="eastAsia"/>
          <w:sz w:val="26"/>
          <w:szCs w:val="26"/>
          <w:rtl/>
          <w:lang w:eastAsia="fr-FR"/>
          <w:rPrChange w:id="1981" w:author="SRO">
            <w:rPr>
              <w:rFonts w:cs="Times New Roman" w:hint="eastAsia"/>
              <w:sz w:val="26"/>
              <w:szCs w:val="26"/>
              <w:rtl/>
              <w:lang w:eastAsia="fr-FR"/>
            </w:rPr>
          </w:rPrChange>
        </w:rPr>
        <w:t>منذ</w:t>
      </w:r>
      <w:r w:rsidRPr="000F3EE9">
        <w:rPr>
          <w:rFonts w:cs="Times New Roman"/>
          <w:sz w:val="26"/>
          <w:szCs w:val="26"/>
          <w:rtl/>
          <w:lang w:eastAsia="fr-FR"/>
          <w:rPrChange w:id="1982" w:author="SRO">
            <w:rPr>
              <w:rFonts w:cs="Times New Roman"/>
              <w:sz w:val="26"/>
              <w:szCs w:val="26"/>
              <w:rtl/>
              <w:lang w:eastAsia="fr-FR"/>
            </w:rPr>
          </w:rPrChange>
        </w:rPr>
        <w:t xml:space="preserve"> </w:t>
      </w:r>
      <w:r w:rsidRPr="000F3EE9">
        <w:rPr>
          <w:rFonts w:cs="Times New Roman" w:hint="eastAsia"/>
          <w:sz w:val="26"/>
          <w:szCs w:val="26"/>
          <w:rtl/>
          <w:lang w:eastAsia="fr-FR"/>
          <w:rPrChange w:id="1983" w:author="SRO">
            <w:rPr>
              <w:rFonts w:cs="Times New Roman" w:hint="eastAsia"/>
              <w:sz w:val="26"/>
              <w:szCs w:val="26"/>
              <w:rtl/>
              <w:lang w:eastAsia="fr-FR"/>
            </w:rPr>
          </w:rPrChange>
        </w:rPr>
        <w:t>عام</w:t>
      </w:r>
      <w:r w:rsidRPr="000F3EE9">
        <w:rPr>
          <w:rFonts w:cs="Times New Roman"/>
          <w:sz w:val="26"/>
          <w:szCs w:val="26"/>
          <w:rtl/>
          <w:lang w:eastAsia="fr-FR"/>
          <w:rPrChange w:id="1984" w:author="SRO">
            <w:rPr>
              <w:rFonts w:cs="Times New Roman"/>
              <w:sz w:val="26"/>
              <w:szCs w:val="26"/>
              <w:rtl/>
              <w:lang w:eastAsia="fr-FR"/>
            </w:rPr>
          </w:rPrChange>
        </w:rPr>
        <w:t xml:space="preserve"> 1993 </w:t>
      </w:r>
      <w:r w:rsidRPr="000F3EE9">
        <w:rPr>
          <w:rFonts w:cs="Times New Roman" w:hint="eastAsia"/>
          <w:sz w:val="26"/>
          <w:szCs w:val="26"/>
          <w:rtl/>
          <w:lang w:eastAsia="fr-FR"/>
          <w:rPrChange w:id="1985" w:author="SRO">
            <w:rPr>
              <w:rFonts w:cs="Times New Roman" w:hint="eastAsia"/>
              <w:sz w:val="26"/>
              <w:szCs w:val="26"/>
              <w:rtl/>
              <w:lang w:eastAsia="fr-FR"/>
            </w:rPr>
          </w:rPrChange>
        </w:rPr>
        <w:t>والتي</w:t>
      </w:r>
      <w:r w:rsidRPr="000F3EE9">
        <w:rPr>
          <w:rFonts w:cs="Times New Roman"/>
          <w:sz w:val="26"/>
          <w:szCs w:val="26"/>
          <w:rtl/>
          <w:lang w:eastAsia="fr-FR"/>
          <w:rPrChange w:id="1986" w:author="SRO">
            <w:rPr>
              <w:rFonts w:cs="Times New Roman"/>
              <w:sz w:val="26"/>
              <w:szCs w:val="26"/>
              <w:rtl/>
              <w:lang w:eastAsia="fr-FR"/>
            </w:rPr>
          </w:rPrChange>
        </w:rPr>
        <w:t xml:space="preserve"> </w:t>
      </w:r>
      <w:r w:rsidRPr="000F3EE9">
        <w:rPr>
          <w:rFonts w:cs="Times New Roman" w:hint="eastAsia"/>
          <w:sz w:val="26"/>
          <w:szCs w:val="26"/>
          <w:rtl/>
          <w:lang w:eastAsia="fr-FR"/>
          <w:rPrChange w:id="1987" w:author="SRO">
            <w:rPr>
              <w:rFonts w:cs="Times New Roman" w:hint="eastAsia"/>
              <w:sz w:val="26"/>
              <w:szCs w:val="26"/>
              <w:rtl/>
              <w:lang w:eastAsia="fr-FR"/>
            </w:rPr>
          </w:rPrChange>
        </w:rPr>
        <w:t>أثبتت</w:t>
      </w:r>
      <w:r w:rsidRPr="000F3EE9">
        <w:rPr>
          <w:rFonts w:cs="Times New Roman"/>
          <w:sz w:val="26"/>
          <w:szCs w:val="26"/>
          <w:rtl/>
          <w:lang w:eastAsia="fr-FR"/>
          <w:rPrChange w:id="1988" w:author="SRO">
            <w:rPr>
              <w:rFonts w:cs="Times New Roman"/>
              <w:sz w:val="26"/>
              <w:szCs w:val="26"/>
              <w:rtl/>
              <w:lang w:eastAsia="fr-FR"/>
            </w:rPr>
          </w:rPrChange>
        </w:rPr>
        <w:t xml:space="preserve"> </w:t>
      </w:r>
      <w:r w:rsidRPr="000F3EE9">
        <w:rPr>
          <w:rFonts w:cs="Times New Roman" w:hint="eastAsia"/>
          <w:sz w:val="26"/>
          <w:szCs w:val="26"/>
          <w:rtl/>
          <w:lang w:eastAsia="fr-FR"/>
          <w:rPrChange w:id="1989" w:author="SRO">
            <w:rPr>
              <w:rFonts w:cs="Times New Roman" w:hint="eastAsia"/>
              <w:sz w:val="26"/>
              <w:szCs w:val="26"/>
              <w:rtl/>
              <w:lang w:eastAsia="fr-FR"/>
            </w:rPr>
          </w:rPrChange>
        </w:rPr>
        <w:t>أن</w:t>
      </w:r>
      <w:r w:rsidRPr="000F3EE9">
        <w:rPr>
          <w:rFonts w:cs="Times New Roman"/>
          <w:sz w:val="26"/>
          <w:szCs w:val="26"/>
          <w:rtl/>
          <w:lang w:eastAsia="fr-FR"/>
          <w:rPrChange w:id="1990" w:author="SRO">
            <w:rPr>
              <w:rFonts w:cs="Times New Roman"/>
              <w:sz w:val="26"/>
              <w:szCs w:val="26"/>
              <w:rtl/>
              <w:lang w:eastAsia="fr-FR"/>
            </w:rPr>
          </w:rPrChange>
        </w:rPr>
        <w:t xml:space="preserve"> </w:t>
      </w:r>
      <w:r w:rsidRPr="000F3EE9">
        <w:rPr>
          <w:rFonts w:cs="Times New Roman" w:hint="eastAsia"/>
          <w:sz w:val="26"/>
          <w:szCs w:val="26"/>
          <w:rtl/>
          <w:lang w:eastAsia="fr-FR"/>
          <w:rPrChange w:id="1991" w:author="SRO">
            <w:rPr>
              <w:rFonts w:cs="Times New Roman" w:hint="eastAsia"/>
              <w:sz w:val="26"/>
              <w:szCs w:val="26"/>
              <w:rtl/>
              <w:lang w:eastAsia="fr-FR"/>
            </w:rPr>
          </w:rPrChange>
        </w:rPr>
        <w:t>الحكامة</w:t>
      </w:r>
      <w:r w:rsidRPr="000F3EE9">
        <w:rPr>
          <w:rFonts w:cs="Times New Roman"/>
          <w:sz w:val="26"/>
          <w:szCs w:val="26"/>
          <w:rtl/>
          <w:lang w:eastAsia="fr-FR"/>
          <w:rPrChange w:id="1992" w:author="SRO">
            <w:rPr>
              <w:rFonts w:cs="Times New Roman"/>
              <w:sz w:val="26"/>
              <w:szCs w:val="26"/>
              <w:rtl/>
              <w:lang w:eastAsia="fr-FR"/>
            </w:rPr>
          </w:rPrChange>
        </w:rPr>
        <w:t xml:space="preserve"> </w:t>
      </w:r>
      <w:r w:rsidRPr="000F3EE9">
        <w:rPr>
          <w:rFonts w:cs="Times New Roman" w:hint="eastAsia"/>
          <w:sz w:val="26"/>
          <w:szCs w:val="26"/>
          <w:rtl/>
          <w:lang w:eastAsia="fr-FR"/>
          <w:rPrChange w:id="1993" w:author="SRO">
            <w:rPr>
              <w:rFonts w:cs="Times New Roman" w:hint="eastAsia"/>
              <w:sz w:val="26"/>
              <w:szCs w:val="26"/>
              <w:rtl/>
              <w:lang w:eastAsia="fr-FR"/>
            </w:rPr>
          </w:rPrChange>
        </w:rPr>
        <w:t>الرشيدة</w:t>
      </w:r>
      <w:r w:rsidRPr="000F3EE9">
        <w:rPr>
          <w:rFonts w:cs="Times New Roman"/>
          <w:sz w:val="26"/>
          <w:szCs w:val="26"/>
          <w:rtl/>
          <w:lang w:eastAsia="fr-FR"/>
          <w:rPrChange w:id="1994" w:author="SRO">
            <w:rPr>
              <w:rFonts w:cs="Times New Roman"/>
              <w:sz w:val="26"/>
              <w:szCs w:val="26"/>
              <w:rtl/>
              <w:lang w:eastAsia="fr-FR"/>
            </w:rPr>
          </w:rPrChange>
        </w:rPr>
        <w:t xml:space="preserve"> </w:t>
      </w:r>
      <w:r w:rsidRPr="000F3EE9">
        <w:rPr>
          <w:rFonts w:cs="Times New Roman" w:hint="eastAsia"/>
          <w:sz w:val="26"/>
          <w:szCs w:val="26"/>
          <w:rtl/>
          <w:lang w:eastAsia="fr-FR"/>
          <w:rPrChange w:id="1995" w:author="SRO">
            <w:rPr>
              <w:rFonts w:cs="Times New Roman" w:hint="eastAsia"/>
              <w:sz w:val="26"/>
              <w:szCs w:val="26"/>
              <w:rtl/>
              <w:lang w:eastAsia="fr-FR"/>
            </w:rPr>
          </w:rPrChange>
        </w:rPr>
        <w:t>عامل</w:t>
      </w:r>
      <w:r w:rsidRPr="000F3EE9">
        <w:rPr>
          <w:rFonts w:cs="Times New Roman"/>
          <w:sz w:val="26"/>
          <w:szCs w:val="26"/>
          <w:rtl/>
          <w:lang w:eastAsia="fr-FR"/>
          <w:rPrChange w:id="1996" w:author="SRO">
            <w:rPr>
              <w:rFonts w:cs="Times New Roman"/>
              <w:sz w:val="26"/>
              <w:szCs w:val="26"/>
              <w:rtl/>
              <w:lang w:eastAsia="fr-FR"/>
            </w:rPr>
          </w:rPrChange>
        </w:rPr>
        <w:t xml:space="preserve"> </w:t>
      </w:r>
      <w:r w:rsidRPr="000F3EE9">
        <w:rPr>
          <w:rFonts w:cs="Times New Roman" w:hint="eastAsia"/>
          <w:sz w:val="26"/>
          <w:szCs w:val="26"/>
          <w:rtl/>
          <w:lang w:eastAsia="fr-FR"/>
          <w:rPrChange w:id="1997" w:author="SRO">
            <w:rPr>
              <w:rFonts w:cs="Times New Roman" w:hint="eastAsia"/>
              <w:sz w:val="26"/>
              <w:szCs w:val="26"/>
              <w:rtl/>
              <w:lang w:eastAsia="fr-FR"/>
            </w:rPr>
          </w:rPrChange>
        </w:rPr>
        <w:t>من</w:t>
      </w:r>
      <w:r w:rsidRPr="000F3EE9">
        <w:rPr>
          <w:rFonts w:cs="Times New Roman"/>
          <w:sz w:val="26"/>
          <w:szCs w:val="26"/>
          <w:rtl/>
          <w:lang w:eastAsia="fr-FR"/>
          <w:rPrChange w:id="1998" w:author="SRO">
            <w:rPr>
              <w:rFonts w:cs="Times New Roman"/>
              <w:sz w:val="26"/>
              <w:szCs w:val="26"/>
              <w:rtl/>
              <w:lang w:eastAsia="fr-FR"/>
            </w:rPr>
          </w:rPrChange>
        </w:rPr>
        <w:t xml:space="preserve"> </w:t>
      </w:r>
      <w:r w:rsidRPr="000F3EE9">
        <w:rPr>
          <w:rFonts w:cs="Times New Roman" w:hint="eastAsia"/>
          <w:sz w:val="26"/>
          <w:szCs w:val="26"/>
          <w:rtl/>
          <w:lang w:eastAsia="fr-FR"/>
          <w:rPrChange w:id="1999" w:author="SRO">
            <w:rPr>
              <w:rFonts w:cs="Times New Roman" w:hint="eastAsia"/>
              <w:sz w:val="26"/>
              <w:szCs w:val="26"/>
              <w:rtl/>
              <w:lang w:eastAsia="fr-FR"/>
            </w:rPr>
          </w:rPrChange>
        </w:rPr>
        <w:t>عوامل</w:t>
      </w:r>
      <w:r w:rsidRPr="000F3EE9">
        <w:rPr>
          <w:rFonts w:cs="Times New Roman"/>
          <w:sz w:val="26"/>
          <w:szCs w:val="26"/>
          <w:rtl/>
          <w:lang w:eastAsia="fr-FR"/>
          <w:rPrChange w:id="2000" w:author="SRO">
            <w:rPr>
              <w:rFonts w:cs="Times New Roman"/>
              <w:sz w:val="26"/>
              <w:szCs w:val="26"/>
              <w:rtl/>
              <w:lang w:eastAsia="fr-FR"/>
            </w:rPr>
          </w:rPrChange>
        </w:rPr>
        <w:t xml:space="preserve"> </w:t>
      </w:r>
      <w:r w:rsidRPr="000F3EE9">
        <w:rPr>
          <w:rFonts w:cs="Times New Roman" w:hint="eastAsia"/>
          <w:sz w:val="26"/>
          <w:szCs w:val="26"/>
          <w:rtl/>
          <w:lang w:eastAsia="fr-FR"/>
          <w:rPrChange w:id="2001" w:author="SRO">
            <w:rPr>
              <w:rFonts w:cs="Times New Roman" w:hint="eastAsia"/>
              <w:sz w:val="26"/>
              <w:szCs w:val="26"/>
              <w:rtl/>
              <w:lang w:eastAsia="fr-FR"/>
            </w:rPr>
          </w:rPrChange>
        </w:rPr>
        <w:t>التنمية</w:t>
      </w:r>
      <w:r w:rsidRPr="000F3EE9">
        <w:rPr>
          <w:rFonts w:cs="Times New Roman"/>
          <w:sz w:val="26"/>
          <w:szCs w:val="26"/>
          <w:rtl/>
          <w:lang w:eastAsia="fr-FR"/>
          <w:rPrChange w:id="2002" w:author="SRO">
            <w:rPr>
              <w:rFonts w:cs="Times New Roman"/>
              <w:sz w:val="26"/>
              <w:szCs w:val="26"/>
              <w:rtl/>
              <w:lang w:eastAsia="fr-FR"/>
            </w:rPr>
          </w:rPrChange>
        </w:rPr>
        <w:t xml:space="preserve">. </w:t>
      </w:r>
      <w:r w:rsidRPr="000F3EE9">
        <w:rPr>
          <w:rFonts w:cs="Times New Roman" w:hint="eastAsia"/>
          <w:sz w:val="26"/>
          <w:szCs w:val="26"/>
          <w:rtl/>
          <w:lang w:eastAsia="fr-FR"/>
          <w:rPrChange w:id="2003" w:author="SRO">
            <w:rPr>
              <w:rFonts w:cs="Times New Roman" w:hint="eastAsia"/>
              <w:sz w:val="26"/>
              <w:szCs w:val="26"/>
              <w:rtl/>
              <w:lang w:eastAsia="fr-FR"/>
            </w:rPr>
          </w:rPrChange>
        </w:rPr>
        <w:t>وتابع</w:t>
      </w:r>
      <w:r w:rsidRPr="000F3EE9">
        <w:rPr>
          <w:rFonts w:cs="Times New Roman"/>
          <w:sz w:val="26"/>
          <w:szCs w:val="26"/>
          <w:rtl/>
          <w:lang w:eastAsia="fr-FR"/>
          <w:rPrChange w:id="2004" w:author="SRO">
            <w:rPr>
              <w:rFonts w:cs="Times New Roman"/>
              <w:sz w:val="26"/>
              <w:szCs w:val="26"/>
              <w:rtl/>
              <w:lang w:eastAsia="fr-FR"/>
            </w:rPr>
          </w:rPrChange>
        </w:rPr>
        <w:t xml:space="preserve"> </w:t>
      </w:r>
      <w:r w:rsidRPr="000F3EE9">
        <w:rPr>
          <w:rFonts w:cs="Times New Roman" w:hint="eastAsia"/>
          <w:sz w:val="26"/>
          <w:szCs w:val="26"/>
          <w:rtl/>
          <w:lang w:eastAsia="fr-FR"/>
          <w:rPrChange w:id="2005" w:author="SRO">
            <w:rPr>
              <w:rFonts w:cs="Times New Roman" w:hint="eastAsia"/>
              <w:sz w:val="26"/>
              <w:szCs w:val="26"/>
              <w:rtl/>
              <w:lang w:eastAsia="fr-FR"/>
            </w:rPr>
          </w:rPrChange>
        </w:rPr>
        <w:t>السيد</w:t>
      </w:r>
      <w:r w:rsidRPr="000F3EE9">
        <w:rPr>
          <w:rFonts w:cs="Times New Roman"/>
          <w:sz w:val="26"/>
          <w:szCs w:val="26"/>
          <w:rtl/>
          <w:lang w:eastAsia="fr-FR"/>
          <w:rPrChange w:id="2006" w:author="SRO">
            <w:rPr>
              <w:rFonts w:cs="Times New Roman"/>
              <w:sz w:val="26"/>
              <w:szCs w:val="26"/>
              <w:rtl/>
              <w:lang w:eastAsia="fr-FR"/>
            </w:rPr>
          </w:rPrChange>
        </w:rPr>
        <w:t xml:space="preserve"> </w:t>
      </w:r>
      <w:r w:rsidRPr="000F3EE9">
        <w:rPr>
          <w:rFonts w:cs="Times New Roman" w:hint="eastAsia"/>
          <w:sz w:val="26"/>
          <w:szCs w:val="26"/>
          <w:rtl/>
          <w:lang w:eastAsia="fr-FR"/>
          <w:rPrChange w:id="2007" w:author="SRO">
            <w:rPr>
              <w:rFonts w:cs="Times New Roman" w:hint="eastAsia"/>
              <w:sz w:val="26"/>
              <w:szCs w:val="26"/>
              <w:rtl/>
              <w:lang w:eastAsia="fr-FR"/>
            </w:rPr>
          </w:rPrChange>
        </w:rPr>
        <w:t>سعيدان</w:t>
      </w:r>
      <w:r w:rsidRPr="000F3EE9">
        <w:rPr>
          <w:rFonts w:cs="Times New Roman"/>
          <w:sz w:val="26"/>
          <w:szCs w:val="26"/>
          <w:rtl/>
          <w:lang w:eastAsia="fr-FR"/>
          <w:rPrChange w:id="2008" w:author="SRO">
            <w:rPr>
              <w:rFonts w:cs="Times New Roman"/>
              <w:sz w:val="26"/>
              <w:szCs w:val="26"/>
              <w:rtl/>
              <w:lang w:eastAsia="fr-FR"/>
            </w:rPr>
          </w:rPrChange>
        </w:rPr>
        <w:t xml:space="preserve"> </w:t>
      </w:r>
      <w:r w:rsidRPr="000F3EE9">
        <w:rPr>
          <w:rFonts w:cs="Times New Roman" w:hint="eastAsia"/>
          <w:sz w:val="26"/>
          <w:szCs w:val="26"/>
          <w:rtl/>
          <w:lang w:eastAsia="fr-FR"/>
          <w:rPrChange w:id="2009" w:author="SRO">
            <w:rPr>
              <w:rFonts w:cs="Times New Roman" w:hint="eastAsia"/>
              <w:sz w:val="26"/>
              <w:szCs w:val="26"/>
              <w:rtl/>
              <w:lang w:eastAsia="fr-FR"/>
            </w:rPr>
          </w:rPrChange>
        </w:rPr>
        <w:t>عرضه</w:t>
      </w:r>
      <w:r w:rsidRPr="000F3EE9">
        <w:rPr>
          <w:rFonts w:cs="Times New Roman"/>
          <w:sz w:val="26"/>
          <w:szCs w:val="26"/>
          <w:rtl/>
          <w:lang w:eastAsia="fr-FR"/>
          <w:rPrChange w:id="2010" w:author="SRO">
            <w:rPr>
              <w:rFonts w:cs="Times New Roman"/>
              <w:sz w:val="26"/>
              <w:szCs w:val="26"/>
              <w:rtl/>
              <w:lang w:eastAsia="fr-FR"/>
            </w:rPr>
          </w:rPrChange>
        </w:rPr>
        <w:t xml:space="preserve"> </w:t>
      </w:r>
      <w:r w:rsidRPr="000F3EE9">
        <w:rPr>
          <w:rFonts w:cs="Times New Roman" w:hint="eastAsia"/>
          <w:sz w:val="26"/>
          <w:szCs w:val="26"/>
          <w:rtl/>
          <w:lang w:eastAsia="fr-FR"/>
          <w:rPrChange w:id="2011" w:author="SRO">
            <w:rPr>
              <w:rFonts w:cs="Times New Roman" w:hint="eastAsia"/>
              <w:sz w:val="26"/>
              <w:szCs w:val="26"/>
              <w:rtl/>
              <w:lang w:eastAsia="fr-FR"/>
            </w:rPr>
          </w:rPrChange>
        </w:rPr>
        <w:t>بالاقتباس</w:t>
      </w:r>
      <w:r w:rsidRPr="000F3EE9">
        <w:rPr>
          <w:rFonts w:cs="Times New Roman"/>
          <w:sz w:val="26"/>
          <w:szCs w:val="26"/>
          <w:rtl/>
          <w:lang w:eastAsia="fr-FR"/>
          <w:rPrChange w:id="2012" w:author="SRO">
            <w:rPr>
              <w:rFonts w:cs="Times New Roman"/>
              <w:sz w:val="26"/>
              <w:szCs w:val="26"/>
              <w:rtl/>
              <w:lang w:eastAsia="fr-FR"/>
            </w:rPr>
          </w:rPrChange>
        </w:rPr>
        <w:t xml:space="preserve"> </w:t>
      </w:r>
      <w:r w:rsidRPr="000F3EE9">
        <w:rPr>
          <w:rFonts w:cs="Times New Roman" w:hint="eastAsia"/>
          <w:sz w:val="26"/>
          <w:szCs w:val="26"/>
          <w:rtl/>
          <w:lang w:eastAsia="fr-FR"/>
          <w:rPrChange w:id="2013" w:author="SRO">
            <w:rPr>
              <w:rFonts w:cs="Times New Roman" w:hint="eastAsia"/>
              <w:sz w:val="26"/>
              <w:szCs w:val="26"/>
              <w:rtl/>
              <w:lang w:eastAsia="fr-FR"/>
            </w:rPr>
          </w:rPrChange>
        </w:rPr>
        <w:t>من</w:t>
      </w:r>
      <w:r w:rsidRPr="000F3EE9">
        <w:rPr>
          <w:rFonts w:cs="Times New Roman"/>
          <w:sz w:val="26"/>
          <w:szCs w:val="26"/>
          <w:rtl/>
          <w:lang w:eastAsia="fr-FR"/>
          <w:rPrChange w:id="2014" w:author="SRO">
            <w:rPr>
              <w:rFonts w:cs="Times New Roman"/>
              <w:sz w:val="26"/>
              <w:szCs w:val="26"/>
              <w:rtl/>
              <w:lang w:eastAsia="fr-FR"/>
            </w:rPr>
          </w:rPrChange>
        </w:rPr>
        <w:t xml:space="preserve"> </w:t>
      </w:r>
      <w:r w:rsidRPr="000F3EE9">
        <w:rPr>
          <w:rFonts w:cs="Times New Roman" w:hint="eastAsia"/>
          <w:sz w:val="26"/>
          <w:szCs w:val="26"/>
          <w:rtl/>
          <w:lang w:eastAsia="fr-FR"/>
          <w:rPrChange w:id="2015" w:author="SRO">
            <w:rPr>
              <w:rFonts w:cs="Times New Roman" w:hint="eastAsia"/>
              <w:sz w:val="26"/>
              <w:szCs w:val="26"/>
              <w:rtl/>
              <w:lang w:eastAsia="fr-FR"/>
            </w:rPr>
          </w:rPrChange>
        </w:rPr>
        <w:t>الدعائم</w:t>
      </w:r>
      <w:r w:rsidRPr="000F3EE9">
        <w:rPr>
          <w:rFonts w:cs="Times New Roman"/>
          <w:sz w:val="26"/>
          <w:szCs w:val="26"/>
          <w:rtl/>
          <w:lang w:eastAsia="fr-FR"/>
          <w:rPrChange w:id="2016" w:author="SRO">
            <w:rPr>
              <w:rFonts w:cs="Times New Roman"/>
              <w:sz w:val="26"/>
              <w:szCs w:val="26"/>
              <w:rtl/>
              <w:lang w:eastAsia="fr-FR"/>
            </w:rPr>
          </w:rPrChange>
        </w:rPr>
        <w:t xml:space="preserve"> </w:t>
      </w:r>
      <w:r w:rsidRPr="000F3EE9">
        <w:rPr>
          <w:rFonts w:cs="Times New Roman" w:hint="eastAsia"/>
          <w:sz w:val="26"/>
          <w:szCs w:val="26"/>
          <w:rtl/>
          <w:lang w:eastAsia="fr-FR"/>
          <w:rPrChange w:id="2017" w:author="SRO">
            <w:rPr>
              <w:rFonts w:cs="Times New Roman" w:hint="eastAsia"/>
              <w:sz w:val="26"/>
              <w:szCs w:val="26"/>
              <w:rtl/>
              <w:lang w:eastAsia="fr-FR"/>
            </w:rPr>
          </w:rPrChange>
        </w:rPr>
        <w:t>الأربعة</w:t>
      </w:r>
      <w:r w:rsidRPr="000F3EE9">
        <w:rPr>
          <w:rFonts w:cs="Times New Roman"/>
          <w:sz w:val="26"/>
          <w:szCs w:val="26"/>
          <w:rtl/>
          <w:lang w:eastAsia="fr-FR"/>
          <w:rPrChange w:id="2018" w:author="SRO">
            <w:rPr>
              <w:rFonts w:cs="Times New Roman"/>
              <w:sz w:val="26"/>
              <w:szCs w:val="26"/>
              <w:rtl/>
              <w:lang w:eastAsia="fr-FR"/>
            </w:rPr>
          </w:rPrChange>
        </w:rPr>
        <w:t xml:space="preserve"> </w:t>
      </w:r>
      <w:r w:rsidRPr="000F3EE9">
        <w:rPr>
          <w:rFonts w:cs="Times New Roman" w:hint="eastAsia"/>
          <w:sz w:val="26"/>
          <w:szCs w:val="26"/>
          <w:rtl/>
          <w:lang w:eastAsia="fr-FR"/>
          <w:rPrChange w:id="2019" w:author="SRO">
            <w:rPr>
              <w:rFonts w:cs="Times New Roman" w:hint="eastAsia"/>
              <w:sz w:val="26"/>
              <w:szCs w:val="26"/>
              <w:rtl/>
              <w:lang w:eastAsia="fr-FR"/>
            </w:rPr>
          </w:rPrChange>
        </w:rPr>
        <w:t>التي</w:t>
      </w:r>
      <w:r w:rsidRPr="000F3EE9">
        <w:rPr>
          <w:rFonts w:cs="Times New Roman"/>
          <w:sz w:val="26"/>
          <w:szCs w:val="26"/>
          <w:rtl/>
          <w:lang w:eastAsia="fr-FR"/>
          <w:rPrChange w:id="2020" w:author="SRO">
            <w:rPr>
              <w:rFonts w:cs="Times New Roman"/>
              <w:sz w:val="26"/>
              <w:szCs w:val="26"/>
              <w:rtl/>
              <w:lang w:eastAsia="fr-FR"/>
            </w:rPr>
          </w:rPrChange>
        </w:rPr>
        <w:t xml:space="preserve"> </w:t>
      </w:r>
      <w:r w:rsidRPr="000F3EE9">
        <w:rPr>
          <w:rFonts w:cs="Times New Roman" w:hint="eastAsia"/>
          <w:sz w:val="26"/>
          <w:szCs w:val="26"/>
          <w:rtl/>
          <w:lang w:eastAsia="fr-FR"/>
          <w:rPrChange w:id="2021" w:author="SRO">
            <w:rPr>
              <w:rFonts w:cs="Times New Roman" w:hint="eastAsia"/>
              <w:sz w:val="26"/>
              <w:szCs w:val="26"/>
              <w:rtl/>
              <w:lang w:eastAsia="fr-FR"/>
            </w:rPr>
          </w:rPrChange>
        </w:rPr>
        <w:t>يجب</w:t>
      </w:r>
      <w:r w:rsidRPr="000F3EE9">
        <w:rPr>
          <w:rFonts w:cs="Times New Roman"/>
          <w:sz w:val="26"/>
          <w:szCs w:val="26"/>
          <w:rtl/>
          <w:lang w:eastAsia="fr-FR"/>
          <w:rPrChange w:id="2022" w:author="SRO">
            <w:rPr>
              <w:rFonts w:cs="Times New Roman"/>
              <w:sz w:val="26"/>
              <w:szCs w:val="26"/>
              <w:rtl/>
              <w:lang w:eastAsia="fr-FR"/>
            </w:rPr>
          </w:rPrChange>
        </w:rPr>
        <w:t xml:space="preserve"> </w:t>
      </w:r>
      <w:r w:rsidRPr="000F3EE9">
        <w:rPr>
          <w:rFonts w:cs="Times New Roman" w:hint="eastAsia"/>
          <w:sz w:val="26"/>
          <w:szCs w:val="26"/>
          <w:rtl/>
          <w:lang w:eastAsia="fr-FR"/>
          <w:rPrChange w:id="2023" w:author="SRO">
            <w:rPr>
              <w:rFonts w:cs="Times New Roman" w:hint="eastAsia"/>
              <w:sz w:val="26"/>
              <w:szCs w:val="26"/>
              <w:rtl/>
              <w:lang w:eastAsia="fr-FR"/>
            </w:rPr>
          </w:rPrChange>
        </w:rPr>
        <w:t>أن</w:t>
      </w:r>
      <w:r w:rsidRPr="000F3EE9">
        <w:rPr>
          <w:rFonts w:cs="Times New Roman"/>
          <w:sz w:val="26"/>
          <w:szCs w:val="26"/>
          <w:rtl/>
          <w:lang w:eastAsia="fr-FR"/>
          <w:rPrChange w:id="2024" w:author="SRO">
            <w:rPr>
              <w:rFonts w:cs="Times New Roman"/>
              <w:sz w:val="26"/>
              <w:szCs w:val="26"/>
              <w:rtl/>
              <w:lang w:eastAsia="fr-FR"/>
            </w:rPr>
          </w:rPrChange>
        </w:rPr>
        <w:t xml:space="preserve"> </w:t>
      </w:r>
      <w:r w:rsidRPr="000F3EE9">
        <w:rPr>
          <w:rFonts w:cs="Times New Roman" w:hint="eastAsia"/>
          <w:sz w:val="26"/>
          <w:szCs w:val="26"/>
          <w:rtl/>
          <w:lang w:eastAsia="fr-FR"/>
          <w:rPrChange w:id="2025" w:author="SRO">
            <w:rPr>
              <w:rFonts w:cs="Times New Roman" w:hint="eastAsia"/>
              <w:sz w:val="26"/>
              <w:szCs w:val="26"/>
              <w:rtl/>
              <w:lang w:eastAsia="fr-FR"/>
            </w:rPr>
          </w:rPrChange>
        </w:rPr>
        <w:t>تنبني</w:t>
      </w:r>
      <w:r w:rsidRPr="000F3EE9">
        <w:rPr>
          <w:rFonts w:cs="Times New Roman"/>
          <w:sz w:val="26"/>
          <w:szCs w:val="26"/>
          <w:rtl/>
          <w:lang w:eastAsia="fr-FR"/>
          <w:rPrChange w:id="2026" w:author="SRO">
            <w:rPr>
              <w:rFonts w:cs="Times New Roman"/>
              <w:sz w:val="26"/>
              <w:szCs w:val="26"/>
              <w:rtl/>
              <w:lang w:eastAsia="fr-FR"/>
            </w:rPr>
          </w:rPrChange>
        </w:rPr>
        <w:t xml:space="preserve"> </w:t>
      </w:r>
      <w:r w:rsidRPr="000F3EE9">
        <w:rPr>
          <w:rFonts w:cs="Times New Roman" w:hint="eastAsia"/>
          <w:sz w:val="26"/>
          <w:szCs w:val="26"/>
          <w:rtl/>
          <w:lang w:eastAsia="fr-FR"/>
          <w:rPrChange w:id="2027" w:author="SRO">
            <w:rPr>
              <w:rFonts w:cs="Times New Roman" w:hint="eastAsia"/>
              <w:sz w:val="26"/>
              <w:szCs w:val="26"/>
              <w:rtl/>
              <w:lang w:eastAsia="fr-FR"/>
            </w:rPr>
          </w:rPrChange>
        </w:rPr>
        <w:t>عليها</w:t>
      </w:r>
      <w:r w:rsidRPr="000F3EE9">
        <w:rPr>
          <w:rFonts w:cs="Times New Roman"/>
          <w:sz w:val="26"/>
          <w:szCs w:val="26"/>
          <w:rtl/>
          <w:lang w:eastAsia="fr-FR"/>
          <w:rPrChange w:id="2028" w:author="SRO">
            <w:rPr>
              <w:rFonts w:cs="Times New Roman"/>
              <w:sz w:val="26"/>
              <w:szCs w:val="26"/>
              <w:rtl/>
              <w:lang w:eastAsia="fr-FR"/>
            </w:rPr>
          </w:rPrChange>
        </w:rPr>
        <w:t xml:space="preserve"> </w:t>
      </w:r>
      <w:r w:rsidRPr="000F3EE9">
        <w:rPr>
          <w:rFonts w:cs="Times New Roman" w:hint="eastAsia"/>
          <w:sz w:val="26"/>
          <w:szCs w:val="26"/>
          <w:rtl/>
          <w:lang w:eastAsia="fr-FR"/>
          <w:rPrChange w:id="2029" w:author="SRO">
            <w:rPr>
              <w:rFonts w:cs="Times New Roman" w:hint="eastAsia"/>
              <w:sz w:val="26"/>
              <w:szCs w:val="26"/>
              <w:rtl/>
              <w:lang w:eastAsia="fr-FR"/>
            </w:rPr>
          </w:rPrChange>
        </w:rPr>
        <w:t>الحكامة</w:t>
      </w:r>
      <w:r w:rsidRPr="000F3EE9">
        <w:rPr>
          <w:rFonts w:cs="Times New Roman"/>
          <w:sz w:val="26"/>
          <w:szCs w:val="26"/>
          <w:rtl/>
          <w:lang w:eastAsia="fr-FR"/>
          <w:rPrChange w:id="2030" w:author="SRO">
            <w:rPr>
              <w:rFonts w:cs="Times New Roman"/>
              <w:sz w:val="26"/>
              <w:szCs w:val="26"/>
              <w:rtl/>
              <w:lang w:eastAsia="fr-FR"/>
            </w:rPr>
          </w:rPrChange>
        </w:rPr>
        <w:t xml:space="preserve"> </w:t>
      </w:r>
      <w:r w:rsidRPr="000F3EE9">
        <w:rPr>
          <w:rFonts w:cs="Times New Roman" w:hint="eastAsia"/>
          <w:sz w:val="26"/>
          <w:szCs w:val="26"/>
          <w:rtl/>
          <w:lang w:eastAsia="fr-FR"/>
          <w:rPrChange w:id="2031" w:author="SRO">
            <w:rPr>
              <w:rFonts w:cs="Times New Roman" w:hint="eastAsia"/>
              <w:sz w:val="26"/>
              <w:szCs w:val="26"/>
              <w:rtl/>
              <w:lang w:eastAsia="fr-FR"/>
            </w:rPr>
          </w:rPrChange>
        </w:rPr>
        <w:t>الرشيدة،</w:t>
      </w:r>
      <w:r w:rsidRPr="000F3EE9">
        <w:rPr>
          <w:rFonts w:cs="Times New Roman"/>
          <w:sz w:val="26"/>
          <w:szCs w:val="26"/>
          <w:rtl/>
          <w:lang w:eastAsia="fr-FR"/>
          <w:rPrChange w:id="2032" w:author="SRO">
            <w:rPr>
              <w:rFonts w:cs="Times New Roman"/>
              <w:sz w:val="26"/>
              <w:szCs w:val="26"/>
              <w:rtl/>
              <w:lang w:eastAsia="fr-FR"/>
            </w:rPr>
          </w:rPrChange>
        </w:rPr>
        <w:t xml:space="preserve"> </w:t>
      </w:r>
      <w:r w:rsidRPr="000F3EE9">
        <w:rPr>
          <w:rFonts w:cs="Times New Roman" w:hint="eastAsia"/>
          <w:sz w:val="26"/>
          <w:szCs w:val="26"/>
          <w:rtl/>
          <w:lang w:eastAsia="fr-FR"/>
          <w:rPrChange w:id="2033" w:author="SRO">
            <w:rPr>
              <w:rFonts w:cs="Times New Roman" w:hint="eastAsia"/>
              <w:sz w:val="26"/>
              <w:szCs w:val="26"/>
              <w:rtl/>
              <w:lang w:eastAsia="fr-FR"/>
            </w:rPr>
          </w:rPrChange>
        </w:rPr>
        <w:t>وهي</w:t>
      </w:r>
      <w:r w:rsidRPr="000F3EE9">
        <w:rPr>
          <w:rFonts w:cs="Times New Roman"/>
          <w:sz w:val="26"/>
          <w:szCs w:val="26"/>
          <w:rtl/>
          <w:lang w:eastAsia="fr-FR"/>
          <w:rPrChange w:id="2034" w:author="SRO">
            <w:rPr>
              <w:rFonts w:cs="Times New Roman"/>
              <w:sz w:val="26"/>
              <w:szCs w:val="26"/>
              <w:rtl/>
              <w:lang w:eastAsia="fr-FR"/>
            </w:rPr>
          </w:rPrChange>
        </w:rPr>
        <w:t xml:space="preserve">: </w:t>
      </w:r>
      <w:r w:rsidRPr="000F3EE9">
        <w:rPr>
          <w:rFonts w:cs="Times New Roman" w:hint="eastAsia"/>
          <w:sz w:val="26"/>
          <w:szCs w:val="26"/>
          <w:rtl/>
          <w:lang w:eastAsia="fr-FR"/>
          <w:rPrChange w:id="2035" w:author="SRO">
            <w:rPr>
              <w:rFonts w:cs="Times New Roman" w:hint="eastAsia"/>
              <w:sz w:val="26"/>
              <w:szCs w:val="26"/>
              <w:rtl/>
              <w:lang w:eastAsia="fr-FR"/>
            </w:rPr>
          </w:rPrChange>
        </w:rPr>
        <w:t>مكافحة</w:t>
      </w:r>
      <w:r w:rsidRPr="000F3EE9">
        <w:rPr>
          <w:rFonts w:cs="Times New Roman"/>
          <w:sz w:val="26"/>
          <w:szCs w:val="26"/>
          <w:rtl/>
          <w:lang w:eastAsia="fr-FR"/>
          <w:rPrChange w:id="2036" w:author="SRO">
            <w:rPr>
              <w:rFonts w:cs="Times New Roman"/>
              <w:sz w:val="26"/>
              <w:szCs w:val="26"/>
              <w:rtl/>
              <w:lang w:eastAsia="fr-FR"/>
            </w:rPr>
          </w:rPrChange>
        </w:rPr>
        <w:t xml:space="preserve"> </w:t>
      </w:r>
      <w:r w:rsidRPr="000F3EE9">
        <w:rPr>
          <w:rFonts w:cs="Times New Roman" w:hint="eastAsia"/>
          <w:sz w:val="26"/>
          <w:szCs w:val="26"/>
          <w:rtl/>
          <w:lang w:eastAsia="fr-FR"/>
          <w:rPrChange w:id="2037" w:author="SRO">
            <w:rPr>
              <w:rFonts w:cs="Times New Roman" w:hint="eastAsia"/>
              <w:sz w:val="26"/>
              <w:szCs w:val="26"/>
              <w:rtl/>
              <w:lang w:eastAsia="fr-FR"/>
            </w:rPr>
          </w:rPrChange>
        </w:rPr>
        <w:t>الفساد</w:t>
      </w:r>
      <w:r w:rsidRPr="000F3EE9">
        <w:rPr>
          <w:rFonts w:cs="Times New Roman"/>
          <w:sz w:val="26"/>
          <w:szCs w:val="26"/>
          <w:rtl/>
          <w:lang w:eastAsia="fr-FR"/>
          <w:rPrChange w:id="2038" w:author="SRO">
            <w:rPr>
              <w:rFonts w:cs="Times New Roman"/>
              <w:sz w:val="26"/>
              <w:szCs w:val="26"/>
              <w:rtl/>
              <w:lang w:eastAsia="fr-FR"/>
            </w:rPr>
          </w:rPrChange>
        </w:rPr>
        <w:t xml:space="preserve"> </w:t>
      </w:r>
      <w:r w:rsidRPr="000F3EE9">
        <w:rPr>
          <w:rFonts w:cs="Times New Roman" w:hint="eastAsia"/>
          <w:sz w:val="26"/>
          <w:szCs w:val="26"/>
          <w:rtl/>
          <w:lang w:eastAsia="fr-FR"/>
          <w:rPrChange w:id="2039" w:author="SRO">
            <w:rPr>
              <w:rFonts w:cs="Times New Roman" w:hint="eastAsia"/>
              <w:sz w:val="26"/>
              <w:szCs w:val="26"/>
              <w:rtl/>
              <w:lang w:eastAsia="fr-FR"/>
            </w:rPr>
          </w:rPrChange>
        </w:rPr>
        <w:t>والبيروقراطية،</w:t>
      </w:r>
      <w:r w:rsidRPr="000F3EE9">
        <w:rPr>
          <w:rFonts w:cs="Times New Roman"/>
          <w:sz w:val="26"/>
          <w:szCs w:val="26"/>
          <w:rtl/>
          <w:lang w:eastAsia="fr-FR"/>
          <w:rPrChange w:id="2040" w:author="SRO">
            <w:rPr>
              <w:rFonts w:cs="Times New Roman"/>
              <w:sz w:val="26"/>
              <w:szCs w:val="26"/>
              <w:rtl/>
              <w:lang w:eastAsia="fr-FR"/>
            </w:rPr>
          </w:rPrChange>
        </w:rPr>
        <w:t xml:space="preserve"> </w:t>
      </w:r>
      <w:r w:rsidRPr="000F3EE9">
        <w:rPr>
          <w:rFonts w:cs="Times New Roman" w:hint="eastAsia"/>
          <w:sz w:val="26"/>
          <w:szCs w:val="26"/>
          <w:rtl/>
          <w:lang w:eastAsia="fr-FR"/>
          <w:rPrChange w:id="2041" w:author="SRO">
            <w:rPr>
              <w:rFonts w:cs="Times New Roman" w:hint="eastAsia"/>
              <w:sz w:val="26"/>
              <w:szCs w:val="26"/>
              <w:rtl/>
              <w:lang w:eastAsia="fr-FR"/>
            </w:rPr>
          </w:rPrChange>
        </w:rPr>
        <w:t>وسلامة</w:t>
      </w:r>
      <w:r w:rsidRPr="000F3EE9">
        <w:rPr>
          <w:rFonts w:cs="Times New Roman"/>
          <w:sz w:val="26"/>
          <w:szCs w:val="26"/>
          <w:rtl/>
          <w:lang w:eastAsia="fr-FR"/>
          <w:rPrChange w:id="2042" w:author="SRO">
            <w:rPr>
              <w:rFonts w:cs="Times New Roman"/>
              <w:sz w:val="26"/>
              <w:szCs w:val="26"/>
              <w:rtl/>
              <w:lang w:eastAsia="fr-FR"/>
            </w:rPr>
          </w:rPrChange>
        </w:rPr>
        <w:t xml:space="preserve"> </w:t>
      </w:r>
      <w:r w:rsidRPr="000F3EE9">
        <w:rPr>
          <w:rFonts w:cs="Times New Roman" w:hint="eastAsia"/>
          <w:sz w:val="26"/>
          <w:szCs w:val="26"/>
          <w:rtl/>
          <w:lang w:eastAsia="fr-FR"/>
          <w:rPrChange w:id="2043" w:author="SRO">
            <w:rPr>
              <w:rFonts w:cs="Times New Roman" w:hint="eastAsia"/>
              <w:sz w:val="26"/>
              <w:szCs w:val="26"/>
              <w:rtl/>
              <w:lang w:eastAsia="fr-FR"/>
            </w:rPr>
          </w:rPrChange>
        </w:rPr>
        <w:t>المودعين،</w:t>
      </w:r>
      <w:r w:rsidRPr="000F3EE9">
        <w:rPr>
          <w:rFonts w:cs="Times New Roman"/>
          <w:sz w:val="26"/>
          <w:szCs w:val="26"/>
          <w:rtl/>
          <w:lang w:eastAsia="fr-FR"/>
          <w:rPrChange w:id="2044" w:author="SRO">
            <w:rPr>
              <w:rFonts w:cs="Times New Roman"/>
              <w:sz w:val="26"/>
              <w:szCs w:val="26"/>
              <w:rtl/>
              <w:lang w:eastAsia="fr-FR"/>
            </w:rPr>
          </w:rPrChange>
        </w:rPr>
        <w:t xml:space="preserve"> </w:t>
      </w:r>
      <w:r w:rsidRPr="000F3EE9">
        <w:rPr>
          <w:rFonts w:cs="Times New Roman" w:hint="eastAsia"/>
          <w:sz w:val="26"/>
          <w:szCs w:val="26"/>
          <w:rtl/>
          <w:lang w:eastAsia="fr-FR"/>
          <w:rPrChange w:id="2045" w:author="SRO">
            <w:rPr>
              <w:rFonts w:cs="Times New Roman" w:hint="eastAsia"/>
              <w:sz w:val="26"/>
              <w:szCs w:val="26"/>
              <w:rtl/>
              <w:lang w:eastAsia="fr-FR"/>
            </w:rPr>
          </w:rPrChange>
        </w:rPr>
        <w:t>فضلا</w:t>
      </w:r>
      <w:r w:rsidRPr="000F3EE9">
        <w:rPr>
          <w:rFonts w:cs="Times New Roman"/>
          <w:sz w:val="26"/>
          <w:szCs w:val="26"/>
          <w:rtl/>
          <w:lang w:eastAsia="fr-FR"/>
          <w:rPrChange w:id="2046" w:author="SRO">
            <w:rPr>
              <w:rFonts w:cs="Times New Roman"/>
              <w:sz w:val="26"/>
              <w:szCs w:val="26"/>
              <w:rtl/>
              <w:lang w:eastAsia="fr-FR"/>
            </w:rPr>
          </w:rPrChange>
        </w:rPr>
        <w:t xml:space="preserve"> </w:t>
      </w:r>
      <w:r w:rsidRPr="000F3EE9">
        <w:rPr>
          <w:rFonts w:cs="Times New Roman" w:hint="eastAsia"/>
          <w:sz w:val="26"/>
          <w:szCs w:val="26"/>
          <w:rtl/>
          <w:lang w:eastAsia="fr-FR"/>
          <w:rPrChange w:id="2047" w:author="SRO">
            <w:rPr>
              <w:rFonts w:cs="Times New Roman" w:hint="eastAsia"/>
              <w:sz w:val="26"/>
              <w:szCs w:val="26"/>
              <w:rtl/>
              <w:lang w:eastAsia="fr-FR"/>
            </w:rPr>
          </w:rPrChange>
        </w:rPr>
        <w:t>عن</w:t>
      </w:r>
      <w:r w:rsidRPr="000F3EE9">
        <w:rPr>
          <w:rFonts w:cs="Times New Roman"/>
          <w:sz w:val="26"/>
          <w:szCs w:val="26"/>
          <w:rtl/>
          <w:lang w:eastAsia="fr-FR"/>
          <w:rPrChange w:id="2048" w:author="SRO">
            <w:rPr>
              <w:rFonts w:cs="Times New Roman"/>
              <w:sz w:val="26"/>
              <w:szCs w:val="26"/>
              <w:rtl/>
              <w:lang w:eastAsia="fr-FR"/>
            </w:rPr>
          </w:rPrChange>
        </w:rPr>
        <w:t xml:space="preserve"> </w:t>
      </w:r>
      <w:r w:rsidRPr="000F3EE9">
        <w:rPr>
          <w:rFonts w:cs="Times New Roman" w:hint="eastAsia"/>
          <w:sz w:val="26"/>
          <w:szCs w:val="26"/>
          <w:rtl/>
          <w:lang w:eastAsia="fr-FR"/>
          <w:rPrChange w:id="2049" w:author="SRO">
            <w:rPr>
              <w:rFonts w:cs="Times New Roman" w:hint="eastAsia"/>
              <w:sz w:val="26"/>
              <w:szCs w:val="26"/>
              <w:rtl/>
              <w:lang w:eastAsia="fr-FR"/>
            </w:rPr>
          </w:rPrChange>
        </w:rPr>
        <w:t>احترام</w:t>
      </w:r>
      <w:r w:rsidRPr="000F3EE9">
        <w:rPr>
          <w:rFonts w:cs="Times New Roman"/>
          <w:sz w:val="26"/>
          <w:szCs w:val="26"/>
          <w:rtl/>
          <w:lang w:eastAsia="fr-FR"/>
          <w:rPrChange w:id="2050" w:author="SRO">
            <w:rPr>
              <w:rFonts w:cs="Times New Roman"/>
              <w:sz w:val="26"/>
              <w:szCs w:val="26"/>
              <w:rtl/>
              <w:lang w:eastAsia="fr-FR"/>
            </w:rPr>
          </w:rPrChange>
        </w:rPr>
        <w:t xml:space="preserve"> </w:t>
      </w:r>
      <w:r w:rsidRPr="000F3EE9">
        <w:rPr>
          <w:rFonts w:cs="Times New Roman" w:hint="eastAsia"/>
          <w:sz w:val="26"/>
          <w:szCs w:val="26"/>
          <w:rtl/>
          <w:lang w:eastAsia="fr-FR"/>
          <w:rPrChange w:id="2051" w:author="SRO">
            <w:rPr>
              <w:rFonts w:cs="Times New Roman" w:hint="eastAsia"/>
              <w:sz w:val="26"/>
              <w:szCs w:val="26"/>
              <w:rtl/>
              <w:lang w:eastAsia="fr-FR"/>
            </w:rPr>
          </w:rPrChange>
        </w:rPr>
        <w:t>المساهمين،</w:t>
      </w:r>
      <w:r w:rsidRPr="000F3EE9">
        <w:rPr>
          <w:rFonts w:cs="Times New Roman"/>
          <w:sz w:val="26"/>
          <w:szCs w:val="26"/>
          <w:rtl/>
          <w:lang w:eastAsia="fr-FR"/>
          <w:rPrChange w:id="2052" w:author="SRO">
            <w:rPr>
              <w:rFonts w:cs="Times New Roman"/>
              <w:sz w:val="26"/>
              <w:szCs w:val="26"/>
              <w:rtl/>
              <w:lang w:eastAsia="fr-FR"/>
            </w:rPr>
          </w:rPrChange>
        </w:rPr>
        <w:t xml:space="preserve"> </w:t>
      </w:r>
      <w:r w:rsidRPr="000F3EE9">
        <w:rPr>
          <w:rFonts w:cs="Times New Roman" w:hint="eastAsia"/>
          <w:sz w:val="26"/>
          <w:szCs w:val="26"/>
          <w:rtl/>
          <w:lang w:eastAsia="fr-FR"/>
          <w:rPrChange w:id="2053" w:author="SRO">
            <w:rPr>
              <w:rFonts w:cs="Times New Roman" w:hint="eastAsia"/>
              <w:sz w:val="26"/>
              <w:szCs w:val="26"/>
              <w:rtl/>
              <w:lang w:eastAsia="fr-FR"/>
            </w:rPr>
          </w:rPrChange>
        </w:rPr>
        <w:t>وشرح</w:t>
      </w:r>
      <w:r w:rsidRPr="000F3EE9">
        <w:rPr>
          <w:rFonts w:cs="Times New Roman"/>
          <w:sz w:val="26"/>
          <w:szCs w:val="26"/>
          <w:rtl/>
          <w:lang w:eastAsia="fr-FR"/>
          <w:rPrChange w:id="2054" w:author="SRO">
            <w:rPr>
              <w:rFonts w:cs="Times New Roman"/>
              <w:sz w:val="26"/>
              <w:szCs w:val="26"/>
              <w:rtl/>
              <w:lang w:eastAsia="fr-FR"/>
            </w:rPr>
          </w:rPrChange>
        </w:rPr>
        <w:t xml:space="preserve"> </w:t>
      </w:r>
      <w:r w:rsidRPr="000F3EE9">
        <w:rPr>
          <w:rFonts w:cs="Times New Roman" w:hint="eastAsia"/>
          <w:sz w:val="26"/>
          <w:szCs w:val="26"/>
          <w:rtl/>
          <w:lang w:eastAsia="fr-FR"/>
          <w:rPrChange w:id="2055" w:author="SRO">
            <w:rPr>
              <w:rFonts w:cs="Times New Roman" w:hint="eastAsia"/>
              <w:sz w:val="26"/>
              <w:szCs w:val="26"/>
              <w:rtl/>
              <w:lang w:eastAsia="fr-FR"/>
            </w:rPr>
          </w:rPrChange>
        </w:rPr>
        <w:t>معايير</w:t>
      </w:r>
      <w:r w:rsidRPr="000F3EE9">
        <w:rPr>
          <w:rFonts w:cs="Times New Roman"/>
          <w:sz w:val="26"/>
          <w:szCs w:val="26"/>
          <w:rtl/>
          <w:lang w:eastAsia="fr-FR"/>
          <w:rPrChange w:id="2056" w:author="SRO">
            <w:rPr>
              <w:rFonts w:cs="Times New Roman"/>
              <w:sz w:val="26"/>
              <w:szCs w:val="26"/>
              <w:rtl/>
              <w:lang w:eastAsia="fr-FR"/>
            </w:rPr>
          </w:rPrChange>
        </w:rPr>
        <w:t xml:space="preserve"> </w:t>
      </w:r>
      <w:r w:rsidRPr="000F3EE9">
        <w:rPr>
          <w:rFonts w:cs="Times New Roman" w:hint="eastAsia"/>
          <w:sz w:val="26"/>
          <w:szCs w:val="26"/>
          <w:rtl/>
          <w:lang w:eastAsia="fr-FR"/>
          <w:rPrChange w:id="2057" w:author="SRO">
            <w:rPr>
              <w:rFonts w:cs="Times New Roman" w:hint="eastAsia"/>
              <w:sz w:val="26"/>
              <w:szCs w:val="26"/>
              <w:rtl/>
              <w:lang w:eastAsia="fr-FR"/>
            </w:rPr>
          </w:rPrChange>
        </w:rPr>
        <w:t>التهيئة</w:t>
      </w:r>
      <w:r w:rsidRPr="000F3EE9">
        <w:rPr>
          <w:rFonts w:cs="Times New Roman"/>
          <w:sz w:val="26"/>
          <w:szCs w:val="26"/>
          <w:rtl/>
          <w:lang w:eastAsia="fr-FR"/>
          <w:rPrChange w:id="2058" w:author="SRO">
            <w:rPr>
              <w:rFonts w:cs="Times New Roman"/>
              <w:sz w:val="26"/>
              <w:szCs w:val="26"/>
              <w:rtl/>
              <w:lang w:eastAsia="fr-FR"/>
            </w:rPr>
          </w:rPrChange>
        </w:rPr>
        <w:t xml:space="preserve"> </w:t>
      </w:r>
      <w:r w:rsidRPr="000F3EE9">
        <w:rPr>
          <w:rFonts w:cs="Times New Roman" w:hint="eastAsia"/>
          <w:sz w:val="26"/>
          <w:szCs w:val="26"/>
          <w:rtl/>
          <w:lang w:eastAsia="fr-FR"/>
          <w:rPrChange w:id="2059" w:author="SRO">
            <w:rPr>
              <w:rFonts w:cs="Times New Roman" w:hint="eastAsia"/>
              <w:sz w:val="26"/>
              <w:szCs w:val="26"/>
              <w:rtl/>
              <w:lang w:eastAsia="fr-FR"/>
            </w:rPr>
          </w:rPrChange>
        </w:rPr>
        <w:t>الجيدة</w:t>
      </w:r>
      <w:r w:rsidRPr="000F3EE9">
        <w:rPr>
          <w:rFonts w:cs="Times New Roman"/>
          <w:sz w:val="26"/>
          <w:szCs w:val="26"/>
          <w:rtl/>
          <w:lang w:eastAsia="fr-FR"/>
          <w:rPrChange w:id="2060" w:author="SRO">
            <w:rPr>
              <w:rFonts w:cs="Times New Roman"/>
              <w:sz w:val="26"/>
              <w:szCs w:val="26"/>
              <w:rtl/>
              <w:lang w:eastAsia="fr-FR"/>
            </w:rPr>
          </w:rPrChange>
        </w:rPr>
        <w:t xml:space="preserve"> </w:t>
      </w:r>
      <w:r w:rsidRPr="000F3EE9">
        <w:rPr>
          <w:rFonts w:cs="Times New Roman" w:hint="eastAsia"/>
          <w:sz w:val="26"/>
          <w:szCs w:val="26"/>
          <w:rtl/>
          <w:lang w:eastAsia="fr-FR"/>
          <w:rPrChange w:id="2061" w:author="SRO">
            <w:rPr>
              <w:rFonts w:cs="Times New Roman" w:hint="eastAsia"/>
              <w:sz w:val="26"/>
              <w:szCs w:val="26"/>
              <w:rtl/>
              <w:lang w:eastAsia="fr-FR"/>
            </w:rPr>
          </w:rPrChange>
        </w:rPr>
        <w:t>لمنظمات</w:t>
      </w:r>
      <w:r w:rsidRPr="000F3EE9">
        <w:rPr>
          <w:rFonts w:cs="Times New Roman"/>
          <w:sz w:val="26"/>
          <w:szCs w:val="26"/>
          <w:rtl/>
          <w:lang w:eastAsia="fr-FR"/>
          <w:rPrChange w:id="2062" w:author="SRO">
            <w:rPr>
              <w:rFonts w:cs="Times New Roman"/>
              <w:sz w:val="26"/>
              <w:szCs w:val="26"/>
              <w:rtl/>
              <w:lang w:eastAsia="fr-FR"/>
            </w:rPr>
          </w:rPrChange>
        </w:rPr>
        <w:t xml:space="preserve"> </w:t>
      </w:r>
      <w:r w:rsidRPr="000F3EE9">
        <w:rPr>
          <w:rFonts w:cs="Times New Roman" w:hint="eastAsia"/>
          <w:sz w:val="26"/>
          <w:szCs w:val="26"/>
          <w:rtl/>
          <w:lang w:eastAsia="fr-FR"/>
          <w:rPrChange w:id="2063" w:author="SRO">
            <w:rPr>
              <w:rFonts w:cs="Times New Roman" w:hint="eastAsia"/>
              <w:sz w:val="26"/>
              <w:szCs w:val="26"/>
              <w:rtl/>
              <w:lang w:eastAsia="fr-FR"/>
            </w:rPr>
          </w:rPrChange>
        </w:rPr>
        <w:t>التدبير</w:t>
      </w:r>
      <w:r w:rsidRPr="000F3EE9">
        <w:rPr>
          <w:rFonts w:cs="Times New Roman"/>
          <w:sz w:val="26"/>
          <w:szCs w:val="26"/>
          <w:rtl/>
          <w:lang w:eastAsia="fr-FR"/>
          <w:rPrChange w:id="2064" w:author="SRO">
            <w:rPr>
              <w:rFonts w:cs="Times New Roman"/>
              <w:sz w:val="26"/>
              <w:szCs w:val="26"/>
              <w:rtl/>
              <w:lang w:eastAsia="fr-FR"/>
            </w:rPr>
          </w:rPrChange>
        </w:rPr>
        <w:t xml:space="preserve"> </w:t>
      </w:r>
      <w:r w:rsidRPr="000F3EE9">
        <w:rPr>
          <w:rFonts w:cs="Times New Roman" w:hint="eastAsia"/>
          <w:sz w:val="26"/>
          <w:szCs w:val="26"/>
          <w:rtl/>
          <w:lang w:eastAsia="fr-FR"/>
          <w:rPrChange w:id="2065" w:author="SRO">
            <w:rPr>
              <w:rFonts w:cs="Times New Roman" w:hint="eastAsia"/>
              <w:sz w:val="26"/>
              <w:szCs w:val="26"/>
              <w:rtl/>
              <w:lang w:eastAsia="fr-FR"/>
            </w:rPr>
          </w:rPrChange>
        </w:rPr>
        <w:t>الجماعي</w:t>
      </w:r>
      <w:r w:rsidRPr="000F3EE9">
        <w:rPr>
          <w:rFonts w:cs="Times New Roman"/>
          <w:sz w:val="26"/>
          <w:szCs w:val="26"/>
          <w:rtl/>
          <w:lang w:eastAsia="fr-FR"/>
          <w:rPrChange w:id="2066" w:author="SRO">
            <w:rPr>
              <w:rFonts w:cs="Times New Roman"/>
              <w:sz w:val="26"/>
              <w:szCs w:val="26"/>
              <w:rtl/>
              <w:lang w:eastAsia="fr-FR"/>
            </w:rPr>
          </w:rPrChange>
        </w:rPr>
        <w:t xml:space="preserve"> </w:t>
      </w:r>
      <w:r w:rsidRPr="000F3EE9">
        <w:rPr>
          <w:rFonts w:cs="Times New Roman" w:hint="eastAsia"/>
          <w:sz w:val="26"/>
          <w:szCs w:val="26"/>
          <w:rtl/>
          <w:lang w:eastAsia="fr-FR"/>
          <w:rPrChange w:id="2067" w:author="SRO">
            <w:rPr>
              <w:rFonts w:cs="Times New Roman" w:hint="eastAsia"/>
              <w:sz w:val="26"/>
              <w:szCs w:val="26"/>
              <w:rtl/>
              <w:lang w:eastAsia="fr-FR"/>
            </w:rPr>
          </w:rPrChange>
        </w:rPr>
        <w:t>وفرض</w:t>
      </w:r>
      <w:r w:rsidRPr="000F3EE9">
        <w:rPr>
          <w:rFonts w:cs="Times New Roman"/>
          <w:sz w:val="26"/>
          <w:szCs w:val="26"/>
          <w:rtl/>
          <w:lang w:eastAsia="fr-FR"/>
          <w:rPrChange w:id="2068" w:author="SRO">
            <w:rPr>
              <w:rFonts w:cs="Times New Roman"/>
              <w:sz w:val="26"/>
              <w:szCs w:val="26"/>
              <w:rtl/>
              <w:lang w:eastAsia="fr-FR"/>
            </w:rPr>
          </w:rPrChange>
        </w:rPr>
        <w:t xml:space="preserve"> </w:t>
      </w:r>
      <w:r w:rsidRPr="000F3EE9">
        <w:rPr>
          <w:rFonts w:cs="Times New Roman" w:hint="eastAsia"/>
          <w:sz w:val="26"/>
          <w:szCs w:val="26"/>
          <w:rtl/>
          <w:lang w:eastAsia="fr-FR"/>
          <w:rPrChange w:id="2069" w:author="SRO">
            <w:rPr>
              <w:rFonts w:cs="Times New Roman" w:hint="eastAsia"/>
              <w:sz w:val="26"/>
              <w:szCs w:val="26"/>
              <w:rtl/>
              <w:lang w:eastAsia="fr-FR"/>
            </w:rPr>
          </w:rPrChange>
        </w:rPr>
        <w:t>تنفيذ</w:t>
      </w:r>
      <w:r w:rsidRPr="000F3EE9">
        <w:rPr>
          <w:rFonts w:cs="Times New Roman"/>
          <w:sz w:val="26"/>
          <w:szCs w:val="26"/>
          <w:rtl/>
          <w:lang w:eastAsia="fr-FR"/>
          <w:rPrChange w:id="2070" w:author="SRO">
            <w:rPr>
              <w:rFonts w:cs="Times New Roman"/>
              <w:sz w:val="26"/>
              <w:szCs w:val="26"/>
              <w:rtl/>
              <w:lang w:eastAsia="fr-FR"/>
            </w:rPr>
          </w:rPrChange>
        </w:rPr>
        <w:t xml:space="preserve"> </w:t>
      </w:r>
      <w:r w:rsidRPr="000F3EE9">
        <w:rPr>
          <w:rFonts w:cs="Times New Roman" w:hint="eastAsia"/>
          <w:sz w:val="26"/>
          <w:szCs w:val="26"/>
          <w:rtl/>
          <w:lang w:eastAsia="fr-FR"/>
          <w:rPrChange w:id="2071" w:author="SRO">
            <w:rPr>
              <w:rFonts w:cs="Times New Roman" w:hint="eastAsia"/>
              <w:sz w:val="26"/>
              <w:szCs w:val="26"/>
              <w:rtl/>
              <w:lang w:eastAsia="fr-FR"/>
            </w:rPr>
          </w:rPrChange>
        </w:rPr>
        <w:t>العقود</w:t>
      </w:r>
      <w:r w:rsidRPr="000F3EE9">
        <w:rPr>
          <w:rFonts w:cs="Times New Roman"/>
          <w:sz w:val="26"/>
          <w:szCs w:val="26"/>
          <w:rtl/>
          <w:lang w:eastAsia="fr-FR"/>
          <w:rPrChange w:id="2072" w:author="SRO">
            <w:rPr>
              <w:rFonts w:cs="Times New Roman"/>
              <w:sz w:val="26"/>
              <w:szCs w:val="26"/>
              <w:rtl/>
              <w:lang w:eastAsia="fr-FR"/>
            </w:rPr>
          </w:rPrChange>
        </w:rPr>
        <w:t xml:space="preserve">.   </w:t>
      </w:r>
    </w:p>
    <w:p w:rsidR="00832F4C" w:rsidRPr="000F3EE9" w:rsidRDefault="00832F4C" w:rsidP="00F6318D">
      <w:pPr>
        <w:pStyle w:val="Sansinterligne1"/>
        <w:numPr>
          <w:ilvl w:val="0"/>
          <w:numId w:val="28"/>
          <w:numberingChange w:id="2073" w:author="SRO" w:date="2011-02-21T09:12:00Z" w:original="%1:70:0:."/>
        </w:numPr>
        <w:bidi/>
        <w:spacing w:after="240"/>
        <w:ind w:left="34" w:firstLine="0"/>
        <w:jc w:val="both"/>
        <w:rPr>
          <w:rFonts w:cs="Times New Roman"/>
          <w:sz w:val="26"/>
          <w:szCs w:val="26"/>
          <w:rtl/>
          <w:lang w:eastAsia="fr-FR"/>
          <w:rPrChange w:id="2074" w:author="SRO">
            <w:rPr>
              <w:rFonts w:cs="Times New Roman"/>
              <w:sz w:val="26"/>
              <w:szCs w:val="26"/>
              <w:rtl/>
              <w:lang w:eastAsia="fr-FR"/>
            </w:rPr>
          </w:rPrChange>
        </w:rPr>
      </w:pPr>
      <w:r w:rsidRPr="000F3EE9">
        <w:rPr>
          <w:rFonts w:cs="Times New Roman" w:hint="eastAsia"/>
          <w:sz w:val="26"/>
          <w:szCs w:val="26"/>
          <w:rtl/>
          <w:lang w:eastAsia="fr-FR"/>
          <w:rPrChange w:id="2075" w:author="SRO">
            <w:rPr>
              <w:rFonts w:cs="Times New Roman" w:hint="eastAsia"/>
              <w:sz w:val="26"/>
              <w:szCs w:val="26"/>
              <w:rtl/>
              <w:lang w:eastAsia="fr-FR"/>
            </w:rPr>
          </w:rPrChange>
        </w:rPr>
        <w:t>وفي</w:t>
      </w:r>
      <w:r w:rsidRPr="000F3EE9">
        <w:rPr>
          <w:rFonts w:cs="Times New Roman"/>
          <w:sz w:val="26"/>
          <w:szCs w:val="26"/>
          <w:rtl/>
          <w:lang w:eastAsia="fr-FR"/>
          <w:rPrChange w:id="2076" w:author="SRO">
            <w:rPr>
              <w:rFonts w:cs="Times New Roman"/>
              <w:sz w:val="26"/>
              <w:szCs w:val="26"/>
              <w:rtl/>
              <w:lang w:eastAsia="fr-FR"/>
            </w:rPr>
          </w:rPrChange>
        </w:rPr>
        <w:t xml:space="preserve"> </w:t>
      </w:r>
      <w:r w:rsidRPr="000F3EE9">
        <w:rPr>
          <w:rFonts w:cs="Times New Roman" w:hint="eastAsia"/>
          <w:sz w:val="26"/>
          <w:szCs w:val="26"/>
          <w:rtl/>
          <w:lang w:eastAsia="fr-FR"/>
          <w:rPrChange w:id="2077" w:author="SRO">
            <w:rPr>
              <w:rFonts w:cs="Times New Roman" w:hint="eastAsia"/>
              <w:sz w:val="26"/>
              <w:szCs w:val="26"/>
              <w:rtl/>
              <w:lang w:eastAsia="fr-FR"/>
            </w:rPr>
          </w:rPrChange>
        </w:rPr>
        <w:t>الجزء</w:t>
      </w:r>
      <w:r w:rsidRPr="000F3EE9">
        <w:rPr>
          <w:rFonts w:cs="Times New Roman"/>
          <w:sz w:val="26"/>
          <w:szCs w:val="26"/>
          <w:rtl/>
          <w:lang w:eastAsia="fr-FR"/>
          <w:rPrChange w:id="2078" w:author="SRO">
            <w:rPr>
              <w:rFonts w:cs="Times New Roman"/>
              <w:sz w:val="26"/>
              <w:szCs w:val="26"/>
              <w:rtl/>
              <w:lang w:eastAsia="fr-FR"/>
            </w:rPr>
          </w:rPrChange>
        </w:rPr>
        <w:t xml:space="preserve"> </w:t>
      </w:r>
      <w:r w:rsidRPr="000F3EE9">
        <w:rPr>
          <w:rFonts w:cs="Times New Roman" w:hint="eastAsia"/>
          <w:sz w:val="26"/>
          <w:szCs w:val="26"/>
          <w:rtl/>
          <w:lang w:eastAsia="fr-FR"/>
          <w:rPrChange w:id="2079" w:author="SRO">
            <w:rPr>
              <w:rFonts w:cs="Times New Roman" w:hint="eastAsia"/>
              <w:sz w:val="26"/>
              <w:szCs w:val="26"/>
              <w:rtl/>
              <w:lang w:eastAsia="fr-FR"/>
            </w:rPr>
          </w:rPrChange>
        </w:rPr>
        <w:t>الثاني</w:t>
      </w:r>
      <w:r w:rsidRPr="000F3EE9">
        <w:rPr>
          <w:rFonts w:cs="Times New Roman"/>
          <w:sz w:val="26"/>
          <w:szCs w:val="26"/>
          <w:rtl/>
          <w:lang w:eastAsia="fr-FR"/>
          <w:rPrChange w:id="2080" w:author="SRO">
            <w:rPr>
              <w:rFonts w:cs="Times New Roman"/>
              <w:sz w:val="26"/>
              <w:szCs w:val="26"/>
              <w:rtl/>
              <w:lang w:eastAsia="fr-FR"/>
            </w:rPr>
          </w:rPrChange>
        </w:rPr>
        <w:t xml:space="preserve"> </w:t>
      </w:r>
      <w:r w:rsidRPr="000F3EE9">
        <w:rPr>
          <w:rFonts w:cs="Times New Roman" w:hint="eastAsia"/>
          <w:sz w:val="26"/>
          <w:szCs w:val="26"/>
          <w:rtl/>
          <w:lang w:eastAsia="fr-FR"/>
          <w:rPrChange w:id="2081" w:author="SRO">
            <w:rPr>
              <w:rFonts w:cs="Times New Roman" w:hint="eastAsia"/>
              <w:sz w:val="26"/>
              <w:szCs w:val="26"/>
              <w:rtl/>
              <w:lang w:eastAsia="fr-FR"/>
            </w:rPr>
          </w:rPrChange>
        </w:rPr>
        <w:t>من</w:t>
      </w:r>
      <w:r w:rsidRPr="000F3EE9">
        <w:rPr>
          <w:rFonts w:cs="Times New Roman"/>
          <w:sz w:val="26"/>
          <w:szCs w:val="26"/>
          <w:rtl/>
          <w:lang w:eastAsia="fr-FR"/>
          <w:rPrChange w:id="2082" w:author="SRO">
            <w:rPr>
              <w:rFonts w:cs="Times New Roman"/>
              <w:sz w:val="26"/>
              <w:szCs w:val="26"/>
              <w:rtl/>
              <w:lang w:eastAsia="fr-FR"/>
            </w:rPr>
          </w:rPrChange>
        </w:rPr>
        <w:t xml:space="preserve"> </w:t>
      </w:r>
      <w:r w:rsidRPr="000F3EE9">
        <w:rPr>
          <w:rFonts w:cs="Times New Roman" w:hint="eastAsia"/>
          <w:sz w:val="26"/>
          <w:szCs w:val="26"/>
          <w:rtl/>
          <w:lang w:eastAsia="fr-FR"/>
          <w:rPrChange w:id="2083" w:author="SRO">
            <w:rPr>
              <w:rFonts w:cs="Times New Roman" w:hint="eastAsia"/>
              <w:sz w:val="26"/>
              <w:szCs w:val="26"/>
              <w:rtl/>
              <w:lang w:eastAsia="fr-FR"/>
            </w:rPr>
          </w:rPrChange>
        </w:rPr>
        <w:t>عرضه،</w:t>
      </w:r>
      <w:r w:rsidRPr="000F3EE9">
        <w:rPr>
          <w:rFonts w:cs="Times New Roman"/>
          <w:sz w:val="26"/>
          <w:szCs w:val="26"/>
          <w:rtl/>
          <w:lang w:eastAsia="fr-FR"/>
          <w:rPrChange w:id="2084" w:author="SRO">
            <w:rPr>
              <w:rFonts w:cs="Times New Roman"/>
              <w:sz w:val="26"/>
              <w:szCs w:val="26"/>
              <w:rtl/>
              <w:lang w:eastAsia="fr-FR"/>
            </w:rPr>
          </w:rPrChange>
        </w:rPr>
        <w:t xml:space="preserve"> </w:t>
      </w:r>
      <w:r w:rsidRPr="000F3EE9">
        <w:rPr>
          <w:rFonts w:cs="Times New Roman" w:hint="eastAsia"/>
          <w:sz w:val="26"/>
          <w:szCs w:val="26"/>
          <w:rtl/>
          <w:lang w:eastAsia="fr-FR"/>
          <w:rPrChange w:id="2085" w:author="SRO">
            <w:rPr>
              <w:rFonts w:cs="Times New Roman" w:hint="eastAsia"/>
              <w:sz w:val="26"/>
              <w:szCs w:val="26"/>
              <w:rtl/>
              <w:lang w:eastAsia="fr-FR"/>
            </w:rPr>
          </w:rPrChange>
        </w:rPr>
        <w:t>أكد</w:t>
      </w:r>
      <w:r w:rsidRPr="000F3EE9">
        <w:rPr>
          <w:rFonts w:cs="Times New Roman"/>
          <w:sz w:val="26"/>
          <w:szCs w:val="26"/>
          <w:rtl/>
          <w:lang w:eastAsia="fr-FR"/>
          <w:rPrChange w:id="2086" w:author="SRO">
            <w:rPr>
              <w:rFonts w:cs="Times New Roman"/>
              <w:sz w:val="26"/>
              <w:szCs w:val="26"/>
              <w:rtl/>
              <w:lang w:eastAsia="fr-FR"/>
            </w:rPr>
          </w:rPrChange>
        </w:rPr>
        <w:t xml:space="preserve"> </w:t>
      </w:r>
      <w:r w:rsidRPr="000F3EE9">
        <w:rPr>
          <w:rFonts w:cs="Times New Roman" w:hint="eastAsia"/>
          <w:sz w:val="26"/>
          <w:szCs w:val="26"/>
          <w:rtl/>
          <w:lang w:eastAsia="fr-FR"/>
          <w:rPrChange w:id="2087" w:author="SRO">
            <w:rPr>
              <w:rFonts w:cs="Times New Roman" w:hint="eastAsia"/>
              <w:sz w:val="26"/>
              <w:szCs w:val="26"/>
              <w:rtl/>
              <w:lang w:eastAsia="fr-FR"/>
            </w:rPr>
          </w:rPrChange>
        </w:rPr>
        <w:t>السيد</w:t>
      </w:r>
      <w:r w:rsidRPr="000F3EE9">
        <w:rPr>
          <w:rFonts w:cs="Times New Roman"/>
          <w:sz w:val="26"/>
          <w:szCs w:val="26"/>
          <w:rtl/>
          <w:lang w:eastAsia="fr-FR"/>
          <w:rPrChange w:id="2088" w:author="SRO">
            <w:rPr>
              <w:rFonts w:cs="Times New Roman"/>
              <w:sz w:val="26"/>
              <w:szCs w:val="26"/>
              <w:rtl/>
              <w:lang w:eastAsia="fr-FR"/>
            </w:rPr>
          </w:rPrChange>
        </w:rPr>
        <w:t xml:space="preserve"> </w:t>
      </w:r>
      <w:r w:rsidRPr="000F3EE9">
        <w:rPr>
          <w:rFonts w:cs="Times New Roman" w:hint="eastAsia"/>
          <w:sz w:val="26"/>
          <w:szCs w:val="26"/>
          <w:rtl/>
          <w:lang w:eastAsia="fr-FR"/>
          <w:rPrChange w:id="2089" w:author="SRO">
            <w:rPr>
              <w:rFonts w:cs="Times New Roman" w:hint="eastAsia"/>
              <w:sz w:val="26"/>
              <w:szCs w:val="26"/>
              <w:rtl/>
              <w:lang w:eastAsia="fr-FR"/>
            </w:rPr>
          </w:rPrChange>
        </w:rPr>
        <w:t>سعيدان</w:t>
      </w:r>
      <w:r w:rsidRPr="000F3EE9">
        <w:rPr>
          <w:rFonts w:cs="Times New Roman"/>
          <w:sz w:val="26"/>
          <w:szCs w:val="26"/>
          <w:rtl/>
          <w:lang w:eastAsia="fr-FR"/>
          <w:rPrChange w:id="2090" w:author="SRO">
            <w:rPr>
              <w:rFonts w:cs="Times New Roman"/>
              <w:sz w:val="26"/>
              <w:szCs w:val="26"/>
              <w:rtl/>
              <w:lang w:eastAsia="fr-FR"/>
            </w:rPr>
          </w:rPrChange>
        </w:rPr>
        <w:t xml:space="preserve"> </w:t>
      </w:r>
      <w:r w:rsidRPr="000F3EE9">
        <w:rPr>
          <w:rFonts w:cs="Times New Roman" w:hint="eastAsia"/>
          <w:sz w:val="26"/>
          <w:szCs w:val="26"/>
          <w:rtl/>
          <w:lang w:eastAsia="fr-FR"/>
          <w:rPrChange w:id="2091" w:author="SRO">
            <w:rPr>
              <w:rFonts w:cs="Times New Roman" w:hint="eastAsia"/>
              <w:sz w:val="26"/>
              <w:szCs w:val="26"/>
              <w:rtl/>
              <w:lang w:eastAsia="fr-FR"/>
            </w:rPr>
          </w:rPrChange>
        </w:rPr>
        <w:t>على</w:t>
      </w:r>
      <w:r w:rsidRPr="000F3EE9">
        <w:rPr>
          <w:rFonts w:cs="Times New Roman"/>
          <w:sz w:val="26"/>
          <w:szCs w:val="26"/>
          <w:rtl/>
          <w:lang w:eastAsia="fr-FR"/>
          <w:rPrChange w:id="2092" w:author="SRO">
            <w:rPr>
              <w:rFonts w:cs="Times New Roman"/>
              <w:sz w:val="26"/>
              <w:szCs w:val="26"/>
              <w:rtl/>
              <w:lang w:eastAsia="fr-FR"/>
            </w:rPr>
          </w:rPrChange>
        </w:rPr>
        <w:t xml:space="preserve"> </w:t>
      </w:r>
      <w:r w:rsidRPr="000F3EE9">
        <w:rPr>
          <w:rFonts w:cs="Times New Roman" w:hint="eastAsia"/>
          <w:sz w:val="26"/>
          <w:szCs w:val="26"/>
          <w:rtl/>
          <w:lang w:eastAsia="fr-FR"/>
          <w:rPrChange w:id="2093" w:author="SRO">
            <w:rPr>
              <w:rFonts w:cs="Times New Roman" w:hint="eastAsia"/>
              <w:sz w:val="26"/>
              <w:szCs w:val="26"/>
              <w:rtl/>
              <w:lang w:eastAsia="fr-FR"/>
            </w:rPr>
          </w:rPrChange>
        </w:rPr>
        <w:t>ضرورة</w:t>
      </w:r>
      <w:r w:rsidRPr="000F3EE9">
        <w:rPr>
          <w:rFonts w:cs="Times New Roman"/>
          <w:sz w:val="26"/>
          <w:szCs w:val="26"/>
          <w:rtl/>
          <w:lang w:eastAsia="fr-FR"/>
          <w:rPrChange w:id="2094" w:author="SRO">
            <w:rPr>
              <w:rFonts w:cs="Times New Roman"/>
              <w:sz w:val="26"/>
              <w:szCs w:val="26"/>
              <w:rtl/>
              <w:lang w:eastAsia="fr-FR"/>
            </w:rPr>
          </w:rPrChange>
        </w:rPr>
        <w:t xml:space="preserve"> </w:t>
      </w:r>
      <w:r w:rsidRPr="000F3EE9">
        <w:rPr>
          <w:rFonts w:cs="Times New Roman" w:hint="eastAsia"/>
          <w:sz w:val="26"/>
          <w:szCs w:val="26"/>
          <w:rtl/>
          <w:lang w:eastAsia="fr-FR"/>
          <w:rPrChange w:id="2095" w:author="SRO">
            <w:rPr>
              <w:rFonts w:cs="Times New Roman" w:hint="eastAsia"/>
              <w:sz w:val="26"/>
              <w:szCs w:val="26"/>
              <w:rtl/>
              <w:lang w:eastAsia="fr-FR"/>
            </w:rPr>
          </w:rPrChange>
        </w:rPr>
        <w:t>تغيير</w:t>
      </w:r>
      <w:r w:rsidRPr="000F3EE9">
        <w:rPr>
          <w:rFonts w:cs="Times New Roman"/>
          <w:sz w:val="26"/>
          <w:szCs w:val="26"/>
          <w:rtl/>
          <w:lang w:eastAsia="fr-FR"/>
          <w:rPrChange w:id="2096" w:author="SRO">
            <w:rPr>
              <w:rFonts w:cs="Times New Roman"/>
              <w:sz w:val="26"/>
              <w:szCs w:val="26"/>
              <w:rtl/>
              <w:lang w:eastAsia="fr-FR"/>
            </w:rPr>
          </w:rPrChange>
        </w:rPr>
        <w:t xml:space="preserve"> </w:t>
      </w:r>
      <w:r w:rsidRPr="000F3EE9">
        <w:rPr>
          <w:rFonts w:cs="Times New Roman" w:hint="eastAsia"/>
          <w:sz w:val="26"/>
          <w:szCs w:val="26"/>
          <w:rtl/>
          <w:lang w:eastAsia="fr-FR"/>
          <w:rPrChange w:id="2097" w:author="SRO">
            <w:rPr>
              <w:rFonts w:cs="Times New Roman" w:hint="eastAsia"/>
              <w:sz w:val="26"/>
              <w:szCs w:val="26"/>
              <w:rtl/>
              <w:lang w:eastAsia="fr-FR"/>
            </w:rPr>
          </w:rPrChange>
        </w:rPr>
        <w:t>العقليات</w:t>
      </w:r>
      <w:r w:rsidRPr="000F3EE9">
        <w:rPr>
          <w:rFonts w:cs="Times New Roman"/>
          <w:sz w:val="26"/>
          <w:szCs w:val="26"/>
          <w:rtl/>
          <w:lang w:eastAsia="fr-FR"/>
          <w:rPrChange w:id="2098" w:author="SRO">
            <w:rPr>
              <w:rFonts w:cs="Times New Roman"/>
              <w:sz w:val="26"/>
              <w:szCs w:val="26"/>
              <w:rtl/>
              <w:lang w:eastAsia="fr-FR"/>
            </w:rPr>
          </w:rPrChange>
        </w:rPr>
        <w:t xml:space="preserve"> </w:t>
      </w:r>
      <w:r w:rsidRPr="000F3EE9">
        <w:rPr>
          <w:rFonts w:cs="Times New Roman" w:hint="eastAsia"/>
          <w:sz w:val="26"/>
          <w:szCs w:val="26"/>
          <w:rtl/>
          <w:lang w:eastAsia="fr-FR"/>
          <w:rPrChange w:id="2099" w:author="SRO">
            <w:rPr>
              <w:rFonts w:cs="Times New Roman" w:hint="eastAsia"/>
              <w:sz w:val="26"/>
              <w:szCs w:val="26"/>
              <w:rtl/>
              <w:lang w:eastAsia="fr-FR"/>
            </w:rPr>
          </w:rPrChange>
        </w:rPr>
        <w:t>كمطلب</w:t>
      </w:r>
      <w:r w:rsidRPr="000F3EE9">
        <w:rPr>
          <w:rFonts w:cs="Times New Roman"/>
          <w:sz w:val="26"/>
          <w:szCs w:val="26"/>
          <w:rtl/>
          <w:lang w:eastAsia="fr-FR"/>
          <w:rPrChange w:id="2100" w:author="SRO">
            <w:rPr>
              <w:rFonts w:cs="Times New Roman"/>
              <w:sz w:val="26"/>
              <w:szCs w:val="26"/>
              <w:rtl/>
              <w:lang w:eastAsia="fr-FR"/>
            </w:rPr>
          </w:rPrChange>
        </w:rPr>
        <w:t xml:space="preserve"> </w:t>
      </w:r>
      <w:r w:rsidRPr="000F3EE9">
        <w:rPr>
          <w:rFonts w:cs="Times New Roman" w:hint="eastAsia"/>
          <w:sz w:val="26"/>
          <w:szCs w:val="26"/>
          <w:rtl/>
          <w:lang w:eastAsia="fr-FR"/>
          <w:rPrChange w:id="2101" w:author="SRO">
            <w:rPr>
              <w:rFonts w:cs="Times New Roman" w:hint="eastAsia"/>
              <w:sz w:val="26"/>
              <w:szCs w:val="26"/>
              <w:rtl/>
              <w:lang w:eastAsia="fr-FR"/>
            </w:rPr>
          </w:rPrChange>
        </w:rPr>
        <w:t>رئيس</w:t>
      </w:r>
      <w:r w:rsidRPr="000F3EE9">
        <w:rPr>
          <w:rFonts w:cs="Times New Roman"/>
          <w:sz w:val="26"/>
          <w:szCs w:val="26"/>
          <w:rtl/>
          <w:lang w:eastAsia="fr-FR"/>
          <w:rPrChange w:id="2102" w:author="SRO">
            <w:rPr>
              <w:rFonts w:cs="Times New Roman"/>
              <w:sz w:val="26"/>
              <w:szCs w:val="26"/>
              <w:rtl/>
              <w:lang w:eastAsia="fr-FR"/>
            </w:rPr>
          </w:rPrChange>
        </w:rPr>
        <w:t xml:space="preserve"> </w:t>
      </w:r>
      <w:r w:rsidRPr="000F3EE9">
        <w:rPr>
          <w:rFonts w:cs="Times New Roman" w:hint="eastAsia"/>
          <w:sz w:val="26"/>
          <w:szCs w:val="26"/>
          <w:rtl/>
          <w:lang w:eastAsia="fr-FR"/>
          <w:rPrChange w:id="2103" w:author="SRO">
            <w:rPr>
              <w:rFonts w:cs="Times New Roman" w:hint="eastAsia"/>
              <w:sz w:val="26"/>
              <w:szCs w:val="26"/>
              <w:rtl/>
              <w:lang w:eastAsia="fr-FR"/>
            </w:rPr>
          </w:rPrChange>
        </w:rPr>
        <w:t>لضمان</w:t>
      </w:r>
      <w:r w:rsidRPr="000F3EE9">
        <w:rPr>
          <w:rFonts w:cs="Times New Roman"/>
          <w:sz w:val="26"/>
          <w:szCs w:val="26"/>
          <w:rtl/>
          <w:lang w:eastAsia="fr-FR"/>
          <w:rPrChange w:id="2104" w:author="SRO">
            <w:rPr>
              <w:rFonts w:cs="Times New Roman"/>
              <w:sz w:val="26"/>
              <w:szCs w:val="26"/>
              <w:rtl/>
              <w:lang w:eastAsia="fr-FR"/>
            </w:rPr>
          </w:rPrChange>
        </w:rPr>
        <w:t xml:space="preserve"> </w:t>
      </w:r>
      <w:r w:rsidRPr="000F3EE9">
        <w:rPr>
          <w:rFonts w:cs="Times New Roman" w:hint="eastAsia"/>
          <w:sz w:val="26"/>
          <w:szCs w:val="26"/>
          <w:rtl/>
          <w:lang w:eastAsia="fr-FR"/>
          <w:rPrChange w:id="2105" w:author="SRO">
            <w:rPr>
              <w:rFonts w:cs="Times New Roman" w:hint="eastAsia"/>
              <w:sz w:val="26"/>
              <w:szCs w:val="26"/>
              <w:rtl/>
              <w:lang w:eastAsia="fr-FR"/>
            </w:rPr>
          </w:rPrChange>
        </w:rPr>
        <w:t>الحكامة</w:t>
      </w:r>
      <w:r w:rsidRPr="000F3EE9">
        <w:rPr>
          <w:rFonts w:cs="Times New Roman"/>
          <w:sz w:val="26"/>
          <w:szCs w:val="26"/>
          <w:rtl/>
          <w:lang w:eastAsia="fr-FR"/>
          <w:rPrChange w:id="2106" w:author="SRO">
            <w:rPr>
              <w:rFonts w:cs="Times New Roman"/>
              <w:sz w:val="26"/>
              <w:szCs w:val="26"/>
              <w:rtl/>
              <w:lang w:eastAsia="fr-FR"/>
            </w:rPr>
          </w:rPrChange>
        </w:rPr>
        <w:t xml:space="preserve"> </w:t>
      </w:r>
      <w:r w:rsidRPr="000F3EE9">
        <w:rPr>
          <w:rFonts w:cs="Times New Roman" w:hint="eastAsia"/>
          <w:sz w:val="26"/>
          <w:szCs w:val="26"/>
          <w:rtl/>
          <w:lang w:eastAsia="fr-FR"/>
          <w:rPrChange w:id="2107" w:author="SRO">
            <w:rPr>
              <w:rFonts w:cs="Times New Roman" w:hint="eastAsia"/>
              <w:sz w:val="26"/>
              <w:szCs w:val="26"/>
              <w:rtl/>
              <w:lang w:eastAsia="fr-FR"/>
            </w:rPr>
          </w:rPrChange>
        </w:rPr>
        <w:t>الرشيدة</w:t>
      </w:r>
      <w:r w:rsidRPr="000F3EE9">
        <w:rPr>
          <w:rFonts w:cs="Times New Roman"/>
          <w:sz w:val="26"/>
          <w:szCs w:val="26"/>
          <w:rtl/>
          <w:lang w:eastAsia="fr-FR"/>
          <w:rPrChange w:id="2108" w:author="SRO">
            <w:rPr>
              <w:rFonts w:cs="Times New Roman"/>
              <w:sz w:val="26"/>
              <w:szCs w:val="26"/>
              <w:rtl/>
              <w:lang w:eastAsia="fr-FR"/>
            </w:rPr>
          </w:rPrChange>
        </w:rPr>
        <w:t xml:space="preserve">. </w:t>
      </w:r>
      <w:r w:rsidRPr="000F3EE9">
        <w:rPr>
          <w:rFonts w:cs="Times New Roman" w:hint="eastAsia"/>
          <w:sz w:val="26"/>
          <w:szCs w:val="26"/>
          <w:rtl/>
          <w:lang w:eastAsia="fr-FR"/>
          <w:rPrChange w:id="2109" w:author="SRO">
            <w:rPr>
              <w:rFonts w:cs="Times New Roman" w:hint="eastAsia"/>
              <w:sz w:val="26"/>
              <w:szCs w:val="26"/>
              <w:rtl/>
              <w:lang w:eastAsia="fr-FR"/>
            </w:rPr>
          </w:rPrChange>
        </w:rPr>
        <w:t>ولهذا</w:t>
      </w:r>
      <w:r w:rsidRPr="000F3EE9">
        <w:rPr>
          <w:rFonts w:cs="Times New Roman"/>
          <w:sz w:val="26"/>
          <w:szCs w:val="26"/>
          <w:rtl/>
          <w:lang w:eastAsia="fr-FR"/>
          <w:rPrChange w:id="2110" w:author="SRO">
            <w:rPr>
              <w:rFonts w:cs="Times New Roman"/>
              <w:sz w:val="26"/>
              <w:szCs w:val="26"/>
              <w:rtl/>
              <w:lang w:eastAsia="fr-FR"/>
            </w:rPr>
          </w:rPrChange>
        </w:rPr>
        <w:t xml:space="preserve"> </w:t>
      </w:r>
      <w:r w:rsidRPr="000F3EE9">
        <w:rPr>
          <w:rFonts w:cs="Times New Roman" w:hint="eastAsia"/>
          <w:sz w:val="26"/>
          <w:szCs w:val="26"/>
          <w:rtl/>
          <w:lang w:eastAsia="fr-FR"/>
          <w:rPrChange w:id="2111" w:author="SRO">
            <w:rPr>
              <w:rFonts w:cs="Times New Roman" w:hint="eastAsia"/>
              <w:sz w:val="26"/>
              <w:szCs w:val="26"/>
              <w:rtl/>
              <w:lang w:eastAsia="fr-FR"/>
            </w:rPr>
          </w:rPrChange>
        </w:rPr>
        <w:t>الغرض،</w:t>
      </w:r>
      <w:r w:rsidRPr="000F3EE9">
        <w:rPr>
          <w:rFonts w:cs="Times New Roman"/>
          <w:sz w:val="26"/>
          <w:szCs w:val="26"/>
          <w:rtl/>
          <w:lang w:eastAsia="fr-FR"/>
          <w:rPrChange w:id="2112" w:author="SRO">
            <w:rPr>
              <w:rFonts w:cs="Times New Roman"/>
              <w:sz w:val="26"/>
              <w:szCs w:val="26"/>
              <w:rtl/>
              <w:lang w:eastAsia="fr-FR"/>
            </w:rPr>
          </w:rPrChange>
        </w:rPr>
        <w:t xml:space="preserve"> </w:t>
      </w:r>
      <w:r w:rsidRPr="000F3EE9">
        <w:rPr>
          <w:rFonts w:cs="Times New Roman" w:hint="eastAsia"/>
          <w:sz w:val="26"/>
          <w:szCs w:val="26"/>
          <w:rtl/>
          <w:lang w:eastAsia="fr-FR"/>
          <w:rPrChange w:id="2113" w:author="SRO">
            <w:rPr>
              <w:rFonts w:cs="Times New Roman" w:hint="eastAsia"/>
              <w:sz w:val="26"/>
              <w:szCs w:val="26"/>
              <w:rtl/>
              <w:lang w:eastAsia="fr-FR"/>
            </w:rPr>
          </w:rPrChange>
        </w:rPr>
        <w:t>استعرض</w:t>
      </w:r>
      <w:r w:rsidRPr="000F3EE9">
        <w:rPr>
          <w:rFonts w:cs="Times New Roman"/>
          <w:sz w:val="26"/>
          <w:szCs w:val="26"/>
          <w:rtl/>
          <w:lang w:eastAsia="fr-FR"/>
          <w:rPrChange w:id="2114" w:author="SRO">
            <w:rPr>
              <w:rFonts w:cs="Times New Roman"/>
              <w:sz w:val="26"/>
              <w:szCs w:val="26"/>
              <w:rtl/>
              <w:lang w:eastAsia="fr-FR"/>
            </w:rPr>
          </w:rPrChange>
        </w:rPr>
        <w:t xml:space="preserve"> </w:t>
      </w:r>
      <w:r w:rsidRPr="000F3EE9">
        <w:rPr>
          <w:rFonts w:cs="Times New Roman" w:hint="eastAsia"/>
          <w:sz w:val="26"/>
          <w:szCs w:val="26"/>
          <w:rtl/>
          <w:lang w:eastAsia="fr-FR"/>
          <w:rPrChange w:id="2115" w:author="SRO">
            <w:rPr>
              <w:rFonts w:cs="Times New Roman" w:hint="eastAsia"/>
              <w:sz w:val="26"/>
              <w:szCs w:val="26"/>
              <w:rtl/>
              <w:lang w:eastAsia="fr-FR"/>
            </w:rPr>
          </w:rPrChange>
        </w:rPr>
        <w:t>العوامل</w:t>
      </w:r>
      <w:r w:rsidRPr="000F3EE9">
        <w:rPr>
          <w:rFonts w:cs="Times New Roman"/>
          <w:sz w:val="26"/>
          <w:szCs w:val="26"/>
          <w:rtl/>
          <w:lang w:eastAsia="fr-FR"/>
          <w:rPrChange w:id="2116" w:author="SRO">
            <w:rPr>
              <w:rFonts w:cs="Times New Roman"/>
              <w:sz w:val="26"/>
              <w:szCs w:val="26"/>
              <w:rtl/>
              <w:lang w:eastAsia="fr-FR"/>
            </w:rPr>
          </w:rPrChange>
        </w:rPr>
        <w:t xml:space="preserve"> </w:t>
      </w:r>
      <w:r w:rsidRPr="000F3EE9">
        <w:rPr>
          <w:rFonts w:cs="Times New Roman" w:hint="eastAsia"/>
          <w:sz w:val="26"/>
          <w:szCs w:val="26"/>
          <w:rtl/>
          <w:lang w:eastAsia="fr-FR"/>
          <w:rPrChange w:id="2117" w:author="SRO">
            <w:rPr>
              <w:rFonts w:cs="Times New Roman" w:hint="eastAsia"/>
              <w:sz w:val="26"/>
              <w:szCs w:val="26"/>
              <w:rtl/>
              <w:lang w:eastAsia="fr-FR"/>
            </w:rPr>
          </w:rPrChange>
        </w:rPr>
        <w:t>الرئيسية</w:t>
      </w:r>
      <w:r w:rsidRPr="000F3EE9">
        <w:rPr>
          <w:rFonts w:cs="Times New Roman"/>
          <w:sz w:val="26"/>
          <w:szCs w:val="26"/>
          <w:rtl/>
          <w:lang w:eastAsia="fr-FR"/>
          <w:rPrChange w:id="2118" w:author="SRO">
            <w:rPr>
              <w:rFonts w:cs="Times New Roman"/>
              <w:sz w:val="26"/>
              <w:szCs w:val="26"/>
              <w:rtl/>
              <w:lang w:eastAsia="fr-FR"/>
            </w:rPr>
          </w:rPrChange>
        </w:rPr>
        <w:t xml:space="preserve"> </w:t>
      </w:r>
      <w:r w:rsidRPr="000F3EE9">
        <w:rPr>
          <w:rFonts w:cs="Times New Roman" w:hint="eastAsia"/>
          <w:sz w:val="26"/>
          <w:szCs w:val="26"/>
          <w:rtl/>
          <w:lang w:eastAsia="fr-FR"/>
          <w:rPrChange w:id="2119" w:author="SRO">
            <w:rPr>
              <w:rFonts w:cs="Times New Roman" w:hint="eastAsia"/>
              <w:sz w:val="26"/>
              <w:szCs w:val="26"/>
              <w:rtl/>
              <w:lang w:eastAsia="fr-FR"/>
            </w:rPr>
          </w:rPrChange>
        </w:rPr>
        <w:t>التي</w:t>
      </w:r>
      <w:r w:rsidRPr="000F3EE9">
        <w:rPr>
          <w:rFonts w:cs="Times New Roman"/>
          <w:sz w:val="26"/>
          <w:szCs w:val="26"/>
          <w:rtl/>
          <w:lang w:eastAsia="fr-FR"/>
          <w:rPrChange w:id="2120" w:author="SRO">
            <w:rPr>
              <w:rFonts w:cs="Times New Roman"/>
              <w:sz w:val="26"/>
              <w:szCs w:val="26"/>
              <w:rtl/>
              <w:lang w:eastAsia="fr-FR"/>
            </w:rPr>
          </w:rPrChange>
        </w:rPr>
        <w:t xml:space="preserve"> </w:t>
      </w:r>
      <w:r w:rsidRPr="000F3EE9">
        <w:rPr>
          <w:rFonts w:cs="Times New Roman" w:hint="eastAsia"/>
          <w:sz w:val="26"/>
          <w:szCs w:val="26"/>
          <w:rtl/>
          <w:lang w:eastAsia="fr-FR"/>
          <w:rPrChange w:id="2121" w:author="SRO">
            <w:rPr>
              <w:rFonts w:cs="Times New Roman" w:hint="eastAsia"/>
              <w:sz w:val="26"/>
              <w:szCs w:val="26"/>
              <w:rtl/>
              <w:lang w:eastAsia="fr-FR"/>
            </w:rPr>
          </w:rPrChange>
        </w:rPr>
        <w:t>يمكن</w:t>
      </w:r>
      <w:r w:rsidRPr="000F3EE9">
        <w:rPr>
          <w:rFonts w:cs="Times New Roman"/>
          <w:sz w:val="26"/>
          <w:szCs w:val="26"/>
          <w:rtl/>
          <w:lang w:eastAsia="fr-FR"/>
          <w:rPrChange w:id="2122" w:author="SRO">
            <w:rPr>
              <w:rFonts w:cs="Times New Roman"/>
              <w:sz w:val="26"/>
              <w:szCs w:val="26"/>
              <w:rtl/>
              <w:lang w:eastAsia="fr-FR"/>
            </w:rPr>
          </w:rPrChange>
        </w:rPr>
        <w:t xml:space="preserve"> </w:t>
      </w:r>
      <w:r w:rsidRPr="000F3EE9">
        <w:rPr>
          <w:rFonts w:cs="Times New Roman" w:hint="eastAsia"/>
          <w:sz w:val="26"/>
          <w:szCs w:val="26"/>
          <w:rtl/>
          <w:lang w:eastAsia="fr-FR"/>
          <w:rPrChange w:id="2123" w:author="SRO">
            <w:rPr>
              <w:rFonts w:cs="Times New Roman" w:hint="eastAsia"/>
              <w:sz w:val="26"/>
              <w:szCs w:val="26"/>
              <w:rtl/>
              <w:lang w:eastAsia="fr-FR"/>
            </w:rPr>
          </w:rPrChange>
        </w:rPr>
        <w:t>أن</w:t>
      </w:r>
      <w:r w:rsidRPr="000F3EE9">
        <w:rPr>
          <w:rFonts w:cs="Times New Roman"/>
          <w:sz w:val="26"/>
          <w:szCs w:val="26"/>
          <w:rtl/>
          <w:lang w:eastAsia="fr-FR"/>
          <w:rPrChange w:id="2124" w:author="SRO">
            <w:rPr>
              <w:rFonts w:cs="Times New Roman"/>
              <w:sz w:val="26"/>
              <w:szCs w:val="26"/>
              <w:rtl/>
              <w:lang w:eastAsia="fr-FR"/>
            </w:rPr>
          </w:rPrChange>
        </w:rPr>
        <w:t xml:space="preserve"> </w:t>
      </w:r>
      <w:r w:rsidRPr="000F3EE9">
        <w:rPr>
          <w:rFonts w:cs="Times New Roman" w:hint="eastAsia"/>
          <w:sz w:val="26"/>
          <w:szCs w:val="26"/>
          <w:rtl/>
          <w:lang w:eastAsia="fr-FR"/>
          <w:rPrChange w:id="2125" w:author="SRO">
            <w:rPr>
              <w:rFonts w:cs="Times New Roman" w:hint="eastAsia"/>
              <w:sz w:val="26"/>
              <w:szCs w:val="26"/>
              <w:rtl/>
              <w:lang w:eastAsia="fr-FR"/>
            </w:rPr>
          </w:rPrChange>
        </w:rPr>
        <w:t>تشجع</w:t>
      </w:r>
      <w:r w:rsidRPr="000F3EE9">
        <w:rPr>
          <w:rFonts w:cs="Times New Roman"/>
          <w:sz w:val="26"/>
          <w:szCs w:val="26"/>
          <w:rtl/>
          <w:lang w:eastAsia="fr-FR"/>
          <w:rPrChange w:id="2126" w:author="SRO">
            <w:rPr>
              <w:rFonts w:cs="Times New Roman"/>
              <w:sz w:val="26"/>
              <w:szCs w:val="26"/>
              <w:rtl/>
              <w:lang w:eastAsia="fr-FR"/>
            </w:rPr>
          </w:rPrChange>
        </w:rPr>
        <w:t xml:space="preserve"> </w:t>
      </w:r>
      <w:r w:rsidRPr="000F3EE9">
        <w:rPr>
          <w:rFonts w:cs="Times New Roman" w:hint="eastAsia"/>
          <w:sz w:val="26"/>
          <w:szCs w:val="26"/>
          <w:rtl/>
          <w:lang w:eastAsia="fr-FR"/>
          <w:rPrChange w:id="2127" w:author="SRO">
            <w:rPr>
              <w:rFonts w:cs="Times New Roman" w:hint="eastAsia"/>
              <w:sz w:val="26"/>
              <w:szCs w:val="26"/>
              <w:rtl/>
              <w:lang w:eastAsia="fr-FR"/>
            </w:rPr>
          </w:rPrChange>
        </w:rPr>
        <w:t>على</w:t>
      </w:r>
      <w:r w:rsidRPr="000F3EE9">
        <w:rPr>
          <w:rFonts w:cs="Times New Roman"/>
          <w:sz w:val="26"/>
          <w:szCs w:val="26"/>
          <w:rtl/>
          <w:lang w:eastAsia="fr-FR"/>
          <w:rPrChange w:id="2128" w:author="SRO">
            <w:rPr>
              <w:rFonts w:cs="Times New Roman"/>
              <w:sz w:val="26"/>
              <w:szCs w:val="26"/>
              <w:rtl/>
              <w:lang w:eastAsia="fr-FR"/>
            </w:rPr>
          </w:rPrChange>
        </w:rPr>
        <w:t xml:space="preserve"> </w:t>
      </w:r>
      <w:r w:rsidRPr="000F3EE9">
        <w:rPr>
          <w:rFonts w:cs="Times New Roman" w:hint="eastAsia"/>
          <w:sz w:val="26"/>
          <w:szCs w:val="26"/>
          <w:rtl/>
          <w:lang w:eastAsia="fr-FR"/>
          <w:rPrChange w:id="2129" w:author="SRO">
            <w:rPr>
              <w:rFonts w:cs="Times New Roman" w:hint="eastAsia"/>
              <w:sz w:val="26"/>
              <w:szCs w:val="26"/>
              <w:rtl/>
              <w:lang w:eastAsia="fr-FR"/>
            </w:rPr>
          </w:rPrChange>
        </w:rPr>
        <w:t>تغيير</w:t>
      </w:r>
      <w:r w:rsidRPr="000F3EE9">
        <w:rPr>
          <w:rFonts w:cs="Times New Roman"/>
          <w:sz w:val="26"/>
          <w:szCs w:val="26"/>
          <w:rtl/>
          <w:lang w:eastAsia="fr-FR"/>
          <w:rPrChange w:id="2130" w:author="SRO">
            <w:rPr>
              <w:rFonts w:cs="Times New Roman"/>
              <w:sz w:val="26"/>
              <w:szCs w:val="26"/>
              <w:rtl/>
              <w:lang w:eastAsia="fr-FR"/>
            </w:rPr>
          </w:rPrChange>
        </w:rPr>
        <w:t xml:space="preserve"> </w:t>
      </w:r>
      <w:r w:rsidRPr="000F3EE9">
        <w:rPr>
          <w:rFonts w:cs="Times New Roman" w:hint="eastAsia"/>
          <w:sz w:val="26"/>
          <w:szCs w:val="26"/>
          <w:rtl/>
          <w:lang w:eastAsia="fr-FR"/>
          <w:rPrChange w:id="2131" w:author="SRO">
            <w:rPr>
              <w:rFonts w:cs="Times New Roman" w:hint="eastAsia"/>
              <w:sz w:val="26"/>
              <w:szCs w:val="26"/>
              <w:rtl/>
              <w:lang w:eastAsia="fr-FR"/>
            </w:rPr>
          </w:rPrChange>
        </w:rPr>
        <w:t>العقليات</w:t>
      </w:r>
      <w:r w:rsidRPr="000F3EE9">
        <w:rPr>
          <w:rFonts w:cs="Times New Roman"/>
          <w:sz w:val="26"/>
          <w:szCs w:val="26"/>
          <w:rtl/>
          <w:lang w:eastAsia="fr-FR"/>
          <w:rPrChange w:id="2132" w:author="SRO">
            <w:rPr>
              <w:rFonts w:cs="Times New Roman"/>
              <w:sz w:val="26"/>
              <w:szCs w:val="26"/>
              <w:rtl/>
              <w:lang w:eastAsia="fr-FR"/>
            </w:rPr>
          </w:rPrChange>
        </w:rPr>
        <w:t xml:space="preserve"> </w:t>
      </w:r>
      <w:r w:rsidRPr="000F3EE9">
        <w:rPr>
          <w:rFonts w:cs="Times New Roman" w:hint="eastAsia"/>
          <w:sz w:val="26"/>
          <w:szCs w:val="26"/>
          <w:rtl/>
          <w:lang w:eastAsia="fr-FR"/>
          <w:rPrChange w:id="2133" w:author="SRO">
            <w:rPr>
              <w:rFonts w:cs="Times New Roman" w:hint="eastAsia"/>
              <w:sz w:val="26"/>
              <w:szCs w:val="26"/>
              <w:rtl/>
              <w:lang w:eastAsia="fr-FR"/>
            </w:rPr>
          </w:rPrChange>
        </w:rPr>
        <w:t>وتؤدي</w:t>
      </w:r>
      <w:r w:rsidRPr="000F3EE9">
        <w:rPr>
          <w:rFonts w:cs="Times New Roman"/>
          <w:sz w:val="26"/>
          <w:szCs w:val="26"/>
          <w:rtl/>
          <w:lang w:eastAsia="fr-FR"/>
          <w:rPrChange w:id="2134" w:author="SRO">
            <w:rPr>
              <w:rFonts w:cs="Times New Roman"/>
              <w:sz w:val="26"/>
              <w:szCs w:val="26"/>
              <w:rtl/>
              <w:lang w:eastAsia="fr-FR"/>
            </w:rPr>
          </w:rPrChange>
        </w:rPr>
        <w:t xml:space="preserve"> </w:t>
      </w:r>
      <w:r w:rsidRPr="000F3EE9">
        <w:rPr>
          <w:rFonts w:cs="Times New Roman" w:hint="eastAsia"/>
          <w:sz w:val="26"/>
          <w:szCs w:val="26"/>
          <w:rtl/>
          <w:lang w:eastAsia="fr-FR"/>
          <w:rPrChange w:id="2135" w:author="SRO">
            <w:rPr>
              <w:rFonts w:cs="Times New Roman" w:hint="eastAsia"/>
              <w:sz w:val="26"/>
              <w:szCs w:val="26"/>
              <w:rtl/>
              <w:lang w:eastAsia="fr-FR"/>
            </w:rPr>
          </w:rPrChange>
        </w:rPr>
        <w:t>إلى</w:t>
      </w:r>
      <w:r w:rsidRPr="000F3EE9">
        <w:rPr>
          <w:rFonts w:cs="Times New Roman"/>
          <w:sz w:val="26"/>
          <w:szCs w:val="26"/>
          <w:rtl/>
          <w:lang w:eastAsia="fr-FR"/>
          <w:rPrChange w:id="2136" w:author="SRO">
            <w:rPr>
              <w:rFonts w:cs="Times New Roman"/>
              <w:sz w:val="26"/>
              <w:szCs w:val="26"/>
              <w:rtl/>
              <w:lang w:eastAsia="fr-FR"/>
            </w:rPr>
          </w:rPrChange>
        </w:rPr>
        <w:t xml:space="preserve"> </w:t>
      </w:r>
      <w:r w:rsidRPr="000F3EE9">
        <w:rPr>
          <w:rFonts w:cs="Times New Roman" w:hint="eastAsia"/>
          <w:sz w:val="26"/>
          <w:szCs w:val="26"/>
          <w:rtl/>
          <w:lang w:eastAsia="fr-FR"/>
          <w:rPrChange w:id="2137" w:author="SRO">
            <w:rPr>
              <w:rFonts w:cs="Times New Roman" w:hint="eastAsia"/>
              <w:sz w:val="26"/>
              <w:szCs w:val="26"/>
              <w:rtl/>
              <w:lang w:eastAsia="fr-FR"/>
            </w:rPr>
          </w:rPrChange>
        </w:rPr>
        <w:t>الحكامة</w:t>
      </w:r>
      <w:r w:rsidRPr="000F3EE9">
        <w:rPr>
          <w:rFonts w:cs="Times New Roman"/>
          <w:sz w:val="26"/>
          <w:szCs w:val="26"/>
          <w:rtl/>
          <w:lang w:eastAsia="fr-FR"/>
          <w:rPrChange w:id="2138" w:author="SRO">
            <w:rPr>
              <w:rFonts w:cs="Times New Roman"/>
              <w:sz w:val="26"/>
              <w:szCs w:val="26"/>
              <w:rtl/>
              <w:lang w:eastAsia="fr-FR"/>
            </w:rPr>
          </w:rPrChange>
        </w:rPr>
        <w:t xml:space="preserve"> </w:t>
      </w:r>
      <w:r w:rsidRPr="000F3EE9">
        <w:rPr>
          <w:rFonts w:cs="Times New Roman" w:hint="eastAsia"/>
          <w:sz w:val="26"/>
          <w:szCs w:val="26"/>
          <w:rtl/>
          <w:lang w:eastAsia="fr-FR"/>
          <w:rPrChange w:id="2139" w:author="SRO">
            <w:rPr>
              <w:rFonts w:cs="Times New Roman" w:hint="eastAsia"/>
              <w:sz w:val="26"/>
              <w:szCs w:val="26"/>
              <w:rtl/>
              <w:lang w:eastAsia="fr-FR"/>
            </w:rPr>
          </w:rPrChange>
        </w:rPr>
        <w:t>الرشيدة</w:t>
      </w:r>
      <w:r w:rsidRPr="000F3EE9">
        <w:rPr>
          <w:rFonts w:cs="Times New Roman"/>
          <w:sz w:val="26"/>
          <w:szCs w:val="26"/>
          <w:rtl/>
          <w:lang w:eastAsia="fr-FR"/>
          <w:rPrChange w:id="2140" w:author="SRO">
            <w:rPr>
              <w:rFonts w:cs="Times New Roman"/>
              <w:sz w:val="26"/>
              <w:szCs w:val="26"/>
              <w:rtl/>
              <w:lang w:eastAsia="fr-FR"/>
            </w:rPr>
          </w:rPrChange>
        </w:rPr>
        <w:t xml:space="preserve">. </w:t>
      </w:r>
      <w:r w:rsidRPr="000F3EE9">
        <w:rPr>
          <w:rFonts w:cs="Times New Roman" w:hint="eastAsia"/>
          <w:sz w:val="26"/>
          <w:szCs w:val="26"/>
          <w:rtl/>
          <w:lang w:eastAsia="fr-FR"/>
          <w:rPrChange w:id="2141" w:author="SRO">
            <w:rPr>
              <w:rFonts w:cs="Times New Roman" w:hint="eastAsia"/>
              <w:sz w:val="26"/>
              <w:szCs w:val="26"/>
              <w:rtl/>
              <w:lang w:eastAsia="fr-FR"/>
            </w:rPr>
          </w:rPrChange>
        </w:rPr>
        <w:t>تدور</w:t>
      </w:r>
      <w:r w:rsidRPr="000F3EE9">
        <w:rPr>
          <w:rFonts w:cs="Times New Roman"/>
          <w:sz w:val="26"/>
          <w:szCs w:val="26"/>
          <w:rtl/>
          <w:lang w:eastAsia="fr-FR"/>
          <w:rPrChange w:id="2142" w:author="SRO">
            <w:rPr>
              <w:rFonts w:cs="Times New Roman"/>
              <w:sz w:val="26"/>
              <w:szCs w:val="26"/>
              <w:rtl/>
              <w:lang w:eastAsia="fr-FR"/>
            </w:rPr>
          </w:rPrChange>
        </w:rPr>
        <w:t xml:space="preserve"> </w:t>
      </w:r>
      <w:r w:rsidRPr="000F3EE9">
        <w:rPr>
          <w:rFonts w:cs="Times New Roman" w:hint="eastAsia"/>
          <w:sz w:val="26"/>
          <w:szCs w:val="26"/>
          <w:rtl/>
          <w:lang w:eastAsia="fr-FR"/>
          <w:rPrChange w:id="2143" w:author="SRO">
            <w:rPr>
              <w:rFonts w:cs="Times New Roman" w:hint="eastAsia"/>
              <w:sz w:val="26"/>
              <w:szCs w:val="26"/>
              <w:rtl/>
              <w:lang w:eastAsia="fr-FR"/>
            </w:rPr>
          </w:rPrChange>
        </w:rPr>
        <w:t>هذه</w:t>
      </w:r>
      <w:r w:rsidRPr="000F3EE9">
        <w:rPr>
          <w:rFonts w:cs="Times New Roman"/>
          <w:sz w:val="26"/>
          <w:szCs w:val="26"/>
          <w:rtl/>
          <w:lang w:eastAsia="fr-FR"/>
          <w:rPrChange w:id="2144" w:author="SRO">
            <w:rPr>
              <w:rFonts w:cs="Times New Roman"/>
              <w:sz w:val="26"/>
              <w:szCs w:val="26"/>
              <w:rtl/>
              <w:lang w:eastAsia="fr-FR"/>
            </w:rPr>
          </w:rPrChange>
        </w:rPr>
        <w:t xml:space="preserve"> </w:t>
      </w:r>
      <w:r w:rsidRPr="000F3EE9">
        <w:rPr>
          <w:rFonts w:cs="Times New Roman" w:hint="eastAsia"/>
          <w:sz w:val="26"/>
          <w:szCs w:val="26"/>
          <w:rtl/>
          <w:lang w:eastAsia="fr-FR"/>
          <w:rPrChange w:id="2145" w:author="SRO">
            <w:rPr>
              <w:rFonts w:cs="Times New Roman" w:hint="eastAsia"/>
              <w:sz w:val="26"/>
              <w:szCs w:val="26"/>
              <w:rtl/>
              <w:lang w:eastAsia="fr-FR"/>
            </w:rPr>
          </w:rPrChange>
        </w:rPr>
        <w:t>العوامل</w:t>
      </w:r>
      <w:r w:rsidRPr="000F3EE9">
        <w:rPr>
          <w:rFonts w:cs="Times New Roman"/>
          <w:sz w:val="26"/>
          <w:szCs w:val="26"/>
          <w:rtl/>
          <w:lang w:eastAsia="fr-FR"/>
          <w:rPrChange w:id="2146" w:author="SRO">
            <w:rPr>
              <w:rFonts w:cs="Times New Roman"/>
              <w:sz w:val="26"/>
              <w:szCs w:val="26"/>
              <w:rtl/>
              <w:lang w:eastAsia="fr-FR"/>
            </w:rPr>
          </w:rPrChange>
        </w:rPr>
        <w:t xml:space="preserve"> </w:t>
      </w:r>
      <w:r w:rsidRPr="000F3EE9">
        <w:rPr>
          <w:rFonts w:cs="Times New Roman" w:hint="eastAsia"/>
          <w:sz w:val="26"/>
          <w:szCs w:val="26"/>
          <w:rtl/>
          <w:lang w:eastAsia="fr-FR"/>
          <w:rPrChange w:id="2147" w:author="SRO">
            <w:rPr>
              <w:rFonts w:cs="Times New Roman" w:hint="eastAsia"/>
              <w:sz w:val="26"/>
              <w:szCs w:val="26"/>
              <w:rtl/>
              <w:lang w:eastAsia="fr-FR"/>
            </w:rPr>
          </w:rPrChange>
        </w:rPr>
        <w:t>حول</w:t>
      </w:r>
      <w:r w:rsidRPr="000F3EE9">
        <w:rPr>
          <w:rFonts w:cs="Times New Roman"/>
          <w:sz w:val="26"/>
          <w:szCs w:val="26"/>
          <w:rtl/>
          <w:lang w:eastAsia="fr-FR"/>
          <w:rPrChange w:id="2148" w:author="SRO">
            <w:rPr>
              <w:rFonts w:cs="Times New Roman"/>
              <w:sz w:val="26"/>
              <w:szCs w:val="26"/>
              <w:rtl/>
              <w:lang w:eastAsia="fr-FR"/>
            </w:rPr>
          </w:rPrChange>
        </w:rPr>
        <w:t xml:space="preserve"> </w:t>
      </w:r>
      <w:r w:rsidRPr="000F3EE9">
        <w:rPr>
          <w:rFonts w:cs="Times New Roman" w:hint="eastAsia"/>
          <w:sz w:val="26"/>
          <w:szCs w:val="26"/>
          <w:rtl/>
          <w:lang w:eastAsia="fr-FR"/>
          <w:rPrChange w:id="2149" w:author="SRO">
            <w:rPr>
              <w:rFonts w:cs="Times New Roman" w:hint="eastAsia"/>
              <w:sz w:val="26"/>
              <w:szCs w:val="26"/>
              <w:rtl/>
              <w:lang w:eastAsia="fr-FR"/>
            </w:rPr>
          </w:rPrChange>
        </w:rPr>
        <w:t>الدور</w:t>
      </w:r>
      <w:r w:rsidRPr="000F3EE9">
        <w:rPr>
          <w:rFonts w:cs="Times New Roman"/>
          <w:sz w:val="26"/>
          <w:szCs w:val="26"/>
          <w:rtl/>
          <w:lang w:eastAsia="fr-FR"/>
          <w:rPrChange w:id="2150" w:author="SRO">
            <w:rPr>
              <w:rFonts w:cs="Times New Roman"/>
              <w:sz w:val="26"/>
              <w:szCs w:val="26"/>
              <w:rtl/>
              <w:lang w:eastAsia="fr-FR"/>
            </w:rPr>
          </w:rPrChange>
        </w:rPr>
        <w:t xml:space="preserve"> </w:t>
      </w:r>
      <w:r w:rsidRPr="000F3EE9">
        <w:rPr>
          <w:rFonts w:cs="Times New Roman" w:hint="eastAsia"/>
          <w:sz w:val="26"/>
          <w:szCs w:val="26"/>
          <w:rtl/>
          <w:lang w:eastAsia="fr-FR"/>
          <w:rPrChange w:id="2151" w:author="SRO">
            <w:rPr>
              <w:rFonts w:cs="Times New Roman" w:hint="eastAsia"/>
              <w:sz w:val="26"/>
              <w:szCs w:val="26"/>
              <w:rtl/>
              <w:lang w:eastAsia="fr-FR"/>
            </w:rPr>
          </w:rPrChange>
        </w:rPr>
        <w:t>الحيوي</w:t>
      </w:r>
      <w:r w:rsidRPr="000F3EE9">
        <w:rPr>
          <w:rFonts w:cs="Times New Roman"/>
          <w:sz w:val="26"/>
          <w:szCs w:val="26"/>
          <w:rtl/>
          <w:lang w:eastAsia="fr-FR"/>
          <w:rPrChange w:id="2152" w:author="SRO">
            <w:rPr>
              <w:rFonts w:cs="Times New Roman"/>
              <w:sz w:val="26"/>
              <w:szCs w:val="26"/>
              <w:rtl/>
              <w:lang w:eastAsia="fr-FR"/>
            </w:rPr>
          </w:rPrChange>
        </w:rPr>
        <w:t xml:space="preserve"> </w:t>
      </w:r>
      <w:r w:rsidRPr="000F3EE9">
        <w:rPr>
          <w:rFonts w:cs="Times New Roman" w:hint="eastAsia"/>
          <w:sz w:val="26"/>
          <w:szCs w:val="26"/>
          <w:rtl/>
          <w:lang w:eastAsia="fr-FR"/>
          <w:rPrChange w:id="2153" w:author="SRO">
            <w:rPr>
              <w:rFonts w:cs="Times New Roman" w:hint="eastAsia"/>
              <w:sz w:val="26"/>
              <w:szCs w:val="26"/>
              <w:rtl/>
              <w:lang w:eastAsia="fr-FR"/>
            </w:rPr>
          </w:rPrChange>
        </w:rPr>
        <w:t>للتكوين</w:t>
      </w:r>
      <w:r w:rsidRPr="000F3EE9">
        <w:rPr>
          <w:rFonts w:cs="Times New Roman"/>
          <w:sz w:val="26"/>
          <w:szCs w:val="26"/>
          <w:rtl/>
          <w:lang w:eastAsia="fr-FR"/>
          <w:rPrChange w:id="2154" w:author="SRO">
            <w:rPr>
              <w:rFonts w:cs="Times New Roman"/>
              <w:sz w:val="26"/>
              <w:szCs w:val="26"/>
              <w:rtl/>
              <w:lang w:eastAsia="fr-FR"/>
            </w:rPr>
          </w:rPrChange>
        </w:rPr>
        <w:t>/</w:t>
      </w:r>
      <w:r w:rsidRPr="000F3EE9">
        <w:rPr>
          <w:rFonts w:cs="Times New Roman" w:hint="eastAsia"/>
          <w:sz w:val="26"/>
          <w:szCs w:val="26"/>
          <w:rtl/>
          <w:lang w:eastAsia="fr-FR"/>
          <w:rPrChange w:id="2155" w:author="SRO">
            <w:rPr>
              <w:rFonts w:cs="Times New Roman" w:hint="eastAsia"/>
              <w:sz w:val="26"/>
              <w:szCs w:val="26"/>
              <w:rtl/>
              <w:lang w:eastAsia="fr-FR"/>
            </w:rPr>
          </w:rPrChange>
        </w:rPr>
        <w:t>التدريب،</w:t>
      </w:r>
      <w:r w:rsidRPr="000F3EE9">
        <w:rPr>
          <w:rFonts w:cs="Times New Roman"/>
          <w:sz w:val="26"/>
          <w:szCs w:val="26"/>
          <w:rtl/>
          <w:lang w:eastAsia="fr-FR"/>
          <w:rPrChange w:id="2156" w:author="SRO">
            <w:rPr>
              <w:rFonts w:cs="Times New Roman"/>
              <w:sz w:val="26"/>
              <w:szCs w:val="26"/>
              <w:rtl/>
              <w:lang w:eastAsia="fr-FR"/>
            </w:rPr>
          </w:rPrChange>
        </w:rPr>
        <w:t xml:space="preserve"> </w:t>
      </w:r>
      <w:r w:rsidRPr="000F3EE9">
        <w:rPr>
          <w:rFonts w:cs="Times New Roman" w:hint="eastAsia"/>
          <w:sz w:val="26"/>
          <w:szCs w:val="26"/>
          <w:rtl/>
          <w:lang w:eastAsia="fr-FR"/>
          <w:rPrChange w:id="2157" w:author="SRO">
            <w:rPr>
              <w:rFonts w:cs="Times New Roman" w:hint="eastAsia"/>
              <w:sz w:val="26"/>
              <w:szCs w:val="26"/>
              <w:rtl/>
              <w:lang w:eastAsia="fr-FR"/>
            </w:rPr>
          </w:rPrChange>
        </w:rPr>
        <w:t>فضلا</w:t>
      </w:r>
      <w:r w:rsidRPr="000F3EE9">
        <w:rPr>
          <w:rFonts w:cs="Times New Roman"/>
          <w:sz w:val="26"/>
          <w:szCs w:val="26"/>
          <w:rtl/>
          <w:lang w:eastAsia="fr-FR"/>
          <w:rPrChange w:id="2158" w:author="SRO">
            <w:rPr>
              <w:rFonts w:cs="Times New Roman"/>
              <w:sz w:val="26"/>
              <w:szCs w:val="26"/>
              <w:rtl/>
              <w:lang w:eastAsia="fr-FR"/>
            </w:rPr>
          </w:rPrChange>
        </w:rPr>
        <w:t xml:space="preserve"> </w:t>
      </w:r>
      <w:r w:rsidRPr="000F3EE9">
        <w:rPr>
          <w:rFonts w:cs="Times New Roman" w:hint="eastAsia"/>
          <w:sz w:val="26"/>
          <w:szCs w:val="26"/>
          <w:rtl/>
          <w:lang w:eastAsia="fr-FR"/>
          <w:rPrChange w:id="2159" w:author="SRO">
            <w:rPr>
              <w:rFonts w:cs="Times New Roman" w:hint="eastAsia"/>
              <w:sz w:val="26"/>
              <w:szCs w:val="26"/>
              <w:rtl/>
              <w:lang w:eastAsia="fr-FR"/>
            </w:rPr>
          </w:rPrChange>
        </w:rPr>
        <w:t>عن</w:t>
      </w:r>
      <w:r w:rsidRPr="000F3EE9">
        <w:rPr>
          <w:rFonts w:cs="Times New Roman"/>
          <w:sz w:val="26"/>
          <w:szCs w:val="26"/>
          <w:rtl/>
          <w:lang w:eastAsia="fr-FR"/>
          <w:rPrChange w:id="2160" w:author="SRO">
            <w:rPr>
              <w:rFonts w:cs="Times New Roman"/>
              <w:sz w:val="26"/>
              <w:szCs w:val="26"/>
              <w:rtl/>
              <w:lang w:eastAsia="fr-FR"/>
            </w:rPr>
          </w:rPrChange>
        </w:rPr>
        <w:t xml:space="preserve"> </w:t>
      </w:r>
      <w:r w:rsidRPr="000F3EE9">
        <w:rPr>
          <w:rFonts w:cs="Times New Roman" w:hint="eastAsia"/>
          <w:sz w:val="26"/>
          <w:szCs w:val="26"/>
          <w:rtl/>
          <w:lang w:eastAsia="fr-FR"/>
          <w:rPrChange w:id="2161" w:author="SRO">
            <w:rPr>
              <w:rFonts w:cs="Times New Roman" w:hint="eastAsia"/>
              <w:sz w:val="26"/>
              <w:szCs w:val="26"/>
              <w:rtl/>
              <w:lang w:eastAsia="fr-FR"/>
            </w:rPr>
          </w:rPrChange>
        </w:rPr>
        <w:t>دور</w:t>
      </w:r>
      <w:r w:rsidRPr="000F3EE9">
        <w:rPr>
          <w:rFonts w:cs="Times New Roman"/>
          <w:sz w:val="26"/>
          <w:szCs w:val="26"/>
          <w:rtl/>
          <w:lang w:eastAsia="fr-FR"/>
          <w:rPrChange w:id="2162" w:author="SRO">
            <w:rPr>
              <w:rFonts w:cs="Times New Roman"/>
              <w:sz w:val="26"/>
              <w:szCs w:val="26"/>
              <w:rtl/>
              <w:lang w:eastAsia="fr-FR"/>
            </w:rPr>
          </w:rPrChange>
        </w:rPr>
        <w:t xml:space="preserve"> </w:t>
      </w:r>
      <w:r w:rsidRPr="000F3EE9">
        <w:rPr>
          <w:rFonts w:cs="Times New Roman" w:hint="eastAsia"/>
          <w:sz w:val="26"/>
          <w:szCs w:val="26"/>
          <w:rtl/>
          <w:lang w:eastAsia="fr-FR"/>
          <w:rPrChange w:id="2163" w:author="SRO">
            <w:rPr>
              <w:rFonts w:cs="Times New Roman" w:hint="eastAsia"/>
              <w:sz w:val="26"/>
              <w:szCs w:val="26"/>
              <w:rtl/>
              <w:lang w:eastAsia="fr-FR"/>
            </w:rPr>
          </w:rPrChange>
        </w:rPr>
        <w:t>الدول</w:t>
      </w:r>
      <w:r w:rsidRPr="000F3EE9">
        <w:rPr>
          <w:rFonts w:cs="Times New Roman"/>
          <w:sz w:val="26"/>
          <w:szCs w:val="26"/>
          <w:rtl/>
          <w:lang w:eastAsia="fr-FR"/>
          <w:rPrChange w:id="2164" w:author="SRO">
            <w:rPr>
              <w:rFonts w:cs="Times New Roman"/>
              <w:sz w:val="26"/>
              <w:szCs w:val="26"/>
              <w:rtl/>
              <w:lang w:eastAsia="fr-FR"/>
            </w:rPr>
          </w:rPrChange>
        </w:rPr>
        <w:t xml:space="preserve"> </w:t>
      </w:r>
      <w:r w:rsidRPr="000F3EE9">
        <w:rPr>
          <w:rFonts w:cs="Times New Roman" w:hint="eastAsia"/>
          <w:sz w:val="26"/>
          <w:szCs w:val="26"/>
          <w:rtl/>
          <w:lang w:eastAsia="fr-FR"/>
          <w:rPrChange w:id="2165" w:author="SRO">
            <w:rPr>
              <w:rFonts w:cs="Times New Roman" w:hint="eastAsia"/>
              <w:sz w:val="26"/>
              <w:szCs w:val="26"/>
              <w:rtl/>
              <w:lang w:eastAsia="fr-FR"/>
            </w:rPr>
          </w:rPrChange>
        </w:rPr>
        <w:t>في</w:t>
      </w:r>
      <w:r w:rsidRPr="000F3EE9">
        <w:rPr>
          <w:rFonts w:cs="Times New Roman"/>
          <w:sz w:val="26"/>
          <w:szCs w:val="26"/>
          <w:rtl/>
          <w:lang w:eastAsia="fr-FR"/>
          <w:rPrChange w:id="2166" w:author="SRO">
            <w:rPr>
              <w:rFonts w:cs="Times New Roman"/>
              <w:sz w:val="26"/>
              <w:szCs w:val="26"/>
              <w:rtl/>
              <w:lang w:eastAsia="fr-FR"/>
            </w:rPr>
          </w:rPrChange>
        </w:rPr>
        <w:t xml:space="preserve"> </w:t>
      </w:r>
      <w:r w:rsidRPr="000F3EE9">
        <w:rPr>
          <w:rFonts w:cs="Times New Roman" w:hint="eastAsia"/>
          <w:sz w:val="26"/>
          <w:szCs w:val="26"/>
          <w:rtl/>
          <w:lang w:eastAsia="fr-FR"/>
          <w:rPrChange w:id="2167" w:author="SRO">
            <w:rPr>
              <w:rFonts w:cs="Times New Roman" w:hint="eastAsia"/>
              <w:sz w:val="26"/>
              <w:szCs w:val="26"/>
              <w:rtl/>
              <w:lang w:eastAsia="fr-FR"/>
            </w:rPr>
          </w:rPrChange>
        </w:rPr>
        <w:t>تعزيز</w:t>
      </w:r>
      <w:r w:rsidRPr="000F3EE9">
        <w:rPr>
          <w:rFonts w:cs="Times New Roman"/>
          <w:sz w:val="26"/>
          <w:szCs w:val="26"/>
          <w:rtl/>
          <w:lang w:eastAsia="fr-FR"/>
          <w:rPrChange w:id="2168" w:author="SRO">
            <w:rPr>
              <w:rFonts w:cs="Times New Roman"/>
              <w:sz w:val="26"/>
              <w:szCs w:val="26"/>
              <w:rtl/>
              <w:lang w:eastAsia="fr-FR"/>
            </w:rPr>
          </w:rPrChange>
        </w:rPr>
        <w:t xml:space="preserve"> </w:t>
      </w:r>
      <w:r w:rsidRPr="000F3EE9">
        <w:rPr>
          <w:rFonts w:cs="Times New Roman" w:hint="eastAsia"/>
          <w:sz w:val="26"/>
          <w:szCs w:val="26"/>
          <w:rtl/>
          <w:lang w:eastAsia="fr-FR"/>
          <w:rPrChange w:id="2169" w:author="SRO">
            <w:rPr>
              <w:rFonts w:cs="Times New Roman" w:hint="eastAsia"/>
              <w:sz w:val="26"/>
              <w:szCs w:val="26"/>
              <w:rtl/>
              <w:lang w:eastAsia="fr-FR"/>
            </w:rPr>
          </w:rPrChange>
        </w:rPr>
        <w:t>الحكامة</w:t>
      </w:r>
      <w:r w:rsidRPr="000F3EE9">
        <w:rPr>
          <w:rFonts w:cs="Times New Roman"/>
          <w:sz w:val="26"/>
          <w:szCs w:val="26"/>
          <w:rtl/>
          <w:lang w:eastAsia="fr-FR"/>
          <w:rPrChange w:id="2170" w:author="SRO">
            <w:rPr>
              <w:rFonts w:cs="Times New Roman"/>
              <w:sz w:val="26"/>
              <w:szCs w:val="26"/>
              <w:rtl/>
              <w:lang w:eastAsia="fr-FR"/>
            </w:rPr>
          </w:rPrChange>
        </w:rPr>
        <w:t xml:space="preserve"> </w:t>
      </w:r>
      <w:r w:rsidRPr="000F3EE9">
        <w:rPr>
          <w:rFonts w:cs="Times New Roman" w:hint="eastAsia"/>
          <w:sz w:val="26"/>
          <w:szCs w:val="26"/>
          <w:rtl/>
          <w:lang w:eastAsia="fr-FR"/>
          <w:rPrChange w:id="2171" w:author="SRO">
            <w:rPr>
              <w:rFonts w:cs="Times New Roman" w:hint="eastAsia"/>
              <w:sz w:val="26"/>
              <w:szCs w:val="26"/>
              <w:rtl/>
              <w:lang w:eastAsia="fr-FR"/>
            </w:rPr>
          </w:rPrChange>
        </w:rPr>
        <w:t>الرشيدة</w:t>
      </w:r>
      <w:r w:rsidRPr="000F3EE9">
        <w:rPr>
          <w:rFonts w:cs="Times New Roman"/>
          <w:sz w:val="26"/>
          <w:szCs w:val="26"/>
          <w:rtl/>
          <w:lang w:eastAsia="fr-FR"/>
          <w:rPrChange w:id="2172" w:author="SRO">
            <w:rPr>
              <w:rFonts w:cs="Times New Roman"/>
              <w:sz w:val="26"/>
              <w:szCs w:val="26"/>
              <w:rtl/>
              <w:lang w:eastAsia="fr-FR"/>
            </w:rPr>
          </w:rPrChange>
        </w:rPr>
        <w:t xml:space="preserve">. </w:t>
      </w:r>
      <w:r w:rsidRPr="000F3EE9">
        <w:rPr>
          <w:rFonts w:cs="Times New Roman" w:hint="eastAsia"/>
          <w:sz w:val="26"/>
          <w:szCs w:val="26"/>
          <w:rtl/>
          <w:lang w:eastAsia="fr-FR"/>
          <w:rPrChange w:id="2173" w:author="SRO">
            <w:rPr>
              <w:rFonts w:cs="Times New Roman" w:hint="eastAsia"/>
              <w:sz w:val="26"/>
              <w:szCs w:val="26"/>
              <w:rtl/>
              <w:lang w:eastAsia="fr-FR"/>
            </w:rPr>
          </w:rPrChange>
        </w:rPr>
        <w:t>وأنهى</w:t>
      </w:r>
      <w:r w:rsidRPr="000F3EE9">
        <w:rPr>
          <w:rFonts w:cs="Times New Roman"/>
          <w:sz w:val="26"/>
          <w:szCs w:val="26"/>
          <w:rtl/>
          <w:lang w:eastAsia="fr-FR"/>
          <w:rPrChange w:id="2174" w:author="SRO">
            <w:rPr>
              <w:rFonts w:cs="Times New Roman"/>
              <w:sz w:val="26"/>
              <w:szCs w:val="26"/>
              <w:rtl/>
              <w:lang w:eastAsia="fr-FR"/>
            </w:rPr>
          </w:rPrChange>
        </w:rPr>
        <w:t xml:space="preserve"> </w:t>
      </w:r>
      <w:r w:rsidRPr="000F3EE9">
        <w:rPr>
          <w:rFonts w:cs="Times New Roman" w:hint="eastAsia"/>
          <w:sz w:val="26"/>
          <w:szCs w:val="26"/>
          <w:rtl/>
          <w:lang w:eastAsia="fr-FR"/>
          <w:rPrChange w:id="2175" w:author="SRO">
            <w:rPr>
              <w:rFonts w:cs="Times New Roman" w:hint="eastAsia"/>
              <w:sz w:val="26"/>
              <w:szCs w:val="26"/>
              <w:rtl/>
              <w:lang w:eastAsia="fr-FR"/>
            </w:rPr>
          </w:rPrChange>
        </w:rPr>
        <w:t>السيد</w:t>
      </w:r>
      <w:r w:rsidRPr="000F3EE9">
        <w:rPr>
          <w:rFonts w:cs="Times New Roman"/>
          <w:sz w:val="26"/>
          <w:szCs w:val="26"/>
          <w:rtl/>
          <w:lang w:eastAsia="fr-FR"/>
          <w:rPrChange w:id="2176" w:author="SRO">
            <w:rPr>
              <w:rFonts w:cs="Times New Roman"/>
              <w:sz w:val="26"/>
              <w:szCs w:val="26"/>
              <w:rtl/>
              <w:lang w:eastAsia="fr-FR"/>
            </w:rPr>
          </w:rPrChange>
        </w:rPr>
        <w:t xml:space="preserve"> </w:t>
      </w:r>
      <w:r w:rsidRPr="000F3EE9">
        <w:rPr>
          <w:rFonts w:cs="Times New Roman" w:hint="eastAsia"/>
          <w:sz w:val="26"/>
          <w:szCs w:val="26"/>
          <w:rtl/>
          <w:lang w:eastAsia="fr-FR"/>
          <w:rPrChange w:id="2177" w:author="SRO">
            <w:rPr>
              <w:rFonts w:cs="Times New Roman" w:hint="eastAsia"/>
              <w:sz w:val="26"/>
              <w:szCs w:val="26"/>
              <w:rtl/>
              <w:lang w:eastAsia="fr-FR"/>
            </w:rPr>
          </w:rPrChange>
        </w:rPr>
        <w:t>سعيدان</w:t>
      </w:r>
      <w:r w:rsidRPr="000F3EE9">
        <w:rPr>
          <w:rFonts w:cs="Times New Roman"/>
          <w:sz w:val="26"/>
          <w:szCs w:val="26"/>
          <w:rtl/>
          <w:lang w:eastAsia="fr-FR"/>
          <w:rPrChange w:id="2178" w:author="SRO">
            <w:rPr>
              <w:rFonts w:cs="Times New Roman"/>
              <w:sz w:val="26"/>
              <w:szCs w:val="26"/>
              <w:rtl/>
              <w:lang w:eastAsia="fr-FR"/>
            </w:rPr>
          </w:rPrChange>
        </w:rPr>
        <w:t xml:space="preserve"> </w:t>
      </w:r>
      <w:r w:rsidRPr="000F3EE9">
        <w:rPr>
          <w:rFonts w:cs="Times New Roman" w:hint="eastAsia"/>
          <w:sz w:val="26"/>
          <w:szCs w:val="26"/>
          <w:rtl/>
          <w:lang w:eastAsia="fr-FR"/>
          <w:rPrChange w:id="2179" w:author="SRO">
            <w:rPr>
              <w:rFonts w:cs="Times New Roman" w:hint="eastAsia"/>
              <w:sz w:val="26"/>
              <w:szCs w:val="26"/>
              <w:rtl/>
              <w:lang w:eastAsia="fr-FR"/>
            </w:rPr>
          </w:rPrChange>
        </w:rPr>
        <w:t>الجزء</w:t>
      </w:r>
      <w:r w:rsidRPr="000F3EE9">
        <w:rPr>
          <w:rFonts w:cs="Times New Roman"/>
          <w:sz w:val="26"/>
          <w:szCs w:val="26"/>
          <w:rtl/>
          <w:lang w:eastAsia="fr-FR"/>
          <w:rPrChange w:id="2180" w:author="SRO">
            <w:rPr>
              <w:rFonts w:cs="Times New Roman"/>
              <w:sz w:val="26"/>
              <w:szCs w:val="26"/>
              <w:rtl/>
              <w:lang w:eastAsia="fr-FR"/>
            </w:rPr>
          </w:rPrChange>
        </w:rPr>
        <w:t xml:space="preserve"> </w:t>
      </w:r>
      <w:r w:rsidRPr="000F3EE9">
        <w:rPr>
          <w:rFonts w:cs="Times New Roman" w:hint="eastAsia"/>
          <w:sz w:val="26"/>
          <w:szCs w:val="26"/>
          <w:rtl/>
          <w:lang w:eastAsia="fr-FR"/>
          <w:rPrChange w:id="2181" w:author="SRO">
            <w:rPr>
              <w:rFonts w:cs="Times New Roman" w:hint="eastAsia"/>
              <w:sz w:val="26"/>
              <w:szCs w:val="26"/>
              <w:rtl/>
              <w:lang w:eastAsia="fr-FR"/>
            </w:rPr>
          </w:rPrChange>
        </w:rPr>
        <w:t>الأخير</w:t>
      </w:r>
      <w:r w:rsidRPr="000F3EE9">
        <w:rPr>
          <w:rFonts w:cs="Times New Roman"/>
          <w:sz w:val="26"/>
          <w:szCs w:val="26"/>
          <w:rtl/>
          <w:lang w:eastAsia="fr-FR"/>
          <w:rPrChange w:id="2182" w:author="SRO">
            <w:rPr>
              <w:rFonts w:cs="Times New Roman"/>
              <w:sz w:val="26"/>
              <w:szCs w:val="26"/>
              <w:rtl/>
              <w:lang w:eastAsia="fr-FR"/>
            </w:rPr>
          </w:rPrChange>
        </w:rPr>
        <w:t xml:space="preserve"> </w:t>
      </w:r>
      <w:r w:rsidRPr="000F3EE9">
        <w:rPr>
          <w:rFonts w:cs="Times New Roman" w:hint="eastAsia"/>
          <w:sz w:val="26"/>
          <w:szCs w:val="26"/>
          <w:rtl/>
          <w:lang w:eastAsia="fr-FR"/>
          <w:rPrChange w:id="2183" w:author="SRO">
            <w:rPr>
              <w:rFonts w:cs="Times New Roman" w:hint="eastAsia"/>
              <w:sz w:val="26"/>
              <w:szCs w:val="26"/>
              <w:rtl/>
              <w:lang w:eastAsia="fr-FR"/>
            </w:rPr>
          </w:rPrChange>
        </w:rPr>
        <w:t>من</w:t>
      </w:r>
      <w:r w:rsidRPr="000F3EE9">
        <w:rPr>
          <w:rFonts w:cs="Times New Roman"/>
          <w:sz w:val="26"/>
          <w:szCs w:val="26"/>
          <w:rtl/>
          <w:lang w:eastAsia="fr-FR"/>
          <w:rPrChange w:id="2184" w:author="SRO">
            <w:rPr>
              <w:rFonts w:cs="Times New Roman"/>
              <w:sz w:val="26"/>
              <w:szCs w:val="26"/>
              <w:rtl/>
              <w:lang w:eastAsia="fr-FR"/>
            </w:rPr>
          </w:rPrChange>
        </w:rPr>
        <w:t xml:space="preserve"> </w:t>
      </w:r>
      <w:r w:rsidRPr="000F3EE9">
        <w:rPr>
          <w:rFonts w:cs="Times New Roman" w:hint="eastAsia"/>
          <w:sz w:val="26"/>
          <w:szCs w:val="26"/>
          <w:rtl/>
          <w:lang w:eastAsia="fr-FR"/>
          <w:rPrChange w:id="2185" w:author="SRO">
            <w:rPr>
              <w:rFonts w:cs="Times New Roman" w:hint="eastAsia"/>
              <w:sz w:val="26"/>
              <w:szCs w:val="26"/>
              <w:rtl/>
              <w:lang w:eastAsia="fr-FR"/>
            </w:rPr>
          </w:rPrChange>
        </w:rPr>
        <w:t>عرضه</w:t>
      </w:r>
      <w:r w:rsidRPr="000F3EE9">
        <w:rPr>
          <w:rFonts w:cs="Times New Roman"/>
          <w:sz w:val="26"/>
          <w:szCs w:val="26"/>
          <w:rtl/>
          <w:lang w:eastAsia="fr-FR"/>
          <w:rPrChange w:id="2186" w:author="SRO">
            <w:rPr>
              <w:rFonts w:cs="Times New Roman"/>
              <w:sz w:val="26"/>
              <w:szCs w:val="26"/>
              <w:rtl/>
              <w:lang w:eastAsia="fr-FR"/>
            </w:rPr>
          </w:rPrChange>
        </w:rPr>
        <w:t xml:space="preserve"> </w:t>
      </w:r>
      <w:r w:rsidRPr="000F3EE9">
        <w:rPr>
          <w:rFonts w:cs="Times New Roman" w:hint="eastAsia"/>
          <w:sz w:val="26"/>
          <w:szCs w:val="26"/>
          <w:rtl/>
          <w:lang w:eastAsia="fr-FR"/>
          <w:rPrChange w:id="2187" w:author="SRO">
            <w:rPr>
              <w:rFonts w:cs="Times New Roman" w:hint="eastAsia"/>
              <w:sz w:val="26"/>
              <w:szCs w:val="26"/>
              <w:rtl/>
              <w:lang w:eastAsia="fr-FR"/>
            </w:rPr>
          </w:rPrChange>
        </w:rPr>
        <w:t>بالحديث</w:t>
      </w:r>
      <w:r w:rsidRPr="000F3EE9">
        <w:rPr>
          <w:rFonts w:cs="Times New Roman"/>
          <w:sz w:val="26"/>
          <w:szCs w:val="26"/>
          <w:rtl/>
          <w:lang w:eastAsia="fr-FR"/>
          <w:rPrChange w:id="2188" w:author="SRO">
            <w:rPr>
              <w:rFonts w:cs="Times New Roman"/>
              <w:sz w:val="26"/>
              <w:szCs w:val="26"/>
              <w:rtl/>
              <w:lang w:eastAsia="fr-FR"/>
            </w:rPr>
          </w:rPrChange>
        </w:rPr>
        <w:t xml:space="preserve"> </w:t>
      </w:r>
      <w:r w:rsidRPr="000F3EE9">
        <w:rPr>
          <w:rFonts w:cs="Times New Roman" w:hint="eastAsia"/>
          <w:sz w:val="26"/>
          <w:szCs w:val="26"/>
          <w:rtl/>
          <w:lang w:eastAsia="fr-FR"/>
          <w:rPrChange w:id="2189" w:author="SRO">
            <w:rPr>
              <w:rFonts w:cs="Times New Roman" w:hint="eastAsia"/>
              <w:sz w:val="26"/>
              <w:szCs w:val="26"/>
              <w:rtl/>
              <w:lang w:eastAsia="fr-FR"/>
            </w:rPr>
          </w:rPrChange>
        </w:rPr>
        <w:t>عن</w:t>
      </w:r>
      <w:r w:rsidRPr="000F3EE9">
        <w:rPr>
          <w:rFonts w:cs="Times New Roman"/>
          <w:sz w:val="26"/>
          <w:szCs w:val="26"/>
          <w:rtl/>
          <w:lang w:eastAsia="fr-FR"/>
          <w:rPrChange w:id="2190" w:author="SRO">
            <w:rPr>
              <w:rFonts w:cs="Times New Roman"/>
              <w:sz w:val="26"/>
              <w:szCs w:val="26"/>
              <w:rtl/>
              <w:lang w:eastAsia="fr-FR"/>
            </w:rPr>
          </w:rPrChange>
        </w:rPr>
        <w:t xml:space="preserve"> </w:t>
      </w:r>
      <w:r w:rsidRPr="000F3EE9">
        <w:rPr>
          <w:rFonts w:cs="Times New Roman" w:hint="eastAsia"/>
          <w:sz w:val="26"/>
          <w:szCs w:val="26"/>
          <w:rtl/>
          <w:lang w:eastAsia="fr-FR"/>
          <w:rPrChange w:id="2191" w:author="SRO">
            <w:rPr>
              <w:rFonts w:cs="Times New Roman" w:hint="eastAsia"/>
              <w:sz w:val="26"/>
              <w:szCs w:val="26"/>
              <w:rtl/>
              <w:lang w:eastAsia="fr-FR"/>
            </w:rPr>
          </w:rPrChange>
        </w:rPr>
        <w:t>الحكامة</w:t>
      </w:r>
      <w:r w:rsidRPr="000F3EE9">
        <w:rPr>
          <w:rFonts w:cs="Times New Roman"/>
          <w:sz w:val="26"/>
          <w:szCs w:val="26"/>
          <w:rtl/>
          <w:lang w:eastAsia="fr-FR"/>
          <w:rPrChange w:id="2192" w:author="SRO">
            <w:rPr>
              <w:rFonts w:cs="Times New Roman"/>
              <w:sz w:val="26"/>
              <w:szCs w:val="26"/>
              <w:rtl/>
              <w:lang w:eastAsia="fr-FR"/>
            </w:rPr>
          </w:rPrChange>
        </w:rPr>
        <w:t xml:space="preserve"> </w:t>
      </w:r>
      <w:r w:rsidRPr="000F3EE9">
        <w:rPr>
          <w:rFonts w:cs="Times New Roman" w:hint="eastAsia"/>
          <w:sz w:val="26"/>
          <w:szCs w:val="26"/>
          <w:rtl/>
          <w:lang w:eastAsia="fr-FR"/>
          <w:rPrChange w:id="2193" w:author="SRO">
            <w:rPr>
              <w:rFonts w:cs="Times New Roman" w:hint="eastAsia"/>
              <w:sz w:val="26"/>
              <w:szCs w:val="26"/>
              <w:rtl/>
              <w:lang w:eastAsia="fr-FR"/>
            </w:rPr>
          </w:rPrChange>
        </w:rPr>
        <w:t>المصرفية</w:t>
      </w:r>
      <w:r w:rsidRPr="000F3EE9">
        <w:rPr>
          <w:rFonts w:cs="Times New Roman"/>
          <w:sz w:val="26"/>
          <w:szCs w:val="26"/>
          <w:rtl/>
          <w:lang w:eastAsia="fr-FR"/>
          <w:rPrChange w:id="2194" w:author="SRO">
            <w:rPr>
              <w:rFonts w:cs="Times New Roman"/>
              <w:sz w:val="26"/>
              <w:szCs w:val="26"/>
              <w:rtl/>
              <w:lang w:eastAsia="fr-FR"/>
            </w:rPr>
          </w:rPrChange>
        </w:rPr>
        <w:t xml:space="preserve">. </w:t>
      </w:r>
      <w:r w:rsidRPr="000F3EE9">
        <w:rPr>
          <w:rFonts w:cs="Times New Roman" w:hint="eastAsia"/>
          <w:sz w:val="26"/>
          <w:szCs w:val="26"/>
          <w:rtl/>
          <w:lang w:eastAsia="fr-FR"/>
          <w:rPrChange w:id="2195" w:author="SRO">
            <w:rPr>
              <w:rFonts w:cs="Times New Roman" w:hint="eastAsia"/>
              <w:sz w:val="26"/>
              <w:szCs w:val="26"/>
              <w:rtl/>
              <w:lang w:eastAsia="fr-FR"/>
            </w:rPr>
          </w:rPrChange>
        </w:rPr>
        <w:t>ولهذا</w:t>
      </w:r>
      <w:r w:rsidRPr="000F3EE9">
        <w:rPr>
          <w:rFonts w:cs="Times New Roman"/>
          <w:sz w:val="26"/>
          <w:szCs w:val="26"/>
          <w:rtl/>
          <w:lang w:eastAsia="fr-FR"/>
          <w:rPrChange w:id="2196" w:author="SRO">
            <w:rPr>
              <w:rFonts w:cs="Times New Roman"/>
              <w:sz w:val="26"/>
              <w:szCs w:val="26"/>
              <w:rtl/>
              <w:lang w:eastAsia="fr-FR"/>
            </w:rPr>
          </w:rPrChange>
        </w:rPr>
        <w:t xml:space="preserve"> </w:t>
      </w:r>
      <w:r w:rsidRPr="000F3EE9">
        <w:rPr>
          <w:rFonts w:cs="Times New Roman" w:hint="eastAsia"/>
          <w:sz w:val="26"/>
          <w:szCs w:val="26"/>
          <w:rtl/>
          <w:lang w:eastAsia="fr-FR"/>
          <w:rPrChange w:id="2197" w:author="SRO">
            <w:rPr>
              <w:rFonts w:cs="Times New Roman" w:hint="eastAsia"/>
              <w:sz w:val="26"/>
              <w:szCs w:val="26"/>
              <w:rtl/>
              <w:lang w:eastAsia="fr-FR"/>
            </w:rPr>
          </w:rPrChange>
        </w:rPr>
        <w:t>الغرض،</w:t>
      </w:r>
      <w:r w:rsidRPr="000F3EE9">
        <w:rPr>
          <w:rFonts w:cs="Times New Roman"/>
          <w:sz w:val="26"/>
          <w:szCs w:val="26"/>
          <w:rtl/>
          <w:lang w:eastAsia="fr-FR"/>
          <w:rPrChange w:id="2198" w:author="SRO">
            <w:rPr>
              <w:rFonts w:cs="Times New Roman"/>
              <w:sz w:val="26"/>
              <w:szCs w:val="26"/>
              <w:rtl/>
              <w:lang w:eastAsia="fr-FR"/>
            </w:rPr>
          </w:rPrChange>
        </w:rPr>
        <w:t xml:space="preserve"> </w:t>
      </w:r>
      <w:r w:rsidRPr="000F3EE9">
        <w:rPr>
          <w:rFonts w:cs="Times New Roman" w:hint="eastAsia"/>
          <w:sz w:val="26"/>
          <w:szCs w:val="26"/>
          <w:rtl/>
          <w:lang w:eastAsia="fr-FR"/>
          <w:rPrChange w:id="2199" w:author="SRO">
            <w:rPr>
              <w:rFonts w:cs="Times New Roman" w:hint="eastAsia"/>
              <w:sz w:val="26"/>
              <w:szCs w:val="26"/>
              <w:rtl/>
              <w:lang w:eastAsia="fr-FR"/>
            </w:rPr>
          </w:rPrChange>
        </w:rPr>
        <w:t>سأل</w:t>
      </w:r>
      <w:r w:rsidRPr="000F3EE9">
        <w:rPr>
          <w:rFonts w:cs="Times New Roman"/>
          <w:sz w:val="26"/>
          <w:szCs w:val="26"/>
          <w:rtl/>
          <w:lang w:eastAsia="fr-FR"/>
          <w:rPrChange w:id="2200" w:author="SRO">
            <w:rPr>
              <w:rFonts w:cs="Times New Roman"/>
              <w:sz w:val="26"/>
              <w:szCs w:val="26"/>
              <w:rtl/>
              <w:lang w:eastAsia="fr-FR"/>
            </w:rPr>
          </w:rPrChange>
        </w:rPr>
        <w:t xml:space="preserve"> </w:t>
      </w:r>
      <w:r w:rsidRPr="000F3EE9">
        <w:rPr>
          <w:rFonts w:cs="Times New Roman" w:hint="eastAsia"/>
          <w:sz w:val="26"/>
          <w:szCs w:val="26"/>
          <w:rtl/>
          <w:lang w:eastAsia="fr-FR"/>
          <w:rPrChange w:id="2201" w:author="SRO">
            <w:rPr>
              <w:rFonts w:cs="Times New Roman" w:hint="eastAsia"/>
              <w:sz w:val="26"/>
              <w:szCs w:val="26"/>
              <w:rtl/>
              <w:lang w:eastAsia="fr-FR"/>
            </w:rPr>
          </w:rPrChange>
        </w:rPr>
        <w:t>وأجاب</w:t>
      </w:r>
      <w:r w:rsidRPr="000F3EE9">
        <w:rPr>
          <w:rFonts w:cs="Times New Roman"/>
          <w:sz w:val="26"/>
          <w:szCs w:val="26"/>
          <w:rtl/>
          <w:lang w:eastAsia="fr-FR"/>
          <w:rPrChange w:id="2202" w:author="SRO">
            <w:rPr>
              <w:rFonts w:cs="Times New Roman"/>
              <w:sz w:val="26"/>
              <w:szCs w:val="26"/>
              <w:rtl/>
              <w:lang w:eastAsia="fr-FR"/>
            </w:rPr>
          </w:rPrChange>
        </w:rPr>
        <w:t xml:space="preserve"> </w:t>
      </w:r>
      <w:r w:rsidRPr="000F3EE9">
        <w:rPr>
          <w:rFonts w:cs="Times New Roman" w:hint="eastAsia"/>
          <w:sz w:val="26"/>
          <w:szCs w:val="26"/>
          <w:rtl/>
          <w:lang w:eastAsia="fr-FR"/>
          <w:rPrChange w:id="2203" w:author="SRO">
            <w:rPr>
              <w:rFonts w:cs="Times New Roman" w:hint="eastAsia"/>
              <w:sz w:val="26"/>
              <w:szCs w:val="26"/>
              <w:rtl/>
              <w:lang w:eastAsia="fr-FR"/>
            </w:rPr>
          </w:rPrChange>
        </w:rPr>
        <w:t>عن</w:t>
      </w:r>
      <w:r w:rsidRPr="000F3EE9">
        <w:rPr>
          <w:rFonts w:cs="Times New Roman"/>
          <w:sz w:val="26"/>
          <w:szCs w:val="26"/>
          <w:rtl/>
          <w:lang w:eastAsia="fr-FR"/>
          <w:rPrChange w:id="2204" w:author="SRO">
            <w:rPr>
              <w:rFonts w:cs="Times New Roman"/>
              <w:sz w:val="26"/>
              <w:szCs w:val="26"/>
              <w:rtl/>
              <w:lang w:eastAsia="fr-FR"/>
            </w:rPr>
          </w:rPrChange>
        </w:rPr>
        <w:t xml:space="preserve"> </w:t>
      </w:r>
      <w:r w:rsidRPr="000F3EE9">
        <w:rPr>
          <w:rFonts w:cs="Times New Roman" w:hint="eastAsia"/>
          <w:sz w:val="26"/>
          <w:szCs w:val="26"/>
          <w:rtl/>
          <w:lang w:eastAsia="fr-FR"/>
          <w:rPrChange w:id="2205" w:author="SRO">
            <w:rPr>
              <w:rFonts w:cs="Times New Roman" w:hint="eastAsia"/>
              <w:sz w:val="26"/>
              <w:szCs w:val="26"/>
              <w:rtl/>
              <w:lang w:eastAsia="fr-FR"/>
            </w:rPr>
          </w:rPrChange>
        </w:rPr>
        <w:t>ثلاثة</w:t>
      </w:r>
      <w:r w:rsidRPr="000F3EE9">
        <w:rPr>
          <w:rFonts w:cs="Times New Roman"/>
          <w:sz w:val="26"/>
          <w:szCs w:val="26"/>
          <w:rtl/>
          <w:lang w:eastAsia="fr-FR"/>
          <w:rPrChange w:id="2206" w:author="SRO">
            <w:rPr>
              <w:rFonts w:cs="Times New Roman"/>
              <w:sz w:val="26"/>
              <w:szCs w:val="26"/>
              <w:rtl/>
              <w:lang w:eastAsia="fr-FR"/>
            </w:rPr>
          </w:rPrChange>
        </w:rPr>
        <w:t xml:space="preserve"> </w:t>
      </w:r>
      <w:r w:rsidRPr="000F3EE9">
        <w:rPr>
          <w:rFonts w:cs="Times New Roman" w:hint="eastAsia"/>
          <w:sz w:val="26"/>
          <w:szCs w:val="26"/>
          <w:rtl/>
          <w:lang w:eastAsia="fr-FR"/>
          <w:rPrChange w:id="2207" w:author="SRO">
            <w:rPr>
              <w:rFonts w:cs="Times New Roman" w:hint="eastAsia"/>
              <w:sz w:val="26"/>
              <w:szCs w:val="26"/>
              <w:rtl/>
              <w:lang w:eastAsia="fr-FR"/>
            </w:rPr>
          </w:rPrChange>
        </w:rPr>
        <w:t>أسئلة</w:t>
      </w:r>
      <w:r w:rsidRPr="000F3EE9">
        <w:rPr>
          <w:rFonts w:cs="Times New Roman"/>
          <w:sz w:val="26"/>
          <w:szCs w:val="26"/>
          <w:rtl/>
          <w:lang w:eastAsia="fr-FR"/>
          <w:rPrChange w:id="2208" w:author="SRO">
            <w:rPr>
              <w:rFonts w:cs="Times New Roman"/>
              <w:sz w:val="26"/>
              <w:szCs w:val="26"/>
              <w:rtl/>
              <w:lang w:eastAsia="fr-FR"/>
            </w:rPr>
          </w:rPrChange>
        </w:rPr>
        <w:t xml:space="preserve"> </w:t>
      </w:r>
      <w:r w:rsidRPr="000F3EE9">
        <w:rPr>
          <w:rFonts w:cs="Times New Roman" w:hint="eastAsia"/>
          <w:sz w:val="26"/>
          <w:szCs w:val="26"/>
          <w:rtl/>
          <w:lang w:eastAsia="fr-FR"/>
          <w:rPrChange w:id="2209" w:author="SRO">
            <w:rPr>
              <w:rFonts w:cs="Times New Roman" w:hint="eastAsia"/>
              <w:sz w:val="26"/>
              <w:szCs w:val="26"/>
              <w:rtl/>
              <w:lang w:eastAsia="fr-FR"/>
            </w:rPr>
          </w:rPrChange>
        </w:rPr>
        <w:t>تتعلق</w:t>
      </w:r>
      <w:r w:rsidRPr="000F3EE9">
        <w:rPr>
          <w:rFonts w:cs="Times New Roman"/>
          <w:sz w:val="26"/>
          <w:szCs w:val="26"/>
          <w:rtl/>
          <w:lang w:eastAsia="fr-FR"/>
          <w:rPrChange w:id="2210" w:author="SRO">
            <w:rPr>
              <w:rFonts w:cs="Times New Roman"/>
              <w:sz w:val="26"/>
              <w:szCs w:val="26"/>
              <w:rtl/>
              <w:lang w:eastAsia="fr-FR"/>
            </w:rPr>
          </w:rPrChange>
        </w:rPr>
        <w:t xml:space="preserve"> </w:t>
      </w:r>
      <w:r w:rsidRPr="000F3EE9">
        <w:rPr>
          <w:rFonts w:cs="Times New Roman" w:hint="eastAsia"/>
          <w:sz w:val="26"/>
          <w:szCs w:val="26"/>
          <w:rtl/>
          <w:lang w:eastAsia="fr-FR"/>
          <w:rPrChange w:id="2211" w:author="SRO">
            <w:rPr>
              <w:rFonts w:cs="Times New Roman" w:hint="eastAsia"/>
              <w:sz w:val="26"/>
              <w:szCs w:val="26"/>
              <w:rtl/>
              <w:lang w:eastAsia="fr-FR"/>
            </w:rPr>
          </w:rPrChange>
        </w:rPr>
        <w:t>بتعريف</w:t>
      </w:r>
      <w:r w:rsidRPr="000F3EE9">
        <w:rPr>
          <w:rFonts w:cs="Times New Roman"/>
          <w:sz w:val="26"/>
          <w:szCs w:val="26"/>
          <w:rtl/>
          <w:lang w:eastAsia="fr-FR"/>
          <w:rPrChange w:id="2212" w:author="SRO">
            <w:rPr>
              <w:rFonts w:cs="Times New Roman"/>
              <w:sz w:val="26"/>
              <w:szCs w:val="26"/>
              <w:rtl/>
              <w:lang w:eastAsia="fr-FR"/>
            </w:rPr>
          </w:rPrChange>
        </w:rPr>
        <w:t xml:space="preserve"> </w:t>
      </w:r>
      <w:r w:rsidRPr="000F3EE9">
        <w:rPr>
          <w:rFonts w:cs="Times New Roman" w:hint="eastAsia"/>
          <w:sz w:val="26"/>
          <w:szCs w:val="26"/>
          <w:rtl/>
          <w:lang w:eastAsia="fr-FR"/>
          <w:rPrChange w:id="2213" w:author="SRO">
            <w:rPr>
              <w:rFonts w:cs="Times New Roman" w:hint="eastAsia"/>
              <w:sz w:val="26"/>
              <w:szCs w:val="26"/>
              <w:rtl/>
              <w:lang w:eastAsia="fr-FR"/>
            </w:rPr>
          </w:rPrChange>
        </w:rPr>
        <w:t>مفهوم</w:t>
      </w:r>
      <w:r w:rsidRPr="000F3EE9">
        <w:rPr>
          <w:rFonts w:cs="Times New Roman"/>
          <w:sz w:val="26"/>
          <w:szCs w:val="26"/>
          <w:rtl/>
          <w:lang w:eastAsia="fr-FR"/>
          <w:rPrChange w:id="2214" w:author="SRO">
            <w:rPr>
              <w:rFonts w:cs="Times New Roman"/>
              <w:sz w:val="26"/>
              <w:szCs w:val="26"/>
              <w:rtl/>
              <w:lang w:eastAsia="fr-FR"/>
            </w:rPr>
          </w:rPrChange>
        </w:rPr>
        <w:t xml:space="preserve"> " </w:t>
      </w:r>
      <w:r w:rsidRPr="000F3EE9">
        <w:rPr>
          <w:rFonts w:cs="Times New Roman" w:hint="eastAsia"/>
          <w:sz w:val="26"/>
          <w:szCs w:val="26"/>
          <w:rtl/>
          <w:lang w:eastAsia="fr-FR"/>
          <w:rPrChange w:id="2215" w:author="SRO">
            <w:rPr>
              <w:rFonts w:cs="Times New Roman" w:hint="eastAsia"/>
              <w:sz w:val="26"/>
              <w:szCs w:val="26"/>
              <w:rtl/>
              <w:lang w:eastAsia="fr-FR"/>
            </w:rPr>
          </w:rPrChange>
        </w:rPr>
        <w:t>الحكامة</w:t>
      </w:r>
      <w:r w:rsidRPr="000F3EE9">
        <w:rPr>
          <w:rFonts w:cs="Times New Roman"/>
          <w:sz w:val="26"/>
          <w:szCs w:val="26"/>
          <w:rtl/>
          <w:lang w:eastAsia="fr-FR"/>
          <w:rPrChange w:id="2216" w:author="SRO">
            <w:rPr>
              <w:rFonts w:cs="Times New Roman"/>
              <w:sz w:val="26"/>
              <w:szCs w:val="26"/>
              <w:rtl/>
              <w:lang w:eastAsia="fr-FR"/>
            </w:rPr>
          </w:rPrChange>
        </w:rPr>
        <w:t xml:space="preserve"> </w:t>
      </w:r>
      <w:r w:rsidRPr="000F3EE9">
        <w:rPr>
          <w:rFonts w:cs="Times New Roman" w:hint="eastAsia"/>
          <w:sz w:val="26"/>
          <w:szCs w:val="26"/>
          <w:rtl/>
          <w:lang w:eastAsia="fr-FR"/>
          <w:rPrChange w:id="2217" w:author="SRO">
            <w:rPr>
              <w:rFonts w:cs="Times New Roman" w:hint="eastAsia"/>
              <w:sz w:val="26"/>
              <w:szCs w:val="26"/>
              <w:rtl/>
              <w:lang w:eastAsia="fr-FR"/>
            </w:rPr>
          </w:rPrChange>
        </w:rPr>
        <w:t>المصرفية</w:t>
      </w:r>
      <w:r w:rsidRPr="000F3EE9">
        <w:rPr>
          <w:rFonts w:cs="Times New Roman"/>
          <w:sz w:val="26"/>
          <w:szCs w:val="26"/>
          <w:rtl/>
          <w:lang w:eastAsia="fr-FR"/>
          <w:rPrChange w:id="2218" w:author="SRO">
            <w:rPr>
              <w:rFonts w:cs="Times New Roman"/>
              <w:sz w:val="26"/>
              <w:szCs w:val="26"/>
              <w:rtl/>
              <w:lang w:eastAsia="fr-FR"/>
            </w:rPr>
          </w:rPrChange>
        </w:rPr>
        <w:t xml:space="preserve">." </w:t>
      </w:r>
      <w:r w:rsidRPr="000F3EE9">
        <w:rPr>
          <w:rFonts w:cs="Times New Roman" w:hint="eastAsia"/>
          <w:sz w:val="26"/>
          <w:szCs w:val="26"/>
          <w:rtl/>
          <w:lang w:eastAsia="fr-FR"/>
          <w:rPrChange w:id="2219" w:author="SRO">
            <w:rPr>
              <w:rFonts w:cs="Times New Roman" w:hint="eastAsia"/>
              <w:sz w:val="26"/>
              <w:szCs w:val="26"/>
              <w:rtl/>
              <w:lang w:eastAsia="fr-FR"/>
            </w:rPr>
          </w:rPrChange>
        </w:rPr>
        <w:t>ما</w:t>
      </w:r>
      <w:r w:rsidRPr="000F3EE9">
        <w:rPr>
          <w:rFonts w:cs="Times New Roman"/>
          <w:sz w:val="26"/>
          <w:szCs w:val="26"/>
          <w:rtl/>
          <w:lang w:eastAsia="fr-FR"/>
          <w:rPrChange w:id="2220" w:author="SRO">
            <w:rPr>
              <w:rFonts w:cs="Times New Roman"/>
              <w:sz w:val="26"/>
              <w:szCs w:val="26"/>
              <w:rtl/>
              <w:lang w:eastAsia="fr-FR"/>
            </w:rPr>
          </w:rPrChange>
        </w:rPr>
        <w:t xml:space="preserve"> </w:t>
      </w:r>
      <w:r w:rsidRPr="000F3EE9">
        <w:rPr>
          <w:rFonts w:cs="Times New Roman" w:hint="eastAsia"/>
          <w:sz w:val="26"/>
          <w:szCs w:val="26"/>
          <w:rtl/>
          <w:lang w:eastAsia="fr-FR"/>
          <w:rPrChange w:id="2221" w:author="SRO">
            <w:rPr>
              <w:rFonts w:cs="Times New Roman" w:hint="eastAsia"/>
              <w:sz w:val="26"/>
              <w:szCs w:val="26"/>
              <w:rtl/>
              <w:lang w:eastAsia="fr-FR"/>
            </w:rPr>
          </w:rPrChange>
        </w:rPr>
        <w:t>هي</w:t>
      </w:r>
      <w:r w:rsidRPr="000F3EE9">
        <w:rPr>
          <w:rFonts w:cs="Times New Roman"/>
          <w:sz w:val="26"/>
          <w:szCs w:val="26"/>
          <w:rtl/>
          <w:lang w:eastAsia="fr-FR"/>
          <w:rPrChange w:id="2222" w:author="SRO">
            <w:rPr>
              <w:rFonts w:cs="Times New Roman"/>
              <w:sz w:val="26"/>
              <w:szCs w:val="26"/>
              <w:rtl/>
              <w:lang w:eastAsia="fr-FR"/>
            </w:rPr>
          </w:rPrChange>
        </w:rPr>
        <w:t xml:space="preserve"> </w:t>
      </w:r>
      <w:r w:rsidRPr="000F3EE9">
        <w:rPr>
          <w:rFonts w:cs="Times New Roman" w:hint="eastAsia"/>
          <w:sz w:val="26"/>
          <w:szCs w:val="26"/>
          <w:rtl/>
          <w:lang w:eastAsia="fr-FR"/>
          <w:rPrChange w:id="2223" w:author="SRO">
            <w:rPr>
              <w:rFonts w:cs="Times New Roman" w:hint="eastAsia"/>
              <w:sz w:val="26"/>
              <w:szCs w:val="26"/>
              <w:rtl/>
              <w:lang w:eastAsia="fr-FR"/>
            </w:rPr>
          </w:rPrChange>
        </w:rPr>
        <w:t>العلاقة</w:t>
      </w:r>
      <w:r w:rsidRPr="000F3EE9">
        <w:rPr>
          <w:rFonts w:cs="Times New Roman"/>
          <w:sz w:val="26"/>
          <w:szCs w:val="26"/>
          <w:rtl/>
          <w:lang w:eastAsia="fr-FR"/>
          <w:rPrChange w:id="2224" w:author="SRO">
            <w:rPr>
              <w:rFonts w:cs="Times New Roman"/>
              <w:sz w:val="26"/>
              <w:szCs w:val="26"/>
              <w:rtl/>
              <w:lang w:eastAsia="fr-FR"/>
            </w:rPr>
          </w:rPrChange>
        </w:rPr>
        <w:t xml:space="preserve"> </w:t>
      </w:r>
      <w:r w:rsidRPr="000F3EE9">
        <w:rPr>
          <w:rFonts w:cs="Times New Roman" w:hint="eastAsia"/>
          <w:sz w:val="26"/>
          <w:szCs w:val="26"/>
          <w:rtl/>
          <w:lang w:eastAsia="fr-FR"/>
          <w:rPrChange w:id="2225" w:author="SRO">
            <w:rPr>
              <w:rFonts w:cs="Times New Roman" w:hint="eastAsia"/>
              <w:sz w:val="26"/>
              <w:szCs w:val="26"/>
              <w:rtl/>
              <w:lang w:eastAsia="fr-FR"/>
            </w:rPr>
          </w:rPrChange>
        </w:rPr>
        <w:t>القائمة</w:t>
      </w:r>
      <w:r w:rsidRPr="000F3EE9">
        <w:rPr>
          <w:rFonts w:cs="Times New Roman"/>
          <w:sz w:val="26"/>
          <w:szCs w:val="26"/>
          <w:rtl/>
          <w:lang w:eastAsia="fr-FR"/>
          <w:rPrChange w:id="2226" w:author="SRO">
            <w:rPr>
              <w:rFonts w:cs="Times New Roman"/>
              <w:sz w:val="26"/>
              <w:szCs w:val="26"/>
              <w:rtl/>
              <w:lang w:eastAsia="fr-FR"/>
            </w:rPr>
          </w:rPrChange>
        </w:rPr>
        <w:t xml:space="preserve"> </w:t>
      </w:r>
      <w:r w:rsidRPr="000F3EE9">
        <w:rPr>
          <w:rFonts w:cs="Times New Roman" w:hint="eastAsia"/>
          <w:sz w:val="26"/>
          <w:szCs w:val="26"/>
          <w:rtl/>
          <w:lang w:eastAsia="fr-FR"/>
          <w:rPrChange w:id="2227" w:author="SRO">
            <w:rPr>
              <w:rFonts w:cs="Times New Roman" w:hint="eastAsia"/>
              <w:sz w:val="26"/>
              <w:szCs w:val="26"/>
              <w:rtl/>
              <w:lang w:eastAsia="fr-FR"/>
            </w:rPr>
          </w:rPrChange>
        </w:rPr>
        <w:t>بين</w:t>
      </w:r>
      <w:r w:rsidRPr="000F3EE9">
        <w:rPr>
          <w:rFonts w:cs="Times New Roman"/>
          <w:sz w:val="26"/>
          <w:szCs w:val="26"/>
          <w:rtl/>
          <w:lang w:eastAsia="fr-FR"/>
          <w:rPrChange w:id="2228" w:author="SRO">
            <w:rPr>
              <w:rFonts w:cs="Times New Roman"/>
              <w:sz w:val="26"/>
              <w:szCs w:val="26"/>
              <w:rtl/>
              <w:lang w:eastAsia="fr-FR"/>
            </w:rPr>
          </w:rPrChange>
        </w:rPr>
        <w:t xml:space="preserve"> </w:t>
      </w:r>
      <w:r w:rsidRPr="000F3EE9">
        <w:rPr>
          <w:rFonts w:cs="Times New Roman" w:hint="eastAsia"/>
          <w:sz w:val="26"/>
          <w:szCs w:val="26"/>
          <w:rtl/>
          <w:lang w:eastAsia="fr-FR"/>
          <w:rPrChange w:id="2229" w:author="SRO">
            <w:rPr>
              <w:rFonts w:cs="Times New Roman" w:hint="eastAsia"/>
              <w:sz w:val="26"/>
              <w:szCs w:val="26"/>
              <w:rtl/>
              <w:lang w:eastAsia="fr-FR"/>
            </w:rPr>
          </w:rPrChange>
        </w:rPr>
        <w:t>الحكامة</w:t>
      </w:r>
      <w:r w:rsidRPr="000F3EE9">
        <w:rPr>
          <w:rFonts w:cs="Times New Roman"/>
          <w:sz w:val="26"/>
          <w:szCs w:val="26"/>
          <w:rtl/>
          <w:lang w:eastAsia="fr-FR"/>
          <w:rPrChange w:id="2230" w:author="SRO">
            <w:rPr>
              <w:rFonts w:cs="Times New Roman"/>
              <w:sz w:val="26"/>
              <w:szCs w:val="26"/>
              <w:rtl/>
              <w:lang w:eastAsia="fr-FR"/>
            </w:rPr>
          </w:rPrChange>
        </w:rPr>
        <w:t xml:space="preserve"> </w:t>
      </w:r>
      <w:r w:rsidRPr="000F3EE9">
        <w:rPr>
          <w:rFonts w:cs="Times New Roman" w:hint="eastAsia"/>
          <w:sz w:val="26"/>
          <w:szCs w:val="26"/>
          <w:rtl/>
          <w:lang w:eastAsia="fr-FR"/>
          <w:rPrChange w:id="2231" w:author="SRO">
            <w:rPr>
              <w:rFonts w:cs="Times New Roman" w:hint="eastAsia"/>
              <w:sz w:val="26"/>
              <w:szCs w:val="26"/>
              <w:rtl/>
              <w:lang w:eastAsia="fr-FR"/>
            </w:rPr>
          </w:rPrChange>
        </w:rPr>
        <w:t>المصرفية</w:t>
      </w:r>
      <w:r w:rsidRPr="000F3EE9">
        <w:rPr>
          <w:rFonts w:cs="Times New Roman"/>
          <w:sz w:val="26"/>
          <w:szCs w:val="26"/>
          <w:rtl/>
          <w:lang w:eastAsia="fr-FR"/>
          <w:rPrChange w:id="2232" w:author="SRO">
            <w:rPr>
              <w:rFonts w:cs="Times New Roman"/>
              <w:sz w:val="26"/>
              <w:szCs w:val="26"/>
              <w:rtl/>
              <w:lang w:eastAsia="fr-FR"/>
            </w:rPr>
          </w:rPrChange>
        </w:rPr>
        <w:t xml:space="preserve"> </w:t>
      </w:r>
      <w:r w:rsidRPr="000F3EE9">
        <w:rPr>
          <w:rFonts w:cs="Times New Roman" w:hint="eastAsia"/>
          <w:sz w:val="26"/>
          <w:szCs w:val="26"/>
          <w:rtl/>
          <w:lang w:eastAsia="fr-FR"/>
          <w:rPrChange w:id="2233" w:author="SRO">
            <w:rPr>
              <w:rFonts w:cs="Times New Roman" w:hint="eastAsia"/>
              <w:sz w:val="26"/>
              <w:szCs w:val="26"/>
              <w:rtl/>
              <w:lang w:eastAsia="fr-FR"/>
            </w:rPr>
          </w:rPrChange>
        </w:rPr>
        <w:t>والأزمة</w:t>
      </w:r>
      <w:r w:rsidRPr="000F3EE9">
        <w:rPr>
          <w:rFonts w:cs="Times New Roman"/>
          <w:sz w:val="26"/>
          <w:szCs w:val="26"/>
          <w:rtl/>
          <w:lang w:eastAsia="fr-FR"/>
          <w:rPrChange w:id="2234" w:author="SRO">
            <w:rPr>
              <w:rFonts w:cs="Times New Roman"/>
              <w:sz w:val="26"/>
              <w:szCs w:val="26"/>
              <w:rtl/>
              <w:lang w:eastAsia="fr-FR"/>
            </w:rPr>
          </w:rPrChange>
        </w:rPr>
        <w:t xml:space="preserve"> </w:t>
      </w:r>
      <w:r w:rsidRPr="000F3EE9">
        <w:rPr>
          <w:rFonts w:cs="Times New Roman" w:hint="eastAsia"/>
          <w:sz w:val="26"/>
          <w:szCs w:val="26"/>
          <w:rtl/>
          <w:lang w:eastAsia="fr-FR"/>
          <w:rPrChange w:id="2235" w:author="SRO">
            <w:rPr>
              <w:rFonts w:cs="Times New Roman" w:hint="eastAsia"/>
              <w:sz w:val="26"/>
              <w:szCs w:val="26"/>
              <w:rtl/>
              <w:lang w:eastAsia="fr-FR"/>
            </w:rPr>
          </w:rPrChange>
        </w:rPr>
        <w:t>المالية</w:t>
      </w:r>
      <w:r w:rsidRPr="000F3EE9">
        <w:rPr>
          <w:rFonts w:cs="Times New Roman"/>
          <w:sz w:val="26"/>
          <w:szCs w:val="26"/>
          <w:rtl/>
          <w:lang w:eastAsia="fr-FR"/>
          <w:rPrChange w:id="2236" w:author="SRO">
            <w:rPr>
              <w:rFonts w:cs="Times New Roman"/>
              <w:sz w:val="26"/>
              <w:szCs w:val="26"/>
              <w:rtl/>
              <w:lang w:eastAsia="fr-FR"/>
            </w:rPr>
          </w:rPrChange>
        </w:rPr>
        <w:t xml:space="preserve"> </w:t>
      </w:r>
      <w:r w:rsidRPr="000F3EE9">
        <w:rPr>
          <w:rFonts w:cs="Times New Roman" w:hint="eastAsia"/>
          <w:sz w:val="26"/>
          <w:szCs w:val="26"/>
          <w:rtl/>
          <w:lang w:eastAsia="fr-FR"/>
          <w:rPrChange w:id="2237" w:author="SRO">
            <w:rPr>
              <w:rFonts w:cs="Times New Roman" w:hint="eastAsia"/>
              <w:sz w:val="26"/>
              <w:szCs w:val="26"/>
              <w:rtl/>
              <w:lang w:eastAsia="fr-FR"/>
            </w:rPr>
          </w:rPrChange>
        </w:rPr>
        <w:t>الأخيرة؟</w:t>
      </w:r>
      <w:r w:rsidRPr="000F3EE9">
        <w:rPr>
          <w:rFonts w:cs="Times New Roman"/>
          <w:sz w:val="26"/>
          <w:szCs w:val="26"/>
          <w:rtl/>
          <w:lang w:eastAsia="fr-FR"/>
          <w:rPrChange w:id="2238" w:author="SRO">
            <w:rPr>
              <w:rFonts w:cs="Times New Roman"/>
              <w:sz w:val="26"/>
              <w:szCs w:val="26"/>
              <w:rtl/>
              <w:lang w:eastAsia="fr-FR"/>
            </w:rPr>
          </w:rPrChange>
        </w:rPr>
        <w:t xml:space="preserve"> </w:t>
      </w:r>
      <w:r w:rsidRPr="000F3EE9">
        <w:rPr>
          <w:rFonts w:cs="Times New Roman" w:hint="eastAsia"/>
          <w:sz w:val="26"/>
          <w:szCs w:val="26"/>
          <w:rtl/>
          <w:lang w:eastAsia="fr-FR"/>
          <w:rPrChange w:id="2239" w:author="SRO">
            <w:rPr>
              <w:rFonts w:cs="Times New Roman" w:hint="eastAsia"/>
              <w:sz w:val="26"/>
              <w:szCs w:val="26"/>
              <w:rtl/>
              <w:lang w:eastAsia="fr-FR"/>
            </w:rPr>
          </w:rPrChange>
        </w:rPr>
        <w:t>ما</w:t>
      </w:r>
      <w:r w:rsidRPr="000F3EE9">
        <w:rPr>
          <w:rFonts w:cs="Times New Roman"/>
          <w:sz w:val="26"/>
          <w:szCs w:val="26"/>
          <w:rtl/>
          <w:lang w:eastAsia="fr-FR"/>
          <w:rPrChange w:id="2240" w:author="SRO">
            <w:rPr>
              <w:rFonts w:cs="Times New Roman"/>
              <w:sz w:val="26"/>
              <w:szCs w:val="26"/>
              <w:rtl/>
              <w:lang w:eastAsia="fr-FR"/>
            </w:rPr>
          </w:rPrChange>
        </w:rPr>
        <w:t xml:space="preserve"> </w:t>
      </w:r>
      <w:r w:rsidRPr="000F3EE9">
        <w:rPr>
          <w:rFonts w:cs="Times New Roman" w:hint="eastAsia"/>
          <w:sz w:val="26"/>
          <w:szCs w:val="26"/>
          <w:rtl/>
          <w:lang w:eastAsia="fr-FR"/>
          <w:rPrChange w:id="2241" w:author="SRO">
            <w:rPr>
              <w:rFonts w:cs="Times New Roman" w:hint="eastAsia"/>
              <w:sz w:val="26"/>
              <w:szCs w:val="26"/>
              <w:rtl/>
              <w:lang w:eastAsia="fr-FR"/>
            </w:rPr>
          </w:rPrChange>
        </w:rPr>
        <w:t>هي</w:t>
      </w:r>
      <w:r w:rsidRPr="000F3EE9">
        <w:rPr>
          <w:rFonts w:cs="Times New Roman"/>
          <w:sz w:val="26"/>
          <w:szCs w:val="26"/>
          <w:rtl/>
          <w:lang w:eastAsia="fr-FR"/>
          <w:rPrChange w:id="2242" w:author="SRO">
            <w:rPr>
              <w:rFonts w:cs="Times New Roman"/>
              <w:sz w:val="26"/>
              <w:szCs w:val="26"/>
              <w:rtl/>
              <w:lang w:eastAsia="fr-FR"/>
            </w:rPr>
          </w:rPrChange>
        </w:rPr>
        <w:t xml:space="preserve"> </w:t>
      </w:r>
      <w:r w:rsidRPr="000F3EE9">
        <w:rPr>
          <w:rFonts w:cs="Times New Roman" w:hint="eastAsia"/>
          <w:sz w:val="26"/>
          <w:szCs w:val="26"/>
          <w:rtl/>
          <w:lang w:eastAsia="fr-FR"/>
          <w:rPrChange w:id="2243" w:author="SRO">
            <w:rPr>
              <w:rFonts w:cs="Times New Roman" w:hint="eastAsia"/>
              <w:sz w:val="26"/>
              <w:szCs w:val="26"/>
              <w:rtl/>
              <w:lang w:eastAsia="fr-FR"/>
            </w:rPr>
          </w:rPrChange>
        </w:rPr>
        <w:t>الدروس</w:t>
      </w:r>
      <w:r w:rsidRPr="000F3EE9">
        <w:rPr>
          <w:rFonts w:cs="Times New Roman"/>
          <w:sz w:val="26"/>
          <w:szCs w:val="26"/>
          <w:rtl/>
          <w:lang w:eastAsia="fr-FR"/>
          <w:rPrChange w:id="2244" w:author="SRO">
            <w:rPr>
              <w:rFonts w:cs="Times New Roman"/>
              <w:sz w:val="26"/>
              <w:szCs w:val="26"/>
              <w:rtl/>
              <w:lang w:eastAsia="fr-FR"/>
            </w:rPr>
          </w:rPrChange>
        </w:rPr>
        <w:t xml:space="preserve"> </w:t>
      </w:r>
      <w:r w:rsidRPr="000F3EE9">
        <w:rPr>
          <w:rFonts w:cs="Times New Roman" w:hint="eastAsia"/>
          <w:sz w:val="26"/>
          <w:szCs w:val="26"/>
          <w:rtl/>
          <w:lang w:eastAsia="fr-FR"/>
          <w:rPrChange w:id="2245" w:author="SRO">
            <w:rPr>
              <w:rFonts w:cs="Times New Roman" w:hint="eastAsia"/>
              <w:sz w:val="26"/>
              <w:szCs w:val="26"/>
              <w:rtl/>
              <w:lang w:eastAsia="fr-FR"/>
            </w:rPr>
          </w:rPrChange>
        </w:rPr>
        <w:t>التي</w:t>
      </w:r>
      <w:r w:rsidRPr="000F3EE9">
        <w:rPr>
          <w:rFonts w:cs="Times New Roman"/>
          <w:sz w:val="26"/>
          <w:szCs w:val="26"/>
          <w:rtl/>
          <w:lang w:eastAsia="fr-FR"/>
          <w:rPrChange w:id="2246" w:author="SRO">
            <w:rPr>
              <w:rFonts w:cs="Times New Roman"/>
              <w:sz w:val="26"/>
              <w:szCs w:val="26"/>
              <w:rtl/>
              <w:lang w:eastAsia="fr-FR"/>
            </w:rPr>
          </w:rPrChange>
        </w:rPr>
        <w:t xml:space="preserve"> </w:t>
      </w:r>
      <w:r w:rsidRPr="000F3EE9">
        <w:rPr>
          <w:rFonts w:cs="Times New Roman" w:hint="eastAsia"/>
          <w:sz w:val="26"/>
          <w:szCs w:val="26"/>
          <w:rtl/>
          <w:lang w:eastAsia="fr-FR"/>
          <w:rPrChange w:id="2247" w:author="SRO">
            <w:rPr>
              <w:rFonts w:cs="Times New Roman" w:hint="eastAsia"/>
              <w:sz w:val="26"/>
              <w:szCs w:val="26"/>
              <w:rtl/>
              <w:lang w:eastAsia="fr-FR"/>
            </w:rPr>
          </w:rPrChange>
        </w:rPr>
        <w:t>ينبغي</w:t>
      </w:r>
      <w:r w:rsidRPr="000F3EE9">
        <w:rPr>
          <w:rFonts w:cs="Times New Roman"/>
          <w:sz w:val="26"/>
          <w:szCs w:val="26"/>
          <w:rtl/>
          <w:lang w:eastAsia="fr-FR"/>
          <w:rPrChange w:id="2248" w:author="SRO">
            <w:rPr>
              <w:rFonts w:cs="Times New Roman"/>
              <w:sz w:val="26"/>
              <w:szCs w:val="26"/>
              <w:rtl/>
              <w:lang w:eastAsia="fr-FR"/>
            </w:rPr>
          </w:rPrChange>
        </w:rPr>
        <w:t xml:space="preserve"> </w:t>
      </w:r>
      <w:r w:rsidRPr="000F3EE9">
        <w:rPr>
          <w:rFonts w:cs="Times New Roman" w:hint="eastAsia"/>
          <w:sz w:val="26"/>
          <w:szCs w:val="26"/>
          <w:rtl/>
          <w:lang w:eastAsia="fr-FR"/>
          <w:rPrChange w:id="2249" w:author="SRO">
            <w:rPr>
              <w:rFonts w:cs="Times New Roman" w:hint="eastAsia"/>
              <w:sz w:val="26"/>
              <w:szCs w:val="26"/>
              <w:rtl/>
              <w:lang w:eastAsia="fr-FR"/>
            </w:rPr>
          </w:rPrChange>
        </w:rPr>
        <w:t>استخلاصها</w:t>
      </w:r>
      <w:r w:rsidRPr="000F3EE9">
        <w:rPr>
          <w:rFonts w:cs="Times New Roman"/>
          <w:sz w:val="26"/>
          <w:szCs w:val="26"/>
          <w:rtl/>
          <w:lang w:eastAsia="fr-FR"/>
          <w:rPrChange w:id="2250" w:author="SRO">
            <w:rPr>
              <w:rFonts w:cs="Times New Roman"/>
              <w:sz w:val="26"/>
              <w:szCs w:val="26"/>
              <w:rtl/>
              <w:lang w:eastAsia="fr-FR"/>
            </w:rPr>
          </w:rPrChange>
        </w:rPr>
        <w:t xml:space="preserve"> </w:t>
      </w:r>
      <w:r w:rsidRPr="000F3EE9">
        <w:rPr>
          <w:rFonts w:cs="Times New Roman" w:hint="eastAsia"/>
          <w:sz w:val="26"/>
          <w:szCs w:val="26"/>
          <w:rtl/>
          <w:lang w:eastAsia="fr-FR"/>
          <w:rPrChange w:id="2251" w:author="SRO">
            <w:rPr>
              <w:rFonts w:cs="Times New Roman" w:hint="eastAsia"/>
              <w:sz w:val="26"/>
              <w:szCs w:val="26"/>
              <w:rtl/>
              <w:lang w:eastAsia="fr-FR"/>
            </w:rPr>
          </w:rPrChange>
        </w:rPr>
        <w:t>من</w:t>
      </w:r>
      <w:r w:rsidRPr="000F3EE9">
        <w:rPr>
          <w:rFonts w:cs="Times New Roman"/>
          <w:sz w:val="26"/>
          <w:szCs w:val="26"/>
          <w:rtl/>
          <w:lang w:eastAsia="fr-FR"/>
          <w:rPrChange w:id="2252" w:author="SRO">
            <w:rPr>
              <w:rFonts w:cs="Times New Roman"/>
              <w:sz w:val="26"/>
              <w:szCs w:val="26"/>
              <w:rtl/>
              <w:lang w:eastAsia="fr-FR"/>
            </w:rPr>
          </w:rPrChange>
        </w:rPr>
        <w:t xml:space="preserve"> </w:t>
      </w:r>
      <w:r w:rsidRPr="000F3EE9">
        <w:rPr>
          <w:rFonts w:cs="Times New Roman" w:hint="eastAsia"/>
          <w:sz w:val="26"/>
          <w:szCs w:val="26"/>
          <w:rtl/>
          <w:lang w:eastAsia="fr-FR"/>
          <w:rPrChange w:id="2253" w:author="SRO">
            <w:rPr>
              <w:rFonts w:cs="Times New Roman" w:hint="eastAsia"/>
              <w:sz w:val="26"/>
              <w:szCs w:val="26"/>
              <w:rtl/>
              <w:lang w:eastAsia="fr-FR"/>
            </w:rPr>
          </w:rPrChange>
        </w:rPr>
        <w:t>البنوك</w:t>
      </w:r>
      <w:r w:rsidRPr="000F3EE9">
        <w:rPr>
          <w:rFonts w:cs="Times New Roman"/>
          <w:sz w:val="26"/>
          <w:szCs w:val="26"/>
          <w:rtl/>
          <w:lang w:eastAsia="fr-FR"/>
          <w:rPrChange w:id="2254" w:author="SRO">
            <w:rPr>
              <w:rFonts w:cs="Times New Roman"/>
              <w:sz w:val="26"/>
              <w:szCs w:val="26"/>
              <w:rtl/>
              <w:lang w:eastAsia="fr-FR"/>
            </w:rPr>
          </w:rPrChange>
        </w:rPr>
        <w:t xml:space="preserve"> </w:t>
      </w:r>
      <w:r w:rsidRPr="000F3EE9">
        <w:rPr>
          <w:rFonts w:cs="Times New Roman" w:hint="eastAsia"/>
          <w:sz w:val="26"/>
          <w:szCs w:val="26"/>
          <w:rtl/>
          <w:lang w:eastAsia="fr-FR"/>
          <w:rPrChange w:id="2255" w:author="SRO">
            <w:rPr>
              <w:rFonts w:cs="Times New Roman" w:hint="eastAsia"/>
              <w:sz w:val="26"/>
              <w:szCs w:val="26"/>
              <w:rtl/>
              <w:lang w:eastAsia="fr-FR"/>
            </w:rPr>
          </w:rPrChange>
        </w:rPr>
        <w:t>الإفريقية؟</w:t>
      </w:r>
      <w:r w:rsidRPr="000F3EE9">
        <w:rPr>
          <w:rFonts w:cs="Times New Roman"/>
          <w:sz w:val="26"/>
          <w:szCs w:val="26"/>
          <w:rtl/>
          <w:lang w:eastAsia="fr-FR"/>
          <w:rPrChange w:id="2256" w:author="SRO">
            <w:rPr>
              <w:rFonts w:cs="Times New Roman"/>
              <w:sz w:val="26"/>
              <w:szCs w:val="26"/>
              <w:rtl/>
              <w:lang w:eastAsia="fr-FR"/>
            </w:rPr>
          </w:rPrChange>
        </w:rPr>
        <w:t xml:space="preserve"> </w:t>
      </w:r>
    </w:p>
    <w:p w:rsidR="00832F4C" w:rsidRPr="000F3EE9" w:rsidRDefault="00832F4C" w:rsidP="00F6318D">
      <w:pPr>
        <w:pStyle w:val="Sansinterligne1"/>
        <w:numPr>
          <w:ilvl w:val="0"/>
          <w:numId w:val="28"/>
          <w:numberingChange w:id="2257" w:author="SRO" w:date="2011-02-21T09:12:00Z" w:original="%1:71:0:."/>
        </w:numPr>
        <w:bidi/>
        <w:spacing w:after="240"/>
        <w:ind w:left="34" w:firstLine="0"/>
        <w:jc w:val="both"/>
        <w:rPr>
          <w:rFonts w:cs="Times New Roman"/>
          <w:sz w:val="26"/>
          <w:szCs w:val="26"/>
          <w:rtl/>
          <w:lang w:eastAsia="fr-FR"/>
          <w:rPrChange w:id="2258" w:author="SRO">
            <w:rPr>
              <w:rFonts w:cs="Times New Roman"/>
              <w:sz w:val="26"/>
              <w:szCs w:val="26"/>
              <w:rtl/>
              <w:lang w:eastAsia="fr-FR"/>
            </w:rPr>
          </w:rPrChange>
        </w:rPr>
      </w:pPr>
      <w:r w:rsidRPr="000F3EE9">
        <w:rPr>
          <w:rFonts w:cs="Times New Roman" w:hint="eastAsia"/>
          <w:sz w:val="26"/>
          <w:szCs w:val="26"/>
          <w:rtl/>
          <w:lang w:eastAsia="fr-FR"/>
          <w:rPrChange w:id="2259" w:author="SRO">
            <w:rPr>
              <w:rFonts w:cs="Times New Roman" w:hint="eastAsia"/>
              <w:sz w:val="26"/>
              <w:szCs w:val="26"/>
              <w:rtl/>
              <w:lang w:eastAsia="fr-FR"/>
            </w:rPr>
          </w:rPrChange>
        </w:rPr>
        <w:t>في</w:t>
      </w:r>
      <w:r w:rsidRPr="000F3EE9">
        <w:rPr>
          <w:rFonts w:cs="Times New Roman"/>
          <w:sz w:val="26"/>
          <w:szCs w:val="26"/>
          <w:rtl/>
          <w:lang w:eastAsia="fr-FR"/>
          <w:rPrChange w:id="2260" w:author="SRO">
            <w:rPr>
              <w:rFonts w:cs="Times New Roman"/>
              <w:sz w:val="26"/>
              <w:szCs w:val="26"/>
              <w:rtl/>
              <w:lang w:eastAsia="fr-FR"/>
            </w:rPr>
          </w:rPrChange>
        </w:rPr>
        <w:t xml:space="preserve"> </w:t>
      </w:r>
      <w:r w:rsidRPr="000F3EE9">
        <w:rPr>
          <w:rFonts w:cs="Times New Roman" w:hint="eastAsia"/>
          <w:sz w:val="26"/>
          <w:szCs w:val="26"/>
          <w:rtl/>
          <w:lang w:eastAsia="fr-FR"/>
          <w:rPrChange w:id="2261" w:author="SRO">
            <w:rPr>
              <w:rFonts w:cs="Times New Roman" w:hint="eastAsia"/>
              <w:sz w:val="26"/>
              <w:szCs w:val="26"/>
              <w:rtl/>
              <w:lang w:eastAsia="fr-FR"/>
            </w:rPr>
          </w:rPrChange>
        </w:rPr>
        <w:t>العرض</w:t>
      </w:r>
      <w:r w:rsidRPr="000F3EE9">
        <w:rPr>
          <w:rFonts w:cs="Times New Roman"/>
          <w:sz w:val="26"/>
          <w:szCs w:val="26"/>
          <w:rtl/>
          <w:lang w:eastAsia="fr-FR"/>
          <w:rPrChange w:id="2262" w:author="SRO">
            <w:rPr>
              <w:rFonts w:cs="Times New Roman"/>
              <w:sz w:val="26"/>
              <w:szCs w:val="26"/>
              <w:rtl/>
              <w:lang w:eastAsia="fr-FR"/>
            </w:rPr>
          </w:rPrChange>
        </w:rPr>
        <w:t xml:space="preserve"> </w:t>
      </w:r>
      <w:r w:rsidRPr="000F3EE9">
        <w:rPr>
          <w:rFonts w:cs="Times New Roman" w:hint="eastAsia"/>
          <w:sz w:val="26"/>
          <w:szCs w:val="26"/>
          <w:rtl/>
          <w:lang w:eastAsia="fr-FR"/>
          <w:rPrChange w:id="2263" w:author="SRO">
            <w:rPr>
              <w:rFonts w:cs="Times New Roman" w:hint="eastAsia"/>
              <w:sz w:val="26"/>
              <w:szCs w:val="26"/>
              <w:rtl/>
              <w:lang w:eastAsia="fr-FR"/>
            </w:rPr>
          </w:rPrChange>
        </w:rPr>
        <w:t>الذي</w:t>
      </w:r>
      <w:r w:rsidRPr="000F3EE9">
        <w:rPr>
          <w:rFonts w:cs="Times New Roman"/>
          <w:sz w:val="26"/>
          <w:szCs w:val="26"/>
          <w:rtl/>
          <w:lang w:eastAsia="fr-FR"/>
          <w:rPrChange w:id="2264" w:author="SRO">
            <w:rPr>
              <w:rFonts w:cs="Times New Roman"/>
              <w:sz w:val="26"/>
              <w:szCs w:val="26"/>
              <w:rtl/>
              <w:lang w:eastAsia="fr-FR"/>
            </w:rPr>
          </w:rPrChange>
        </w:rPr>
        <w:t xml:space="preserve"> </w:t>
      </w:r>
      <w:r w:rsidRPr="000F3EE9">
        <w:rPr>
          <w:rFonts w:cs="Times New Roman" w:hint="eastAsia"/>
          <w:sz w:val="26"/>
          <w:szCs w:val="26"/>
          <w:rtl/>
          <w:lang w:eastAsia="fr-FR"/>
          <w:rPrChange w:id="2265" w:author="SRO">
            <w:rPr>
              <w:rFonts w:cs="Times New Roman" w:hint="eastAsia"/>
              <w:sz w:val="26"/>
              <w:szCs w:val="26"/>
              <w:rtl/>
              <w:lang w:eastAsia="fr-FR"/>
            </w:rPr>
          </w:rPrChange>
        </w:rPr>
        <w:t>قدمه</w:t>
      </w:r>
      <w:r w:rsidRPr="000F3EE9">
        <w:rPr>
          <w:rFonts w:cs="Times New Roman"/>
          <w:sz w:val="26"/>
          <w:szCs w:val="26"/>
          <w:rtl/>
          <w:lang w:eastAsia="fr-FR"/>
          <w:rPrChange w:id="2266" w:author="SRO">
            <w:rPr>
              <w:rFonts w:cs="Times New Roman"/>
              <w:sz w:val="26"/>
              <w:szCs w:val="26"/>
              <w:rtl/>
              <w:lang w:eastAsia="fr-FR"/>
            </w:rPr>
          </w:rPrChange>
        </w:rPr>
        <w:t xml:space="preserve"> </w:t>
      </w:r>
      <w:r w:rsidRPr="000F3EE9">
        <w:rPr>
          <w:rFonts w:cs="Times New Roman" w:hint="eastAsia"/>
          <w:sz w:val="26"/>
          <w:szCs w:val="26"/>
          <w:rtl/>
          <w:lang w:eastAsia="fr-FR"/>
          <w:rPrChange w:id="2267" w:author="SRO">
            <w:rPr>
              <w:rFonts w:cs="Times New Roman" w:hint="eastAsia"/>
              <w:sz w:val="26"/>
              <w:szCs w:val="26"/>
              <w:rtl/>
              <w:lang w:eastAsia="fr-FR"/>
            </w:rPr>
          </w:rPrChange>
        </w:rPr>
        <w:t>بعنوان</w:t>
      </w:r>
      <w:r w:rsidRPr="000F3EE9">
        <w:rPr>
          <w:rFonts w:cs="Times New Roman"/>
          <w:sz w:val="26"/>
          <w:szCs w:val="26"/>
          <w:rtl/>
          <w:lang w:eastAsia="fr-FR"/>
          <w:rPrChange w:id="2268" w:author="SRO">
            <w:rPr>
              <w:rFonts w:cs="Times New Roman"/>
              <w:sz w:val="26"/>
              <w:szCs w:val="26"/>
              <w:rtl/>
              <w:lang w:eastAsia="fr-FR"/>
            </w:rPr>
          </w:rPrChange>
        </w:rPr>
        <w:t xml:space="preserve"> "</w:t>
      </w:r>
      <w:r w:rsidRPr="000F3EE9">
        <w:rPr>
          <w:rFonts w:cs="Times New Roman" w:hint="eastAsia"/>
          <w:sz w:val="26"/>
          <w:szCs w:val="26"/>
          <w:rtl/>
          <w:lang w:eastAsia="fr-FR"/>
          <w:rPrChange w:id="2269" w:author="SRO">
            <w:rPr>
              <w:rFonts w:cs="Times New Roman" w:hint="eastAsia"/>
              <w:sz w:val="26"/>
              <w:szCs w:val="26"/>
              <w:rtl/>
              <w:lang w:eastAsia="fr-FR"/>
            </w:rPr>
          </w:rPrChange>
        </w:rPr>
        <w:t>الحكامة</w:t>
      </w:r>
      <w:r w:rsidRPr="000F3EE9">
        <w:rPr>
          <w:rFonts w:cs="Times New Roman"/>
          <w:sz w:val="26"/>
          <w:szCs w:val="26"/>
          <w:rtl/>
          <w:lang w:eastAsia="fr-FR"/>
          <w:rPrChange w:id="2270" w:author="SRO">
            <w:rPr>
              <w:rFonts w:cs="Times New Roman"/>
              <w:sz w:val="26"/>
              <w:szCs w:val="26"/>
              <w:rtl/>
              <w:lang w:eastAsia="fr-FR"/>
            </w:rPr>
          </w:rPrChange>
        </w:rPr>
        <w:t xml:space="preserve"> </w:t>
      </w:r>
      <w:r w:rsidRPr="000F3EE9">
        <w:rPr>
          <w:rFonts w:cs="Times New Roman" w:hint="eastAsia"/>
          <w:sz w:val="26"/>
          <w:szCs w:val="26"/>
          <w:rtl/>
          <w:lang w:eastAsia="fr-FR"/>
          <w:rPrChange w:id="2271" w:author="SRO">
            <w:rPr>
              <w:rFonts w:cs="Times New Roman" w:hint="eastAsia"/>
              <w:sz w:val="26"/>
              <w:szCs w:val="26"/>
              <w:rtl/>
              <w:lang w:eastAsia="fr-FR"/>
            </w:rPr>
          </w:rPrChange>
        </w:rPr>
        <w:t>الرشيدة</w:t>
      </w:r>
      <w:r w:rsidRPr="000F3EE9">
        <w:rPr>
          <w:rFonts w:cs="Times New Roman"/>
          <w:sz w:val="26"/>
          <w:szCs w:val="26"/>
          <w:rtl/>
          <w:lang w:eastAsia="fr-FR"/>
          <w:rPrChange w:id="2272" w:author="SRO">
            <w:rPr>
              <w:rFonts w:cs="Times New Roman"/>
              <w:sz w:val="26"/>
              <w:szCs w:val="26"/>
              <w:rtl/>
              <w:lang w:eastAsia="fr-FR"/>
            </w:rPr>
          </w:rPrChange>
        </w:rPr>
        <w:t xml:space="preserve"> </w:t>
      </w:r>
      <w:r w:rsidRPr="000F3EE9">
        <w:rPr>
          <w:rFonts w:cs="Times New Roman" w:hint="eastAsia"/>
          <w:sz w:val="26"/>
          <w:szCs w:val="26"/>
          <w:rtl/>
          <w:lang w:eastAsia="fr-FR"/>
          <w:rPrChange w:id="2273" w:author="SRO">
            <w:rPr>
              <w:rFonts w:cs="Times New Roman" w:hint="eastAsia"/>
              <w:sz w:val="26"/>
              <w:szCs w:val="26"/>
              <w:rtl/>
              <w:lang w:eastAsia="fr-FR"/>
            </w:rPr>
          </w:rPrChange>
        </w:rPr>
        <w:t>لتمويل</w:t>
      </w:r>
      <w:r w:rsidRPr="000F3EE9">
        <w:rPr>
          <w:rFonts w:cs="Times New Roman"/>
          <w:sz w:val="26"/>
          <w:szCs w:val="26"/>
          <w:rtl/>
          <w:lang w:eastAsia="fr-FR"/>
          <w:rPrChange w:id="2274" w:author="SRO">
            <w:rPr>
              <w:rFonts w:cs="Times New Roman"/>
              <w:sz w:val="26"/>
              <w:szCs w:val="26"/>
              <w:rtl/>
              <w:lang w:eastAsia="fr-FR"/>
            </w:rPr>
          </w:rPrChange>
        </w:rPr>
        <w:t xml:space="preserve"> </w:t>
      </w:r>
      <w:r w:rsidRPr="000F3EE9">
        <w:rPr>
          <w:rFonts w:cs="Times New Roman" w:hint="eastAsia"/>
          <w:sz w:val="26"/>
          <w:szCs w:val="26"/>
          <w:rtl/>
          <w:lang w:eastAsia="fr-FR"/>
          <w:rPrChange w:id="2275" w:author="SRO">
            <w:rPr>
              <w:rFonts w:cs="Times New Roman" w:hint="eastAsia"/>
              <w:sz w:val="26"/>
              <w:szCs w:val="26"/>
              <w:rtl/>
              <w:lang w:eastAsia="fr-FR"/>
            </w:rPr>
          </w:rPrChange>
        </w:rPr>
        <w:t>التنمية</w:t>
      </w:r>
      <w:r w:rsidRPr="000F3EE9">
        <w:rPr>
          <w:rFonts w:cs="Times New Roman"/>
          <w:sz w:val="26"/>
          <w:szCs w:val="26"/>
          <w:rtl/>
          <w:lang w:eastAsia="fr-FR"/>
          <w:rPrChange w:id="2276" w:author="SRO">
            <w:rPr>
              <w:rFonts w:cs="Times New Roman"/>
              <w:sz w:val="26"/>
              <w:szCs w:val="26"/>
              <w:rtl/>
              <w:lang w:eastAsia="fr-FR"/>
            </w:rPr>
          </w:rPrChange>
        </w:rPr>
        <w:t>"</w:t>
      </w:r>
      <w:r w:rsidRPr="000F3EE9">
        <w:rPr>
          <w:rFonts w:cs="Times New Roman" w:hint="eastAsia"/>
          <w:sz w:val="26"/>
          <w:szCs w:val="26"/>
          <w:rtl/>
          <w:lang w:eastAsia="fr-FR"/>
          <w:rPrChange w:id="2277" w:author="SRO">
            <w:rPr>
              <w:rFonts w:cs="Times New Roman" w:hint="eastAsia"/>
              <w:sz w:val="26"/>
              <w:szCs w:val="26"/>
              <w:rtl/>
              <w:lang w:eastAsia="fr-FR"/>
            </w:rPr>
          </w:rPrChange>
        </w:rPr>
        <w:t>،</w:t>
      </w:r>
      <w:r w:rsidRPr="000F3EE9">
        <w:rPr>
          <w:rFonts w:cs="Times New Roman"/>
          <w:sz w:val="26"/>
          <w:szCs w:val="26"/>
          <w:rtl/>
          <w:lang w:eastAsia="fr-FR"/>
          <w:rPrChange w:id="2278" w:author="SRO">
            <w:rPr>
              <w:rFonts w:cs="Times New Roman"/>
              <w:sz w:val="26"/>
              <w:szCs w:val="26"/>
              <w:rtl/>
              <w:lang w:eastAsia="fr-FR"/>
            </w:rPr>
          </w:rPrChange>
        </w:rPr>
        <w:t xml:space="preserve"> </w:t>
      </w:r>
      <w:r w:rsidRPr="000F3EE9">
        <w:rPr>
          <w:rFonts w:cs="Times New Roman" w:hint="eastAsia"/>
          <w:sz w:val="26"/>
          <w:szCs w:val="26"/>
          <w:rtl/>
          <w:lang w:eastAsia="fr-FR"/>
          <w:rPrChange w:id="2279" w:author="SRO">
            <w:rPr>
              <w:rFonts w:cs="Times New Roman" w:hint="eastAsia"/>
              <w:sz w:val="26"/>
              <w:szCs w:val="26"/>
              <w:rtl/>
              <w:lang w:eastAsia="fr-FR"/>
            </w:rPr>
          </w:rPrChange>
        </w:rPr>
        <w:t>سرد</w:t>
      </w:r>
      <w:r w:rsidRPr="000F3EE9">
        <w:rPr>
          <w:rFonts w:cs="Times New Roman"/>
          <w:sz w:val="26"/>
          <w:szCs w:val="26"/>
          <w:rtl/>
          <w:lang w:eastAsia="fr-FR"/>
          <w:rPrChange w:id="2280" w:author="SRO">
            <w:rPr>
              <w:rFonts w:cs="Times New Roman"/>
              <w:sz w:val="26"/>
              <w:szCs w:val="26"/>
              <w:rtl/>
              <w:lang w:eastAsia="fr-FR"/>
            </w:rPr>
          </w:rPrChange>
        </w:rPr>
        <w:t xml:space="preserve"> </w:t>
      </w:r>
      <w:r w:rsidRPr="000F3EE9">
        <w:rPr>
          <w:rFonts w:cs="Times New Roman" w:hint="eastAsia"/>
          <w:sz w:val="26"/>
          <w:szCs w:val="26"/>
          <w:rtl/>
          <w:lang w:eastAsia="fr-FR"/>
          <w:rPrChange w:id="2281" w:author="SRO">
            <w:rPr>
              <w:rFonts w:cs="Times New Roman" w:hint="eastAsia"/>
              <w:sz w:val="26"/>
              <w:szCs w:val="26"/>
              <w:rtl/>
              <w:lang w:eastAsia="fr-FR"/>
            </w:rPr>
          </w:rPrChange>
        </w:rPr>
        <w:t>السيد</w:t>
      </w:r>
      <w:r w:rsidRPr="000F3EE9">
        <w:rPr>
          <w:rFonts w:cs="Times New Roman"/>
          <w:sz w:val="26"/>
          <w:szCs w:val="26"/>
          <w:rtl/>
          <w:lang w:eastAsia="fr-FR"/>
          <w:rPrChange w:id="2282" w:author="SRO">
            <w:rPr>
              <w:rFonts w:cs="Times New Roman"/>
              <w:sz w:val="26"/>
              <w:szCs w:val="26"/>
              <w:rtl/>
              <w:lang w:eastAsia="fr-FR"/>
            </w:rPr>
          </w:rPrChange>
        </w:rPr>
        <w:t xml:space="preserve"> </w:t>
      </w:r>
      <w:r w:rsidRPr="000F3EE9">
        <w:rPr>
          <w:rFonts w:cs="Times New Roman" w:hint="eastAsia"/>
          <w:sz w:val="26"/>
          <w:szCs w:val="26"/>
          <w:rtl/>
          <w:lang w:eastAsia="fr-FR"/>
          <w:rPrChange w:id="2283" w:author="SRO">
            <w:rPr>
              <w:rFonts w:cs="Times New Roman" w:hint="eastAsia"/>
              <w:sz w:val="26"/>
              <w:szCs w:val="26"/>
              <w:rtl/>
              <w:lang w:eastAsia="fr-FR"/>
            </w:rPr>
          </w:rPrChange>
        </w:rPr>
        <w:t>عبد</w:t>
      </w:r>
      <w:r w:rsidRPr="000F3EE9">
        <w:rPr>
          <w:rFonts w:cs="Times New Roman"/>
          <w:sz w:val="26"/>
          <w:szCs w:val="26"/>
          <w:rtl/>
          <w:lang w:eastAsia="fr-FR"/>
          <w:rPrChange w:id="2284" w:author="SRO">
            <w:rPr>
              <w:rFonts w:cs="Times New Roman"/>
              <w:sz w:val="26"/>
              <w:szCs w:val="26"/>
              <w:rtl/>
              <w:lang w:eastAsia="fr-FR"/>
            </w:rPr>
          </w:rPrChange>
        </w:rPr>
        <w:t xml:space="preserve"> </w:t>
      </w:r>
      <w:r w:rsidRPr="000F3EE9">
        <w:rPr>
          <w:rFonts w:cs="Times New Roman" w:hint="eastAsia"/>
          <w:sz w:val="26"/>
          <w:szCs w:val="26"/>
          <w:rtl/>
          <w:lang w:eastAsia="fr-FR"/>
          <w:rPrChange w:id="2285" w:author="SRO">
            <w:rPr>
              <w:rFonts w:cs="Times New Roman" w:hint="eastAsia"/>
              <w:sz w:val="26"/>
              <w:szCs w:val="26"/>
              <w:rtl/>
              <w:lang w:eastAsia="fr-FR"/>
            </w:rPr>
          </w:rPrChange>
        </w:rPr>
        <w:t>الغني</w:t>
      </w:r>
      <w:r w:rsidRPr="000F3EE9">
        <w:rPr>
          <w:rFonts w:cs="Times New Roman"/>
          <w:sz w:val="26"/>
          <w:szCs w:val="26"/>
          <w:rtl/>
          <w:lang w:eastAsia="fr-FR"/>
          <w:rPrChange w:id="2286" w:author="SRO">
            <w:rPr>
              <w:rFonts w:cs="Times New Roman"/>
              <w:sz w:val="26"/>
              <w:szCs w:val="26"/>
              <w:rtl/>
              <w:lang w:eastAsia="fr-FR"/>
            </w:rPr>
          </w:rPrChange>
        </w:rPr>
        <w:t xml:space="preserve"> </w:t>
      </w:r>
      <w:r w:rsidRPr="000F3EE9">
        <w:rPr>
          <w:rFonts w:cs="Times New Roman" w:hint="eastAsia"/>
          <w:sz w:val="26"/>
          <w:szCs w:val="26"/>
          <w:rtl/>
          <w:lang w:eastAsia="fr-FR"/>
          <w:rPrChange w:id="2287" w:author="SRO">
            <w:rPr>
              <w:rFonts w:cs="Times New Roman" w:hint="eastAsia"/>
              <w:sz w:val="26"/>
              <w:szCs w:val="26"/>
              <w:rtl/>
              <w:lang w:eastAsia="fr-FR"/>
            </w:rPr>
          </w:rPrChange>
        </w:rPr>
        <w:t>بيندريوش،</w:t>
      </w:r>
      <w:r w:rsidRPr="000F3EE9">
        <w:rPr>
          <w:rFonts w:cs="Times New Roman"/>
          <w:sz w:val="26"/>
          <w:szCs w:val="26"/>
          <w:rtl/>
          <w:lang w:eastAsia="fr-FR"/>
          <w:rPrChange w:id="2288" w:author="SRO">
            <w:rPr>
              <w:rFonts w:cs="Times New Roman"/>
              <w:sz w:val="26"/>
              <w:szCs w:val="26"/>
              <w:rtl/>
              <w:lang w:eastAsia="fr-FR"/>
            </w:rPr>
          </w:rPrChange>
        </w:rPr>
        <w:t xml:space="preserve"> </w:t>
      </w:r>
      <w:r w:rsidRPr="000F3EE9">
        <w:rPr>
          <w:rFonts w:cs="Times New Roman" w:hint="eastAsia"/>
          <w:sz w:val="26"/>
          <w:szCs w:val="26"/>
          <w:rtl/>
          <w:lang w:eastAsia="fr-FR"/>
          <w:rPrChange w:id="2289" w:author="SRO">
            <w:rPr>
              <w:rFonts w:cs="Times New Roman" w:hint="eastAsia"/>
              <w:sz w:val="26"/>
              <w:szCs w:val="26"/>
              <w:rtl/>
              <w:lang w:eastAsia="fr-FR"/>
            </w:rPr>
          </w:rPrChange>
        </w:rPr>
        <w:t>أستاذ</w:t>
      </w:r>
      <w:r w:rsidRPr="000F3EE9">
        <w:rPr>
          <w:rFonts w:cs="Times New Roman"/>
          <w:sz w:val="26"/>
          <w:szCs w:val="26"/>
          <w:rtl/>
          <w:lang w:eastAsia="fr-FR"/>
          <w:rPrChange w:id="2290" w:author="SRO">
            <w:rPr>
              <w:rFonts w:cs="Times New Roman"/>
              <w:sz w:val="26"/>
              <w:szCs w:val="26"/>
              <w:rtl/>
              <w:lang w:eastAsia="fr-FR"/>
            </w:rPr>
          </w:rPrChange>
        </w:rPr>
        <w:t xml:space="preserve"> </w:t>
      </w:r>
      <w:r w:rsidRPr="000F3EE9">
        <w:rPr>
          <w:rFonts w:cs="Times New Roman" w:hint="eastAsia"/>
          <w:sz w:val="26"/>
          <w:szCs w:val="26"/>
          <w:rtl/>
          <w:lang w:eastAsia="fr-FR"/>
          <w:rPrChange w:id="2291" w:author="SRO">
            <w:rPr>
              <w:rFonts w:cs="Times New Roman" w:hint="eastAsia"/>
              <w:sz w:val="26"/>
              <w:szCs w:val="26"/>
              <w:rtl/>
              <w:lang w:eastAsia="fr-FR"/>
            </w:rPr>
          </w:rPrChange>
        </w:rPr>
        <w:t>بجامعة</w:t>
      </w:r>
      <w:r w:rsidRPr="000F3EE9">
        <w:rPr>
          <w:rFonts w:cs="Times New Roman"/>
          <w:sz w:val="26"/>
          <w:szCs w:val="26"/>
          <w:rtl/>
          <w:lang w:eastAsia="fr-FR"/>
          <w:rPrChange w:id="2292" w:author="SRO">
            <w:rPr>
              <w:rFonts w:cs="Times New Roman"/>
              <w:sz w:val="26"/>
              <w:szCs w:val="26"/>
              <w:rtl/>
              <w:lang w:eastAsia="fr-FR"/>
            </w:rPr>
          </w:rPrChange>
        </w:rPr>
        <w:t xml:space="preserve"> </w:t>
      </w:r>
      <w:r w:rsidRPr="000F3EE9">
        <w:rPr>
          <w:rFonts w:cs="Times New Roman" w:hint="eastAsia"/>
          <w:sz w:val="26"/>
          <w:szCs w:val="26"/>
          <w:rtl/>
          <w:lang w:eastAsia="fr-FR"/>
          <w:rPrChange w:id="2293" w:author="SRO">
            <w:rPr>
              <w:rFonts w:cs="Times New Roman" w:hint="eastAsia"/>
              <w:sz w:val="26"/>
              <w:szCs w:val="26"/>
              <w:rtl/>
              <w:lang w:eastAsia="fr-FR"/>
            </w:rPr>
          </w:rPrChange>
        </w:rPr>
        <w:t>محمد</w:t>
      </w:r>
      <w:r w:rsidRPr="000F3EE9">
        <w:rPr>
          <w:rFonts w:cs="Times New Roman"/>
          <w:sz w:val="26"/>
          <w:szCs w:val="26"/>
          <w:rtl/>
          <w:lang w:eastAsia="fr-FR"/>
          <w:rPrChange w:id="2294" w:author="SRO">
            <w:rPr>
              <w:rFonts w:cs="Times New Roman"/>
              <w:sz w:val="26"/>
              <w:szCs w:val="26"/>
              <w:rtl/>
              <w:lang w:eastAsia="fr-FR"/>
            </w:rPr>
          </w:rPrChange>
        </w:rPr>
        <w:t xml:space="preserve"> </w:t>
      </w:r>
      <w:r w:rsidRPr="000F3EE9">
        <w:rPr>
          <w:rFonts w:cs="Times New Roman" w:hint="eastAsia"/>
          <w:sz w:val="26"/>
          <w:szCs w:val="26"/>
          <w:rtl/>
          <w:lang w:eastAsia="fr-FR"/>
          <w:rPrChange w:id="2295" w:author="SRO">
            <w:rPr>
              <w:rFonts w:cs="Times New Roman" w:hint="eastAsia"/>
              <w:sz w:val="26"/>
              <w:szCs w:val="26"/>
              <w:rtl/>
              <w:lang w:eastAsia="fr-FR"/>
            </w:rPr>
          </w:rPrChange>
        </w:rPr>
        <w:t>الخامس</w:t>
      </w:r>
      <w:r w:rsidRPr="000F3EE9">
        <w:rPr>
          <w:rFonts w:cs="Times New Roman"/>
          <w:sz w:val="26"/>
          <w:szCs w:val="26"/>
          <w:rtl/>
          <w:lang w:eastAsia="fr-FR"/>
          <w:rPrChange w:id="2296" w:author="SRO">
            <w:rPr>
              <w:rFonts w:cs="Times New Roman"/>
              <w:sz w:val="26"/>
              <w:szCs w:val="26"/>
              <w:rtl/>
              <w:lang w:eastAsia="fr-FR"/>
            </w:rPr>
          </w:rPrChange>
        </w:rPr>
        <w:t xml:space="preserve"> </w:t>
      </w:r>
      <w:r w:rsidRPr="000F3EE9">
        <w:rPr>
          <w:rFonts w:cs="Times New Roman" w:hint="eastAsia"/>
          <w:sz w:val="26"/>
          <w:szCs w:val="26"/>
          <w:rtl/>
          <w:lang w:eastAsia="fr-FR"/>
          <w:rPrChange w:id="2297" w:author="SRO">
            <w:rPr>
              <w:rFonts w:cs="Times New Roman" w:hint="eastAsia"/>
              <w:sz w:val="26"/>
              <w:szCs w:val="26"/>
              <w:rtl/>
              <w:lang w:eastAsia="fr-FR"/>
            </w:rPr>
          </w:rPrChange>
        </w:rPr>
        <w:t>والمعهد</w:t>
      </w:r>
      <w:r w:rsidRPr="000F3EE9">
        <w:rPr>
          <w:rFonts w:cs="Times New Roman"/>
          <w:sz w:val="26"/>
          <w:szCs w:val="26"/>
          <w:rtl/>
          <w:lang w:eastAsia="fr-FR"/>
          <w:rPrChange w:id="2298" w:author="SRO">
            <w:rPr>
              <w:rFonts w:cs="Times New Roman"/>
              <w:sz w:val="26"/>
              <w:szCs w:val="26"/>
              <w:rtl/>
              <w:lang w:eastAsia="fr-FR"/>
            </w:rPr>
          </w:rPrChange>
        </w:rPr>
        <w:t xml:space="preserve"> </w:t>
      </w:r>
      <w:r w:rsidRPr="000F3EE9">
        <w:rPr>
          <w:rFonts w:cs="Times New Roman" w:hint="eastAsia"/>
          <w:sz w:val="26"/>
          <w:szCs w:val="26"/>
          <w:rtl/>
          <w:lang w:eastAsia="fr-FR"/>
          <w:rPrChange w:id="2299" w:author="SRO">
            <w:rPr>
              <w:rFonts w:cs="Times New Roman" w:hint="eastAsia"/>
              <w:sz w:val="26"/>
              <w:szCs w:val="26"/>
              <w:rtl/>
              <w:lang w:eastAsia="fr-FR"/>
            </w:rPr>
          </w:rPrChange>
        </w:rPr>
        <w:t>العالي</w:t>
      </w:r>
      <w:r w:rsidRPr="000F3EE9">
        <w:rPr>
          <w:rFonts w:cs="Times New Roman"/>
          <w:sz w:val="26"/>
          <w:szCs w:val="26"/>
          <w:rtl/>
          <w:lang w:eastAsia="fr-FR"/>
          <w:rPrChange w:id="2300" w:author="SRO">
            <w:rPr>
              <w:rFonts w:cs="Times New Roman"/>
              <w:sz w:val="26"/>
              <w:szCs w:val="26"/>
              <w:rtl/>
              <w:lang w:eastAsia="fr-FR"/>
            </w:rPr>
          </w:rPrChange>
        </w:rPr>
        <w:t xml:space="preserve"> </w:t>
      </w:r>
      <w:r w:rsidRPr="000F3EE9">
        <w:rPr>
          <w:rFonts w:cs="Times New Roman" w:hint="eastAsia"/>
          <w:sz w:val="26"/>
          <w:szCs w:val="26"/>
          <w:rtl/>
          <w:lang w:eastAsia="fr-FR"/>
          <w:rPrChange w:id="2301" w:author="SRO">
            <w:rPr>
              <w:rFonts w:cs="Times New Roman" w:hint="eastAsia"/>
              <w:sz w:val="26"/>
              <w:szCs w:val="26"/>
              <w:rtl/>
              <w:lang w:eastAsia="fr-FR"/>
            </w:rPr>
          </w:rPrChange>
        </w:rPr>
        <w:t>للتجارة</w:t>
      </w:r>
      <w:r w:rsidRPr="000F3EE9">
        <w:rPr>
          <w:rFonts w:cs="Times New Roman"/>
          <w:sz w:val="26"/>
          <w:szCs w:val="26"/>
          <w:rtl/>
          <w:lang w:eastAsia="fr-FR"/>
          <w:rPrChange w:id="2302" w:author="SRO">
            <w:rPr>
              <w:rFonts w:cs="Times New Roman"/>
              <w:sz w:val="26"/>
              <w:szCs w:val="26"/>
              <w:rtl/>
              <w:lang w:eastAsia="fr-FR"/>
            </w:rPr>
          </w:rPrChange>
        </w:rPr>
        <w:t xml:space="preserve"> </w:t>
      </w:r>
      <w:r w:rsidRPr="000F3EE9">
        <w:rPr>
          <w:rFonts w:cs="Times New Roman" w:hint="eastAsia"/>
          <w:sz w:val="26"/>
          <w:szCs w:val="26"/>
          <w:rtl/>
          <w:lang w:eastAsia="fr-FR"/>
          <w:rPrChange w:id="2303" w:author="SRO">
            <w:rPr>
              <w:rFonts w:cs="Times New Roman" w:hint="eastAsia"/>
              <w:sz w:val="26"/>
              <w:szCs w:val="26"/>
              <w:rtl/>
              <w:lang w:eastAsia="fr-FR"/>
            </w:rPr>
          </w:rPrChange>
        </w:rPr>
        <w:t>وإدارة</w:t>
      </w:r>
      <w:r w:rsidRPr="000F3EE9">
        <w:rPr>
          <w:rFonts w:cs="Times New Roman"/>
          <w:sz w:val="26"/>
          <w:szCs w:val="26"/>
          <w:rtl/>
          <w:lang w:eastAsia="fr-FR"/>
          <w:rPrChange w:id="2304" w:author="SRO">
            <w:rPr>
              <w:rFonts w:cs="Times New Roman"/>
              <w:sz w:val="26"/>
              <w:szCs w:val="26"/>
              <w:rtl/>
              <w:lang w:eastAsia="fr-FR"/>
            </w:rPr>
          </w:rPrChange>
        </w:rPr>
        <w:t xml:space="preserve"> </w:t>
      </w:r>
      <w:r w:rsidRPr="000F3EE9">
        <w:rPr>
          <w:rFonts w:cs="Times New Roman" w:hint="eastAsia"/>
          <w:sz w:val="26"/>
          <w:szCs w:val="26"/>
          <w:rtl/>
          <w:lang w:eastAsia="fr-FR"/>
          <w:rPrChange w:id="2305" w:author="SRO">
            <w:rPr>
              <w:rFonts w:cs="Times New Roman" w:hint="eastAsia"/>
              <w:sz w:val="26"/>
              <w:szCs w:val="26"/>
              <w:rtl/>
              <w:lang w:eastAsia="fr-FR"/>
            </w:rPr>
          </w:rPrChange>
        </w:rPr>
        <w:t>الشركات،</w:t>
      </w:r>
      <w:r w:rsidRPr="000F3EE9">
        <w:rPr>
          <w:rFonts w:cs="Times New Roman"/>
          <w:sz w:val="26"/>
          <w:szCs w:val="26"/>
          <w:rtl/>
          <w:lang w:eastAsia="fr-FR"/>
          <w:rPrChange w:id="2306" w:author="SRO">
            <w:rPr>
              <w:rFonts w:cs="Times New Roman"/>
              <w:sz w:val="26"/>
              <w:szCs w:val="26"/>
              <w:rtl/>
              <w:lang w:eastAsia="fr-FR"/>
            </w:rPr>
          </w:rPrChange>
        </w:rPr>
        <w:t xml:space="preserve"> </w:t>
      </w:r>
      <w:r w:rsidRPr="000F3EE9">
        <w:rPr>
          <w:rFonts w:cs="Times New Roman" w:hint="eastAsia"/>
          <w:sz w:val="26"/>
          <w:szCs w:val="26"/>
          <w:rtl/>
          <w:lang w:eastAsia="fr-FR"/>
          <w:rPrChange w:id="2307" w:author="SRO">
            <w:rPr>
              <w:rFonts w:cs="Times New Roman" w:hint="eastAsia"/>
              <w:sz w:val="26"/>
              <w:szCs w:val="26"/>
              <w:rtl/>
              <w:lang w:eastAsia="fr-FR"/>
            </w:rPr>
          </w:rPrChange>
        </w:rPr>
        <w:t>أربعة</w:t>
      </w:r>
      <w:r w:rsidRPr="000F3EE9">
        <w:rPr>
          <w:rFonts w:cs="Times New Roman"/>
          <w:sz w:val="26"/>
          <w:szCs w:val="26"/>
          <w:rtl/>
          <w:lang w:eastAsia="fr-FR"/>
          <w:rPrChange w:id="2308" w:author="SRO">
            <w:rPr>
              <w:rFonts w:cs="Times New Roman"/>
              <w:sz w:val="26"/>
              <w:szCs w:val="26"/>
              <w:rtl/>
              <w:lang w:eastAsia="fr-FR"/>
            </w:rPr>
          </w:rPrChange>
        </w:rPr>
        <w:t xml:space="preserve"> </w:t>
      </w:r>
      <w:r w:rsidRPr="000F3EE9">
        <w:rPr>
          <w:rFonts w:cs="Times New Roman" w:hint="eastAsia"/>
          <w:sz w:val="26"/>
          <w:szCs w:val="26"/>
          <w:rtl/>
          <w:lang w:eastAsia="fr-FR"/>
          <w:rPrChange w:id="2309" w:author="SRO">
            <w:rPr>
              <w:rFonts w:cs="Times New Roman" w:hint="eastAsia"/>
              <w:sz w:val="26"/>
              <w:szCs w:val="26"/>
              <w:rtl/>
              <w:lang w:eastAsia="fr-FR"/>
            </w:rPr>
          </w:rPrChange>
        </w:rPr>
        <w:t>مستويات</w:t>
      </w:r>
      <w:r w:rsidRPr="000F3EE9">
        <w:rPr>
          <w:rFonts w:cs="Times New Roman"/>
          <w:sz w:val="26"/>
          <w:szCs w:val="26"/>
          <w:rtl/>
          <w:lang w:eastAsia="fr-FR"/>
          <w:rPrChange w:id="2310" w:author="SRO">
            <w:rPr>
              <w:rFonts w:cs="Times New Roman"/>
              <w:sz w:val="26"/>
              <w:szCs w:val="26"/>
              <w:rtl/>
              <w:lang w:eastAsia="fr-FR"/>
            </w:rPr>
          </w:rPrChange>
        </w:rPr>
        <w:t xml:space="preserve"> </w:t>
      </w:r>
      <w:r w:rsidRPr="000F3EE9">
        <w:rPr>
          <w:rFonts w:cs="Times New Roman" w:hint="eastAsia"/>
          <w:sz w:val="26"/>
          <w:szCs w:val="26"/>
          <w:rtl/>
          <w:lang w:eastAsia="fr-FR"/>
          <w:rPrChange w:id="2311" w:author="SRO">
            <w:rPr>
              <w:rFonts w:cs="Times New Roman" w:hint="eastAsia"/>
              <w:sz w:val="26"/>
              <w:szCs w:val="26"/>
              <w:rtl/>
              <w:lang w:eastAsia="fr-FR"/>
            </w:rPr>
          </w:rPrChange>
        </w:rPr>
        <w:t>للحكامة</w:t>
      </w:r>
      <w:r w:rsidRPr="000F3EE9">
        <w:rPr>
          <w:rFonts w:cs="Times New Roman"/>
          <w:sz w:val="26"/>
          <w:szCs w:val="26"/>
          <w:rtl/>
          <w:lang w:eastAsia="fr-FR"/>
          <w:rPrChange w:id="2312" w:author="SRO">
            <w:rPr>
              <w:rFonts w:cs="Times New Roman"/>
              <w:sz w:val="26"/>
              <w:szCs w:val="26"/>
              <w:rtl/>
              <w:lang w:eastAsia="fr-FR"/>
            </w:rPr>
          </w:rPrChange>
        </w:rPr>
        <w:t xml:space="preserve"> (</w:t>
      </w:r>
      <w:r w:rsidRPr="000F3EE9">
        <w:rPr>
          <w:rFonts w:cs="Times New Roman" w:hint="eastAsia"/>
          <w:sz w:val="26"/>
          <w:szCs w:val="26"/>
          <w:rtl/>
          <w:lang w:eastAsia="fr-FR"/>
          <w:rPrChange w:id="2313" w:author="SRO">
            <w:rPr>
              <w:rFonts w:cs="Times New Roman" w:hint="eastAsia"/>
              <w:sz w:val="26"/>
              <w:szCs w:val="26"/>
              <w:rtl/>
              <w:lang w:eastAsia="fr-FR"/>
            </w:rPr>
          </w:rPrChange>
        </w:rPr>
        <w:t>مفهوم</w:t>
      </w:r>
      <w:r w:rsidRPr="000F3EE9">
        <w:rPr>
          <w:rFonts w:cs="Times New Roman"/>
          <w:sz w:val="26"/>
          <w:szCs w:val="26"/>
          <w:rtl/>
          <w:lang w:eastAsia="fr-FR"/>
          <w:rPrChange w:id="2314" w:author="SRO">
            <w:rPr>
              <w:rFonts w:cs="Times New Roman"/>
              <w:sz w:val="26"/>
              <w:szCs w:val="26"/>
              <w:rtl/>
              <w:lang w:eastAsia="fr-FR"/>
            </w:rPr>
          </w:rPrChange>
        </w:rPr>
        <w:t xml:space="preserve"> </w:t>
      </w:r>
      <w:r w:rsidRPr="000F3EE9">
        <w:rPr>
          <w:rFonts w:cs="Times New Roman" w:hint="eastAsia"/>
          <w:sz w:val="26"/>
          <w:szCs w:val="26"/>
          <w:rtl/>
          <w:lang w:eastAsia="fr-FR"/>
          <w:rPrChange w:id="2315" w:author="SRO">
            <w:rPr>
              <w:rFonts w:cs="Times New Roman" w:hint="eastAsia"/>
              <w:sz w:val="26"/>
              <w:szCs w:val="26"/>
              <w:rtl/>
              <w:lang w:eastAsia="fr-FR"/>
            </w:rPr>
          </w:rPrChange>
        </w:rPr>
        <w:t>متعدد</w:t>
      </w:r>
      <w:r w:rsidRPr="000F3EE9">
        <w:rPr>
          <w:rFonts w:cs="Times New Roman"/>
          <w:sz w:val="26"/>
          <w:szCs w:val="26"/>
          <w:rtl/>
          <w:lang w:eastAsia="fr-FR"/>
          <w:rPrChange w:id="2316" w:author="SRO">
            <w:rPr>
              <w:rFonts w:cs="Times New Roman"/>
              <w:sz w:val="26"/>
              <w:szCs w:val="26"/>
              <w:rtl/>
              <w:lang w:eastAsia="fr-FR"/>
            </w:rPr>
          </w:rPrChange>
        </w:rPr>
        <w:t xml:space="preserve"> </w:t>
      </w:r>
      <w:r w:rsidRPr="000F3EE9">
        <w:rPr>
          <w:rFonts w:cs="Times New Roman" w:hint="eastAsia"/>
          <w:sz w:val="26"/>
          <w:szCs w:val="26"/>
          <w:rtl/>
          <w:lang w:eastAsia="fr-FR"/>
          <w:rPrChange w:id="2317" w:author="SRO">
            <w:rPr>
              <w:rFonts w:cs="Times New Roman" w:hint="eastAsia"/>
              <w:sz w:val="26"/>
              <w:szCs w:val="26"/>
              <w:rtl/>
              <w:lang w:eastAsia="fr-FR"/>
            </w:rPr>
          </w:rPrChange>
        </w:rPr>
        <w:t>الأبعاد</w:t>
      </w:r>
      <w:r w:rsidRPr="000F3EE9">
        <w:rPr>
          <w:rFonts w:cs="Times New Roman"/>
          <w:sz w:val="26"/>
          <w:szCs w:val="26"/>
          <w:rtl/>
          <w:lang w:eastAsia="fr-FR"/>
          <w:rPrChange w:id="2318" w:author="SRO">
            <w:rPr>
              <w:rFonts w:cs="Times New Roman"/>
              <w:sz w:val="26"/>
              <w:szCs w:val="26"/>
              <w:rtl/>
              <w:lang w:eastAsia="fr-FR"/>
            </w:rPr>
          </w:rPrChange>
        </w:rPr>
        <w:t xml:space="preserve">) </w:t>
      </w:r>
      <w:r w:rsidRPr="000F3EE9">
        <w:rPr>
          <w:rFonts w:cs="Times New Roman" w:hint="eastAsia"/>
          <w:sz w:val="26"/>
          <w:szCs w:val="26"/>
          <w:rtl/>
          <w:lang w:eastAsia="fr-FR"/>
          <w:rPrChange w:id="2319" w:author="SRO">
            <w:rPr>
              <w:rFonts w:cs="Times New Roman" w:hint="eastAsia"/>
              <w:sz w:val="26"/>
              <w:szCs w:val="26"/>
              <w:rtl/>
              <w:lang w:eastAsia="fr-FR"/>
            </w:rPr>
          </w:rPrChange>
        </w:rPr>
        <w:t>يتجلى</w:t>
      </w:r>
      <w:r w:rsidRPr="000F3EE9">
        <w:rPr>
          <w:rFonts w:cs="Times New Roman"/>
          <w:sz w:val="26"/>
          <w:szCs w:val="26"/>
          <w:rtl/>
          <w:lang w:eastAsia="fr-FR"/>
          <w:rPrChange w:id="2320" w:author="SRO">
            <w:rPr>
              <w:rFonts w:cs="Times New Roman"/>
              <w:sz w:val="26"/>
              <w:szCs w:val="26"/>
              <w:rtl/>
              <w:lang w:eastAsia="fr-FR"/>
            </w:rPr>
          </w:rPrChange>
        </w:rPr>
        <w:t xml:space="preserve"> </w:t>
      </w:r>
      <w:r w:rsidRPr="000F3EE9">
        <w:rPr>
          <w:rFonts w:cs="Times New Roman" w:hint="eastAsia"/>
          <w:sz w:val="26"/>
          <w:szCs w:val="26"/>
          <w:rtl/>
          <w:lang w:eastAsia="fr-FR"/>
          <w:rPrChange w:id="2321" w:author="SRO">
            <w:rPr>
              <w:rFonts w:cs="Times New Roman" w:hint="eastAsia"/>
              <w:sz w:val="26"/>
              <w:szCs w:val="26"/>
              <w:rtl/>
              <w:lang w:eastAsia="fr-FR"/>
            </w:rPr>
          </w:rPrChange>
        </w:rPr>
        <w:t>في</w:t>
      </w:r>
      <w:r w:rsidRPr="000F3EE9">
        <w:rPr>
          <w:rFonts w:cs="Times New Roman"/>
          <w:sz w:val="26"/>
          <w:szCs w:val="26"/>
          <w:rtl/>
          <w:lang w:eastAsia="fr-FR"/>
          <w:rPrChange w:id="2322" w:author="SRO">
            <w:rPr>
              <w:rFonts w:cs="Times New Roman"/>
              <w:sz w:val="26"/>
              <w:szCs w:val="26"/>
              <w:rtl/>
              <w:lang w:eastAsia="fr-FR"/>
            </w:rPr>
          </w:rPrChange>
        </w:rPr>
        <w:t xml:space="preserve"> </w:t>
      </w:r>
      <w:r w:rsidRPr="000F3EE9">
        <w:rPr>
          <w:rFonts w:cs="Times New Roman" w:hint="eastAsia"/>
          <w:sz w:val="26"/>
          <w:szCs w:val="26"/>
          <w:rtl/>
          <w:lang w:eastAsia="fr-FR"/>
          <w:rPrChange w:id="2323" w:author="SRO">
            <w:rPr>
              <w:rFonts w:cs="Times New Roman" w:hint="eastAsia"/>
              <w:sz w:val="26"/>
              <w:szCs w:val="26"/>
              <w:rtl/>
              <w:lang w:eastAsia="fr-FR"/>
            </w:rPr>
          </w:rPrChange>
        </w:rPr>
        <w:t>معرفة</w:t>
      </w:r>
      <w:r w:rsidRPr="000F3EE9">
        <w:rPr>
          <w:rFonts w:cs="Times New Roman"/>
          <w:sz w:val="26"/>
          <w:szCs w:val="26"/>
          <w:rtl/>
          <w:lang w:eastAsia="fr-FR"/>
          <w:rPrChange w:id="2324" w:author="SRO">
            <w:rPr>
              <w:rFonts w:cs="Times New Roman"/>
              <w:sz w:val="26"/>
              <w:szCs w:val="26"/>
              <w:rtl/>
              <w:lang w:eastAsia="fr-FR"/>
            </w:rPr>
          </w:rPrChange>
        </w:rPr>
        <w:t xml:space="preserve"> </w:t>
      </w:r>
      <w:r w:rsidRPr="000F3EE9">
        <w:rPr>
          <w:rFonts w:cs="Times New Roman" w:hint="eastAsia"/>
          <w:sz w:val="26"/>
          <w:szCs w:val="26"/>
          <w:rtl/>
          <w:lang w:eastAsia="fr-FR"/>
          <w:rPrChange w:id="2325" w:author="SRO">
            <w:rPr>
              <w:rFonts w:cs="Times New Roman" w:hint="eastAsia"/>
              <w:sz w:val="26"/>
              <w:szCs w:val="26"/>
              <w:rtl/>
              <w:lang w:eastAsia="fr-FR"/>
            </w:rPr>
          </w:rPrChange>
        </w:rPr>
        <w:t>إدارة</w:t>
      </w:r>
      <w:r w:rsidRPr="000F3EE9">
        <w:rPr>
          <w:rFonts w:cs="Times New Roman"/>
          <w:sz w:val="26"/>
          <w:szCs w:val="26"/>
          <w:rtl/>
          <w:lang w:eastAsia="fr-FR"/>
          <w:rPrChange w:id="2326" w:author="SRO">
            <w:rPr>
              <w:rFonts w:cs="Times New Roman"/>
              <w:sz w:val="26"/>
              <w:szCs w:val="26"/>
              <w:rtl/>
              <w:lang w:eastAsia="fr-FR"/>
            </w:rPr>
          </w:rPrChange>
        </w:rPr>
        <w:t xml:space="preserve"> </w:t>
      </w:r>
      <w:r w:rsidRPr="000F3EE9">
        <w:rPr>
          <w:rFonts w:cs="Times New Roman" w:hint="eastAsia"/>
          <w:sz w:val="26"/>
          <w:szCs w:val="26"/>
          <w:rtl/>
          <w:lang w:eastAsia="fr-FR"/>
          <w:rPrChange w:id="2327" w:author="SRO">
            <w:rPr>
              <w:rFonts w:cs="Times New Roman" w:hint="eastAsia"/>
              <w:sz w:val="26"/>
              <w:szCs w:val="26"/>
              <w:rtl/>
              <w:lang w:eastAsia="fr-FR"/>
            </w:rPr>
          </w:rPrChange>
        </w:rPr>
        <w:t>الشركات،</w:t>
      </w:r>
      <w:r w:rsidRPr="000F3EE9">
        <w:rPr>
          <w:rFonts w:cs="Times New Roman"/>
          <w:sz w:val="26"/>
          <w:szCs w:val="26"/>
          <w:rtl/>
          <w:lang w:eastAsia="fr-FR"/>
          <w:rPrChange w:id="2328" w:author="SRO">
            <w:rPr>
              <w:rFonts w:cs="Times New Roman"/>
              <w:sz w:val="26"/>
              <w:szCs w:val="26"/>
              <w:rtl/>
              <w:lang w:eastAsia="fr-FR"/>
            </w:rPr>
          </w:rPrChange>
        </w:rPr>
        <w:t xml:space="preserve"> </w:t>
      </w:r>
      <w:r w:rsidRPr="000F3EE9">
        <w:rPr>
          <w:rFonts w:cs="Times New Roman" w:hint="eastAsia"/>
          <w:sz w:val="26"/>
          <w:szCs w:val="26"/>
          <w:rtl/>
          <w:lang w:eastAsia="fr-FR"/>
          <w:rPrChange w:id="2329" w:author="SRO">
            <w:rPr>
              <w:rFonts w:cs="Times New Roman" w:hint="eastAsia"/>
              <w:sz w:val="26"/>
              <w:szCs w:val="26"/>
              <w:rtl/>
              <w:lang w:eastAsia="fr-FR"/>
            </w:rPr>
          </w:rPrChange>
        </w:rPr>
        <w:t>والحكامة</w:t>
      </w:r>
      <w:r w:rsidRPr="000F3EE9">
        <w:rPr>
          <w:rFonts w:cs="Times New Roman"/>
          <w:sz w:val="26"/>
          <w:szCs w:val="26"/>
          <w:rtl/>
          <w:lang w:eastAsia="fr-FR"/>
          <w:rPrChange w:id="2330" w:author="SRO">
            <w:rPr>
              <w:rFonts w:cs="Times New Roman"/>
              <w:sz w:val="26"/>
              <w:szCs w:val="26"/>
              <w:rtl/>
              <w:lang w:eastAsia="fr-FR"/>
            </w:rPr>
          </w:rPrChange>
        </w:rPr>
        <w:t xml:space="preserve"> </w:t>
      </w:r>
      <w:r w:rsidRPr="000F3EE9">
        <w:rPr>
          <w:rFonts w:cs="Times New Roman" w:hint="eastAsia"/>
          <w:sz w:val="26"/>
          <w:szCs w:val="26"/>
          <w:rtl/>
          <w:lang w:eastAsia="fr-FR"/>
          <w:rPrChange w:id="2331" w:author="SRO">
            <w:rPr>
              <w:rFonts w:cs="Times New Roman" w:hint="eastAsia"/>
              <w:sz w:val="26"/>
              <w:szCs w:val="26"/>
              <w:rtl/>
              <w:lang w:eastAsia="fr-FR"/>
            </w:rPr>
          </w:rPrChange>
        </w:rPr>
        <w:t>الاقتصادية</w:t>
      </w:r>
      <w:r w:rsidRPr="000F3EE9">
        <w:rPr>
          <w:rFonts w:cs="Times New Roman"/>
          <w:sz w:val="26"/>
          <w:szCs w:val="26"/>
          <w:rtl/>
          <w:lang w:eastAsia="fr-FR"/>
          <w:rPrChange w:id="2332" w:author="SRO">
            <w:rPr>
              <w:rFonts w:cs="Times New Roman"/>
              <w:sz w:val="26"/>
              <w:szCs w:val="26"/>
              <w:rtl/>
              <w:lang w:eastAsia="fr-FR"/>
            </w:rPr>
          </w:rPrChange>
        </w:rPr>
        <w:t xml:space="preserve"> </w:t>
      </w:r>
      <w:r w:rsidRPr="000F3EE9">
        <w:rPr>
          <w:rFonts w:cs="Times New Roman" w:hint="eastAsia"/>
          <w:sz w:val="26"/>
          <w:szCs w:val="26"/>
          <w:rtl/>
          <w:lang w:eastAsia="fr-FR"/>
          <w:rPrChange w:id="2333" w:author="SRO">
            <w:rPr>
              <w:rFonts w:cs="Times New Roman" w:hint="eastAsia"/>
              <w:sz w:val="26"/>
              <w:szCs w:val="26"/>
              <w:rtl/>
              <w:lang w:eastAsia="fr-FR"/>
            </w:rPr>
          </w:rPrChange>
        </w:rPr>
        <w:t>والسياسية</w:t>
      </w:r>
      <w:r w:rsidRPr="000F3EE9">
        <w:rPr>
          <w:rFonts w:cs="Times New Roman"/>
          <w:sz w:val="26"/>
          <w:szCs w:val="26"/>
          <w:rtl/>
          <w:lang w:eastAsia="fr-FR"/>
          <w:rPrChange w:id="2334" w:author="SRO">
            <w:rPr>
              <w:rFonts w:cs="Times New Roman"/>
              <w:sz w:val="26"/>
              <w:szCs w:val="26"/>
              <w:rtl/>
              <w:lang w:eastAsia="fr-FR"/>
            </w:rPr>
          </w:rPrChange>
        </w:rPr>
        <w:t xml:space="preserve"> </w:t>
      </w:r>
      <w:r w:rsidRPr="000F3EE9">
        <w:rPr>
          <w:rFonts w:cs="Times New Roman" w:hint="eastAsia"/>
          <w:sz w:val="26"/>
          <w:szCs w:val="26"/>
          <w:rtl/>
          <w:lang w:eastAsia="fr-FR"/>
          <w:rPrChange w:id="2335" w:author="SRO">
            <w:rPr>
              <w:rFonts w:cs="Times New Roman" w:hint="eastAsia"/>
              <w:sz w:val="26"/>
              <w:szCs w:val="26"/>
              <w:rtl/>
              <w:lang w:eastAsia="fr-FR"/>
            </w:rPr>
          </w:rPrChange>
        </w:rPr>
        <w:t>والحكامة</w:t>
      </w:r>
      <w:r w:rsidRPr="000F3EE9">
        <w:rPr>
          <w:rFonts w:cs="Times New Roman"/>
          <w:sz w:val="26"/>
          <w:szCs w:val="26"/>
          <w:rtl/>
          <w:lang w:eastAsia="fr-FR"/>
          <w:rPrChange w:id="2336" w:author="SRO">
            <w:rPr>
              <w:rFonts w:cs="Times New Roman"/>
              <w:sz w:val="26"/>
              <w:szCs w:val="26"/>
              <w:rtl/>
              <w:lang w:eastAsia="fr-FR"/>
            </w:rPr>
          </w:rPrChange>
        </w:rPr>
        <w:t xml:space="preserve"> </w:t>
      </w:r>
      <w:r w:rsidRPr="000F3EE9">
        <w:rPr>
          <w:rFonts w:cs="Times New Roman" w:hint="eastAsia"/>
          <w:sz w:val="26"/>
          <w:szCs w:val="26"/>
          <w:rtl/>
          <w:lang w:eastAsia="fr-FR"/>
          <w:rPrChange w:id="2337" w:author="SRO">
            <w:rPr>
              <w:rFonts w:cs="Times New Roman" w:hint="eastAsia"/>
              <w:sz w:val="26"/>
              <w:szCs w:val="26"/>
              <w:rtl/>
              <w:lang w:eastAsia="fr-FR"/>
            </w:rPr>
          </w:rPrChange>
        </w:rPr>
        <w:t>المحلية</w:t>
      </w:r>
      <w:r w:rsidRPr="000F3EE9">
        <w:rPr>
          <w:rFonts w:cs="Times New Roman"/>
          <w:sz w:val="26"/>
          <w:szCs w:val="26"/>
          <w:rtl/>
          <w:lang w:eastAsia="fr-FR"/>
          <w:rPrChange w:id="2338" w:author="SRO">
            <w:rPr>
              <w:rFonts w:cs="Times New Roman"/>
              <w:sz w:val="26"/>
              <w:szCs w:val="26"/>
              <w:rtl/>
              <w:lang w:eastAsia="fr-FR"/>
            </w:rPr>
          </w:rPrChange>
        </w:rPr>
        <w:t xml:space="preserve"> </w:t>
      </w:r>
      <w:r w:rsidRPr="000F3EE9">
        <w:rPr>
          <w:rFonts w:cs="Times New Roman" w:hint="eastAsia"/>
          <w:sz w:val="26"/>
          <w:szCs w:val="26"/>
          <w:rtl/>
          <w:lang w:eastAsia="fr-FR"/>
          <w:rPrChange w:id="2339" w:author="SRO">
            <w:rPr>
              <w:rFonts w:cs="Times New Roman" w:hint="eastAsia"/>
              <w:sz w:val="26"/>
              <w:szCs w:val="26"/>
              <w:rtl/>
              <w:lang w:eastAsia="fr-FR"/>
            </w:rPr>
          </w:rPrChange>
        </w:rPr>
        <w:t>والحكامة</w:t>
      </w:r>
      <w:r w:rsidRPr="000F3EE9">
        <w:rPr>
          <w:rFonts w:cs="Times New Roman"/>
          <w:sz w:val="26"/>
          <w:szCs w:val="26"/>
          <w:rtl/>
          <w:lang w:eastAsia="fr-FR"/>
          <w:rPrChange w:id="2340" w:author="SRO">
            <w:rPr>
              <w:rFonts w:cs="Times New Roman"/>
              <w:sz w:val="26"/>
              <w:szCs w:val="26"/>
              <w:rtl/>
              <w:lang w:eastAsia="fr-FR"/>
            </w:rPr>
          </w:rPrChange>
        </w:rPr>
        <w:t xml:space="preserve"> </w:t>
      </w:r>
      <w:r w:rsidRPr="000F3EE9">
        <w:rPr>
          <w:rFonts w:cs="Times New Roman" w:hint="eastAsia"/>
          <w:sz w:val="26"/>
          <w:szCs w:val="26"/>
          <w:rtl/>
          <w:lang w:eastAsia="fr-FR"/>
          <w:rPrChange w:id="2341" w:author="SRO">
            <w:rPr>
              <w:rFonts w:cs="Times New Roman" w:hint="eastAsia"/>
              <w:sz w:val="26"/>
              <w:szCs w:val="26"/>
              <w:rtl/>
              <w:lang w:eastAsia="fr-FR"/>
            </w:rPr>
          </w:rPrChange>
        </w:rPr>
        <w:t>العالمية</w:t>
      </w:r>
      <w:r w:rsidRPr="000F3EE9">
        <w:rPr>
          <w:rFonts w:cs="Times New Roman"/>
          <w:sz w:val="26"/>
          <w:szCs w:val="26"/>
          <w:rtl/>
          <w:lang w:eastAsia="fr-FR"/>
          <w:rPrChange w:id="2342" w:author="SRO">
            <w:rPr>
              <w:rFonts w:cs="Times New Roman"/>
              <w:sz w:val="26"/>
              <w:szCs w:val="26"/>
              <w:rtl/>
              <w:lang w:eastAsia="fr-FR"/>
            </w:rPr>
          </w:rPrChange>
        </w:rPr>
        <w:t xml:space="preserve">. </w:t>
      </w:r>
      <w:r w:rsidRPr="000F3EE9">
        <w:rPr>
          <w:rFonts w:cs="Times New Roman" w:hint="eastAsia"/>
          <w:sz w:val="26"/>
          <w:szCs w:val="26"/>
          <w:rtl/>
          <w:lang w:eastAsia="fr-FR"/>
          <w:rPrChange w:id="2343" w:author="SRO">
            <w:rPr>
              <w:rFonts w:cs="Times New Roman" w:hint="eastAsia"/>
              <w:sz w:val="26"/>
              <w:szCs w:val="26"/>
              <w:rtl/>
              <w:lang w:eastAsia="fr-FR"/>
            </w:rPr>
          </w:rPrChange>
        </w:rPr>
        <w:t>وعرف</w:t>
      </w:r>
      <w:r w:rsidRPr="000F3EE9">
        <w:rPr>
          <w:rFonts w:cs="Times New Roman"/>
          <w:sz w:val="26"/>
          <w:szCs w:val="26"/>
          <w:rtl/>
          <w:lang w:eastAsia="fr-FR"/>
          <w:rPrChange w:id="2344" w:author="SRO">
            <w:rPr>
              <w:rFonts w:cs="Times New Roman"/>
              <w:sz w:val="26"/>
              <w:szCs w:val="26"/>
              <w:rtl/>
              <w:lang w:eastAsia="fr-FR"/>
            </w:rPr>
          </w:rPrChange>
        </w:rPr>
        <w:t xml:space="preserve"> </w:t>
      </w:r>
      <w:r w:rsidRPr="000F3EE9">
        <w:rPr>
          <w:rFonts w:cs="Times New Roman" w:hint="eastAsia"/>
          <w:sz w:val="26"/>
          <w:szCs w:val="26"/>
          <w:rtl/>
          <w:lang w:eastAsia="fr-FR"/>
          <w:rPrChange w:id="2345" w:author="SRO">
            <w:rPr>
              <w:rFonts w:cs="Times New Roman" w:hint="eastAsia"/>
              <w:sz w:val="26"/>
              <w:szCs w:val="26"/>
              <w:rtl/>
              <w:lang w:eastAsia="fr-FR"/>
            </w:rPr>
          </w:rPrChange>
        </w:rPr>
        <w:t>بعد</w:t>
      </w:r>
      <w:r w:rsidRPr="000F3EE9">
        <w:rPr>
          <w:rFonts w:cs="Times New Roman"/>
          <w:sz w:val="26"/>
          <w:szCs w:val="26"/>
          <w:rtl/>
          <w:lang w:eastAsia="fr-FR"/>
          <w:rPrChange w:id="2346" w:author="SRO">
            <w:rPr>
              <w:rFonts w:cs="Times New Roman"/>
              <w:sz w:val="26"/>
              <w:szCs w:val="26"/>
              <w:rtl/>
              <w:lang w:eastAsia="fr-FR"/>
            </w:rPr>
          </w:rPrChange>
        </w:rPr>
        <w:t xml:space="preserve"> </w:t>
      </w:r>
      <w:r w:rsidRPr="000F3EE9">
        <w:rPr>
          <w:rFonts w:cs="Times New Roman" w:hint="eastAsia"/>
          <w:sz w:val="26"/>
          <w:szCs w:val="26"/>
          <w:rtl/>
          <w:lang w:eastAsia="fr-FR"/>
          <w:rPrChange w:id="2347" w:author="SRO">
            <w:rPr>
              <w:rFonts w:cs="Times New Roman" w:hint="eastAsia"/>
              <w:sz w:val="26"/>
              <w:szCs w:val="26"/>
              <w:rtl/>
              <w:lang w:eastAsia="fr-FR"/>
            </w:rPr>
          </w:rPrChange>
        </w:rPr>
        <w:t>ذلك</w:t>
      </w:r>
      <w:r w:rsidRPr="000F3EE9">
        <w:rPr>
          <w:rFonts w:cs="Times New Roman"/>
          <w:sz w:val="26"/>
          <w:szCs w:val="26"/>
          <w:rtl/>
          <w:lang w:eastAsia="fr-FR"/>
          <w:rPrChange w:id="2348" w:author="SRO">
            <w:rPr>
              <w:rFonts w:cs="Times New Roman"/>
              <w:sz w:val="26"/>
              <w:szCs w:val="26"/>
              <w:rtl/>
              <w:lang w:eastAsia="fr-FR"/>
            </w:rPr>
          </w:rPrChange>
        </w:rPr>
        <w:t xml:space="preserve"> </w:t>
      </w:r>
      <w:r w:rsidRPr="000F3EE9">
        <w:rPr>
          <w:rFonts w:cs="Times New Roman" w:hint="eastAsia"/>
          <w:sz w:val="26"/>
          <w:szCs w:val="26"/>
          <w:rtl/>
          <w:lang w:eastAsia="fr-FR"/>
          <w:rPrChange w:id="2349" w:author="SRO">
            <w:rPr>
              <w:rFonts w:cs="Times New Roman" w:hint="eastAsia"/>
              <w:sz w:val="26"/>
              <w:szCs w:val="26"/>
              <w:rtl/>
              <w:lang w:eastAsia="fr-FR"/>
            </w:rPr>
          </w:rPrChange>
        </w:rPr>
        <w:t>بستة</w:t>
      </w:r>
      <w:r w:rsidRPr="000F3EE9">
        <w:rPr>
          <w:rFonts w:cs="Times New Roman"/>
          <w:sz w:val="26"/>
          <w:szCs w:val="26"/>
          <w:rtl/>
          <w:lang w:eastAsia="fr-FR"/>
          <w:rPrChange w:id="2350" w:author="SRO">
            <w:rPr>
              <w:rFonts w:cs="Times New Roman"/>
              <w:sz w:val="26"/>
              <w:szCs w:val="26"/>
              <w:rtl/>
              <w:lang w:eastAsia="fr-FR"/>
            </w:rPr>
          </w:rPrChange>
        </w:rPr>
        <w:t xml:space="preserve"> </w:t>
      </w:r>
      <w:r w:rsidRPr="000F3EE9">
        <w:rPr>
          <w:rFonts w:cs="Times New Roman" w:hint="eastAsia"/>
          <w:sz w:val="26"/>
          <w:szCs w:val="26"/>
          <w:rtl/>
          <w:lang w:eastAsia="fr-FR"/>
          <w:rPrChange w:id="2351" w:author="SRO">
            <w:rPr>
              <w:rFonts w:cs="Times New Roman" w:hint="eastAsia"/>
              <w:sz w:val="26"/>
              <w:szCs w:val="26"/>
              <w:rtl/>
              <w:lang w:eastAsia="fr-FR"/>
            </w:rPr>
          </w:rPrChange>
        </w:rPr>
        <w:t>جوانب</w:t>
      </w:r>
      <w:r w:rsidRPr="000F3EE9">
        <w:rPr>
          <w:rFonts w:cs="Times New Roman"/>
          <w:sz w:val="26"/>
          <w:szCs w:val="26"/>
          <w:rtl/>
          <w:lang w:eastAsia="fr-FR"/>
          <w:rPrChange w:id="2352" w:author="SRO">
            <w:rPr>
              <w:rFonts w:cs="Times New Roman"/>
              <w:sz w:val="26"/>
              <w:szCs w:val="26"/>
              <w:rtl/>
              <w:lang w:eastAsia="fr-FR"/>
            </w:rPr>
          </w:rPrChange>
        </w:rPr>
        <w:t xml:space="preserve"> </w:t>
      </w:r>
      <w:r w:rsidRPr="000F3EE9">
        <w:rPr>
          <w:rFonts w:cs="Times New Roman" w:hint="eastAsia"/>
          <w:sz w:val="26"/>
          <w:szCs w:val="26"/>
          <w:rtl/>
          <w:lang w:eastAsia="fr-FR"/>
          <w:rPrChange w:id="2353" w:author="SRO">
            <w:rPr>
              <w:rFonts w:cs="Times New Roman" w:hint="eastAsia"/>
              <w:sz w:val="26"/>
              <w:szCs w:val="26"/>
              <w:rtl/>
              <w:lang w:eastAsia="fr-FR"/>
            </w:rPr>
          </w:rPrChange>
        </w:rPr>
        <w:t>رئيسية</w:t>
      </w:r>
      <w:r w:rsidRPr="000F3EE9">
        <w:rPr>
          <w:rFonts w:cs="Times New Roman"/>
          <w:sz w:val="26"/>
          <w:szCs w:val="26"/>
          <w:rtl/>
          <w:lang w:eastAsia="fr-FR"/>
          <w:rPrChange w:id="2354" w:author="SRO">
            <w:rPr>
              <w:rFonts w:cs="Times New Roman"/>
              <w:sz w:val="26"/>
              <w:szCs w:val="26"/>
              <w:rtl/>
              <w:lang w:eastAsia="fr-FR"/>
            </w:rPr>
          </w:rPrChange>
        </w:rPr>
        <w:t xml:space="preserve"> </w:t>
      </w:r>
      <w:r w:rsidRPr="000F3EE9">
        <w:rPr>
          <w:rFonts w:cs="Times New Roman" w:hint="eastAsia"/>
          <w:sz w:val="26"/>
          <w:szCs w:val="26"/>
          <w:rtl/>
          <w:lang w:eastAsia="fr-FR"/>
          <w:rPrChange w:id="2355" w:author="SRO">
            <w:rPr>
              <w:rFonts w:cs="Times New Roman" w:hint="eastAsia"/>
              <w:sz w:val="26"/>
              <w:szCs w:val="26"/>
              <w:rtl/>
              <w:lang w:eastAsia="fr-FR"/>
            </w:rPr>
          </w:rPrChange>
        </w:rPr>
        <w:t>من</w:t>
      </w:r>
      <w:r w:rsidRPr="000F3EE9">
        <w:rPr>
          <w:rFonts w:cs="Times New Roman"/>
          <w:sz w:val="26"/>
          <w:szCs w:val="26"/>
          <w:rtl/>
          <w:lang w:eastAsia="fr-FR"/>
          <w:rPrChange w:id="2356" w:author="SRO">
            <w:rPr>
              <w:rFonts w:cs="Times New Roman"/>
              <w:sz w:val="26"/>
              <w:szCs w:val="26"/>
              <w:rtl/>
              <w:lang w:eastAsia="fr-FR"/>
            </w:rPr>
          </w:rPrChange>
        </w:rPr>
        <w:t xml:space="preserve"> </w:t>
      </w:r>
      <w:r w:rsidRPr="000F3EE9">
        <w:rPr>
          <w:rFonts w:cs="Times New Roman" w:hint="eastAsia"/>
          <w:sz w:val="26"/>
          <w:szCs w:val="26"/>
          <w:rtl/>
          <w:lang w:eastAsia="fr-FR"/>
          <w:rPrChange w:id="2357" w:author="SRO">
            <w:rPr>
              <w:rFonts w:cs="Times New Roman" w:hint="eastAsia"/>
              <w:sz w:val="26"/>
              <w:szCs w:val="26"/>
              <w:rtl/>
              <w:lang w:eastAsia="fr-FR"/>
            </w:rPr>
          </w:rPrChange>
        </w:rPr>
        <w:t>الحكامة</w:t>
      </w:r>
      <w:r w:rsidRPr="000F3EE9">
        <w:rPr>
          <w:rFonts w:cs="Times New Roman"/>
          <w:sz w:val="26"/>
          <w:szCs w:val="26"/>
          <w:rtl/>
          <w:lang w:eastAsia="fr-FR"/>
          <w:rPrChange w:id="2358" w:author="SRO">
            <w:rPr>
              <w:rFonts w:cs="Times New Roman"/>
              <w:sz w:val="26"/>
              <w:szCs w:val="26"/>
              <w:rtl/>
              <w:lang w:eastAsia="fr-FR"/>
            </w:rPr>
          </w:rPrChange>
        </w:rPr>
        <w:t xml:space="preserve"> </w:t>
      </w:r>
      <w:r w:rsidRPr="000F3EE9">
        <w:rPr>
          <w:rFonts w:cs="Times New Roman" w:hint="eastAsia"/>
          <w:sz w:val="26"/>
          <w:szCs w:val="26"/>
          <w:rtl/>
          <w:lang w:eastAsia="fr-FR"/>
          <w:rPrChange w:id="2359" w:author="SRO">
            <w:rPr>
              <w:rFonts w:cs="Times New Roman" w:hint="eastAsia"/>
              <w:sz w:val="26"/>
              <w:szCs w:val="26"/>
              <w:rtl/>
              <w:lang w:eastAsia="fr-FR"/>
            </w:rPr>
          </w:rPrChange>
        </w:rPr>
        <w:t>في</w:t>
      </w:r>
      <w:r w:rsidRPr="000F3EE9">
        <w:rPr>
          <w:rFonts w:cs="Times New Roman"/>
          <w:sz w:val="26"/>
          <w:szCs w:val="26"/>
          <w:rtl/>
          <w:lang w:eastAsia="fr-FR"/>
          <w:rPrChange w:id="2360" w:author="SRO">
            <w:rPr>
              <w:rFonts w:cs="Times New Roman"/>
              <w:sz w:val="26"/>
              <w:szCs w:val="26"/>
              <w:rtl/>
              <w:lang w:eastAsia="fr-FR"/>
            </w:rPr>
          </w:rPrChange>
        </w:rPr>
        <w:t xml:space="preserve"> </w:t>
      </w:r>
      <w:r w:rsidRPr="000F3EE9">
        <w:rPr>
          <w:rFonts w:cs="Times New Roman" w:hint="eastAsia"/>
          <w:sz w:val="26"/>
          <w:szCs w:val="26"/>
          <w:rtl/>
          <w:lang w:eastAsia="fr-FR"/>
          <w:rPrChange w:id="2361" w:author="SRO">
            <w:rPr>
              <w:rFonts w:cs="Times New Roman" w:hint="eastAsia"/>
              <w:sz w:val="26"/>
              <w:szCs w:val="26"/>
              <w:rtl/>
              <w:lang w:eastAsia="fr-FR"/>
            </w:rPr>
          </w:rPrChange>
        </w:rPr>
        <w:t>أفريقيا</w:t>
      </w:r>
      <w:r w:rsidRPr="000F3EE9">
        <w:rPr>
          <w:rFonts w:cs="Times New Roman"/>
          <w:sz w:val="26"/>
          <w:szCs w:val="26"/>
          <w:rtl/>
          <w:lang w:eastAsia="fr-FR"/>
          <w:rPrChange w:id="2362" w:author="SRO">
            <w:rPr>
              <w:rFonts w:cs="Times New Roman"/>
              <w:sz w:val="26"/>
              <w:szCs w:val="26"/>
              <w:rtl/>
              <w:lang w:eastAsia="fr-FR"/>
            </w:rPr>
          </w:rPrChange>
        </w:rPr>
        <w:t xml:space="preserve"> </w:t>
      </w:r>
      <w:r w:rsidRPr="000F3EE9">
        <w:rPr>
          <w:rFonts w:cs="Times New Roman" w:hint="eastAsia"/>
          <w:sz w:val="26"/>
          <w:szCs w:val="26"/>
          <w:rtl/>
          <w:lang w:eastAsia="fr-FR"/>
          <w:rPrChange w:id="2363" w:author="SRO">
            <w:rPr>
              <w:rFonts w:cs="Times New Roman" w:hint="eastAsia"/>
              <w:sz w:val="26"/>
              <w:szCs w:val="26"/>
              <w:rtl/>
              <w:lang w:eastAsia="fr-FR"/>
            </w:rPr>
          </w:rPrChange>
        </w:rPr>
        <w:t>الشمالية؛</w:t>
      </w:r>
      <w:r w:rsidRPr="000F3EE9">
        <w:rPr>
          <w:rFonts w:cs="Times New Roman"/>
          <w:sz w:val="26"/>
          <w:szCs w:val="26"/>
          <w:rtl/>
          <w:lang w:eastAsia="fr-FR"/>
          <w:rPrChange w:id="2364" w:author="SRO">
            <w:rPr>
              <w:rFonts w:cs="Times New Roman"/>
              <w:sz w:val="26"/>
              <w:szCs w:val="26"/>
              <w:rtl/>
              <w:lang w:eastAsia="fr-FR"/>
            </w:rPr>
          </w:rPrChange>
        </w:rPr>
        <w:t xml:space="preserve"> </w:t>
      </w:r>
      <w:r w:rsidRPr="000F3EE9">
        <w:rPr>
          <w:rFonts w:cs="Times New Roman" w:hint="eastAsia"/>
          <w:sz w:val="26"/>
          <w:szCs w:val="26"/>
          <w:rtl/>
          <w:lang w:eastAsia="fr-FR"/>
          <w:rPrChange w:id="2365" w:author="SRO">
            <w:rPr>
              <w:rFonts w:cs="Times New Roman" w:hint="eastAsia"/>
              <w:sz w:val="26"/>
              <w:szCs w:val="26"/>
              <w:rtl/>
              <w:lang w:eastAsia="fr-FR"/>
            </w:rPr>
          </w:rPrChange>
        </w:rPr>
        <w:t>وهي،</w:t>
      </w:r>
      <w:r w:rsidRPr="000F3EE9">
        <w:rPr>
          <w:rFonts w:cs="Times New Roman"/>
          <w:sz w:val="26"/>
          <w:szCs w:val="26"/>
          <w:rtl/>
          <w:lang w:eastAsia="fr-FR"/>
          <w:rPrChange w:id="2366" w:author="SRO">
            <w:rPr>
              <w:rFonts w:cs="Times New Roman"/>
              <w:sz w:val="26"/>
              <w:szCs w:val="26"/>
              <w:rtl/>
              <w:lang w:eastAsia="fr-FR"/>
            </w:rPr>
          </w:rPrChange>
        </w:rPr>
        <w:t xml:space="preserve"> </w:t>
      </w:r>
      <w:r w:rsidRPr="000F3EE9">
        <w:rPr>
          <w:rFonts w:cs="Times New Roman" w:hint="eastAsia"/>
          <w:sz w:val="26"/>
          <w:szCs w:val="26"/>
          <w:rtl/>
          <w:lang w:eastAsia="fr-FR"/>
          <w:rPrChange w:id="2367" w:author="SRO">
            <w:rPr>
              <w:rFonts w:cs="Times New Roman" w:hint="eastAsia"/>
              <w:sz w:val="26"/>
              <w:szCs w:val="26"/>
              <w:rtl/>
              <w:lang w:eastAsia="fr-FR"/>
            </w:rPr>
          </w:rPrChange>
        </w:rPr>
        <w:t>المسؤولية</w:t>
      </w:r>
      <w:r w:rsidRPr="000F3EE9">
        <w:rPr>
          <w:rFonts w:cs="Times New Roman"/>
          <w:sz w:val="26"/>
          <w:szCs w:val="26"/>
          <w:rtl/>
          <w:lang w:eastAsia="fr-FR"/>
          <w:rPrChange w:id="2368" w:author="SRO">
            <w:rPr>
              <w:rFonts w:cs="Times New Roman"/>
              <w:sz w:val="26"/>
              <w:szCs w:val="26"/>
              <w:rtl/>
              <w:lang w:eastAsia="fr-FR"/>
            </w:rPr>
          </w:rPrChange>
        </w:rPr>
        <w:t xml:space="preserve"> </w:t>
      </w:r>
      <w:r w:rsidRPr="000F3EE9">
        <w:rPr>
          <w:rFonts w:cs="Times New Roman" w:hint="eastAsia"/>
          <w:sz w:val="26"/>
          <w:szCs w:val="26"/>
          <w:rtl/>
          <w:lang w:eastAsia="fr-FR"/>
          <w:rPrChange w:id="2369" w:author="SRO">
            <w:rPr>
              <w:rFonts w:cs="Times New Roman" w:hint="eastAsia"/>
              <w:sz w:val="26"/>
              <w:szCs w:val="26"/>
              <w:rtl/>
              <w:lang w:eastAsia="fr-FR"/>
            </w:rPr>
          </w:rPrChange>
        </w:rPr>
        <w:t>والمشاركة،</w:t>
      </w:r>
      <w:r w:rsidRPr="000F3EE9">
        <w:rPr>
          <w:rFonts w:cs="Times New Roman"/>
          <w:sz w:val="26"/>
          <w:szCs w:val="26"/>
          <w:rtl/>
          <w:lang w:eastAsia="fr-FR"/>
          <w:rPrChange w:id="2370" w:author="SRO">
            <w:rPr>
              <w:rFonts w:cs="Times New Roman"/>
              <w:sz w:val="26"/>
              <w:szCs w:val="26"/>
              <w:rtl/>
              <w:lang w:eastAsia="fr-FR"/>
            </w:rPr>
          </w:rPrChange>
        </w:rPr>
        <w:t xml:space="preserve"> </w:t>
      </w:r>
      <w:r w:rsidRPr="000F3EE9">
        <w:rPr>
          <w:rFonts w:cs="Times New Roman" w:hint="eastAsia"/>
          <w:sz w:val="26"/>
          <w:szCs w:val="26"/>
          <w:rtl/>
          <w:lang w:eastAsia="fr-FR"/>
          <w:rPrChange w:id="2371" w:author="SRO">
            <w:rPr>
              <w:rFonts w:cs="Times New Roman" w:hint="eastAsia"/>
              <w:sz w:val="26"/>
              <w:szCs w:val="26"/>
              <w:rtl/>
              <w:lang w:eastAsia="fr-FR"/>
            </w:rPr>
          </w:rPrChange>
        </w:rPr>
        <w:t>والاستقرار</w:t>
      </w:r>
      <w:r w:rsidRPr="000F3EE9">
        <w:rPr>
          <w:rFonts w:cs="Times New Roman"/>
          <w:sz w:val="26"/>
          <w:szCs w:val="26"/>
          <w:rtl/>
          <w:lang w:eastAsia="fr-FR"/>
          <w:rPrChange w:id="2372" w:author="SRO">
            <w:rPr>
              <w:rFonts w:cs="Times New Roman"/>
              <w:sz w:val="26"/>
              <w:szCs w:val="26"/>
              <w:rtl/>
              <w:lang w:eastAsia="fr-FR"/>
            </w:rPr>
          </w:rPrChange>
        </w:rPr>
        <w:t xml:space="preserve"> </w:t>
      </w:r>
      <w:r w:rsidRPr="000F3EE9">
        <w:rPr>
          <w:rFonts w:cs="Times New Roman" w:hint="eastAsia"/>
          <w:sz w:val="26"/>
          <w:szCs w:val="26"/>
          <w:rtl/>
          <w:lang w:eastAsia="fr-FR"/>
          <w:rPrChange w:id="2373" w:author="SRO">
            <w:rPr>
              <w:rFonts w:cs="Times New Roman" w:hint="eastAsia"/>
              <w:sz w:val="26"/>
              <w:szCs w:val="26"/>
              <w:rtl/>
              <w:lang w:eastAsia="fr-FR"/>
            </w:rPr>
          </w:rPrChange>
        </w:rPr>
        <w:t>السياسي،</w:t>
      </w:r>
      <w:r w:rsidRPr="000F3EE9">
        <w:rPr>
          <w:rFonts w:cs="Times New Roman"/>
          <w:sz w:val="26"/>
          <w:szCs w:val="26"/>
          <w:rtl/>
          <w:lang w:eastAsia="fr-FR"/>
          <w:rPrChange w:id="2374" w:author="SRO">
            <w:rPr>
              <w:rFonts w:cs="Times New Roman"/>
              <w:sz w:val="26"/>
              <w:szCs w:val="26"/>
              <w:rtl/>
              <w:lang w:eastAsia="fr-FR"/>
            </w:rPr>
          </w:rPrChange>
        </w:rPr>
        <w:t xml:space="preserve"> </w:t>
      </w:r>
      <w:r w:rsidRPr="000F3EE9">
        <w:rPr>
          <w:rFonts w:cs="Times New Roman" w:hint="eastAsia"/>
          <w:sz w:val="26"/>
          <w:szCs w:val="26"/>
          <w:rtl/>
          <w:lang w:eastAsia="fr-FR"/>
          <w:rPrChange w:id="2375" w:author="SRO">
            <w:rPr>
              <w:rFonts w:cs="Times New Roman" w:hint="eastAsia"/>
              <w:sz w:val="26"/>
              <w:szCs w:val="26"/>
              <w:rtl/>
              <w:lang w:eastAsia="fr-FR"/>
            </w:rPr>
          </w:rPrChange>
        </w:rPr>
        <w:t>والفعالية</w:t>
      </w:r>
      <w:r w:rsidRPr="000F3EE9">
        <w:rPr>
          <w:rFonts w:cs="Times New Roman"/>
          <w:sz w:val="26"/>
          <w:szCs w:val="26"/>
          <w:rtl/>
          <w:lang w:eastAsia="fr-FR"/>
          <w:rPrChange w:id="2376" w:author="SRO">
            <w:rPr>
              <w:rFonts w:cs="Times New Roman"/>
              <w:sz w:val="26"/>
              <w:szCs w:val="26"/>
              <w:rtl/>
              <w:lang w:eastAsia="fr-FR"/>
            </w:rPr>
          </w:rPrChange>
        </w:rPr>
        <w:t xml:space="preserve"> </w:t>
      </w:r>
      <w:r w:rsidRPr="000F3EE9">
        <w:rPr>
          <w:rFonts w:cs="Times New Roman" w:hint="eastAsia"/>
          <w:sz w:val="26"/>
          <w:szCs w:val="26"/>
          <w:rtl/>
          <w:lang w:eastAsia="fr-FR"/>
          <w:rPrChange w:id="2377" w:author="SRO">
            <w:rPr>
              <w:rFonts w:cs="Times New Roman" w:hint="eastAsia"/>
              <w:sz w:val="26"/>
              <w:szCs w:val="26"/>
              <w:rtl/>
              <w:lang w:eastAsia="fr-FR"/>
            </w:rPr>
          </w:rPrChange>
        </w:rPr>
        <w:t>الحكومية</w:t>
      </w:r>
      <w:r w:rsidRPr="000F3EE9">
        <w:rPr>
          <w:rFonts w:cs="Times New Roman"/>
          <w:sz w:val="26"/>
          <w:szCs w:val="26"/>
          <w:rtl/>
          <w:lang w:eastAsia="fr-FR"/>
          <w:rPrChange w:id="2378" w:author="SRO">
            <w:rPr>
              <w:rFonts w:cs="Times New Roman"/>
              <w:sz w:val="26"/>
              <w:szCs w:val="26"/>
              <w:rtl/>
              <w:lang w:eastAsia="fr-FR"/>
            </w:rPr>
          </w:rPrChange>
        </w:rPr>
        <w:t xml:space="preserve"> </w:t>
      </w:r>
      <w:r w:rsidRPr="000F3EE9">
        <w:rPr>
          <w:rFonts w:cs="Times New Roman" w:hint="eastAsia"/>
          <w:sz w:val="26"/>
          <w:szCs w:val="26"/>
          <w:rtl/>
          <w:lang w:eastAsia="fr-FR"/>
          <w:rPrChange w:id="2379" w:author="SRO">
            <w:rPr>
              <w:rFonts w:cs="Times New Roman" w:hint="eastAsia"/>
              <w:sz w:val="26"/>
              <w:szCs w:val="26"/>
              <w:rtl/>
              <w:lang w:eastAsia="fr-FR"/>
            </w:rPr>
          </w:rPrChange>
        </w:rPr>
        <w:t>،</w:t>
      </w:r>
      <w:r w:rsidRPr="000F3EE9">
        <w:rPr>
          <w:rFonts w:cs="Times New Roman"/>
          <w:sz w:val="26"/>
          <w:szCs w:val="26"/>
          <w:rtl/>
          <w:lang w:eastAsia="fr-FR"/>
          <w:rPrChange w:id="2380" w:author="SRO">
            <w:rPr>
              <w:rFonts w:cs="Times New Roman"/>
              <w:sz w:val="26"/>
              <w:szCs w:val="26"/>
              <w:rtl/>
              <w:lang w:eastAsia="fr-FR"/>
            </w:rPr>
          </w:rPrChange>
        </w:rPr>
        <w:t xml:space="preserve"> </w:t>
      </w:r>
      <w:r w:rsidRPr="000F3EE9">
        <w:rPr>
          <w:rFonts w:cs="Times New Roman" w:hint="eastAsia"/>
          <w:sz w:val="26"/>
          <w:szCs w:val="26"/>
          <w:rtl/>
          <w:lang w:eastAsia="fr-FR"/>
          <w:rPrChange w:id="2381" w:author="SRO">
            <w:rPr>
              <w:rFonts w:cs="Times New Roman" w:hint="eastAsia"/>
              <w:sz w:val="26"/>
              <w:szCs w:val="26"/>
              <w:rtl/>
              <w:lang w:eastAsia="fr-FR"/>
            </w:rPr>
          </w:rPrChange>
        </w:rPr>
        <w:t>ونوعـية</w:t>
      </w:r>
      <w:r w:rsidRPr="000F3EE9">
        <w:rPr>
          <w:rFonts w:cs="Times New Roman"/>
          <w:sz w:val="26"/>
          <w:szCs w:val="26"/>
          <w:rtl/>
          <w:lang w:eastAsia="fr-FR"/>
          <w:rPrChange w:id="2382" w:author="SRO">
            <w:rPr>
              <w:rFonts w:cs="Times New Roman"/>
              <w:sz w:val="26"/>
              <w:szCs w:val="26"/>
              <w:rtl/>
              <w:lang w:eastAsia="fr-FR"/>
            </w:rPr>
          </w:rPrChange>
        </w:rPr>
        <w:t xml:space="preserve"> </w:t>
      </w:r>
      <w:r w:rsidRPr="000F3EE9">
        <w:rPr>
          <w:rFonts w:cs="Times New Roman" w:hint="eastAsia"/>
          <w:sz w:val="26"/>
          <w:szCs w:val="26"/>
          <w:rtl/>
          <w:lang w:eastAsia="fr-FR"/>
          <w:rPrChange w:id="2383" w:author="SRO">
            <w:rPr>
              <w:rFonts w:cs="Times New Roman" w:hint="eastAsia"/>
              <w:sz w:val="26"/>
              <w:szCs w:val="26"/>
              <w:rtl/>
              <w:lang w:eastAsia="fr-FR"/>
            </w:rPr>
          </w:rPrChange>
        </w:rPr>
        <w:t>التنظيم،</w:t>
      </w:r>
      <w:r w:rsidRPr="000F3EE9">
        <w:rPr>
          <w:rFonts w:cs="Times New Roman"/>
          <w:sz w:val="26"/>
          <w:szCs w:val="26"/>
          <w:rtl/>
          <w:lang w:eastAsia="fr-FR"/>
          <w:rPrChange w:id="2384" w:author="SRO">
            <w:rPr>
              <w:rFonts w:cs="Times New Roman"/>
              <w:sz w:val="26"/>
              <w:szCs w:val="26"/>
              <w:rtl/>
              <w:lang w:eastAsia="fr-FR"/>
            </w:rPr>
          </w:rPrChange>
        </w:rPr>
        <w:t xml:space="preserve"> </w:t>
      </w:r>
      <w:r w:rsidRPr="000F3EE9">
        <w:rPr>
          <w:rFonts w:cs="Times New Roman" w:hint="eastAsia"/>
          <w:sz w:val="26"/>
          <w:szCs w:val="26"/>
          <w:rtl/>
          <w:lang w:eastAsia="fr-FR"/>
          <w:rPrChange w:id="2385" w:author="SRO">
            <w:rPr>
              <w:rFonts w:cs="Times New Roman" w:hint="eastAsia"/>
              <w:sz w:val="26"/>
              <w:szCs w:val="26"/>
              <w:rtl/>
              <w:lang w:eastAsia="fr-FR"/>
            </w:rPr>
          </w:rPrChange>
        </w:rPr>
        <w:t>وتعزيز</w:t>
      </w:r>
      <w:r w:rsidRPr="000F3EE9">
        <w:rPr>
          <w:rFonts w:cs="Times New Roman"/>
          <w:sz w:val="26"/>
          <w:szCs w:val="26"/>
          <w:rtl/>
          <w:lang w:eastAsia="fr-FR"/>
          <w:rPrChange w:id="2386" w:author="SRO">
            <w:rPr>
              <w:rFonts w:cs="Times New Roman"/>
              <w:sz w:val="26"/>
              <w:szCs w:val="26"/>
              <w:rtl/>
              <w:lang w:eastAsia="fr-FR"/>
            </w:rPr>
          </w:rPrChange>
        </w:rPr>
        <w:t xml:space="preserve"> </w:t>
      </w:r>
      <w:r w:rsidRPr="000F3EE9">
        <w:rPr>
          <w:rFonts w:cs="Times New Roman" w:hint="eastAsia"/>
          <w:sz w:val="26"/>
          <w:szCs w:val="26"/>
          <w:rtl/>
          <w:lang w:eastAsia="fr-FR"/>
          <w:rPrChange w:id="2387" w:author="SRO">
            <w:rPr>
              <w:rFonts w:cs="Times New Roman" w:hint="eastAsia"/>
              <w:sz w:val="26"/>
              <w:szCs w:val="26"/>
              <w:rtl/>
              <w:lang w:eastAsia="fr-FR"/>
            </w:rPr>
          </w:rPrChange>
        </w:rPr>
        <w:t>القانون،</w:t>
      </w:r>
      <w:r w:rsidRPr="000F3EE9">
        <w:rPr>
          <w:rFonts w:cs="Times New Roman"/>
          <w:sz w:val="26"/>
          <w:szCs w:val="26"/>
          <w:rtl/>
          <w:lang w:eastAsia="fr-FR"/>
          <w:rPrChange w:id="2388" w:author="SRO">
            <w:rPr>
              <w:rFonts w:cs="Times New Roman"/>
              <w:sz w:val="26"/>
              <w:szCs w:val="26"/>
              <w:rtl/>
              <w:lang w:eastAsia="fr-FR"/>
            </w:rPr>
          </w:rPrChange>
        </w:rPr>
        <w:t xml:space="preserve"> </w:t>
      </w:r>
      <w:r w:rsidRPr="000F3EE9">
        <w:rPr>
          <w:rFonts w:cs="Times New Roman" w:hint="eastAsia"/>
          <w:sz w:val="26"/>
          <w:szCs w:val="26"/>
          <w:rtl/>
          <w:lang w:eastAsia="fr-FR"/>
          <w:rPrChange w:id="2389" w:author="SRO">
            <w:rPr>
              <w:rFonts w:cs="Times New Roman" w:hint="eastAsia"/>
              <w:sz w:val="26"/>
              <w:szCs w:val="26"/>
              <w:rtl/>
              <w:lang w:eastAsia="fr-FR"/>
            </w:rPr>
          </w:rPrChange>
        </w:rPr>
        <w:t>ومراقبة</w:t>
      </w:r>
      <w:r w:rsidRPr="000F3EE9">
        <w:rPr>
          <w:rFonts w:cs="Times New Roman"/>
          <w:sz w:val="26"/>
          <w:szCs w:val="26"/>
          <w:rtl/>
          <w:lang w:eastAsia="fr-FR"/>
          <w:rPrChange w:id="2390" w:author="SRO">
            <w:rPr>
              <w:rFonts w:cs="Times New Roman"/>
              <w:sz w:val="26"/>
              <w:szCs w:val="26"/>
              <w:rtl/>
              <w:lang w:eastAsia="fr-FR"/>
            </w:rPr>
          </w:rPrChange>
        </w:rPr>
        <w:t xml:space="preserve"> </w:t>
      </w:r>
      <w:r w:rsidRPr="000F3EE9">
        <w:rPr>
          <w:rFonts w:cs="Times New Roman" w:hint="eastAsia"/>
          <w:sz w:val="26"/>
          <w:szCs w:val="26"/>
          <w:rtl/>
          <w:lang w:eastAsia="fr-FR"/>
          <w:rPrChange w:id="2391" w:author="SRO">
            <w:rPr>
              <w:rFonts w:cs="Times New Roman" w:hint="eastAsia"/>
              <w:sz w:val="26"/>
              <w:szCs w:val="26"/>
              <w:rtl/>
              <w:lang w:eastAsia="fr-FR"/>
            </w:rPr>
          </w:rPrChange>
        </w:rPr>
        <w:t>الفساد</w:t>
      </w:r>
      <w:r w:rsidRPr="000F3EE9">
        <w:rPr>
          <w:rFonts w:cs="Times New Roman"/>
          <w:sz w:val="26"/>
          <w:szCs w:val="26"/>
          <w:rtl/>
          <w:lang w:eastAsia="fr-FR"/>
          <w:rPrChange w:id="2392" w:author="SRO">
            <w:rPr>
              <w:rFonts w:cs="Times New Roman"/>
              <w:sz w:val="26"/>
              <w:szCs w:val="26"/>
              <w:rtl/>
              <w:lang w:eastAsia="fr-FR"/>
            </w:rPr>
          </w:rPrChange>
        </w:rPr>
        <w:t xml:space="preserve">.  </w:t>
      </w:r>
    </w:p>
    <w:p w:rsidR="00832F4C" w:rsidRPr="000F3EE9" w:rsidRDefault="00832F4C" w:rsidP="00F6318D">
      <w:pPr>
        <w:pStyle w:val="Sansinterligne1"/>
        <w:numPr>
          <w:ilvl w:val="0"/>
          <w:numId w:val="28"/>
          <w:numberingChange w:id="2393" w:author="SRO" w:date="2011-02-21T09:12:00Z" w:original="%1:72:0:."/>
        </w:numPr>
        <w:bidi/>
        <w:spacing w:after="240"/>
        <w:ind w:left="34" w:firstLine="0"/>
        <w:jc w:val="both"/>
        <w:rPr>
          <w:rFonts w:cs="Times New Roman"/>
          <w:sz w:val="26"/>
          <w:szCs w:val="26"/>
          <w:rtl/>
          <w:lang w:eastAsia="fr-FR"/>
          <w:rPrChange w:id="2394" w:author="SRO">
            <w:rPr>
              <w:rFonts w:cs="Times New Roman"/>
              <w:sz w:val="26"/>
              <w:szCs w:val="26"/>
              <w:rtl/>
              <w:lang w:eastAsia="fr-FR"/>
            </w:rPr>
          </w:rPrChange>
        </w:rPr>
      </w:pPr>
      <w:r w:rsidRPr="000F3EE9">
        <w:rPr>
          <w:rFonts w:cs="Times New Roman" w:hint="eastAsia"/>
          <w:sz w:val="26"/>
          <w:szCs w:val="26"/>
          <w:rtl/>
          <w:lang w:eastAsia="fr-FR"/>
          <w:rPrChange w:id="2395" w:author="SRO">
            <w:rPr>
              <w:rFonts w:cs="Times New Roman" w:hint="eastAsia"/>
              <w:sz w:val="26"/>
              <w:szCs w:val="26"/>
              <w:rtl/>
              <w:lang w:eastAsia="fr-FR"/>
            </w:rPr>
          </w:rPrChange>
        </w:rPr>
        <w:t>باستخدام</w:t>
      </w:r>
      <w:r w:rsidRPr="000F3EE9">
        <w:rPr>
          <w:rFonts w:cs="Times New Roman"/>
          <w:sz w:val="26"/>
          <w:szCs w:val="26"/>
          <w:rtl/>
          <w:lang w:eastAsia="fr-FR"/>
          <w:rPrChange w:id="2396" w:author="SRO">
            <w:rPr>
              <w:rFonts w:cs="Times New Roman"/>
              <w:sz w:val="26"/>
              <w:szCs w:val="26"/>
              <w:rtl/>
              <w:lang w:eastAsia="fr-FR"/>
            </w:rPr>
          </w:rPrChange>
        </w:rPr>
        <w:t xml:space="preserve"> </w:t>
      </w:r>
      <w:r w:rsidRPr="000F3EE9">
        <w:rPr>
          <w:rFonts w:cs="Times New Roman" w:hint="eastAsia"/>
          <w:sz w:val="26"/>
          <w:szCs w:val="26"/>
          <w:rtl/>
          <w:lang w:eastAsia="fr-FR"/>
          <w:rPrChange w:id="2397" w:author="SRO">
            <w:rPr>
              <w:rFonts w:cs="Times New Roman" w:hint="eastAsia"/>
              <w:sz w:val="26"/>
              <w:szCs w:val="26"/>
              <w:rtl/>
              <w:lang w:eastAsia="fr-FR"/>
            </w:rPr>
          </w:rPrChange>
        </w:rPr>
        <w:t>الرسوم</w:t>
      </w:r>
      <w:r w:rsidRPr="000F3EE9">
        <w:rPr>
          <w:rFonts w:cs="Times New Roman"/>
          <w:sz w:val="26"/>
          <w:szCs w:val="26"/>
          <w:rtl/>
          <w:lang w:eastAsia="fr-FR"/>
          <w:rPrChange w:id="2398" w:author="SRO">
            <w:rPr>
              <w:rFonts w:cs="Times New Roman"/>
              <w:sz w:val="26"/>
              <w:szCs w:val="26"/>
              <w:rtl/>
              <w:lang w:eastAsia="fr-FR"/>
            </w:rPr>
          </w:rPrChange>
        </w:rPr>
        <w:t xml:space="preserve"> </w:t>
      </w:r>
      <w:r w:rsidRPr="000F3EE9">
        <w:rPr>
          <w:rFonts w:cs="Times New Roman" w:hint="eastAsia"/>
          <w:sz w:val="26"/>
          <w:szCs w:val="26"/>
          <w:rtl/>
          <w:lang w:eastAsia="fr-FR"/>
          <w:rPrChange w:id="2399" w:author="SRO">
            <w:rPr>
              <w:rFonts w:cs="Times New Roman" w:hint="eastAsia"/>
              <w:sz w:val="26"/>
              <w:szCs w:val="26"/>
              <w:rtl/>
              <w:lang w:eastAsia="fr-FR"/>
            </w:rPr>
          </w:rPrChange>
        </w:rPr>
        <w:t>التوضيحية،</w:t>
      </w:r>
      <w:r w:rsidRPr="000F3EE9">
        <w:rPr>
          <w:rFonts w:cs="Times New Roman"/>
          <w:sz w:val="26"/>
          <w:szCs w:val="26"/>
          <w:rtl/>
          <w:lang w:eastAsia="fr-FR"/>
          <w:rPrChange w:id="2400" w:author="SRO">
            <w:rPr>
              <w:rFonts w:cs="Times New Roman"/>
              <w:sz w:val="26"/>
              <w:szCs w:val="26"/>
              <w:rtl/>
              <w:lang w:eastAsia="fr-FR"/>
            </w:rPr>
          </w:rPrChange>
        </w:rPr>
        <w:t xml:space="preserve"> </w:t>
      </w:r>
      <w:r w:rsidRPr="000F3EE9">
        <w:rPr>
          <w:rFonts w:cs="Times New Roman" w:hint="eastAsia"/>
          <w:sz w:val="26"/>
          <w:szCs w:val="26"/>
          <w:rtl/>
          <w:lang w:eastAsia="fr-FR"/>
          <w:rPrChange w:id="2401" w:author="SRO">
            <w:rPr>
              <w:rFonts w:cs="Times New Roman" w:hint="eastAsia"/>
              <w:sz w:val="26"/>
              <w:szCs w:val="26"/>
              <w:rtl/>
              <w:lang w:eastAsia="fr-FR"/>
            </w:rPr>
          </w:rPrChange>
        </w:rPr>
        <w:t>أظهر</w:t>
      </w:r>
      <w:r w:rsidRPr="000F3EE9">
        <w:rPr>
          <w:rFonts w:cs="Times New Roman"/>
          <w:sz w:val="26"/>
          <w:szCs w:val="26"/>
          <w:rtl/>
          <w:lang w:eastAsia="fr-FR"/>
          <w:rPrChange w:id="2402" w:author="SRO">
            <w:rPr>
              <w:rFonts w:cs="Times New Roman"/>
              <w:sz w:val="26"/>
              <w:szCs w:val="26"/>
              <w:rtl/>
              <w:lang w:eastAsia="fr-FR"/>
            </w:rPr>
          </w:rPrChange>
        </w:rPr>
        <w:t xml:space="preserve"> </w:t>
      </w:r>
      <w:r w:rsidRPr="000F3EE9">
        <w:rPr>
          <w:rFonts w:cs="Times New Roman" w:hint="eastAsia"/>
          <w:sz w:val="26"/>
          <w:szCs w:val="26"/>
          <w:rtl/>
          <w:lang w:eastAsia="fr-FR"/>
          <w:rPrChange w:id="2403" w:author="SRO">
            <w:rPr>
              <w:rFonts w:cs="Times New Roman" w:hint="eastAsia"/>
              <w:sz w:val="26"/>
              <w:szCs w:val="26"/>
              <w:rtl/>
              <w:lang w:eastAsia="fr-FR"/>
            </w:rPr>
          </w:rPrChange>
        </w:rPr>
        <w:t>المتدخل</w:t>
      </w:r>
      <w:r w:rsidRPr="000F3EE9">
        <w:rPr>
          <w:rFonts w:cs="Times New Roman"/>
          <w:sz w:val="26"/>
          <w:szCs w:val="26"/>
          <w:rtl/>
          <w:lang w:eastAsia="fr-FR"/>
          <w:rPrChange w:id="2404" w:author="SRO">
            <w:rPr>
              <w:rFonts w:cs="Times New Roman"/>
              <w:sz w:val="26"/>
              <w:szCs w:val="26"/>
              <w:rtl/>
              <w:lang w:eastAsia="fr-FR"/>
            </w:rPr>
          </w:rPrChange>
        </w:rPr>
        <w:t xml:space="preserve"> </w:t>
      </w:r>
      <w:r w:rsidRPr="000F3EE9">
        <w:rPr>
          <w:rFonts w:cs="Times New Roman" w:hint="eastAsia"/>
          <w:sz w:val="26"/>
          <w:szCs w:val="26"/>
          <w:rtl/>
          <w:lang w:eastAsia="fr-FR"/>
          <w:rPrChange w:id="2405" w:author="SRO">
            <w:rPr>
              <w:rFonts w:cs="Times New Roman" w:hint="eastAsia"/>
              <w:sz w:val="26"/>
              <w:szCs w:val="26"/>
              <w:rtl/>
              <w:lang w:eastAsia="fr-FR"/>
            </w:rPr>
          </w:rPrChange>
        </w:rPr>
        <w:t>أن</w:t>
      </w:r>
      <w:r w:rsidRPr="000F3EE9">
        <w:rPr>
          <w:rFonts w:cs="Times New Roman"/>
          <w:sz w:val="26"/>
          <w:szCs w:val="26"/>
          <w:rtl/>
          <w:lang w:eastAsia="fr-FR"/>
          <w:rPrChange w:id="2406" w:author="SRO">
            <w:rPr>
              <w:rFonts w:cs="Times New Roman"/>
              <w:sz w:val="26"/>
              <w:szCs w:val="26"/>
              <w:rtl/>
              <w:lang w:eastAsia="fr-FR"/>
            </w:rPr>
          </w:rPrChange>
        </w:rPr>
        <w:t xml:space="preserve"> </w:t>
      </w:r>
      <w:r w:rsidRPr="000F3EE9">
        <w:rPr>
          <w:rFonts w:cs="Times New Roman" w:hint="eastAsia"/>
          <w:sz w:val="26"/>
          <w:szCs w:val="26"/>
          <w:rtl/>
          <w:lang w:eastAsia="fr-FR"/>
          <w:rPrChange w:id="2407" w:author="SRO">
            <w:rPr>
              <w:rFonts w:cs="Times New Roman" w:hint="eastAsia"/>
              <w:sz w:val="26"/>
              <w:szCs w:val="26"/>
              <w:rtl/>
              <w:lang w:eastAsia="fr-FR"/>
            </w:rPr>
          </w:rPrChange>
        </w:rPr>
        <w:t>دول</w:t>
      </w:r>
      <w:r w:rsidRPr="000F3EE9">
        <w:rPr>
          <w:rFonts w:cs="Times New Roman"/>
          <w:sz w:val="26"/>
          <w:szCs w:val="26"/>
          <w:rtl/>
          <w:lang w:eastAsia="fr-FR"/>
          <w:rPrChange w:id="2408" w:author="SRO">
            <w:rPr>
              <w:rFonts w:cs="Times New Roman"/>
              <w:sz w:val="26"/>
              <w:szCs w:val="26"/>
              <w:rtl/>
              <w:lang w:eastAsia="fr-FR"/>
            </w:rPr>
          </w:rPrChange>
        </w:rPr>
        <w:t xml:space="preserve"> </w:t>
      </w:r>
      <w:r w:rsidRPr="000F3EE9">
        <w:rPr>
          <w:rFonts w:cs="Times New Roman" w:hint="eastAsia"/>
          <w:sz w:val="26"/>
          <w:szCs w:val="26"/>
          <w:rtl/>
          <w:lang w:eastAsia="fr-FR"/>
          <w:rPrChange w:id="2409" w:author="SRO">
            <w:rPr>
              <w:rFonts w:cs="Times New Roman" w:hint="eastAsia"/>
              <w:sz w:val="26"/>
              <w:szCs w:val="26"/>
              <w:rtl/>
              <w:lang w:eastAsia="fr-FR"/>
            </w:rPr>
          </w:rPrChange>
        </w:rPr>
        <w:t>شمال</w:t>
      </w:r>
      <w:r w:rsidRPr="000F3EE9">
        <w:rPr>
          <w:rFonts w:cs="Times New Roman"/>
          <w:sz w:val="26"/>
          <w:szCs w:val="26"/>
          <w:rtl/>
          <w:lang w:eastAsia="fr-FR"/>
          <w:rPrChange w:id="2410" w:author="SRO">
            <w:rPr>
              <w:rFonts w:cs="Times New Roman"/>
              <w:sz w:val="26"/>
              <w:szCs w:val="26"/>
              <w:rtl/>
              <w:lang w:eastAsia="fr-FR"/>
            </w:rPr>
          </w:rPrChange>
        </w:rPr>
        <w:t xml:space="preserve"> </w:t>
      </w:r>
      <w:r w:rsidRPr="000F3EE9">
        <w:rPr>
          <w:rFonts w:cs="Times New Roman" w:hint="eastAsia"/>
          <w:sz w:val="26"/>
          <w:szCs w:val="26"/>
          <w:rtl/>
          <w:lang w:eastAsia="fr-FR"/>
          <w:rPrChange w:id="2411" w:author="SRO">
            <w:rPr>
              <w:rFonts w:cs="Times New Roman" w:hint="eastAsia"/>
              <w:sz w:val="26"/>
              <w:szCs w:val="26"/>
              <w:rtl/>
              <w:lang w:eastAsia="fr-FR"/>
            </w:rPr>
          </w:rPrChange>
        </w:rPr>
        <w:t>أفريقيا</w:t>
      </w:r>
      <w:r w:rsidRPr="000F3EE9">
        <w:rPr>
          <w:rFonts w:cs="Times New Roman"/>
          <w:sz w:val="26"/>
          <w:szCs w:val="26"/>
          <w:rtl/>
          <w:lang w:eastAsia="fr-FR"/>
          <w:rPrChange w:id="2412" w:author="SRO">
            <w:rPr>
              <w:rFonts w:cs="Times New Roman"/>
              <w:sz w:val="26"/>
              <w:szCs w:val="26"/>
              <w:rtl/>
              <w:lang w:eastAsia="fr-FR"/>
            </w:rPr>
          </w:rPrChange>
        </w:rPr>
        <w:t xml:space="preserve"> </w:t>
      </w:r>
      <w:r w:rsidRPr="000F3EE9">
        <w:rPr>
          <w:rFonts w:cs="Times New Roman" w:hint="eastAsia"/>
          <w:sz w:val="26"/>
          <w:szCs w:val="26"/>
          <w:rtl/>
          <w:lang w:eastAsia="fr-FR"/>
          <w:rPrChange w:id="2413" w:author="SRO">
            <w:rPr>
              <w:rFonts w:cs="Times New Roman" w:hint="eastAsia"/>
              <w:sz w:val="26"/>
              <w:szCs w:val="26"/>
              <w:rtl/>
              <w:lang w:eastAsia="fr-FR"/>
            </w:rPr>
          </w:rPrChange>
        </w:rPr>
        <w:t>متأخرة</w:t>
      </w:r>
      <w:r w:rsidRPr="000F3EE9">
        <w:rPr>
          <w:rFonts w:cs="Times New Roman"/>
          <w:sz w:val="26"/>
          <w:szCs w:val="26"/>
          <w:rtl/>
          <w:lang w:eastAsia="fr-FR"/>
          <w:rPrChange w:id="2414" w:author="SRO">
            <w:rPr>
              <w:rFonts w:cs="Times New Roman"/>
              <w:sz w:val="26"/>
              <w:szCs w:val="26"/>
              <w:rtl/>
              <w:lang w:eastAsia="fr-FR"/>
            </w:rPr>
          </w:rPrChange>
        </w:rPr>
        <w:t xml:space="preserve"> </w:t>
      </w:r>
      <w:r w:rsidRPr="000F3EE9">
        <w:rPr>
          <w:rFonts w:cs="Times New Roman" w:hint="eastAsia"/>
          <w:sz w:val="26"/>
          <w:szCs w:val="26"/>
          <w:rtl/>
          <w:lang w:eastAsia="fr-FR"/>
          <w:rPrChange w:id="2415" w:author="SRO">
            <w:rPr>
              <w:rFonts w:cs="Times New Roman" w:hint="eastAsia"/>
              <w:sz w:val="26"/>
              <w:szCs w:val="26"/>
              <w:rtl/>
              <w:lang w:eastAsia="fr-FR"/>
            </w:rPr>
          </w:rPrChange>
        </w:rPr>
        <w:t>من</w:t>
      </w:r>
      <w:r w:rsidRPr="000F3EE9">
        <w:rPr>
          <w:rFonts w:cs="Times New Roman"/>
          <w:sz w:val="26"/>
          <w:szCs w:val="26"/>
          <w:rtl/>
          <w:lang w:eastAsia="fr-FR"/>
          <w:rPrChange w:id="2416" w:author="SRO">
            <w:rPr>
              <w:rFonts w:cs="Times New Roman"/>
              <w:sz w:val="26"/>
              <w:szCs w:val="26"/>
              <w:rtl/>
              <w:lang w:eastAsia="fr-FR"/>
            </w:rPr>
          </w:rPrChange>
        </w:rPr>
        <w:t xml:space="preserve"> </w:t>
      </w:r>
      <w:r w:rsidRPr="000F3EE9">
        <w:rPr>
          <w:rFonts w:cs="Times New Roman" w:hint="eastAsia"/>
          <w:sz w:val="26"/>
          <w:szCs w:val="26"/>
          <w:rtl/>
          <w:lang w:eastAsia="fr-FR"/>
          <w:rPrChange w:id="2417" w:author="SRO">
            <w:rPr>
              <w:rFonts w:cs="Times New Roman" w:hint="eastAsia"/>
              <w:sz w:val="26"/>
              <w:szCs w:val="26"/>
              <w:rtl/>
              <w:lang w:eastAsia="fr-FR"/>
            </w:rPr>
          </w:rPrChange>
        </w:rPr>
        <w:t>حيث</w:t>
      </w:r>
      <w:r w:rsidRPr="000F3EE9">
        <w:rPr>
          <w:rFonts w:cs="Times New Roman"/>
          <w:sz w:val="26"/>
          <w:szCs w:val="26"/>
          <w:rtl/>
          <w:lang w:eastAsia="fr-FR"/>
          <w:rPrChange w:id="2418" w:author="SRO">
            <w:rPr>
              <w:rFonts w:cs="Times New Roman"/>
              <w:sz w:val="26"/>
              <w:szCs w:val="26"/>
              <w:rtl/>
              <w:lang w:eastAsia="fr-FR"/>
            </w:rPr>
          </w:rPrChange>
        </w:rPr>
        <w:t xml:space="preserve"> </w:t>
      </w:r>
      <w:r w:rsidRPr="000F3EE9">
        <w:rPr>
          <w:rFonts w:cs="Times New Roman" w:hint="eastAsia"/>
          <w:sz w:val="26"/>
          <w:szCs w:val="26"/>
          <w:rtl/>
          <w:lang w:eastAsia="fr-FR"/>
          <w:rPrChange w:id="2419" w:author="SRO">
            <w:rPr>
              <w:rFonts w:cs="Times New Roman" w:hint="eastAsia"/>
              <w:sz w:val="26"/>
              <w:szCs w:val="26"/>
              <w:rtl/>
              <w:lang w:eastAsia="fr-FR"/>
            </w:rPr>
          </w:rPrChange>
        </w:rPr>
        <w:t>الحكامة،</w:t>
      </w:r>
      <w:r w:rsidRPr="000F3EE9">
        <w:rPr>
          <w:rFonts w:cs="Times New Roman"/>
          <w:sz w:val="26"/>
          <w:szCs w:val="26"/>
          <w:rtl/>
          <w:lang w:eastAsia="fr-FR"/>
          <w:rPrChange w:id="2420" w:author="SRO">
            <w:rPr>
              <w:rFonts w:cs="Times New Roman"/>
              <w:sz w:val="26"/>
              <w:szCs w:val="26"/>
              <w:rtl/>
              <w:lang w:eastAsia="fr-FR"/>
            </w:rPr>
          </w:rPrChange>
        </w:rPr>
        <w:t xml:space="preserve"> </w:t>
      </w:r>
      <w:r w:rsidRPr="000F3EE9">
        <w:rPr>
          <w:rFonts w:cs="Times New Roman" w:hint="eastAsia"/>
          <w:sz w:val="26"/>
          <w:szCs w:val="26"/>
          <w:rtl/>
          <w:lang w:eastAsia="fr-FR"/>
          <w:rPrChange w:id="2421" w:author="SRO">
            <w:rPr>
              <w:rFonts w:cs="Times New Roman" w:hint="eastAsia"/>
              <w:sz w:val="26"/>
              <w:szCs w:val="26"/>
              <w:rtl/>
              <w:lang w:eastAsia="fr-FR"/>
            </w:rPr>
          </w:rPrChange>
        </w:rPr>
        <w:t>لاسيما</w:t>
      </w:r>
      <w:r w:rsidRPr="000F3EE9">
        <w:rPr>
          <w:rFonts w:cs="Times New Roman"/>
          <w:sz w:val="26"/>
          <w:szCs w:val="26"/>
          <w:rtl/>
          <w:lang w:eastAsia="fr-FR"/>
          <w:rPrChange w:id="2422" w:author="SRO">
            <w:rPr>
              <w:rFonts w:cs="Times New Roman"/>
              <w:sz w:val="26"/>
              <w:szCs w:val="26"/>
              <w:rtl/>
              <w:lang w:eastAsia="fr-FR"/>
            </w:rPr>
          </w:rPrChange>
        </w:rPr>
        <w:t xml:space="preserve"> </w:t>
      </w:r>
      <w:r w:rsidRPr="000F3EE9">
        <w:rPr>
          <w:rFonts w:cs="Times New Roman" w:hint="eastAsia"/>
          <w:sz w:val="26"/>
          <w:szCs w:val="26"/>
          <w:rtl/>
          <w:lang w:eastAsia="fr-FR"/>
          <w:rPrChange w:id="2423" w:author="SRO">
            <w:rPr>
              <w:rFonts w:cs="Times New Roman" w:hint="eastAsia"/>
              <w:sz w:val="26"/>
              <w:szCs w:val="26"/>
              <w:rtl/>
              <w:lang w:eastAsia="fr-FR"/>
            </w:rPr>
          </w:rPrChange>
        </w:rPr>
        <w:t>على</w:t>
      </w:r>
      <w:r w:rsidRPr="000F3EE9">
        <w:rPr>
          <w:rFonts w:cs="Times New Roman"/>
          <w:sz w:val="26"/>
          <w:szCs w:val="26"/>
          <w:rtl/>
          <w:lang w:eastAsia="fr-FR"/>
          <w:rPrChange w:id="2424" w:author="SRO">
            <w:rPr>
              <w:rFonts w:cs="Times New Roman"/>
              <w:sz w:val="26"/>
              <w:szCs w:val="26"/>
              <w:rtl/>
              <w:lang w:eastAsia="fr-FR"/>
            </w:rPr>
          </w:rPrChange>
        </w:rPr>
        <w:t xml:space="preserve"> </w:t>
      </w:r>
      <w:r w:rsidRPr="000F3EE9">
        <w:rPr>
          <w:rFonts w:cs="Times New Roman" w:hint="eastAsia"/>
          <w:sz w:val="26"/>
          <w:szCs w:val="26"/>
          <w:rtl/>
          <w:lang w:eastAsia="fr-FR"/>
          <w:rPrChange w:id="2425" w:author="SRO">
            <w:rPr>
              <w:rFonts w:cs="Times New Roman" w:hint="eastAsia"/>
              <w:sz w:val="26"/>
              <w:szCs w:val="26"/>
              <w:rtl/>
              <w:lang w:eastAsia="fr-FR"/>
            </w:rPr>
          </w:rPrChange>
        </w:rPr>
        <w:t>مستوى</w:t>
      </w:r>
      <w:r w:rsidRPr="000F3EE9">
        <w:rPr>
          <w:rFonts w:cs="Times New Roman"/>
          <w:sz w:val="26"/>
          <w:szCs w:val="26"/>
          <w:rtl/>
          <w:lang w:eastAsia="fr-FR"/>
          <w:rPrChange w:id="2426" w:author="SRO">
            <w:rPr>
              <w:rFonts w:cs="Times New Roman"/>
              <w:sz w:val="26"/>
              <w:szCs w:val="26"/>
              <w:rtl/>
              <w:lang w:eastAsia="fr-FR"/>
            </w:rPr>
          </w:rPrChange>
        </w:rPr>
        <w:t xml:space="preserve"> </w:t>
      </w:r>
      <w:r w:rsidRPr="000F3EE9">
        <w:rPr>
          <w:rFonts w:cs="Times New Roman" w:hint="eastAsia"/>
          <w:sz w:val="26"/>
          <w:szCs w:val="26"/>
          <w:rtl/>
          <w:lang w:eastAsia="fr-FR"/>
          <w:rPrChange w:id="2427" w:author="SRO">
            <w:rPr>
              <w:rFonts w:cs="Times New Roman" w:hint="eastAsia"/>
              <w:sz w:val="26"/>
              <w:szCs w:val="26"/>
              <w:rtl/>
              <w:lang w:eastAsia="fr-FR"/>
            </w:rPr>
          </w:rPrChange>
        </w:rPr>
        <w:t>المشاركة</w:t>
      </w:r>
      <w:r w:rsidRPr="000F3EE9">
        <w:rPr>
          <w:rFonts w:cs="Times New Roman"/>
          <w:sz w:val="26"/>
          <w:szCs w:val="26"/>
          <w:rtl/>
          <w:lang w:eastAsia="fr-FR"/>
          <w:rPrChange w:id="2428" w:author="SRO">
            <w:rPr>
              <w:rFonts w:cs="Times New Roman"/>
              <w:sz w:val="26"/>
              <w:szCs w:val="26"/>
              <w:rtl/>
              <w:lang w:eastAsia="fr-FR"/>
            </w:rPr>
          </w:rPrChange>
        </w:rPr>
        <w:t xml:space="preserve"> </w:t>
      </w:r>
      <w:r w:rsidRPr="000F3EE9">
        <w:rPr>
          <w:rFonts w:cs="Times New Roman" w:hint="eastAsia"/>
          <w:sz w:val="26"/>
          <w:szCs w:val="26"/>
          <w:rtl/>
          <w:lang w:eastAsia="fr-FR"/>
          <w:rPrChange w:id="2429" w:author="SRO">
            <w:rPr>
              <w:rFonts w:cs="Times New Roman" w:hint="eastAsia"/>
              <w:sz w:val="26"/>
              <w:szCs w:val="26"/>
              <w:rtl/>
              <w:lang w:eastAsia="fr-FR"/>
            </w:rPr>
          </w:rPrChange>
        </w:rPr>
        <w:t>والمسؤولية</w:t>
      </w:r>
      <w:r w:rsidRPr="000F3EE9">
        <w:rPr>
          <w:rFonts w:cs="Times New Roman"/>
          <w:sz w:val="26"/>
          <w:szCs w:val="26"/>
          <w:rtl/>
          <w:lang w:eastAsia="fr-FR"/>
          <w:rPrChange w:id="2430" w:author="SRO">
            <w:rPr>
              <w:rFonts w:cs="Times New Roman"/>
              <w:sz w:val="26"/>
              <w:szCs w:val="26"/>
              <w:rtl/>
              <w:lang w:eastAsia="fr-FR"/>
            </w:rPr>
          </w:rPrChange>
        </w:rPr>
        <w:t xml:space="preserve">. </w:t>
      </w:r>
      <w:r w:rsidRPr="000F3EE9">
        <w:rPr>
          <w:rFonts w:cs="Times New Roman" w:hint="eastAsia"/>
          <w:sz w:val="26"/>
          <w:szCs w:val="26"/>
          <w:rtl/>
          <w:lang w:eastAsia="fr-FR"/>
          <w:rPrChange w:id="2431" w:author="SRO">
            <w:rPr>
              <w:rFonts w:cs="Times New Roman" w:hint="eastAsia"/>
              <w:sz w:val="26"/>
              <w:szCs w:val="26"/>
              <w:rtl/>
              <w:lang w:eastAsia="fr-FR"/>
            </w:rPr>
          </w:rPrChange>
        </w:rPr>
        <w:t>فبحث</w:t>
      </w:r>
      <w:r w:rsidRPr="000F3EE9">
        <w:rPr>
          <w:rFonts w:cs="Times New Roman"/>
          <w:sz w:val="26"/>
          <w:szCs w:val="26"/>
          <w:rtl/>
          <w:lang w:eastAsia="fr-FR"/>
          <w:rPrChange w:id="2432" w:author="SRO">
            <w:rPr>
              <w:rFonts w:cs="Times New Roman"/>
              <w:sz w:val="26"/>
              <w:szCs w:val="26"/>
              <w:rtl/>
              <w:lang w:eastAsia="fr-FR"/>
            </w:rPr>
          </w:rPrChange>
        </w:rPr>
        <w:t xml:space="preserve"> </w:t>
      </w:r>
      <w:r w:rsidRPr="000F3EE9">
        <w:rPr>
          <w:rFonts w:cs="Times New Roman" w:hint="eastAsia"/>
          <w:sz w:val="26"/>
          <w:szCs w:val="26"/>
          <w:rtl/>
          <w:lang w:eastAsia="fr-FR"/>
          <w:rPrChange w:id="2433" w:author="SRO">
            <w:rPr>
              <w:rFonts w:cs="Times New Roman" w:hint="eastAsia"/>
              <w:sz w:val="26"/>
              <w:szCs w:val="26"/>
              <w:rtl/>
              <w:lang w:eastAsia="fr-FR"/>
            </w:rPr>
          </w:rPrChange>
        </w:rPr>
        <w:t>بالتفصيل</w:t>
      </w:r>
      <w:r w:rsidRPr="000F3EE9">
        <w:rPr>
          <w:rFonts w:cs="Times New Roman"/>
          <w:sz w:val="26"/>
          <w:szCs w:val="26"/>
          <w:rtl/>
          <w:lang w:eastAsia="fr-FR"/>
          <w:rPrChange w:id="2434" w:author="SRO">
            <w:rPr>
              <w:rFonts w:cs="Times New Roman"/>
              <w:sz w:val="26"/>
              <w:szCs w:val="26"/>
              <w:rtl/>
              <w:lang w:eastAsia="fr-FR"/>
            </w:rPr>
          </w:rPrChange>
        </w:rPr>
        <w:t xml:space="preserve"> </w:t>
      </w:r>
      <w:r w:rsidRPr="000F3EE9">
        <w:rPr>
          <w:rFonts w:cs="Times New Roman" w:hint="eastAsia"/>
          <w:sz w:val="26"/>
          <w:szCs w:val="26"/>
          <w:rtl/>
          <w:lang w:eastAsia="fr-FR"/>
          <w:rPrChange w:id="2435" w:author="SRO">
            <w:rPr>
              <w:rFonts w:cs="Times New Roman" w:hint="eastAsia"/>
              <w:sz w:val="26"/>
              <w:szCs w:val="26"/>
              <w:rtl/>
              <w:lang w:eastAsia="fr-FR"/>
            </w:rPr>
          </w:rPrChange>
        </w:rPr>
        <w:t>هذين</w:t>
      </w:r>
      <w:r w:rsidRPr="000F3EE9">
        <w:rPr>
          <w:rFonts w:cs="Times New Roman"/>
          <w:sz w:val="26"/>
          <w:szCs w:val="26"/>
          <w:rtl/>
          <w:lang w:eastAsia="fr-FR"/>
          <w:rPrChange w:id="2436" w:author="SRO">
            <w:rPr>
              <w:rFonts w:cs="Times New Roman"/>
              <w:sz w:val="26"/>
              <w:szCs w:val="26"/>
              <w:rtl/>
              <w:lang w:eastAsia="fr-FR"/>
            </w:rPr>
          </w:rPrChange>
        </w:rPr>
        <w:t xml:space="preserve"> </w:t>
      </w:r>
      <w:r w:rsidRPr="000F3EE9">
        <w:rPr>
          <w:rFonts w:cs="Times New Roman" w:hint="eastAsia"/>
          <w:sz w:val="26"/>
          <w:szCs w:val="26"/>
          <w:rtl/>
          <w:lang w:eastAsia="fr-FR"/>
          <w:rPrChange w:id="2437" w:author="SRO">
            <w:rPr>
              <w:rFonts w:cs="Times New Roman" w:hint="eastAsia"/>
              <w:sz w:val="26"/>
              <w:szCs w:val="26"/>
              <w:rtl/>
              <w:lang w:eastAsia="fr-FR"/>
            </w:rPr>
          </w:rPrChange>
        </w:rPr>
        <w:t>المفهومين،</w:t>
      </w:r>
      <w:r w:rsidRPr="000F3EE9">
        <w:rPr>
          <w:rFonts w:cs="Times New Roman"/>
          <w:sz w:val="26"/>
          <w:szCs w:val="26"/>
          <w:rtl/>
          <w:lang w:eastAsia="fr-FR"/>
          <w:rPrChange w:id="2438" w:author="SRO">
            <w:rPr>
              <w:rFonts w:cs="Times New Roman"/>
              <w:sz w:val="26"/>
              <w:szCs w:val="26"/>
              <w:rtl/>
              <w:lang w:eastAsia="fr-FR"/>
            </w:rPr>
          </w:rPrChange>
        </w:rPr>
        <w:t xml:space="preserve"> </w:t>
      </w:r>
      <w:r w:rsidRPr="000F3EE9">
        <w:rPr>
          <w:rFonts w:cs="Times New Roman" w:hint="eastAsia"/>
          <w:sz w:val="26"/>
          <w:szCs w:val="26"/>
          <w:rtl/>
          <w:lang w:eastAsia="fr-FR"/>
          <w:rPrChange w:id="2439" w:author="SRO">
            <w:rPr>
              <w:rFonts w:cs="Times New Roman" w:hint="eastAsia"/>
              <w:sz w:val="26"/>
              <w:szCs w:val="26"/>
              <w:rtl/>
              <w:lang w:eastAsia="fr-FR"/>
            </w:rPr>
          </w:rPrChange>
        </w:rPr>
        <w:t>حكامة</w:t>
      </w:r>
      <w:r w:rsidRPr="000F3EE9">
        <w:rPr>
          <w:rFonts w:cs="Times New Roman"/>
          <w:sz w:val="26"/>
          <w:szCs w:val="26"/>
          <w:rtl/>
          <w:lang w:eastAsia="fr-FR"/>
          <w:rPrChange w:id="2440" w:author="SRO">
            <w:rPr>
              <w:rFonts w:cs="Times New Roman"/>
              <w:sz w:val="26"/>
              <w:szCs w:val="26"/>
              <w:rtl/>
              <w:lang w:eastAsia="fr-FR"/>
            </w:rPr>
          </w:rPrChange>
        </w:rPr>
        <w:t xml:space="preserve"> </w:t>
      </w:r>
      <w:r w:rsidRPr="000F3EE9">
        <w:rPr>
          <w:rFonts w:cs="Times New Roman" w:hint="eastAsia"/>
          <w:sz w:val="26"/>
          <w:szCs w:val="26"/>
          <w:rtl/>
          <w:lang w:eastAsia="fr-FR"/>
          <w:rPrChange w:id="2441" w:author="SRO">
            <w:rPr>
              <w:rFonts w:cs="Times New Roman" w:hint="eastAsia"/>
              <w:sz w:val="26"/>
              <w:szCs w:val="26"/>
              <w:rtl/>
              <w:lang w:eastAsia="fr-FR"/>
            </w:rPr>
          </w:rPrChange>
        </w:rPr>
        <w:t>المقاولات</w:t>
      </w:r>
      <w:r w:rsidRPr="000F3EE9">
        <w:rPr>
          <w:rFonts w:cs="Times New Roman"/>
          <w:sz w:val="26"/>
          <w:szCs w:val="26"/>
          <w:rtl/>
          <w:lang w:eastAsia="fr-FR"/>
          <w:rPrChange w:id="2442" w:author="SRO">
            <w:rPr>
              <w:rFonts w:cs="Times New Roman"/>
              <w:sz w:val="26"/>
              <w:szCs w:val="26"/>
              <w:rtl/>
              <w:lang w:eastAsia="fr-FR"/>
            </w:rPr>
          </w:rPrChange>
        </w:rPr>
        <w:t xml:space="preserve"> </w:t>
      </w:r>
      <w:r w:rsidRPr="000F3EE9">
        <w:rPr>
          <w:rFonts w:cs="Times New Roman" w:hint="eastAsia"/>
          <w:sz w:val="26"/>
          <w:szCs w:val="26"/>
          <w:rtl/>
          <w:lang w:eastAsia="fr-FR"/>
          <w:rPrChange w:id="2443" w:author="SRO">
            <w:rPr>
              <w:rFonts w:cs="Times New Roman" w:hint="eastAsia"/>
              <w:sz w:val="26"/>
              <w:szCs w:val="26"/>
              <w:rtl/>
              <w:lang w:eastAsia="fr-FR"/>
            </w:rPr>
          </w:rPrChange>
        </w:rPr>
        <w:t>وذلك</w:t>
      </w:r>
      <w:r w:rsidRPr="000F3EE9">
        <w:rPr>
          <w:rFonts w:cs="Times New Roman"/>
          <w:sz w:val="26"/>
          <w:szCs w:val="26"/>
          <w:rtl/>
          <w:lang w:eastAsia="fr-FR"/>
          <w:rPrChange w:id="2444" w:author="SRO">
            <w:rPr>
              <w:rFonts w:cs="Times New Roman"/>
              <w:sz w:val="26"/>
              <w:szCs w:val="26"/>
              <w:rtl/>
              <w:lang w:eastAsia="fr-FR"/>
            </w:rPr>
          </w:rPrChange>
        </w:rPr>
        <w:t xml:space="preserve"> </w:t>
      </w:r>
      <w:r w:rsidRPr="000F3EE9">
        <w:rPr>
          <w:rFonts w:cs="Times New Roman" w:hint="eastAsia"/>
          <w:sz w:val="26"/>
          <w:szCs w:val="26"/>
          <w:rtl/>
          <w:lang w:eastAsia="fr-FR"/>
          <w:rPrChange w:id="2445" w:author="SRO">
            <w:rPr>
              <w:rFonts w:cs="Times New Roman" w:hint="eastAsia"/>
              <w:sz w:val="26"/>
              <w:szCs w:val="26"/>
              <w:rtl/>
              <w:lang w:eastAsia="fr-FR"/>
            </w:rPr>
          </w:rPrChange>
        </w:rPr>
        <w:t>بتعريفها</w:t>
      </w:r>
      <w:r w:rsidRPr="000F3EE9">
        <w:rPr>
          <w:rFonts w:cs="Times New Roman"/>
          <w:sz w:val="26"/>
          <w:szCs w:val="26"/>
          <w:rtl/>
          <w:lang w:eastAsia="fr-FR"/>
          <w:rPrChange w:id="2446" w:author="SRO">
            <w:rPr>
              <w:rFonts w:cs="Times New Roman"/>
              <w:sz w:val="26"/>
              <w:szCs w:val="26"/>
              <w:rtl/>
              <w:lang w:eastAsia="fr-FR"/>
            </w:rPr>
          </w:rPrChange>
        </w:rPr>
        <w:t xml:space="preserve"> </w:t>
      </w:r>
      <w:r w:rsidRPr="000F3EE9">
        <w:rPr>
          <w:rFonts w:cs="Times New Roman" w:hint="eastAsia"/>
          <w:sz w:val="26"/>
          <w:szCs w:val="26"/>
          <w:rtl/>
          <w:lang w:eastAsia="fr-FR"/>
          <w:rPrChange w:id="2447" w:author="SRO">
            <w:rPr>
              <w:rFonts w:cs="Times New Roman" w:hint="eastAsia"/>
              <w:sz w:val="26"/>
              <w:szCs w:val="26"/>
              <w:rtl/>
              <w:lang w:eastAsia="fr-FR"/>
            </w:rPr>
          </w:rPrChange>
        </w:rPr>
        <w:t>وإظهار</w:t>
      </w:r>
      <w:r w:rsidRPr="000F3EE9">
        <w:rPr>
          <w:rFonts w:cs="Times New Roman"/>
          <w:sz w:val="26"/>
          <w:szCs w:val="26"/>
          <w:rtl/>
          <w:lang w:eastAsia="fr-FR"/>
          <w:rPrChange w:id="2448" w:author="SRO">
            <w:rPr>
              <w:rFonts w:cs="Times New Roman"/>
              <w:sz w:val="26"/>
              <w:szCs w:val="26"/>
              <w:rtl/>
              <w:lang w:eastAsia="fr-FR"/>
            </w:rPr>
          </w:rPrChange>
        </w:rPr>
        <w:t xml:space="preserve"> </w:t>
      </w:r>
      <w:r w:rsidRPr="000F3EE9">
        <w:rPr>
          <w:rFonts w:cs="Times New Roman" w:hint="eastAsia"/>
          <w:sz w:val="26"/>
          <w:szCs w:val="26"/>
          <w:rtl/>
          <w:lang w:eastAsia="fr-FR"/>
          <w:rPrChange w:id="2449" w:author="SRO">
            <w:rPr>
              <w:rFonts w:cs="Times New Roman" w:hint="eastAsia"/>
              <w:sz w:val="26"/>
              <w:szCs w:val="26"/>
              <w:rtl/>
              <w:lang w:eastAsia="fr-FR"/>
            </w:rPr>
          </w:rPrChange>
        </w:rPr>
        <w:t>ماهية</w:t>
      </w:r>
      <w:r w:rsidRPr="000F3EE9">
        <w:rPr>
          <w:rFonts w:cs="Times New Roman"/>
          <w:sz w:val="26"/>
          <w:szCs w:val="26"/>
          <w:rtl/>
          <w:lang w:eastAsia="fr-FR"/>
          <w:rPrChange w:id="2450" w:author="SRO">
            <w:rPr>
              <w:rFonts w:cs="Times New Roman"/>
              <w:sz w:val="26"/>
              <w:szCs w:val="26"/>
              <w:rtl/>
              <w:lang w:eastAsia="fr-FR"/>
            </w:rPr>
          </w:rPrChange>
        </w:rPr>
        <w:t xml:space="preserve"> </w:t>
      </w:r>
      <w:r w:rsidRPr="000F3EE9">
        <w:rPr>
          <w:rFonts w:cs="Times New Roman" w:hint="eastAsia"/>
          <w:sz w:val="26"/>
          <w:szCs w:val="26"/>
          <w:rtl/>
          <w:lang w:eastAsia="fr-FR"/>
          <w:rPrChange w:id="2451" w:author="SRO">
            <w:rPr>
              <w:rFonts w:cs="Times New Roman" w:hint="eastAsia"/>
              <w:sz w:val="26"/>
              <w:szCs w:val="26"/>
              <w:rtl/>
              <w:lang w:eastAsia="fr-FR"/>
            </w:rPr>
          </w:rPrChange>
        </w:rPr>
        <w:t>الحكامة</w:t>
      </w:r>
      <w:r w:rsidRPr="000F3EE9">
        <w:rPr>
          <w:rFonts w:cs="Times New Roman"/>
          <w:sz w:val="26"/>
          <w:szCs w:val="26"/>
          <w:rtl/>
          <w:lang w:eastAsia="fr-FR"/>
          <w:rPrChange w:id="2452" w:author="SRO">
            <w:rPr>
              <w:rFonts w:cs="Times New Roman"/>
              <w:sz w:val="26"/>
              <w:szCs w:val="26"/>
              <w:rtl/>
              <w:lang w:eastAsia="fr-FR"/>
            </w:rPr>
          </w:rPrChange>
        </w:rPr>
        <w:t xml:space="preserve"> </w:t>
      </w:r>
      <w:r w:rsidRPr="000F3EE9">
        <w:rPr>
          <w:rFonts w:cs="Times New Roman" w:hint="eastAsia"/>
          <w:sz w:val="26"/>
          <w:szCs w:val="26"/>
          <w:rtl/>
          <w:lang w:eastAsia="fr-FR"/>
          <w:rPrChange w:id="2453" w:author="SRO">
            <w:rPr>
              <w:rFonts w:cs="Times New Roman" w:hint="eastAsia"/>
              <w:sz w:val="26"/>
              <w:szCs w:val="26"/>
              <w:rtl/>
              <w:lang w:eastAsia="fr-FR"/>
            </w:rPr>
          </w:rPrChange>
        </w:rPr>
        <w:t>الرشيدة</w:t>
      </w:r>
      <w:r w:rsidRPr="000F3EE9">
        <w:rPr>
          <w:rFonts w:cs="Times New Roman"/>
          <w:sz w:val="26"/>
          <w:szCs w:val="26"/>
          <w:rtl/>
          <w:lang w:eastAsia="fr-FR"/>
          <w:rPrChange w:id="2454" w:author="SRO">
            <w:rPr>
              <w:rFonts w:cs="Times New Roman"/>
              <w:sz w:val="26"/>
              <w:szCs w:val="26"/>
              <w:rtl/>
              <w:lang w:eastAsia="fr-FR"/>
            </w:rPr>
          </w:rPrChange>
        </w:rPr>
        <w:t xml:space="preserve"> </w:t>
      </w:r>
      <w:r w:rsidRPr="000F3EE9">
        <w:rPr>
          <w:rFonts w:cs="Times New Roman" w:hint="eastAsia"/>
          <w:sz w:val="26"/>
          <w:szCs w:val="26"/>
          <w:rtl/>
          <w:lang w:eastAsia="fr-FR"/>
          <w:rPrChange w:id="2455" w:author="SRO">
            <w:rPr>
              <w:rFonts w:cs="Times New Roman" w:hint="eastAsia"/>
              <w:sz w:val="26"/>
              <w:szCs w:val="26"/>
              <w:rtl/>
              <w:lang w:eastAsia="fr-FR"/>
            </w:rPr>
          </w:rPrChange>
        </w:rPr>
        <w:t>للمقاولات</w:t>
      </w:r>
      <w:r w:rsidRPr="000F3EE9">
        <w:rPr>
          <w:rFonts w:cs="Times New Roman"/>
          <w:sz w:val="26"/>
          <w:szCs w:val="26"/>
          <w:rtl/>
          <w:lang w:eastAsia="fr-FR"/>
          <w:rPrChange w:id="2456" w:author="SRO">
            <w:rPr>
              <w:rFonts w:cs="Times New Roman"/>
              <w:sz w:val="26"/>
              <w:szCs w:val="26"/>
              <w:rtl/>
              <w:lang w:eastAsia="fr-FR"/>
            </w:rPr>
          </w:rPrChange>
        </w:rPr>
        <w:t>.</w:t>
      </w:r>
    </w:p>
    <w:p w:rsidR="00832F4C" w:rsidRPr="000F3EE9" w:rsidRDefault="00832F4C" w:rsidP="00F6318D">
      <w:pPr>
        <w:pStyle w:val="Sansinterligne1"/>
        <w:numPr>
          <w:ilvl w:val="0"/>
          <w:numId w:val="28"/>
          <w:numberingChange w:id="2457" w:author="SRO" w:date="2011-02-21T09:12:00Z" w:original="%1:73:0:."/>
        </w:numPr>
        <w:bidi/>
        <w:spacing w:after="240"/>
        <w:ind w:left="34" w:firstLine="0"/>
        <w:jc w:val="both"/>
        <w:rPr>
          <w:rFonts w:cs="Times New Roman"/>
          <w:sz w:val="26"/>
          <w:szCs w:val="26"/>
          <w:rtl/>
          <w:lang w:eastAsia="fr-FR"/>
          <w:rPrChange w:id="2458" w:author="SRO">
            <w:rPr>
              <w:rFonts w:cs="Times New Roman"/>
              <w:sz w:val="26"/>
              <w:szCs w:val="26"/>
              <w:rtl/>
              <w:lang w:eastAsia="fr-FR"/>
            </w:rPr>
          </w:rPrChange>
        </w:rPr>
      </w:pPr>
      <w:r w:rsidRPr="000F3EE9">
        <w:rPr>
          <w:rFonts w:cs="Times New Roman" w:hint="eastAsia"/>
          <w:sz w:val="26"/>
          <w:szCs w:val="26"/>
          <w:rtl/>
          <w:lang w:eastAsia="fr-FR"/>
          <w:rPrChange w:id="2459" w:author="SRO">
            <w:rPr>
              <w:rFonts w:cs="Times New Roman" w:hint="eastAsia"/>
              <w:sz w:val="26"/>
              <w:szCs w:val="26"/>
              <w:rtl/>
              <w:lang w:eastAsia="fr-FR"/>
            </w:rPr>
          </w:rPrChange>
        </w:rPr>
        <w:t>أنهى</w:t>
      </w:r>
      <w:r w:rsidRPr="000F3EE9">
        <w:rPr>
          <w:rFonts w:cs="Times New Roman"/>
          <w:sz w:val="26"/>
          <w:szCs w:val="26"/>
          <w:rtl/>
          <w:lang w:eastAsia="fr-FR"/>
          <w:rPrChange w:id="2460" w:author="SRO">
            <w:rPr>
              <w:rFonts w:cs="Times New Roman"/>
              <w:sz w:val="26"/>
              <w:szCs w:val="26"/>
              <w:rtl/>
              <w:lang w:eastAsia="fr-FR"/>
            </w:rPr>
          </w:rPrChange>
        </w:rPr>
        <w:t xml:space="preserve"> </w:t>
      </w:r>
      <w:r w:rsidRPr="000F3EE9">
        <w:rPr>
          <w:rFonts w:cs="Times New Roman" w:hint="eastAsia"/>
          <w:sz w:val="26"/>
          <w:szCs w:val="26"/>
          <w:rtl/>
          <w:lang w:eastAsia="fr-FR"/>
          <w:rPrChange w:id="2461" w:author="SRO">
            <w:rPr>
              <w:rFonts w:cs="Times New Roman" w:hint="eastAsia"/>
              <w:sz w:val="26"/>
              <w:szCs w:val="26"/>
              <w:rtl/>
              <w:lang w:eastAsia="fr-FR"/>
            </w:rPr>
          </w:rPrChange>
        </w:rPr>
        <w:t>المتكلم</w:t>
      </w:r>
      <w:r w:rsidRPr="000F3EE9">
        <w:rPr>
          <w:rFonts w:cs="Times New Roman"/>
          <w:sz w:val="26"/>
          <w:szCs w:val="26"/>
          <w:rtl/>
          <w:lang w:eastAsia="fr-FR"/>
          <w:rPrChange w:id="2462" w:author="SRO">
            <w:rPr>
              <w:rFonts w:cs="Times New Roman"/>
              <w:sz w:val="26"/>
              <w:szCs w:val="26"/>
              <w:rtl/>
              <w:lang w:eastAsia="fr-FR"/>
            </w:rPr>
          </w:rPrChange>
        </w:rPr>
        <w:t xml:space="preserve"> </w:t>
      </w:r>
      <w:r w:rsidRPr="000F3EE9">
        <w:rPr>
          <w:rFonts w:cs="Times New Roman" w:hint="eastAsia"/>
          <w:sz w:val="26"/>
          <w:szCs w:val="26"/>
          <w:rtl/>
          <w:lang w:eastAsia="fr-FR"/>
          <w:rPrChange w:id="2463" w:author="SRO">
            <w:rPr>
              <w:rFonts w:cs="Times New Roman" w:hint="eastAsia"/>
              <w:sz w:val="26"/>
              <w:szCs w:val="26"/>
              <w:rtl/>
              <w:lang w:eastAsia="fr-FR"/>
            </w:rPr>
          </w:rPrChange>
        </w:rPr>
        <w:t>عرضه</w:t>
      </w:r>
      <w:r w:rsidRPr="000F3EE9">
        <w:rPr>
          <w:rFonts w:cs="Times New Roman"/>
          <w:sz w:val="26"/>
          <w:szCs w:val="26"/>
          <w:rtl/>
          <w:lang w:eastAsia="fr-FR"/>
          <w:rPrChange w:id="2464" w:author="SRO">
            <w:rPr>
              <w:rFonts w:cs="Times New Roman"/>
              <w:sz w:val="26"/>
              <w:szCs w:val="26"/>
              <w:rtl/>
              <w:lang w:eastAsia="fr-FR"/>
            </w:rPr>
          </w:rPrChange>
        </w:rPr>
        <w:t xml:space="preserve"> </w:t>
      </w:r>
      <w:r w:rsidRPr="000F3EE9">
        <w:rPr>
          <w:rFonts w:cs="Times New Roman" w:hint="eastAsia"/>
          <w:sz w:val="26"/>
          <w:szCs w:val="26"/>
          <w:rtl/>
          <w:lang w:eastAsia="fr-FR"/>
          <w:rPrChange w:id="2465" w:author="SRO">
            <w:rPr>
              <w:rFonts w:cs="Times New Roman" w:hint="eastAsia"/>
              <w:sz w:val="26"/>
              <w:szCs w:val="26"/>
              <w:rtl/>
              <w:lang w:eastAsia="fr-FR"/>
            </w:rPr>
          </w:rPrChange>
        </w:rPr>
        <w:t>بالحديث</w:t>
      </w:r>
      <w:r w:rsidRPr="000F3EE9">
        <w:rPr>
          <w:rFonts w:cs="Times New Roman"/>
          <w:sz w:val="26"/>
          <w:szCs w:val="26"/>
          <w:rtl/>
          <w:lang w:eastAsia="fr-FR"/>
          <w:rPrChange w:id="2466" w:author="SRO">
            <w:rPr>
              <w:rFonts w:cs="Times New Roman"/>
              <w:sz w:val="26"/>
              <w:szCs w:val="26"/>
              <w:rtl/>
              <w:lang w:eastAsia="fr-FR"/>
            </w:rPr>
          </w:rPrChange>
        </w:rPr>
        <w:t xml:space="preserve"> </w:t>
      </w:r>
      <w:r w:rsidRPr="000F3EE9">
        <w:rPr>
          <w:rFonts w:cs="Times New Roman" w:hint="eastAsia"/>
          <w:sz w:val="26"/>
          <w:szCs w:val="26"/>
          <w:rtl/>
          <w:lang w:eastAsia="fr-FR"/>
          <w:rPrChange w:id="2467" w:author="SRO">
            <w:rPr>
              <w:rFonts w:cs="Times New Roman" w:hint="eastAsia"/>
              <w:sz w:val="26"/>
              <w:szCs w:val="26"/>
              <w:rtl/>
              <w:lang w:eastAsia="fr-FR"/>
            </w:rPr>
          </w:rPrChange>
        </w:rPr>
        <w:t>عن</w:t>
      </w:r>
      <w:r w:rsidRPr="000F3EE9">
        <w:rPr>
          <w:rFonts w:cs="Times New Roman"/>
          <w:sz w:val="26"/>
          <w:szCs w:val="26"/>
          <w:rtl/>
          <w:lang w:eastAsia="fr-FR"/>
          <w:rPrChange w:id="2468" w:author="SRO">
            <w:rPr>
              <w:rFonts w:cs="Times New Roman"/>
              <w:sz w:val="26"/>
              <w:szCs w:val="26"/>
              <w:rtl/>
              <w:lang w:eastAsia="fr-FR"/>
            </w:rPr>
          </w:rPrChange>
        </w:rPr>
        <w:t xml:space="preserve"> </w:t>
      </w:r>
      <w:r w:rsidRPr="000F3EE9">
        <w:rPr>
          <w:rFonts w:cs="Times New Roman" w:hint="eastAsia"/>
          <w:sz w:val="26"/>
          <w:szCs w:val="26"/>
          <w:rtl/>
          <w:lang w:eastAsia="fr-FR"/>
          <w:rPrChange w:id="2469" w:author="SRO">
            <w:rPr>
              <w:rFonts w:cs="Times New Roman" w:hint="eastAsia"/>
              <w:sz w:val="26"/>
              <w:szCs w:val="26"/>
              <w:rtl/>
              <w:lang w:eastAsia="fr-FR"/>
            </w:rPr>
          </w:rPrChange>
        </w:rPr>
        <w:t>المخاطر</w:t>
      </w:r>
      <w:r w:rsidRPr="000F3EE9">
        <w:rPr>
          <w:rFonts w:cs="Times New Roman"/>
          <w:sz w:val="26"/>
          <w:szCs w:val="26"/>
          <w:rtl/>
          <w:lang w:eastAsia="fr-FR"/>
          <w:rPrChange w:id="2470" w:author="SRO">
            <w:rPr>
              <w:rFonts w:cs="Times New Roman"/>
              <w:sz w:val="26"/>
              <w:szCs w:val="26"/>
              <w:rtl/>
              <w:lang w:eastAsia="fr-FR"/>
            </w:rPr>
          </w:rPrChange>
        </w:rPr>
        <w:t xml:space="preserve"> </w:t>
      </w:r>
      <w:r w:rsidRPr="000F3EE9">
        <w:rPr>
          <w:rFonts w:cs="Times New Roman" w:hint="eastAsia"/>
          <w:sz w:val="26"/>
          <w:szCs w:val="26"/>
          <w:rtl/>
          <w:lang w:eastAsia="fr-FR"/>
          <w:rPrChange w:id="2471" w:author="SRO">
            <w:rPr>
              <w:rFonts w:cs="Times New Roman" w:hint="eastAsia"/>
              <w:sz w:val="26"/>
              <w:szCs w:val="26"/>
              <w:rtl/>
              <w:lang w:eastAsia="fr-FR"/>
            </w:rPr>
          </w:rPrChange>
        </w:rPr>
        <w:t>التي</w:t>
      </w:r>
      <w:r w:rsidRPr="000F3EE9">
        <w:rPr>
          <w:rFonts w:cs="Times New Roman"/>
          <w:sz w:val="26"/>
          <w:szCs w:val="26"/>
          <w:rtl/>
          <w:lang w:eastAsia="fr-FR"/>
          <w:rPrChange w:id="2472" w:author="SRO">
            <w:rPr>
              <w:rFonts w:cs="Times New Roman"/>
              <w:sz w:val="26"/>
              <w:szCs w:val="26"/>
              <w:rtl/>
              <w:lang w:eastAsia="fr-FR"/>
            </w:rPr>
          </w:rPrChange>
        </w:rPr>
        <w:t xml:space="preserve"> </w:t>
      </w:r>
      <w:r w:rsidRPr="000F3EE9">
        <w:rPr>
          <w:rFonts w:cs="Times New Roman" w:hint="eastAsia"/>
          <w:sz w:val="26"/>
          <w:szCs w:val="26"/>
          <w:rtl/>
          <w:lang w:eastAsia="fr-FR"/>
          <w:rPrChange w:id="2473" w:author="SRO">
            <w:rPr>
              <w:rFonts w:cs="Times New Roman" w:hint="eastAsia"/>
              <w:sz w:val="26"/>
              <w:szCs w:val="26"/>
              <w:rtl/>
              <w:lang w:eastAsia="fr-FR"/>
            </w:rPr>
          </w:rPrChange>
        </w:rPr>
        <w:t>يمكن</w:t>
      </w:r>
      <w:r w:rsidRPr="000F3EE9">
        <w:rPr>
          <w:rFonts w:cs="Times New Roman"/>
          <w:sz w:val="26"/>
          <w:szCs w:val="26"/>
          <w:rtl/>
          <w:lang w:eastAsia="fr-FR"/>
          <w:rPrChange w:id="2474" w:author="SRO">
            <w:rPr>
              <w:rFonts w:cs="Times New Roman"/>
              <w:sz w:val="26"/>
              <w:szCs w:val="26"/>
              <w:rtl/>
              <w:lang w:eastAsia="fr-FR"/>
            </w:rPr>
          </w:rPrChange>
        </w:rPr>
        <w:t xml:space="preserve"> </w:t>
      </w:r>
      <w:r w:rsidRPr="000F3EE9">
        <w:rPr>
          <w:rFonts w:cs="Times New Roman" w:hint="eastAsia"/>
          <w:sz w:val="26"/>
          <w:szCs w:val="26"/>
          <w:rtl/>
          <w:lang w:eastAsia="fr-FR"/>
          <w:rPrChange w:id="2475" w:author="SRO">
            <w:rPr>
              <w:rFonts w:cs="Times New Roman" w:hint="eastAsia"/>
              <w:sz w:val="26"/>
              <w:szCs w:val="26"/>
              <w:rtl/>
              <w:lang w:eastAsia="fr-FR"/>
            </w:rPr>
          </w:rPrChange>
        </w:rPr>
        <w:t>أن</w:t>
      </w:r>
      <w:r w:rsidRPr="000F3EE9">
        <w:rPr>
          <w:rFonts w:cs="Times New Roman"/>
          <w:sz w:val="26"/>
          <w:szCs w:val="26"/>
          <w:rtl/>
          <w:lang w:eastAsia="fr-FR"/>
          <w:rPrChange w:id="2476" w:author="SRO">
            <w:rPr>
              <w:rFonts w:cs="Times New Roman"/>
              <w:sz w:val="26"/>
              <w:szCs w:val="26"/>
              <w:rtl/>
              <w:lang w:eastAsia="fr-FR"/>
            </w:rPr>
          </w:rPrChange>
        </w:rPr>
        <w:t xml:space="preserve"> </w:t>
      </w:r>
      <w:r w:rsidRPr="000F3EE9">
        <w:rPr>
          <w:rFonts w:cs="Times New Roman" w:hint="eastAsia"/>
          <w:sz w:val="26"/>
          <w:szCs w:val="26"/>
          <w:rtl/>
          <w:lang w:eastAsia="fr-FR"/>
          <w:rPrChange w:id="2477" w:author="SRO">
            <w:rPr>
              <w:rFonts w:cs="Times New Roman" w:hint="eastAsia"/>
              <w:sz w:val="26"/>
              <w:szCs w:val="26"/>
              <w:rtl/>
              <w:lang w:eastAsia="fr-FR"/>
            </w:rPr>
          </w:rPrChange>
        </w:rPr>
        <w:t>تسبب</w:t>
      </w:r>
      <w:r w:rsidRPr="000F3EE9">
        <w:rPr>
          <w:rFonts w:cs="Times New Roman"/>
          <w:sz w:val="26"/>
          <w:szCs w:val="26"/>
          <w:rtl/>
          <w:lang w:eastAsia="fr-FR"/>
          <w:rPrChange w:id="2478" w:author="SRO">
            <w:rPr>
              <w:rFonts w:cs="Times New Roman"/>
              <w:sz w:val="26"/>
              <w:szCs w:val="26"/>
              <w:rtl/>
              <w:lang w:eastAsia="fr-FR"/>
            </w:rPr>
          </w:rPrChange>
        </w:rPr>
        <w:t xml:space="preserve"> </w:t>
      </w:r>
      <w:r w:rsidRPr="000F3EE9">
        <w:rPr>
          <w:rFonts w:cs="Times New Roman" w:hint="eastAsia"/>
          <w:sz w:val="26"/>
          <w:szCs w:val="26"/>
          <w:rtl/>
          <w:lang w:eastAsia="fr-FR"/>
          <w:rPrChange w:id="2479" w:author="SRO">
            <w:rPr>
              <w:rFonts w:cs="Times New Roman" w:hint="eastAsia"/>
              <w:sz w:val="26"/>
              <w:szCs w:val="26"/>
              <w:rtl/>
              <w:lang w:eastAsia="fr-FR"/>
            </w:rPr>
          </w:rPrChange>
        </w:rPr>
        <w:t>سوء</w:t>
      </w:r>
      <w:r w:rsidRPr="000F3EE9">
        <w:rPr>
          <w:rFonts w:cs="Times New Roman"/>
          <w:sz w:val="26"/>
          <w:szCs w:val="26"/>
          <w:rtl/>
          <w:lang w:eastAsia="fr-FR"/>
          <w:rPrChange w:id="2480" w:author="SRO">
            <w:rPr>
              <w:rFonts w:cs="Times New Roman"/>
              <w:sz w:val="26"/>
              <w:szCs w:val="26"/>
              <w:rtl/>
              <w:lang w:eastAsia="fr-FR"/>
            </w:rPr>
          </w:rPrChange>
        </w:rPr>
        <w:t xml:space="preserve"> </w:t>
      </w:r>
      <w:r w:rsidRPr="000F3EE9">
        <w:rPr>
          <w:rFonts w:cs="Times New Roman" w:hint="eastAsia"/>
          <w:sz w:val="26"/>
          <w:szCs w:val="26"/>
          <w:rtl/>
          <w:lang w:eastAsia="fr-FR"/>
          <w:rPrChange w:id="2481" w:author="SRO">
            <w:rPr>
              <w:rFonts w:cs="Times New Roman" w:hint="eastAsia"/>
              <w:sz w:val="26"/>
              <w:szCs w:val="26"/>
              <w:rtl/>
              <w:lang w:eastAsia="fr-FR"/>
            </w:rPr>
          </w:rPrChange>
        </w:rPr>
        <w:t>حكامة</w:t>
      </w:r>
      <w:r w:rsidRPr="000F3EE9">
        <w:rPr>
          <w:rFonts w:cs="Times New Roman"/>
          <w:sz w:val="26"/>
          <w:szCs w:val="26"/>
          <w:rtl/>
          <w:lang w:eastAsia="fr-FR"/>
          <w:rPrChange w:id="2482" w:author="SRO">
            <w:rPr>
              <w:rFonts w:cs="Times New Roman"/>
              <w:sz w:val="26"/>
              <w:szCs w:val="26"/>
              <w:rtl/>
              <w:lang w:eastAsia="fr-FR"/>
            </w:rPr>
          </w:rPrChange>
        </w:rPr>
        <w:t xml:space="preserve"> </w:t>
      </w:r>
      <w:r w:rsidRPr="000F3EE9">
        <w:rPr>
          <w:rFonts w:cs="Times New Roman" w:hint="eastAsia"/>
          <w:sz w:val="26"/>
          <w:szCs w:val="26"/>
          <w:rtl/>
          <w:lang w:eastAsia="fr-FR"/>
          <w:rPrChange w:id="2483" w:author="SRO">
            <w:rPr>
              <w:rFonts w:cs="Times New Roman" w:hint="eastAsia"/>
              <w:sz w:val="26"/>
              <w:szCs w:val="26"/>
              <w:rtl/>
              <w:lang w:eastAsia="fr-FR"/>
            </w:rPr>
          </w:rPrChange>
        </w:rPr>
        <w:t>الشركة</w:t>
      </w:r>
      <w:r w:rsidRPr="000F3EE9">
        <w:rPr>
          <w:rFonts w:cs="Times New Roman"/>
          <w:sz w:val="26"/>
          <w:szCs w:val="26"/>
          <w:rtl/>
          <w:lang w:eastAsia="fr-FR"/>
          <w:rPrChange w:id="2484" w:author="SRO">
            <w:rPr>
              <w:rFonts w:cs="Times New Roman"/>
              <w:sz w:val="26"/>
              <w:szCs w:val="26"/>
              <w:rtl/>
              <w:lang w:eastAsia="fr-FR"/>
            </w:rPr>
          </w:rPrChange>
        </w:rPr>
        <w:t xml:space="preserve"> </w:t>
      </w:r>
      <w:r w:rsidRPr="000F3EE9">
        <w:rPr>
          <w:rFonts w:cs="Times New Roman" w:hint="eastAsia"/>
          <w:sz w:val="26"/>
          <w:szCs w:val="26"/>
          <w:rtl/>
          <w:lang w:eastAsia="fr-FR"/>
          <w:rPrChange w:id="2485" w:author="SRO">
            <w:rPr>
              <w:rFonts w:cs="Times New Roman" w:hint="eastAsia"/>
              <w:sz w:val="26"/>
              <w:szCs w:val="26"/>
              <w:rtl/>
              <w:lang w:eastAsia="fr-FR"/>
            </w:rPr>
          </w:rPrChange>
        </w:rPr>
        <w:t>مثل</w:t>
      </w:r>
      <w:r w:rsidRPr="000F3EE9">
        <w:rPr>
          <w:rFonts w:cs="Times New Roman"/>
          <w:sz w:val="26"/>
          <w:szCs w:val="26"/>
          <w:rtl/>
          <w:lang w:eastAsia="fr-FR"/>
          <w:rPrChange w:id="2486" w:author="SRO">
            <w:rPr>
              <w:rFonts w:cs="Times New Roman"/>
              <w:sz w:val="26"/>
              <w:szCs w:val="26"/>
              <w:rtl/>
              <w:lang w:eastAsia="fr-FR"/>
            </w:rPr>
          </w:rPrChange>
        </w:rPr>
        <w:t xml:space="preserve"> </w:t>
      </w:r>
      <w:r w:rsidRPr="000F3EE9">
        <w:rPr>
          <w:rFonts w:cs="Times New Roman" w:hint="eastAsia"/>
          <w:sz w:val="26"/>
          <w:szCs w:val="26"/>
          <w:rtl/>
          <w:lang w:eastAsia="fr-FR"/>
          <w:rPrChange w:id="2487" w:author="SRO">
            <w:rPr>
              <w:rFonts w:cs="Times New Roman" w:hint="eastAsia"/>
              <w:sz w:val="26"/>
              <w:szCs w:val="26"/>
              <w:rtl/>
              <w:lang w:eastAsia="fr-FR"/>
            </w:rPr>
          </w:rPrChange>
        </w:rPr>
        <w:t>السرقات</w:t>
      </w:r>
      <w:r w:rsidRPr="000F3EE9">
        <w:rPr>
          <w:rFonts w:cs="Times New Roman"/>
          <w:sz w:val="26"/>
          <w:szCs w:val="26"/>
          <w:rtl/>
          <w:lang w:eastAsia="fr-FR"/>
          <w:rPrChange w:id="2488" w:author="SRO">
            <w:rPr>
              <w:rFonts w:cs="Times New Roman"/>
              <w:sz w:val="26"/>
              <w:szCs w:val="26"/>
              <w:rtl/>
              <w:lang w:eastAsia="fr-FR"/>
            </w:rPr>
          </w:rPrChange>
        </w:rPr>
        <w:t xml:space="preserve"> </w:t>
      </w:r>
      <w:r w:rsidRPr="000F3EE9">
        <w:rPr>
          <w:rFonts w:cs="Times New Roman" w:hint="eastAsia"/>
          <w:sz w:val="26"/>
          <w:szCs w:val="26"/>
          <w:rtl/>
          <w:lang w:eastAsia="fr-FR"/>
          <w:rPrChange w:id="2489" w:author="SRO">
            <w:rPr>
              <w:rFonts w:cs="Times New Roman" w:hint="eastAsia"/>
              <w:sz w:val="26"/>
              <w:szCs w:val="26"/>
              <w:rtl/>
              <w:lang w:eastAsia="fr-FR"/>
            </w:rPr>
          </w:rPrChange>
        </w:rPr>
        <w:t>والالتزام</w:t>
      </w:r>
      <w:r w:rsidRPr="000F3EE9">
        <w:rPr>
          <w:rFonts w:cs="Times New Roman"/>
          <w:sz w:val="26"/>
          <w:szCs w:val="26"/>
          <w:rtl/>
          <w:lang w:eastAsia="fr-FR"/>
          <w:rPrChange w:id="2490" w:author="SRO">
            <w:rPr>
              <w:rFonts w:cs="Times New Roman"/>
              <w:sz w:val="26"/>
              <w:szCs w:val="26"/>
              <w:rtl/>
              <w:lang w:eastAsia="fr-FR"/>
            </w:rPr>
          </w:rPrChange>
        </w:rPr>
        <w:t xml:space="preserve"> </w:t>
      </w:r>
      <w:r w:rsidRPr="000F3EE9">
        <w:rPr>
          <w:rFonts w:cs="Times New Roman" w:hint="eastAsia"/>
          <w:sz w:val="26"/>
          <w:szCs w:val="26"/>
          <w:rtl/>
          <w:lang w:eastAsia="fr-FR"/>
          <w:rPrChange w:id="2491" w:author="SRO">
            <w:rPr>
              <w:rFonts w:cs="Times New Roman" w:hint="eastAsia"/>
              <w:sz w:val="26"/>
              <w:szCs w:val="26"/>
              <w:rtl/>
              <w:lang w:eastAsia="fr-FR"/>
            </w:rPr>
          </w:rPrChange>
        </w:rPr>
        <w:t>في</w:t>
      </w:r>
      <w:r w:rsidRPr="000F3EE9">
        <w:rPr>
          <w:rFonts w:cs="Times New Roman"/>
          <w:sz w:val="26"/>
          <w:szCs w:val="26"/>
          <w:rtl/>
          <w:lang w:eastAsia="fr-FR"/>
          <w:rPrChange w:id="2492" w:author="SRO">
            <w:rPr>
              <w:rFonts w:cs="Times New Roman"/>
              <w:sz w:val="26"/>
              <w:szCs w:val="26"/>
              <w:rtl/>
              <w:lang w:eastAsia="fr-FR"/>
            </w:rPr>
          </w:rPrChange>
        </w:rPr>
        <w:t xml:space="preserve"> </w:t>
      </w:r>
      <w:r w:rsidRPr="000F3EE9">
        <w:rPr>
          <w:rFonts w:cs="Times New Roman" w:hint="eastAsia"/>
          <w:sz w:val="26"/>
          <w:szCs w:val="26"/>
          <w:rtl/>
          <w:lang w:eastAsia="fr-FR"/>
          <w:rPrChange w:id="2493" w:author="SRO">
            <w:rPr>
              <w:rFonts w:cs="Times New Roman" w:hint="eastAsia"/>
              <w:sz w:val="26"/>
              <w:szCs w:val="26"/>
              <w:rtl/>
              <w:lang w:eastAsia="fr-FR"/>
            </w:rPr>
          </w:rPrChange>
        </w:rPr>
        <w:t>المشاريع</w:t>
      </w:r>
      <w:r w:rsidRPr="000F3EE9">
        <w:rPr>
          <w:rFonts w:cs="Times New Roman"/>
          <w:sz w:val="26"/>
          <w:szCs w:val="26"/>
          <w:rtl/>
          <w:lang w:eastAsia="fr-FR"/>
          <w:rPrChange w:id="2494" w:author="SRO">
            <w:rPr>
              <w:rFonts w:cs="Times New Roman"/>
              <w:sz w:val="26"/>
              <w:szCs w:val="26"/>
              <w:rtl/>
              <w:lang w:eastAsia="fr-FR"/>
            </w:rPr>
          </w:rPrChange>
        </w:rPr>
        <w:t xml:space="preserve"> </w:t>
      </w:r>
      <w:r w:rsidRPr="000F3EE9">
        <w:rPr>
          <w:rFonts w:cs="Times New Roman" w:hint="eastAsia"/>
          <w:sz w:val="26"/>
          <w:szCs w:val="26"/>
          <w:rtl/>
          <w:lang w:eastAsia="fr-FR"/>
          <w:rPrChange w:id="2495" w:author="SRO">
            <w:rPr>
              <w:rFonts w:cs="Times New Roman" w:hint="eastAsia"/>
              <w:sz w:val="26"/>
              <w:szCs w:val="26"/>
              <w:rtl/>
              <w:lang w:eastAsia="fr-FR"/>
            </w:rPr>
          </w:rPrChange>
        </w:rPr>
        <w:t>غير</w:t>
      </w:r>
      <w:r w:rsidRPr="000F3EE9">
        <w:rPr>
          <w:rFonts w:cs="Times New Roman"/>
          <w:sz w:val="26"/>
          <w:szCs w:val="26"/>
          <w:rtl/>
          <w:lang w:eastAsia="fr-FR"/>
          <w:rPrChange w:id="2496" w:author="SRO">
            <w:rPr>
              <w:rFonts w:cs="Times New Roman"/>
              <w:sz w:val="26"/>
              <w:szCs w:val="26"/>
              <w:rtl/>
              <w:lang w:eastAsia="fr-FR"/>
            </w:rPr>
          </w:rPrChange>
        </w:rPr>
        <w:t xml:space="preserve"> </w:t>
      </w:r>
      <w:r w:rsidRPr="000F3EE9">
        <w:rPr>
          <w:rFonts w:cs="Times New Roman" w:hint="eastAsia"/>
          <w:sz w:val="26"/>
          <w:szCs w:val="26"/>
          <w:rtl/>
          <w:lang w:eastAsia="fr-FR"/>
          <w:rPrChange w:id="2497" w:author="SRO">
            <w:rPr>
              <w:rFonts w:cs="Times New Roman" w:hint="eastAsia"/>
              <w:sz w:val="26"/>
              <w:szCs w:val="26"/>
              <w:rtl/>
              <w:lang w:eastAsia="fr-FR"/>
            </w:rPr>
          </w:rPrChange>
        </w:rPr>
        <w:t>مربحة</w:t>
      </w:r>
      <w:r w:rsidRPr="000F3EE9">
        <w:rPr>
          <w:rFonts w:cs="Times New Roman"/>
          <w:sz w:val="26"/>
          <w:szCs w:val="26"/>
          <w:rtl/>
          <w:lang w:eastAsia="fr-FR"/>
          <w:rPrChange w:id="2498" w:author="SRO">
            <w:rPr>
              <w:rFonts w:cs="Times New Roman"/>
              <w:sz w:val="26"/>
              <w:szCs w:val="26"/>
              <w:rtl/>
              <w:lang w:eastAsia="fr-FR"/>
            </w:rPr>
          </w:rPrChange>
        </w:rPr>
        <w:t xml:space="preserve">. </w:t>
      </w:r>
      <w:r w:rsidRPr="000F3EE9">
        <w:rPr>
          <w:rFonts w:cs="Times New Roman" w:hint="eastAsia"/>
          <w:sz w:val="26"/>
          <w:szCs w:val="26"/>
          <w:rtl/>
          <w:lang w:eastAsia="fr-FR"/>
          <w:rPrChange w:id="2499" w:author="SRO">
            <w:rPr>
              <w:rFonts w:cs="Times New Roman" w:hint="eastAsia"/>
              <w:sz w:val="26"/>
              <w:szCs w:val="26"/>
              <w:rtl/>
              <w:lang w:eastAsia="fr-FR"/>
            </w:rPr>
          </w:rPrChange>
        </w:rPr>
        <w:t>وبالإضافة</w:t>
      </w:r>
      <w:r w:rsidRPr="000F3EE9">
        <w:rPr>
          <w:rFonts w:cs="Times New Roman"/>
          <w:sz w:val="26"/>
          <w:szCs w:val="26"/>
          <w:rtl/>
          <w:lang w:eastAsia="fr-FR"/>
          <w:rPrChange w:id="2500" w:author="SRO">
            <w:rPr>
              <w:rFonts w:cs="Times New Roman"/>
              <w:sz w:val="26"/>
              <w:szCs w:val="26"/>
              <w:rtl/>
              <w:lang w:eastAsia="fr-FR"/>
            </w:rPr>
          </w:rPrChange>
        </w:rPr>
        <w:t xml:space="preserve"> </w:t>
      </w:r>
      <w:r w:rsidRPr="000F3EE9">
        <w:rPr>
          <w:rFonts w:cs="Times New Roman" w:hint="eastAsia"/>
          <w:sz w:val="26"/>
          <w:szCs w:val="26"/>
          <w:rtl/>
          <w:lang w:eastAsia="fr-FR"/>
          <w:rPrChange w:id="2501" w:author="SRO">
            <w:rPr>
              <w:rFonts w:cs="Times New Roman" w:hint="eastAsia"/>
              <w:sz w:val="26"/>
              <w:szCs w:val="26"/>
              <w:rtl/>
              <w:lang w:eastAsia="fr-FR"/>
            </w:rPr>
          </w:rPrChange>
        </w:rPr>
        <w:t>إلى</w:t>
      </w:r>
      <w:r w:rsidRPr="000F3EE9">
        <w:rPr>
          <w:rFonts w:cs="Times New Roman"/>
          <w:sz w:val="26"/>
          <w:szCs w:val="26"/>
          <w:rtl/>
          <w:lang w:eastAsia="fr-FR"/>
          <w:rPrChange w:id="2502" w:author="SRO">
            <w:rPr>
              <w:rFonts w:cs="Times New Roman"/>
              <w:sz w:val="26"/>
              <w:szCs w:val="26"/>
              <w:rtl/>
              <w:lang w:eastAsia="fr-FR"/>
            </w:rPr>
          </w:rPrChange>
        </w:rPr>
        <w:t xml:space="preserve"> </w:t>
      </w:r>
      <w:r w:rsidRPr="000F3EE9">
        <w:rPr>
          <w:rFonts w:cs="Times New Roman" w:hint="eastAsia"/>
          <w:sz w:val="26"/>
          <w:szCs w:val="26"/>
          <w:rtl/>
          <w:lang w:eastAsia="fr-FR"/>
          <w:rPrChange w:id="2503" w:author="SRO">
            <w:rPr>
              <w:rFonts w:cs="Times New Roman" w:hint="eastAsia"/>
              <w:sz w:val="26"/>
              <w:szCs w:val="26"/>
              <w:rtl/>
              <w:lang w:eastAsia="fr-FR"/>
            </w:rPr>
          </w:rPrChange>
        </w:rPr>
        <w:t>ذلك،</w:t>
      </w:r>
      <w:r w:rsidRPr="000F3EE9">
        <w:rPr>
          <w:rFonts w:cs="Times New Roman"/>
          <w:sz w:val="26"/>
          <w:szCs w:val="26"/>
          <w:rtl/>
          <w:lang w:eastAsia="fr-FR"/>
          <w:rPrChange w:id="2504" w:author="SRO">
            <w:rPr>
              <w:rFonts w:cs="Times New Roman"/>
              <w:sz w:val="26"/>
              <w:szCs w:val="26"/>
              <w:rtl/>
              <w:lang w:eastAsia="fr-FR"/>
            </w:rPr>
          </w:rPrChange>
        </w:rPr>
        <w:t xml:space="preserve"> </w:t>
      </w:r>
      <w:r w:rsidRPr="000F3EE9">
        <w:rPr>
          <w:rFonts w:cs="Times New Roman" w:hint="eastAsia"/>
          <w:sz w:val="26"/>
          <w:szCs w:val="26"/>
          <w:rtl/>
          <w:lang w:eastAsia="fr-FR"/>
          <w:rPrChange w:id="2505" w:author="SRO">
            <w:rPr>
              <w:rFonts w:cs="Times New Roman" w:hint="eastAsia"/>
              <w:sz w:val="26"/>
              <w:szCs w:val="26"/>
              <w:rtl/>
              <w:lang w:eastAsia="fr-FR"/>
            </w:rPr>
          </w:rPrChange>
        </w:rPr>
        <w:t>وصف</w:t>
      </w:r>
      <w:r w:rsidRPr="000F3EE9">
        <w:rPr>
          <w:rFonts w:cs="Times New Roman"/>
          <w:sz w:val="26"/>
          <w:szCs w:val="26"/>
          <w:rtl/>
          <w:lang w:eastAsia="fr-FR"/>
          <w:rPrChange w:id="2506" w:author="SRO">
            <w:rPr>
              <w:rFonts w:cs="Times New Roman"/>
              <w:sz w:val="26"/>
              <w:szCs w:val="26"/>
              <w:rtl/>
              <w:lang w:eastAsia="fr-FR"/>
            </w:rPr>
          </w:rPrChange>
        </w:rPr>
        <w:t xml:space="preserve"> </w:t>
      </w:r>
      <w:r w:rsidRPr="000F3EE9">
        <w:rPr>
          <w:rFonts w:cs="Times New Roman" w:hint="eastAsia"/>
          <w:sz w:val="26"/>
          <w:szCs w:val="26"/>
          <w:rtl/>
          <w:lang w:eastAsia="fr-FR"/>
          <w:rPrChange w:id="2507" w:author="SRO">
            <w:rPr>
              <w:rFonts w:cs="Times New Roman" w:hint="eastAsia"/>
              <w:sz w:val="26"/>
              <w:szCs w:val="26"/>
              <w:rtl/>
              <w:lang w:eastAsia="fr-FR"/>
            </w:rPr>
          </w:rPrChange>
        </w:rPr>
        <w:t>خصائص</w:t>
      </w:r>
      <w:r w:rsidRPr="000F3EE9">
        <w:rPr>
          <w:rFonts w:cs="Times New Roman"/>
          <w:sz w:val="26"/>
          <w:szCs w:val="26"/>
          <w:rtl/>
          <w:lang w:eastAsia="fr-FR"/>
          <w:rPrChange w:id="2508" w:author="SRO">
            <w:rPr>
              <w:rFonts w:cs="Times New Roman"/>
              <w:sz w:val="26"/>
              <w:szCs w:val="26"/>
              <w:rtl/>
              <w:lang w:eastAsia="fr-FR"/>
            </w:rPr>
          </w:rPrChange>
        </w:rPr>
        <w:t xml:space="preserve"> </w:t>
      </w:r>
      <w:r w:rsidRPr="000F3EE9">
        <w:rPr>
          <w:rFonts w:cs="Times New Roman" w:hint="eastAsia"/>
          <w:sz w:val="26"/>
          <w:szCs w:val="26"/>
          <w:rtl/>
          <w:lang w:eastAsia="fr-FR"/>
          <w:rPrChange w:id="2509" w:author="SRO">
            <w:rPr>
              <w:rFonts w:cs="Times New Roman" w:hint="eastAsia"/>
              <w:sz w:val="26"/>
              <w:szCs w:val="26"/>
              <w:rtl/>
              <w:lang w:eastAsia="fr-FR"/>
            </w:rPr>
          </w:rPrChange>
        </w:rPr>
        <w:t>الحكامة</w:t>
      </w:r>
      <w:r w:rsidRPr="000F3EE9">
        <w:rPr>
          <w:rFonts w:cs="Times New Roman"/>
          <w:sz w:val="26"/>
          <w:szCs w:val="26"/>
          <w:rtl/>
          <w:lang w:eastAsia="fr-FR"/>
          <w:rPrChange w:id="2510" w:author="SRO">
            <w:rPr>
              <w:rFonts w:cs="Times New Roman"/>
              <w:sz w:val="26"/>
              <w:szCs w:val="26"/>
              <w:rtl/>
              <w:lang w:eastAsia="fr-FR"/>
            </w:rPr>
          </w:rPrChange>
        </w:rPr>
        <w:t xml:space="preserve"> </w:t>
      </w:r>
      <w:r w:rsidRPr="000F3EE9">
        <w:rPr>
          <w:rFonts w:cs="Times New Roman" w:hint="eastAsia"/>
          <w:sz w:val="26"/>
          <w:szCs w:val="26"/>
          <w:rtl/>
          <w:lang w:eastAsia="fr-FR"/>
          <w:rPrChange w:id="2511" w:author="SRO">
            <w:rPr>
              <w:rFonts w:cs="Times New Roman" w:hint="eastAsia"/>
              <w:sz w:val="26"/>
              <w:szCs w:val="26"/>
              <w:rtl/>
              <w:lang w:eastAsia="fr-FR"/>
            </w:rPr>
          </w:rPrChange>
        </w:rPr>
        <w:t>الرشيدة؛</w:t>
      </w:r>
      <w:r w:rsidRPr="000F3EE9">
        <w:rPr>
          <w:rFonts w:cs="Times New Roman"/>
          <w:sz w:val="26"/>
          <w:szCs w:val="26"/>
          <w:rtl/>
          <w:lang w:eastAsia="fr-FR"/>
          <w:rPrChange w:id="2512" w:author="SRO">
            <w:rPr>
              <w:rFonts w:cs="Times New Roman"/>
              <w:sz w:val="26"/>
              <w:szCs w:val="26"/>
              <w:rtl/>
              <w:lang w:eastAsia="fr-FR"/>
            </w:rPr>
          </w:rPrChange>
        </w:rPr>
        <w:t xml:space="preserve"> </w:t>
      </w:r>
      <w:r w:rsidRPr="000F3EE9">
        <w:rPr>
          <w:rFonts w:cs="Times New Roman" w:hint="eastAsia"/>
          <w:sz w:val="26"/>
          <w:szCs w:val="26"/>
          <w:rtl/>
          <w:lang w:eastAsia="fr-FR"/>
          <w:rPrChange w:id="2513" w:author="SRO">
            <w:rPr>
              <w:rFonts w:cs="Times New Roman" w:hint="eastAsia"/>
              <w:sz w:val="26"/>
              <w:szCs w:val="26"/>
              <w:rtl/>
              <w:lang w:eastAsia="fr-FR"/>
            </w:rPr>
          </w:rPrChange>
        </w:rPr>
        <w:t>وهي</w:t>
      </w:r>
      <w:r w:rsidRPr="000F3EE9">
        <w:rPr>
          <w:rFonts w:cs="Times New Roman"/>
          <w:sz w:val="26"/>
          <w:szCs w:val="26"/>
          <w:rtl/>
          <w:lang w:eastAsia="fr-FR"/>
          <w:rPrChange w:id="2514" w:author="SRO">
            <w:rPr>
              <w:rFonts w:cs="Times New Roman"/>
              <w:sz w:val="26"/>
              <w:szCs w:val="26"/>
              <w:rtl/>
              <w:lang w:eastAsia="fr-FR"/>
            </w:rPr>
          </w:rPrChange>
        </w:rPr>
        <w:t xml:space="preserve">: </w:t>
      </w:r>
      <w:r w:rsidRPr="000F3EE9">
        <w:rPr>
          <w:rFonts w:cs="Times New Roman" w:hint="eastAsia"/>
          <w:sz w:val="26"/>
          <w:szCs w:val="26"/>
          <w:rtl/>
          <w:lang w:eastAsia="fr-FR"/>
          <w:rPrChange w:id="2515" w:author="SRO">
            <w:rPr>
              <w:rFonts w:cs="Times New Roman" w:hint="eastAsia"/>
              <w:sz w:val="26"/>
              <w:szCs w:val="26"/>
              <w:rtl/>
              <w:lang w:eastAsia="fr-FR"/>
            </w:rPr>
          </w:rPrChange>
        </w:rPr>
        <w:t>تشجيع</w:t>
      </w:r>
      <w:r w:rsidRPr="000F3EE9">
        <w:rPr>
          <w:rFonts w:cs="Times New Roman"/>
          <w:sz w:val="26"/>
          <w:szCs w:val="26"/>
          <w:rtl/>
          <w:lang w:eastAsia="fr-FR"/>
          <w:rPrChange w:id="2516" w:author="SRO">
            <w:rPr>
              <w:rFonts w:cs="Times New Roman"/>
              <w:sz w:val="26"/>
              <w:szCs w:val="26"/>
              <w:rtl/>
              <w:lang w:eastAsia="fr-FR"/>
            </w:rPr>
          </w:rPrChange>
        </w:rPr>
        <w:t xml:space="preserve"> </w:t>
      </w:r>
      <w:r w:rsidRPr="000F3EE9">
        <w:rPr>
          <w:rFonts w:cs="Times New Roman" w:hint="eastAsia"/>
          <w:sz w:val="26"/>
          <w:szCs w:val="26"/>
          <w:rtl/>
          <w:lang w:eastAsia="fr-FR"/>
          <w:rPrChange w:id="2517" w:author="SRO">
            <w:rPr>
              <w:rFonts w:cs="Times New Roman" w:hint="eastAsia"/>
              <w:sz w:val="26"/>
              <w:szCs w:val="26"/>
              <w:rtl/>
              <w:lang w:eastAsia="fr-FR"/>
            </w:rPr>
          </w:rPrChange>
        </w:rPr>
        <w:t>الاستثمار</w:t>
      </w:r>
      <w:r w:rsidRPr="000F3EE9">
        <w:rPr>
          <w:rFonts w:cs="Times New Roman"/>
          <w:sz w:val="26"/>
          <w:szCs w:val="26"/>
          <w:rtl/>
          <w:lang w:eastAsia="fr-FR"/>
          <w:rPrChange w:id="2518" w:author="SRO">
            <w:rPr>
              <w:rFonts w:cs="Times New Roman"/>
              <w:sz w:val="26"/>
              <w:szCs w:val="26"/>
              <w:rtl/>
              <w:lang w:eastAsia="fr-FR"/>
            </w:rPr>
          </w:rPrChange>
        </w:rPr>
        <w:t xml:space="preserve"> </w:t>
      </w:r>
      <w:r w:rsidRPr="000F3EE9">
        <w:rPr>
          <w:rFonts w:cs="Times New Roman" w:hint="eastAsia"/>
          <w:sz w:val="26"/>
          <w:szCs w:val="26"/>
          <w:rtl/>
          <w:lang w:eastAsia="fr-FR"/>
          <w:rPrChange w:id="2519" w:author="SRO">
            <w:rPr>
              <w:rFonts w:cs="Times New Roman" w:hint="eastAsia"/>
              <w:sz w:val="26"/>
              <w:szCs w:val="26"/>
              <w:rtl/>
              <w:lang w:eastAsia="fr-FR"/>
            </w:rPr>
          </w:rPrChange>
        </w:rPr>
        <w:t>المحلي</w:t>
      </w:r>
      <w:r w:rsidRPr="000F3EE9">
        <w:rPr>
          <w:rFonts w:cs="Times New Roman"/>
          <w:sz w:val="26"/>
          <w:szCs w:val="26"/>
          <w:rtl/>
          <w:lang w:eastAsia="fr-FR"/>
          <w:rPrChange w:id="2520" w:author="SRO">
            <w:rPr>
              <w:rFonts w:cs="Times New Roman"/>
              <w:sz w:val="26"/>
              <w:szCs w:val="26"/>
              <w:rtl/>
              <w:lang w:eastAsia="fr-FR"/>
            </w:rPr>
          </w:rPrChange>
        </w:rPr>
        <w:t xml:space="preserve"> </w:t>
      </w:r>
      <w:r w:rsidRPr="000F3EE9">
        <w:rPr>
          <w:rFonts w:cs="Times New Roman" w:hint="eastAsia"/>
          <w:sz w:val="26"/>
          <w:szCs w:val="26"/>
          <w:rtl/>
          <w:lang w:eastAsia="fr-FR"/>
          <w:rPrChange w:id="2521" w:author="SRO">
            <w:rPr>
              <w:rFonts w:cs="Times New Roman" w:hint="eastAsia"/>
              <w:sz w:val="26"/>
              <w:szCs w:val="26"/>
              <w:rtl/>
              <w:lang w:eastAsia="fr-FR"/>
            </w:rPr>
          </w:rPrChange>
        </w:rPr>
        <w:t>والأجنبي</w:t>
      </w:r>
      <w:r w:rsidRPr="000F3EE9">
        <w:rPr>
          <w:rFonts w:cs="Times New Roman"/>
          <w:sz w:val="26"/>
          <w:szCs w:val="26"/>
          <w:rtl/>
          <w:lang w:eastAsia="fr-FR"/>
          <w:rPrChange w:id="2522" w:author="SRO">
            <w:rPr>
              <w:rFonts w:cs="Times New Roman"/>
              <w:sz w:val="26"/>
              <w:szCs w:val="26"/>
              <w:rtl/>
              <w:lang w:eastAsia="fr-FR"/>
            </w:rPr>
          </w:rPrChange>
        </w:rPr>
        <w:t xml:space="preserve"> </w:t>
      </w:r>
      <w:r w:rsidRPr="000F3EE9">
        <w:rPr>
          <w:rFonts w:cs="Times New Roman" w:hint="eastAsia"/>
          <w:sz w:val="26"/>
          <w:szCs w:val="26"/>
          <w:rtl/>
          <w:lang w:eastAsia="fr-FR"/>
          <w:rPrChange w:id="2523" w:author="SRO">
            <w:rPr>
              <w:rFonts w:cs="Times New Roman" w:hint="eastAsia"/>
              <w:sz w:val="26"/>
              <w:szCs w:val="26"/>
              <w:rtl/>
              <w:lang w:eastAsia="fr-FR"/>
            </w:rPr>
          </w:rPrChange>
        </w:rPr>
        <w:t>والمساهمة</w:t>
      </w:r>
      <w:r w:rsidRPr="000F3EE9">
        <w:rPr>
          <w:rFonts w:cs="Times New Roman"/>
          <w:sz w:val="26"/>
          <w:szCs w:val="26"/>
          <w:rtl/>
          <w:lang w:eastAsia="fr-FR"/>
          <w:rPrChange w:id="2524" w:author="SRO">
            <w:rPr>
              <w:rFonts w:cs="Times New Roman"/>
              <w:sz w:val="26"/>
              <w:szCs w:val="26"/>
              <w:rtl/>
              <w:lang w:eastAsia="fr-FR"/>
            </w:rPr>
          </w:rPrChange>
        </w:rPr>
        <w:t xml:space="preserve"> </w:t>
      </w:r>
      <w:r w:rsidRPr="000F3EE9">
        <w:rPr>
          <w:rFonts w:cs="Times New Roman" w:hint="eastAsia"/>
          <w:sz w:val="26"/>
          <w:szCs w:val="26"/>
          <w:rtl/>
          <w:lang w:eastAsia="fr-FR"/>
          <w:rPrChange w:id="2525" w:author="SRO">
            <w:rPr>
              <w:rFonts w:cs="Times New Roman" w:hint="eastAsia"/>
              <w:sz w:val="26"/>
              <w:szCs w:val="26"/>
              <w:rtl/>
              <w:lang w:eastAsia="fr-FR"/>
            </w:rPr>
          </w:rPrChange>
        </w:rPr>
        <w:t>في</w:t>
      </w:r>
      <w:r w:rsidRPr="000F3EE9">
        <w:rPr>
          <w:rFonts w:cs="Times New Roman"/>
          <w:sz w:val="26"/>
          <w:szCs w:val="26"/>
          <w:rtl/>
          <w:lang w:eastAsia="fr-FR"/>
          <w:rPrChange w:id="2526" w:author="SRO">
            <w:rPr>
              <w:rFonts w:cs="Times New Roman"/>
              <w:sz w:val="26"/>
              <w:szCs w:val="26"/>
              <w:rtl/>
              <w:lang w:eastAsia="fr-FR"/>
            </w:rPr>
          </w:rPrChange>
        </w:rPr>
        <w:t xml:space="preserve"> </w:t>
      </w:r>
      <w:r w:rsidRPr="000F3EE9">
        <w:rPr>
          <w:rFonts w:cs="Times New Roman" w:hint="eastAsia"/>
          <w:sz w:val="26"/>
          <w:szCs w:val="26"/>
          <w:rtl/>
          <w:lang w:eastAsia="fr-FR"/>
          <w:rPrChange w:id="2527" w:author="SRO">
            <w:rPr>
              <w:rFonts w:cs="Times New Roman" w:hint="eastAsia"/>
              <w:sz w:val="26"/>
              <w:szCs w:val="26"/>
              <w:rtl/>
              <w:lang w:eastAsia="fr-FR"/>
            </w:rPr>
          </w:rPrChange>
        </w:rPr>
        <w:t>توزيع</w:t>
      </w:r>
      <w:r w:rsidRPr="000F3EE9">
        <w:rPr>
          <w:rFonts w:cs="Times New Roman"/>
          <w:sz w:val="26"/>
          <w:szCs w:val="26"/>
          <w:rtl/>
          <w:lang w:eastAsia="fr-FR"/>
          <w:rPrChange w:id="2528" w:author="SRO">
            <w:rPr>
              <w:rFonts w:cs="Times New Roman"/>
              <w:sz w:val="26"/>
              <w:szCs w:val="26"/>
              <w:rtl/>
              <w:lang w:eastAsia="fr-FR"/>
            </w:rPr>
          </w:rPrChange>
        </w:rPr>
        <w:t xml:space="preserve"> </w:t>
      </w:r>
      <w:r w:rsidRPr="000F3EE9">
        <w:rPr>
          <w:rFonts w:cs="Times New Roman" w:hint="eastAsia"/>
          <w:sz w:val="26"/>
          <w:szCs w:val="26"/>
          <w:rtl/>
          <w:lang w:eastAsia="fr-FR"/>
          <w:rPrChange w:id="2529" w:author="SRO">
            <w:rPr>
              <w:rFonts w:cs="Times New Roman" w:hint="eastAsia"/>
              <w:sz w:val="26"/>
              <w:szCs w:val="26"/>
              <w:rtl/>
              <w:lang w:eastAsia="fr-FR"/>
            </w:rPr>
          </w:rPrChange>
        </w:rPr>
        <w:t>أفضل</w:t>
      </w:r>
      <w:r w:rsidRPr="000F3EE9">
        <w:rPr>
          <w:rFonts w:cs="Times New Roman"/>
          <w:sz w:val="26"/>
          <w:szCs w:val="26"/>
          <w:rtl/>
          <w:lang w:eastAsia="fr-FR"/>
          <w:rPrChange w:id="2530" w:author="SRO">
            <w:rPr>
              <w:rFonts w:cs="Times New Roman"/>
              <w:sz w:val="26"/>
              <w:szCs w:val="26"/>
              <w:rtl/>
              <w:lang w:eastAsia="fr-FR"/>
            </w:rPr>
          </w:rPrChange>
        </w:rPr>
        <w:t xml:space="preserve"> </w:t>
      </w:r>
      <w:r w:rsidRPr="000F3EE9">
        <w:rPr>
          <w:rFonts w:cs="Times New Roman" w:hint="eastAsia"/>
          <w:sz w:val="26"/>
          <w:szCs w:val="26"/>
          <w:rtl/>
          <w:lang w:eastAsia="fr-FR"/>
          <w:rPrChange w:id="2531" w:author="SRO">
            <w:rPr>
              <w:rFonts w:cs="Times New Roman" w:hint="eastAsia"/>
              <w:sz w:val="26"/>
              <w:szCs w:val="26"/>
              <w:rtl/>
              <w:lang w:eastAsia="fr-FR"/>
            </w:rPr>
          </w:rPrChange>
        </w:rPr>
        <w:t>للموارد</w:t>
      </w:r>
      <w:r w:rsidRPr="000F3EE9">
        <w:rPr>
          <w:rFonts w:cs="Times New Roman"/>
          <w:sz w:val="26"/>
          <w:szCs w:val="26"/>
          <w:rtl/>
          <w:lang w:eastAsia="fr-FR"/>
          <w:rPrChange w:id="2532" w:author="SRO">
            <w:rPr>
              <w:rFonts w:cs="Times New Roman"/>
              <w:sz w:val="26"/>
              <w:szCs w:val="26"/>
              <w:rtl/>
              <w:lang w:eastAsia="fr-FR"/>
            </w:rPr>
          </w:rPrChange>
        </w:rPr>
        <w:t xml:space="preserve">. </w:t>
      </w:r>
      <w:r w:rsidRPr="000F3EE9">
        <w:rPr>
          <w:rFonts w:cs="Times New Roman" w:hint="eastAsia"/>
          <w:sz w:val="26"/>
          <w:szCs w:val="26"/>
          <w:rtl/>
          <w:lang w:eastAsia="fr-FR"/>
          <w:rPrChange w:id="2533" w:author="SRO">
            <w:rPr>
              <w:rFonts w:cs="Times New Roman" w:hint="eastAsia"/>
              <w:sz w:val="26"/>
              <w:szCs w:val="26"/>
              <w:rtl/>
              <w:lang w:eastAsia="fr-FR"/>
            </w:rPr>
          </w:rPrChange>
        </w:rPr>
        <w:t>وأوضح</w:t>
      </w:r>
      <w:r w:rsidRPr="000F3EE9">
        <w:rPr>
          <w:rFonts w:cs="Times New Roman"/>
          <w:sz w:val="26"/>
          <w:szCs w:val="26"/>
          <w:rtl/>
          <w:lang w:eastAsia="fr-FR"/>
          <w:rPrChange w:id="2534" w:author="SRO">
            <w:rPr>
              <w:rFonts w:cs="Times New Roman"/>
              <w:sz w:val="26"/>
              <w:szCs w:val="26"/>
              <w:rtl/>
              <w:lang w:eastAsia="fr-FR"/>
            </w:rPr>
          </w:rPrChange>
        </w:rPr>
        <w:t xml:space="preserve"> </w:t>
      </w:r>
      <w:r w:rsidRPr="000F3EE9">
        <w:rPr>
          <w:rFonts w:cs="Times New Roman" w:hint="eastAsia"/>
          <w:sz w:val="26"/>
          <w:szCs w:val="26"/>
          <w:rtl/>
          <w:lang w:eastAsia="fr-FR"/>
          <w:rPrChange w:id="2535" w:author="SRO">
            <w:rPr>
              <w:rFonts w:cs="Times New Roman" w:hint="eastAsia"/>
              <w:sz w:val="26"/>
              <w:szCs w:val="26"/>
              <w:rtl/>
              <w:lang w:eastAsia="fr-FR"/>
            </w:rPr>
          </w:rPrChange>
        </w:rPr>
        <w:t>السيد</w:t>
      </w:r>
      <w:r w:rsidRPr="000F3EE9">
        <w:rPr>
          <w:rFonts w:cs="Times New Roman"/>
          <w:sz w:val="26"/>
          <w:szCs w:val="26"/>
          <w:rtl/>
          <w:lang w:eastAsia="fr-FR"/>
          <w:rPrChange w:id="2536" w:author="SRO">
            <w:rPr>
              <w:rFonts w:cs="Times New Roman"/>
              <w:sz w:val="26"/>
              <w:szCs w:val="26"/>
              <w:rtl/>
              <w:lang w:eastAsia="fr-FR"/>
            </w:rPr>
          </w:rPrChange>
        </w:rPr>
        <w:t xml:space="preserve"> </w:t>
      </w:r>
      <w:r w:rsidRPr="000F3EE9">
        <w:rPr>
          <w:rFonts w:cs="Times New Roman" w:hint="eastAsia"/>
          <w:sz w:val="26"/>
          <w:szCs w:val="26"/>
          <w:rtl/>
          <w:lang w:eastAsia="fr-FR"/>
          <w:rPrChange w:id="2537" w:author="SRO">
            <w:rPr>
              <w:rFonts w:cs="Times New Roman" w:hint="eastAsia"/>
              <w:sz w:val="26"/>
              <w:szCs w:val="26"/>
              <w:rtl/>
              <w:lang w:eastAsia="fr-FR"/>
            </w:rPr>
          </w:rPrChange>
        </w:rPr>
        <w:t>بندريوش</w:t>
      </w:r>
      <w:r w:rsidRPr="000F3EE9">
        <w:rPr>
          <w:rFonts w:cs="Times New Roman"/>
          <w:sz w:val="26"/>
          <w:szCs w:val="26"/>
          <w:rtl/>
          <w:lang w:eastAsia="fr-FR"/>
          <w:rPrChange w:id="2538" w:author="SRO">
            <w:rPr>
              <w:rFonts w:cs="Times New Roman"/>
              <w:sz w:val="26"/>
              <w:szCs w:val="26"/>
              <w:rtl/>
              <w:lang w:eastAsia="fr-FR"/>
            </w:rPr>
          </w:rPrChange>
        </w:rPr>
        <w:t xml:space="preserve"> </w:t>
      </w:r>
      <w:r w:rsidRPr="000F3EE9">
        <w:rPr>
          <w:rFonts w:cs="Times New Roman" w:hint="eastAsia"/>
          <w:sz w:val="26"/>
          <w:szCs w:val="26"/>
          <w:rtl/>
          <w:lang w:eastAsia="fr-FR"/>
          <w:rPrChange w:id="2539" w:author="SRO">
            <w:rPr>
              <w:rFonts w:cs="Times New Roman" w:hint="eastAsia"/>
              <w:sz w:val="26"/>
              <w:szCs w:val="26"/>
              <w:rtl/>
              <w:lang w:eastAsia="fr-FR"/>
            </w:rPr>
          </w:rPrChange>
        </w:rPr>
        <w:t>محاججاته</w:t>
      </w:r>
      <w:r w:rsidRPr="000F3EE9">
        <w:rPr>
          <w:rFonts w:cs="Times New Roman"/>
          <w:sz w:val="26"/>
          <w:szCs w:val="26"/>
          <w:rtl/>
          <w:lang w:eastAsia="fr-FR"/>
          <w:rPrChange w:id="2540" w:author="SRO">
            <w:rPr>
              <w:rFonts w:cs="Times New Roman"/>
              <w:sz w:val="26"/>
              <w:szCs w:val="26"/>
              <w:rtl/>
              <w:lang w:eastAsia="fr-FR"/>
            </w:rPr>
          </w:rPrChange>
        </w:rPr>
        <w:t xml:space="preserve"> </w:t>
      </w:r>
      <w:r w:rsidRPr="000F3EE9">
        <w:rPr>
          <w:rFonts w:cs="Times New Roman" w:hint="eastAsia"/>
          <w:sz w:val="26"/>
          <w:szCs w:val="26"/>
          <w:rtl/>
          <w:lang w:eastAsia="fr-FR"/>
          <w:rPrChange w:id="2541" w:author="SRO">
            <w:rPr>
              <w:rFonts w:cs="Times New Roman" w:hint="eastAsia"/>
              <w:sz w:val="26"/>
              <w:szCs w:val="26"/>
              <w:rtl/>
              <w:lang w:eastAsia="fr-FR"/>
            </w:rPr>
          </w:rPrChange>
        </w:rPr>
        <w:t>آخذاً</w:t>
      </w:r>
      <w:r w:rsidRPr="000F3EE9">
        <w:rPr>
          <w:rFonts w:cs="Times New Roman"/>
          <w:sz w:val="26"/>
          <w:szCs w:val="26"/>
          <w:rtl/>
          <w:lang w:eastAsia="fr-FR"/>
          <w:rPrChange w:id="2542" w:author="SRO">
            <w:rPr>
              <w:rFonts w:cs="Times New Roman"/>
              <w:sz w:val="26"/>
              <w:szCs w:val="26"/>
              <w:rtl/>
              <w:lang w:eastAsia="fr-FR"/>
            </w:rPr>
          </w:rPrChange>
        </w:rPr>
        <w:t xml:space="preserve"> </w:t>
      </w:r>
      <w:r w:rsidRPr="000F3EE9">
        <w:rPr>
          <w:rFonts w:cs="Times New Roman" w:hint="eastAsia"/>
          <w:sz w:val="26"/>
          <w:szCs w:val="26"/>
          <w:rtl/>
          <w:lang w:eastAsia="fr-FR"/>
          <w:rPrChange w:id="2543" w:author="SRO">
            <w:rPr>
              <w:rFonts w:cs="Times New Roman" w:hint="eastAsia"/>
              <w:sz w:val="26"/>
              <w:szCs w:val="26"/>
              <w:rtl/>
              <w:lang w:eastAsia="fr-FR"/>
            </w:rPr>
          </w:rPrChange>
        </w:rPr>
        <w:t>المغرب</w:t>
      </w:r>
      <w:r w:rsidRPr="000F3EE9">
        <w:rPr>
          <w:rFonts w:cs="Times New Roman"/>
          <w:sz w:val="26"/>
          <w:szCs w:val="26"/>
          <w:rtl/>
          <w:lang w:eastAsia="fr-FR"/>
          <w:rPrChange w:id="2544" w:author="SRO">
            <w:rPr>
              <w:rFonts w:cs="Times New Roman"/>
              <w:sz w:val="26"/>
              <w:szCs w:val="26"/>
              <w:rtl/>
              <w:lang w:eastAsia="fr-FR"/>
            </w:rPr>
          </w:rPrChange>
        </w:rPr>
        <w:t xml:space="preserve"> </w:t>
      </w:r>
      <w:r w:rsidRPr="000F3EE9">
        <w:rPr>
          <w:rFonts w:cs="Times New Roman" w:hint="eastAsia"/>
          <w:sz w:val="26"/>
          <w:szCs w:val="26"/>
          <w:rtl/>
          <w:lang w:eastAsia="fr-FR"/>
          <w:rPrChange w:id="2545" w:author="SRO">
            <w:rPr>
              <w:rFonts w:cs="Times New Roman" w:hint="eastAsia"/>
              <w:sz w:val="26"/>
              <w:szCs w:val="26"/>
              <w:rtl/>
              <w:lang w:eastAsia="fr-FR"/>
            </w:rPr>
          </w:rPrChange>
        </w:rPr>
        <w:t>كحالة</w:t>
      </w:r>
      <w:r w:rsidRPr="000F3EE9">
        <w:rPr>
          <w:rFonts w:cs="Times New Roman"/>
          <w:sz w:val="26"/>
          <w:szCs w:val="26"/>
          <w:rtl/>
          <w:lang w:eastAsia="fr-FR"/>
          <w:rPrChange w:id="2546" w:author="SRO">
            <w:rPr>
              <w:rFonts w:cs="Times New Roman"/>
              <w:sz w:val="26"/>
              <w:szCs w:val="26"/>
              <w:rtl/>
              <w:lang w:eastAsia="fr-FR"/>
            </w:rPr>
          </w:rPrChange>
        </w:rPr>
        <w:t xml:space="preserve"> </w:t>
      </w:r>
      <w:r w:rsidRPr="000F3EE9">
        <w:rPr>
          <w:rFonts w:cs="Times New Roman" w:hint="eastAsia"/>
          <w:sz w:val="26"/>
          <w:szCs w:val="26"/>
          <w:rtl/>
          <w:lang w:eastAsia="fr-FR"/>
          <w:rPrChange w:id="2547" w:author="SRO">
            <w:rPr>
              <w:rFonts w:cs="Times New Roman" w:hint="eastAsia"/>
              <w:sz w:val="26"/>
              <w:szCs w:val="26"/>
              <w:rtl/>
              <w:lang w:eastAsia="fr-FR"/>
            </w:rPr>
          </w:rPrChange>
        </w:rPr>
        <w:t>دراسية</w:t>
      </w:r>
      <w:r w:rsidRPr="000F3EE9">
        <w:rPr>
          <w:rFonts w:cs="Times New Roman"/>
          <w:sz w:val="26"/>
          <w:szCs w:val="26"/>
          <w:rtl/>
          <w:lang w:eastAsia="fr-FR"/>
          <w:rPrChange w:id="2548" w:author="SRO">
            <w:rPr>
              <w:rFonts w:cs="Times New Roman"/>
              <w:sz w:val="26"/>
              <w:szCs w:val="26"/>
              <w:rtl/>
              <w:lang w:eastAsia="fr-FR"/>
            </w:rPr>
          </w:rPrChange>
        </w:rPr>
        <w:t xml:space="preserve">.  </w:t>
      </w:r>
    </w:p>
    <w:p w:rsidR="00832F4C" w:rsidRPr="000F3EE9" w:rsidRDefault="00832F4C" w:rsidP="00144062">
      <w:pPr>
        <w:pStyle w:val="Sansinterligne1"/>
        <w:bidi/>
        <w:spacing w:after="240"/>
        <w:jc w:val="both"/>
        <w:rPr>
          <w:rFonts w:cs="Times New Roman"/>
          <w:b/>
          <w:bCs/>
          <w:sz w:val="26"/>
          <w:szCs w:val="26"/>
          <w:rtl/>
          <w:lang w:eastAsia="fr-FR"/>
          <w:rPrChange w:id="2549" w:author="SRO">
            <w:rPr>
              <w:rFonts w:cs="Times New Roman"/>
              <w:b/>
              <w:bCs/>
              <w:sz w:val="26"/>
              <w:szCs w:val="26"/>
              <w:rtl/>
              <w:lang w:eastAsia="fr-FR"/>
            </w:rPr>
          </w:rPrChange>
        </w:rPr>
      </w:pPr>
      <w:r w:rsidRPr="000F3EE9">
        <w:rPr>
          <w:rFonts w:cs="Times New Roman" w:hint="eastAsia"/>
          <w:b/>
          <w:bCs/>
          <w:sz w:val="26"/>
          <w:szCs w:val="26"/>
          <w:rtl/>
          <w:lang w:eastAsia="fr-FR"/>
          <w:rPrChange w:id="2550" w:author="SRO">
            <w:rPr>
              <w:rFonts w:cs="Times New Roman" w:hint="eastAsia"/>
              <w:b/>
              <w:bCs/>
              <w:sz w:val="26"/>
              <w:szCs w:val="26"/>
              <w:rtl/>
              <w:lang w:eastAsia="fr-FR"/>
            </w:rPr>
          </w:rPrChange>
        </w:rPr>
        <w:t>نقاش</w:t>
      </w:r>
    </w:p>
    <w:p w:rsidR="00832F4C" w:rsidRPr="000F3EE9" w:rsidRDefault="00832F4C" w:rsidP="00F6318D">
      <w:pPr>
        <w:pStyle w:val="Sansinterligne1"/>
        <w:numPr>
          <w:ilvl w:val="0"/>
          <w:numId w:val="28"/>
          <w:numberingChange w:id="2551" w:author="SRO" w:date="2011-02-21T09:12:00Z" w:original="%1:74:0:."/>
        </w:numPr>
        <w:bidi/>
        <w:spacing w:after="240"/>
        <w:ind w:left="34" w:firstLine="0"/>
        <w:jc w:val="both"/>
        <w:rPr>
          <w:rFonts w:cs="Times New Roman"/>
          <w:sz w:val="26"/>
          <w:szCs w:val="26"/>
          <w:rtl/>
          <w:lang w:eastAsia="fr-FR"/>
          <w:rPrChange w:id="2552" w:author="SRO">
            <w:rPr>
              <w:rFonts w:cs="Times New Roman"/>
              <w:sz w:val="26"/>
              <w:szCs w:val="26"/>
              <w:rtl/>
              <w:lang w:eastAsia="fr-FR"/>
            </w:rPr>
          </w:rPrChange>
        </w:rPr>
      </w:pPr>
      <w:r w:rsidRPr="000F3EE9">
        <w:rPr>
          <w:rFonts w:cs="Times New Roman" w:hint="eastAsia"/>
          <w:sz w:val="26"/>
          <w:szCs w:val="26"/>
          <w:rtl/>
          <w:lang w:eastAsia="fr-FR"/>
          <w:rPrChange w:id="2553" w:author="SRO">
            <w:rPr>
              <w:rFonts w:cs="Times New Roman" w:hint="eastAsia"/>
              <w:sz w:val="26"/>
              <w:szCs w:val="26"/>
              <w:rtl/>
              <w:lang w:eastAsia="fr-FR"/>
            </w:rPr>
          </w:rPrChange>
        </w:rPr>
        <w:t>وبعد</w:t>
      </w:r>
      <w:r w:rsidRPr="000F3EE9">
        <w:rPr>
          <w:rFonts w:cs="Times New Roman"/>
          <w:sz w:val="26"/>
          <w:szCs w:val="26"/>
          <w:rtl/>
          <w:lang w:eastAsia="fr-FR"/>
          <w:rPrChange w:id="2554" w:author="SRO">
            <w:rPr>
              <w:rFonts w:cs="Times New Roman"/>
              <w:sz w:val="26"/>
              <w:szCs w:val="26"/>
              <w:rtl/>
              <w:lang w:eastAsia="fr-FR"/>
            </w:rPr>
          </w:rPrChange>
        </w:rPr>
        <w:t xml:space="preserve"> </w:t>
      </w:r>
      <w:r w:rsidRPr="000F3EE9">
        <w:rPr>
          <w:rFonts w:cs="Times New Roman" w:hint="eastAsia"/>
          <w:sz w:val="26"/>
          <w:szCs w:val="26"/>
          <w:rtl/>
          <w:lang w:eastAsia="fr-FR"/>
          <w:rPrChange w:id="2555" w:author="SRO">
            <w:rPr>
              <w:rFonts w:cs="Times New Roman" w:hint="eastAsia"/>
              <w:sz w:val="26"/>
              <w:szCs w:val="26"/>
              <w:rtl/>
              <w:lang w:eastAsia="fr-FR"/>
            </w:rPr>
          </w:rPrChange>
        </w:rPr>
        <w:t>تلخيص</w:t>
      </w:r>
      <w:r w:rsidRPr="000F3EE9">
        <w:rPr>
          <w:rFonts w:cs="Times New Roman"/>
          <w:sz w:val="26"/>
          <w:szCs w:val="26"/>
          <w:rtl/>
          <w:lang w:eastAsia="fr-FR"/>
          <w:rPrChange w:id="2556" w:author="SRO">
            <w:rPr>
              <w:rFonts w:cs="Times New Roman"/>
              <w:sz w:val="26"/>
              <w:szCs w:val="26"/>
              <w:rtl/>
              <w:lang w:eastAsia="fr-FR"/>
            </w:rPr>
          </w:rPrChange>
        </w:rPr>
        <w:t xml:space="preserve"> </w:t>
      </w:r>
      <w:r w:rsidRPr="000F3EE9">
        <w:rPr>
          <w:rFonts w:cs="Times New Roman" w:hint="eastAsia"/>
          <w:sz w:val="26"/>
          <w:szCs w:val="26"/>
          <w:rtl/>
          <w:lang w:eastAsia="fr-FR"/>
          <w:rPrChange w:id="2557" w:author="SRO">
            <w:rPr>
              <w:rFonts w:cs="Times New Roman" w:hint="eastAsia"/>
              <w:sz w:val="26"/>
              <w:szCs w:val="26"/>
              <w:rtl/>
              <w:lang w:eastAsia="fr-FR"/>
            </w:rPr>
          </w:rPrChange>
        </w:rPr>
        <w:t>محتويات</w:t>
      </w:r>
      <w:r w:rsidRPr="000F3EE9">
        <w:rPr>
          <w:rFonts w:cs="Times New Roman"/>
          <w:sz w:val="26"/>
          <w:szCs w:val="26"/>
          <w:rtl/>
          <w:lang w:eastAsia="fr-FR"/>
          <w:rPrChange w:id="2558" w:author="SRO">
            <w:rPr>
              <w:rFonts w:cs="Times New Roman"/>
              <w:sz w:val="26"/>
              <w:szCs w:val="26"/>
              <w:rtl/>
              <w:lang w:eastAsia="fr-FR"/>
            </w:rPr>
          </w:rPrChange>
        </w:rPr>
        <w:t xml:space="preserve"> </w:t>
      </w:r>
      <w:r w:rsidRPr="000F3EE9">
        <w:rPr>
          <w:rFonts w:cs="Times New Roman" w:hint="eastAsia"/>
          <w:sz w:val="26"/>
          <w:szCs w:val="26"/>
          <w:rtl/>
          <w:lang w:eastAsia="fr-FR"/>
          <w:rPrChange w:id="2559" w:author="SRO">
            <w:rPr>
              <w:rFonts w:cs="Times New Roman" w:hint="eastAsia"/>
              <w:sz w:val="26"/>
              <w:szCs w:val="26"/>
              <w:rtl/>
              <w:lang w:eastAsia="fr-FR"/>
            </w:rPr>
          </w:rPrChange>
        </w:rPr>
        <w:t>كل</w:t>
      </w:r>
      <w:r w:rsidRPr="000F3EE9">
        <w:rPr>
          <w:rFonts w:cs="Times New Roman"/>
          <w:sz w:val="26"/>
          <w:szCs w:val="26"/>
          <w:rtl/>
          <w:lang w:eastAsia="fr-FR"/>
          <w:rPrChange w:id="2560" w:author="SRO">
            <w:rPr>
              <w:rFonts w:cs="Times New Roman"/>
              <w:sz w:val="26"/>
              <w:szCs w:val="26"/>
              <w:rtl/>
              <w:lang w:eastAsia="fr-FR"/>
            </w:rPr>
          </w:rPrChange>
        </w:rPr>
        <w:t xml:space="preserve"> </w:t>
      </w:r>
      <w:r w:rsidRPr="000F3EE9">
        <w:rPr>
          <w:rFonts w:cs="Times New Roman" w:hint="eastAsia"/>
          <w:sz w:val="26"/>
          <w:szCs w:val="26"/>
          <w:rtl/>
          <w:lang w:eastAsia="fr-FR"/>
          <w:rPrChange w:id="2561" w:author="SRO">
            <w:rPr>
              <w:rFonts w:cs="Times New Roman" w:hint="eastAsia"/>
              <w:sz w:val="26"/>
              <w:szCs w:val="26"/>
              <w:rtl/>
              <w:lang w:eastAsia="fr-FR"/>
            </w:rPr>
          </w:rPrChange>
        </w:rPr>
        <w:t>عرض،</w:t>
      </w:r>
      <w:r w:rsidRPr="000F3EE9">
        <w:rPr>
          <w:rFonts w:cs="Times New Roman"/>
          <w:sz w:val="26"/>
          <w:szCs w:val="26"/>
          <w:rtl/>
          <w:lang w:eastAsia="fr-FR"/>
          <w:rPrChange w:id="2562" w:author="SRO">
            <w:rPr>
              <w:rFonts w:cs="Times New Roman"/>
              <w:sz w:val="26"/>
              <w:szCs w:val="26"/>
              <w:rtl/>
              <w:lang w:eastAsia="fr-FR"/>
            </w:rPr>
          </w:rPrChange>
        </w:rPr>
        <w:t xml:space="preserve"> </w:t>
      </w:r>
      <w:r w:rsidRPr="000F3EE9">
        <w:rPr>
          <w:rFonts w:cs="Times New Roman" w:hint="eastAsia"/>
          <w:sz w:val="26"/>
          <w:szCs w:val="26"/>
          <w:rtl/>
          <w:lang w:eastAsia="fr-FR"/>
          <w:rPrChange w:id="2563" w:author="SRO">
            <w:rPr>
              <w:rFonts w:cs="Times New Roman" w:hint="eastAsia"/>
              <w:sz w:val="26"/>
              <w:szCs w:val="26"/>
              <w:rtl/>
              <w:lang w:eastAsia="fr-FR"/>
            </w:rPr>
          </w:rPrChange>
        </w:rPr>
        <w:t>افتتح</w:t>
      </w:r>
      <w:r w:rsidRPr="000F3EE9">
        <w:rPr>
          <w:rFonts w:cs="Times New Roman"/>
          <w:sz w:val="26"/>
          <w:szCs w:val="26"/>
          <w:rtl/>
          <w:lang w:eastAsia="fr-FR"/>
          <w:rPrChange w:id="2564" w:author="SRO">
            <w:rPr>
              <w:rFonts w:cs="Times New Roman"/>
              <w:sz w:val="26"/>
              <w:szCs w:val="26"/>
              <w:rtl/>
              <w:lang w:eastAsia="fr-FR"/>
            </w:rPr>
          </w:rPrChange>
        </w:rPr>
        <w:t xml:space="preserve"> </w:t>
      </w:r>
      <w:r w:rsidRPr="000F3EE9">
        <w:rPr>
          <w:rFonts w:cs="Times New Roman" w:hint="eastAsia"/>
          <w:sz w:val="26"/>
          <w:szCs w:val="26"/>
          <w:rtl/>
          <w:lang w:eastAsia="fr-FR"/>
          <w:rPrChange w:id="2565" w:author="SRO">
            <w:rPr>
              <w:rFonts w:cs="Times New Roman" w:hint="eastAsia"/>
              <w:sz w:val="26"/>
              <w:szCs w:val="26"/>
              <w:rtl/>
              <w:lang w:eastAsia="fr-FR"/>
            </w:rPr>
          </w:rPrChange>
        </w:rPr>
        <w:t>رئيس</w:t>
      </w:r>
      <w:r w:rsidRPr="000F3EE9">
        <w:rPr>
          <w:rFonts w:cs="Times New Roman"/>
          <w:sz w:val="26"/>
          <w:szCs w:val="26"/>
          <w:rtl/>
          <w:lang w:eastAsia="fr-FR"/>
          <w:rPrChange w:id="2566" w:author="SRO">
            <w:rPr>
              <w:rFonts w:cs="Times New Roman"/>
              <w:sz w:val="26"/>
              <w:szCs w:val="26"/>
              <w:rtl/>
              <w:lang w:eastAsia="fr-FR"/>
            </w:rPr>
          </w:rPrChange>
        </w:rPr>
        <w:t xml:space="preserve"> </w:t>
      </w:r>
      <w:r w:rsidRPr="000F3EE9">
        <w:rPr>
          <w:rFonts w:cs="Times New Roman" w:hint="eastAsia"/>
          <w:sz w:val="26"/>
          <w:szCs w:val="26"/>
          <w:rtl/>
          <w:lang w:eastAsia="fr-FR"/>
          <w:rPrChange w:id="2567" w:author="SRO">
            <w:rPr>
              <w:rFonts w:cs="Times New Roman" w:hint="eastAsia"/>
              <w:sz w:val="26"/>
              <w:szCs w:val="26"/>
              <w:rtl/>
              <w:lang w:eastAsia="fr-FR"/>
            </w:rPr>
          </w:rPrChange>
        </w:rPr>
        <w:t>الاجتماع</w:t>
      </w:r>
      <w:r w:rsidRPr="000F3EE9">
        <w:rPr>
          <w:rFonts w:cs="Times New Roman"/>
          <w:sz w:val="26"/>
          <w:szCs w:val="26"/>
          <w:rtl/>
          <w:lang w:eastAsia="fr-FR"/>
          <w:rPrChange w:id="2568" w:author="SRO">
            <w:rPr>
              <w:rFonts w:cs="Times New Roman"/>
              <w:sz w:val="26"/>
              <w:szCs w:val="26"/>
              <w:rtl/>
              <w:lang w:eastAsia="fr-FR"/>
            </w:rPr>
          </w:rPrChange>
        </w:rPr>
        <w:t xml:space="preserve"> </w:t>
      </w:r>
      <w:r w:rsidRPr="000F3EE9">
        <w:rPr>
          <w:rFonts w:cs="Times New Roman" w:hint="eastAsia"/>
          <w:sz w:val="26"/>
          <w:szCs w:val="26"/>
          <w:rtl/>
          <w:lang w:eastAsia="fr-FR"/>
          <w:rPrChange w:id="2569" w:author="SRO">
            <w:rPr>
              <w:rFonts w:cs="Times New Roman" w:hint="eastAsia"/>
              <w:sz w:val="26"/>
              <w:szCs w:val="26"/>
              <w:rtl/>
              <w:lang w:eastAsia="fr-FR"/>
            </w:rPr>
          </w:rPrChange>
        </w:rPr>
        <w:t>باب</w:t>
      </w:r>
      <w:r w:rsidRPr="000F3EE9">
        <w:rPr>
          <w:rFonts w:cs="Times New Roman"/>
          <w:sz w:val="26"/>
          <w:szCs w:val="26"/>
          <w:rtl/>
          <w:lang w:eastAsia="fr-FR"/>
          <w:rPrChange w:id="2570" w:author="SRO">
            <w:rPr>
              <w:rFonts w:cs="Times New Roman"/>
              <w:sz w:val="26"/>
              <w:szCs w:val="26"/>
              <w:rtl/>
              <w:lang w:eastAsia="fr-FR"/>
            </w:rPr>
          </w:rPrChange>
        </w:rPr>
        <w:t xml:space="preserve"> </w:t>
      </w:r>
      <w:r w:rsidRPr="000F3EE9">
        <w:rPr>
          <w:rFonts w:cs="Times New Roman" w:hint="eastAsia"/>
          <w:sz w:val="26"/>
          <w:szCs w:val="26"/>
          <w:rtl/>
          <w:lang w:eastAsia="fr-FR"/>
          <w:rPrChange w:id="2571" w:author="SRO">
            <w:rPr>
              <w:rFonts w:cs="Times New Roman" w:hint="eastAsia"/>
              <w:sz w:val="26"/>
              <w:szCs w:val="26"/>
              <w:rtl/>
              <w:lang w:eastAsia="fr-FR"/>
            </w:rPr>
          </w:rPrChange>
        </w:rPr>
        <w:t>المناقشة</w:t>
      </w:r>
      <w:r w:rsidRPr="000F3EE9">
        <w:rPr>
          <w:rFonts w:cs="Times New Roman"/>
          <w:sz w:val="26"/>
          <w:szCs w:val="26"/>
          <w:rtl/>
          <w:lang w:eastAsia="fr-FR"/>
          <w:rPrChange w:id="2572" w:author="SRO">
            <w:rPr>
              <w:rFonts w:cs="Times New Roman"/>
              <w:sz w:val="26"/>
              <w:szCs w:val="26"/>
              <w:rtl/>
              <w:lang w:eastAsia="fr-FR"/>
            </w:rPr>
          </w:rPrChange>
        </w:rPr>
        <w:t xml:space="preserve"> </w:t>
      </w:r>
      <w:r w:rsidRPr="000F3EE9">
        <w:rPr>
          <w:rFonts w:cs="Times New Roman" w:hint="eastAsia"/>
          <w:sz w:val="26"/>
          <w:szCs w:val="26"/>
          <w:rtl/>
          <w:lang w:eastAsia="fr-FR"/>
          <w:rPrChange w:id="2573" w:author="SRO">
            <w:rPr>
              <w:rFonts w:cs="Times New Roman" w:hint="eastAsia"/>
              <w:sz w:val="26"/>
              <w:szCs w:val="26"/>
              <w:rtl/>
              <w:lang w:eastAsia="fr-FR"/>
            </w:rPr>
          </w:rPrChange>
        </w:rPr>
        <w:t>بشأن</w:t>
      </w:r>
      <w:r w:rsidRPr="000F3EE9">
        <w:rPr>
          <w:rFonts w:cs="Times New Roman"/>
          <w:sz w:val="26"/>
          <w:szCs w:val="26"/>
          <w:rtl/>
          <w:lang w:eastAsia="fr-FR"/>
          <w:rPrChange w:id="2574" w:author="SRO">
            <w:rPr>
              <w:rFonts w:cs="Times New Roman"/>
              <w:sz w:val="26"/>
              <w:szCs w:val="26"/>
              <w:rtl/>
              <w:lang w:eastAsia="fr-FR"/>
            </w:rPr>
          </w:rPrChange>
        </w:rPr>
        <w:t xml:space="preserve"> </w:t>
      </w:r>
      <w:r w:rsidRPr="000F3EE9">
        <w:rPr>
          <w:rFonts w:cs="Times New Roman" w:hint="eastAsia"/>
          <w:sz w:val="26"/>
          <w:szCs w:val="26"/>
          <w:rtl/>
          <w:lang w:eastAsia="fr-FR"/>
          <w:rPrChange w:id="2575" w:author="SRO">
            <w:rPr>
              <w:rFonts w:cs="Times New Roman" w:hint="eastAsia"/>
              <w:sz w:val="26"/>
              <w:szCs w:val="26"/>
              <w:rtl/>
              <w:lang w:eastAsia="fr-FR"/>
            </w:rPr>
          </w:rPrChange>
        </w:rPr>
        <w:t>المواضيع</w:t>
      </w:r>
      <w:r w:rsidRPr="000F3EE9">
        <w:rPr>
          <w:rFonts w:cs="Times New Roman"/>
          <w:sz w:val="26"/>
          <w:szCs w:val="26"/>
          <w:rtl/>
          <w:lang w:eastAsia="fr-FR"/>
          <w:rPrChange w:id="2576" w:author="SRO">
            <w:rPr>
              <w:rFonts w:cs="Times New Roman"/>
              <w:sz w:val="26"/>
              <w:szCs w:val="26"/>
              <w:rtl/>
              <w:lang w:eastAsia="fr-FR"/>
            </w:rPr>
          </w:rPrChange>
        </w:rPr>
        <w:t xml:space="preserve"> </w:t>
      </w:r>
      <w:r w:rsidRPr="000F3EE9">
        <w:rPr>
          <w:rFonts w:cs="Times New Roman" w:hint="eastAsia"/>
          <w:sz w:val="26"/>
          <w:szCs w:val="26"/>
          <w:rtl/>
          <w:lang w:eastAsia="fr-FR"/>
          <w:rPrChange w:id="2577" w:author="SRO">
            <w:rPr>
              <w:rFonts w:cs="Times New Roman" w:hint="eastAsia"/>
              <w:sz w:val="26"/>
              <w:szCs w:val="26"/>
              <w:rtl/>
              <w:lang w:eastAsia="fr-FR"/>
            </w:rPr>
          </w:rPrChange>
        </w:rPr>
        <w:t>المتعلقة</w:t>
      </w:r>
      <w:r w:rsidRPr="000F3EE9">
        <w:rPr>
          <w:rFonts w:cs="Times New Roman"/>
          <w:sz w:val="26"/>
          <w:szCs w:val="26"/>
          <w:rtl/>
          <w:lang w:eastAsia="fr-FR"/>
          <w:rPrChange w:id="2578" w:author="SRO">
            <w:rPr>
              <w:rFonts w:cs="Times New Roman"/>
              <w:sz w:val="26"/>
              <w:szCs w:val="26"/>
              <w:rtl/>
              <w:lang w:eastAsia="fr-FR"/>
            </w:rPr>
          </w:rPrChange>
        </w:rPr>
        <w:t xml:space="preserve"> </w:t>
      </w:r>
      <w:r w:rsidRPr="000F3EE9">
        <w:rPr>
          <w:rFonts w:cs="Times New Roman" w:hint="eastAsia"/>
          <w:sz w:val="26"/>
          <w:szCs w:val="26"/>
          <w:rtl/>
          <w:lang w:eastAsia="fr-FR"/>
          <w:rPrChange w:id="2579" w:author="SRO">
            <w:rPr>
              <w:rFonts w:cs="Times New Roman" w:hint="eastAsia"/>
              <w:sz w:val="26"/>
              <w:szCs w:val="26"/>
              <w:rtl/>
              <w:lang w:eastAsia="fr-FR"/>
            </w:rPr>
          </w:rPrChange>
        </w:rPr>
        <w:t>بالفريق</w:t>
      </w:r>
      <w:r w:rsidRPr="000F3EE9">
        <w:rPr>
          <w:rFonts w:cs="Times New Roman"/>
          <w:sz w:val="26"/>
          <w:szCs w:val="26"/>
          <w:rtl/>
          <w:lang w:eastAsia="fr-FR"/>
          <w:rPrChange w:id="2580" w:author="SRO">
            <w:rPr>
              <w:rFonts w:cs="Times New Roman"/>
              <w:sz w:val="26"/>
              <w:szCs w:val="26"/>
              <w:rtl/>
              <w:lang w:eastAsia="fr-FR"/>
            </w:rPr>
          </w:rPrChange>
        </w:rPr>
        <w:t xml:space="preserve">. </w:t>
      </w:r>
      <w:r w:rsidRPr="000F3EE9">
        <w:rPr>
          <w:rFonts w:cs="Times New Roman" w:hint="eastAsia"/>
          <w:sz w:val="26"/>
          <w:szCs w:val="26"/>
          <w:rtl/>
          <w:lang w:eastAsia="fr-FR"/>
          <w:rPrChange w:id="2581" w:author="SRO">
            <w:rPr>
              <w:rFonts w:cs="Times New Roman" w:hint="eastAsia"/>
              <w:sz w:val="26"/>
              <w:szCs w:val="26"/>
              <w:rtl/>
              <w:lang w:eastAsia="fr-FR"/>
            </w:rPr>
          </w:rPrChange>
        </w:rPr>
        <w:t>وتمثلت</w:t>
      </w:r>
      <w:r w:rsidRPr="000F3EE9">
        <w:rPr>
          <w:rFonts w:cs="Times New Roman"/>
          <w:sz w:val="26"/>
          <w:szCs w:val="26"/>
          <w:rtl/>
          <w:lang w:eastAsia="fr-FR"/>
          <w:rPrChange w:id="2582" w:author="SRO">
            <w:rPr>
              <w:rFonts w:cs="Times New Roman"/>
              <w:sz w:val="26"/>
              <w:szCs w:val="26"/>
              <w:rtl/>
              <w:lang w:eastAsia="fr-FR"/>
            </w:rPr>
          </w:rPrChange>
        </w:rPr>
        <w:t xml:space="preserve"> </w:t>
      </w:r>
      <w:r w:rsidRPr="000F3EE9">
        <w:rPr>
          <w:rFonts w:cs="Times New Roman" w:hint="eastAsia"/>
          <w:sz w:val="26"/>
          <w:szCs w:val="26"/>
          <w:rtl/>
          <w:lang w:eastAsia="fr-FR"/>
          <w:rPrChange w:id="2583" w:author="SRO">
            <w:rPr>
              <w:rFonts w:cs="Times New Roman" w:hint="eastAsia"/>
              <w:sz w:val="26"/>
              <w:szCs w:val="26"/>
              <w:rtl/>
              <w:lang w:eastAsia="fr-FR"/>
            </w:rPr>
          </w:rPrChange>
        </w:rPr>
        <w:t>القضية</w:t>
      </w:r>
      <w:r w:rsidRPr="000F3EE9">
        <w:rPr>
          <w:rFonts w:cs="Times New Roman"/>
          <w:sz w:val="26"/>
          <w:szCs w:val="26"/>
          <w:rtl/>
          <w:lang w:eastAsia="fr-FR"/>
          <w:rPrChange w:id="2584" w:author="SRO">
            <w:rPr>
              <w:rFonts w:cs="Times New Roman"/>
              <w:sz w:val="26"/>
              <w:szCs w:val="26"/>
              <w:rtl/>
              <w:lang w:eastAsia="fr-FR"/>
            </w:rPr>
          </w:rPrChange>
        </w:rPr>
        <w:t xml:space="preserve"> </w:t>
      </w:r>
      <w:r w:rsidRPr="000F3EE9">
        <w:rPr>
          <w:rFonts w:cs="Times New Roman" w:hint="eastAsia"/>
          <w:sz w:val="26"/>
          <w:szCs w:val="26"/>
          <w:rtl/>
          <w:lang w:eastAsia="fr-FR"/>
          <w:rPrChange w:id="2585" w:author="SRO">
            <w:rPr>
              <w:rFonts w:cs="Times New Roman" w:hint="eastAsia"/>
              <w:sz w:val="26"/>
              <w:szCs w:val="26"/>
              <w:rtl/>
              <w:lang w:eastAsia="fr-FR"/>
            </w:rPr>
          </w:rPrChange>
        </w:rPr>
        <w:t>الرئيسية</w:t>
      </w:r>
      <w:r w:rsidRPr="000F3EE9">
        <w:rPr>
          <w:rFonts w:cs="Times New Roman"/>
          <w:sz w:val="26"/>
          <w:szCs w:val="26"/>
          <w:rtl/>
          <w:lang w:eastAsia="fr-FR"/>
          <w:rPrChange w:id="2586" w:author="SRO">
            <w:rPr>
              <w:rFonts w:cs="Times New Roman"/>
              <w:sz w:val="26"/>
              <w:szCs w:val="26"/>
              <w:rtl/>
              <w:lang w:eastAsia="fr-FR"/>
            </w:rPr>
          </w:rPrChange>
        </w:rPr>
        <w:t xml:space="preserve"> </w:t>
      </w:r>
      <w:r w:rsidRPr="000F3EE9">
        <w:rPr>
          <w:rFonts w:cs="Times New Roman" w:hint="eastAsia"/>
          <w:sz w:val="26"/>
          <w:szCs w:val="26"/>
          <w:rtl/>
          <w:lang w:eastAsia="fr-FR"/>
          <w:rPrChange w:id="2587" w:author="SRO">
            <w:rPr>
              <w:rFonts w:cs="Times New Roman" w:hint="eastAsia"/>
              <w:sz w:val="26"/>
              <w:szCs w:val="26"/>
              <w:rtl/>
              <w:lang w:eastAsia="fr-FR"/>
            </w:rPr>
          </w:rPrChange>
        </w:rPr>
        <w:t>التي</w:t>
      </w:r>
      <w:r w:rsidRPr="000F3EE9">
        <w:rPr>
          <w:rFonts w:cs="Times New Roman"/>
          <w:sz w:val="26"/>
          <w:szCs w:val="26"/>
          <w:rtl/>
          <w:lang w:eastAsia="fr-FR"/>
          <w:rPrChange w:id="2588" w:author="SRO">
            <w:rPr>
              <w:rFonts w:cs="Times New Roman"/>
              <w:sz w:val="26"/>
              <w:szCs w:val="26"/>
              <w:rtl/>
              <w:lang w:eastAsia="fr-FR"/>
            </w:rPr>
          </w:rPrChange>
        </w:rPr>
        <w:t xml:space="preserve"> </w:t>
      </w:r>
      <w:r w:rsidRPr="000F3EE9">
        <w:rPr>
          <w:rFonts w:cs="Times New Roman" w:hint="eastAsia"/>
          <w:sz w:val="26"/>
          <w:szCs w:val="26"/>
          <w:rtl/>
          <w:lang w:eastAsia="fr-FR"/>
          <w:rPrChange w:id="2589" w:author="SRO">
            <w:rPr>
              <w:rFonts w:cs="Times New Roman" w:hint="eastAsia"/>
              <w:sz w:val="26"/>
              <w:szCs w:val="26"/>
              <w:rtl/>
              <w:lang w:eastAsia="fr-FR"/>
            </w:rPr>
          </w:rPrChange>
        </w:rPr>
        <w:t>أثارها</w:t>
      </w:r>
      <w:r w:rsidRPr="000F3EE9">
        <w:rPr>
          <w:rFonts w:cs="Times New Roman"/>
          <w:sz w:val="26"/>
          <w:szCs w:val="26"/>
          <w:rtl/>
          <w:lang w:eastAsia="fr-FR"/>
          <w:rPrChange w:id="2590" w:author="SRO">
            <w:rPr>
              <w:rFonts w:cs="Times New Roman"/>
              <w:sz w:val="26"/>
              <w:szCs w:val="26"/>
              <w:rtl/>
              <w:lang w:eastAsia="fr-FR"/>
            </w:rPr>
          </w:rPrChange>
        </w:rPr>
        <w:t xml:space="preserve"> </w:t>
      </w:r>
      <w:r w:rsidRPr="000F3EE9">
        <w:rPr>
          <w:rFonts w:cs="Times New Roman" w:hint="eastAsia"/>
          <w:sz w:val="26"/>
          <w:szCs w:val="26"/>
          <w:rtl/>
          <w:lang w:eastAsia="fr-FR"/>
          <w:rPrChange w:id="2591" w:author="SRO">
            <w:rPr>
              <w:rFonts w:cs="Times New Roman" w:hint="eastAsia"/>
              <w:sz w:val="26"/>
              <w:szCs w:val="26"/>
              <w:rtl/>
              <w:lang w:eastAsia="fr-FR"/>
            </w:rPr>
          </w:rPrChange>
        </w:rPr>
        <w:t>المشاركون</w:t>
      </w:r>
      <w:r w:rsidRPr="000F3EE9">
        <w:rPr>
          <w:rFonts w:cs="Times New Roman"/>
          <w:sz w:val="26"/>
          <w:szCs w:val="26"/>
          <w:rtl/>
          <w:lang w:eastAsia="fr-FR"/>
          <w:rPrChange w:id="2592" w:author="SRO">
            <w:rPr>
              <w:rFonts w:cs="Times New Roman"/>
              <w:sz w:val="26"/>
              <w:szCs w:val="26"/>
              <w:rtl/>
              <w:lang w:eastAsia="fr-FR"/>
            </w:rPr>
          </w:rPrChange>
        </w:rPr>
        <w:t xml:space="preserve"> </w:t>
      </w:r>
      <w:r w:rsidRPr="000F3EE9">
        <w:rPr>
          <w:rFonts w:cs="Times New Roman" w:hint="eastAsia"/>
          <w:sz w:val="26"/>
          <w:szCs w:val="26"/>
          <w:rtl/>
          <w:lang w:eastAsia="fr-FR"/>
          <w:rPrChange w:id="2593" w:author="SRO">
            <w:rPr>
              <w:rFonts w:cs="Times New Roman" w:hint="eastAsia"/>
              <w:sz w:val="26"/>
              <w:szCs w:val="26"/>
              <w:rtl/>
              <w:lang w:eastAsia="fr-FR"/>
            </w:rPr>
          </w:rPrChange>
        </w:rPr>
        <w:t>في</w:t>
      </w:r>
      <w:r w:rsidRPr="000F3EE9">
        <w:rPr>
          <w:rFonts w:cs="Times New Roman"/>
          <w:sz w:val="26"/>
          <w:szCs w:val="26"/>
          <w:rtl/>
          <w:lang w:eastAsia="fr-FR"/>
          <w:rPrChange w:id="2594" w:author="SRO">
            <w:rPr>
              <w:rFonts w:cs="Times New Roman"/>
              <w:sz w:val="26"/>
              <w:szCs w:val="26"/>
              <w:rtl/>
              <w:lang w:eastAsia="fr-FR"/>
            </w:rPr>
          </w:rPrChange>
        </w:rPr>
        <w:t xml:space="preserve"> </w:t>
      </w:r>
      <w:r w:rsidRPr="000F3EE9">
        <w:rPr>
          <w:rFonts w:cs="Times New Roman" w:hint="eastAsia"/>
          <w:sz w:val="26"/>
          <w:szCs w:val="26"/>
          <w:rtl/>
          <w:lang w:eastAsia="fr-FR"/>
          <w:rPrChange w:id="2595" w:author="SRO">
            <w:rPr>
              <w:rFonts w:cs="Times New Roman" w:hint="eastAsia"/>
              <w:sz w:val="26"/>
              <w:szCs w:val="26"/>
              <w:rtl/>
              <w:lang w:eastAsia="fr-FR"/>
            </w:rPr>
          </w:rPrChange>
        </w:rPr>
        <w:t>التدابير</w:t>
      </w:r>
      <w:r w:rsidRPr="000F3EE9">
        <w:rPr>
          <w:rFonts w:cs="Times New Roman"/>
          <w:sz w:val="26"/>
          <w:szCs w:val="26"/>
          <w:rtl/>
          <w:lang w:eastAsia="fr-FR"/>
          <w:rPrChange w:id="2596" w:author="SRO">
            <w:rPr>
              <w:rFonts w:cs="Times New Roman"/>
              <w:sz w:val="26"/>
              <w:szCs w:val="26"/>
              <w:rtl/>
              <w:lang w:eastAsia="fr-FR"/>
            </w:rPr>
          </w:rPrChange>
        </w:rPr>
        <w:t xml:space="preserve"> </w:t>
      </w:r>
      <w:r w:rsidRPr="000F3EE9">
        <w:rPr>
          <w:rFonts w:cs="Times New Roman" w:hint="eastAsia"/>
          <w:sz w:val="26"/>
          <w:szCs w:val="26"/>
          <w:rtl/>
          <w:lang w:eastAsia="fr-FR"/>
          <w:rPrChange w:id="2597" w:author="SRO">
            <w:rPr>
              <w:rFonts w:cs="Times New Roman" w:hint="eastAsia"/>
              <w:sz w:val="26"/>
              <w:szCs w:val="26"/>
              <w:rtl/>
              <w:lang w:eastAsia="fr-FR"/>
            </w:rPr>
          </w:rPrChange>
        </w:rPr>
        <w:t>الإدارية</w:t>
      </w:r>
      <w:r w:rsidRPr="000F3EE9">
        <w:rPr>
          <w:rFonts w:cs="Times New Roman"/>
          <w:sz w:val="26"/>
          <w:szCs w:val="26"/>
          <w:rtl/>
          <w:lang w:eastAsia="fr-FR"/>
          <w:rPrChange w:id="2598" w:author="SRO">
            <w:rPr>
              <w:rFonts w:cs="Times New Roman"/>
              <w:sz w:val="26"/>
              <w:szCs w:val="26"/>
              <w:rtl/>
              <w:lang w:eastAsia="fr-FR"/>
            </w:rPr>
          </w:rPrChange>
        </w:rPr>
        <w:t xml:space="preserve">. </w:t>
      </w:r>
      <w:r w:rsidRPr="000F3EE9">
        <w:rPr>
          <w:rFonts w:cs="Times New Roman" w:hint="eastAsia"/>
          <w:sz w:val="26"/>
          <w:szCs w:val="26"/>
          <w:rtl/>
          <w:lang w:eastAsia="fr-FR"/>
          <w:rPrChange w:id="2599" w:author="SRO">
            <w:rPr>
              <w:rFonts w:cs="Times New Roman" w:hint="eastAsia"/>
              <w:sz w:val="26"/>
              <w:szCs w:val="26"/>
              <w:rtl/>
              <w:lang w:eastAsia="fr-FR"/>
            </w:rPr>
          </w:rPrChange>
        </w:rPr>
        <w:t>وأعلن</w:t>
      </w:r>
      <w:r w:rsidRPr="000F3EE9">
        <w:rPr>
          <w:rFonts w:cs="Times New Roman"/>
          <w:sz w:val="26"/>
          <w:szCs w:val="26"/>
          <w:rtl/>
          <w:lang w:eastAsia="fr-FR"/>
          <w:rPrChange w:id="2600" w:author="SRO">
            <w:rPr>
              <w:rFonts w:cs="Times New Roman"/>
              <w:sz w:val="26"/>
              <w:szCs w:val="26"/>
              <w:rtl/>
              <w:lang w:eastAsia="fr-FR"/>
            </w:rPr>
          </w:rPrChange>
        </w:rPr>
        <w:t xml:space="preserve"> </w:t>
      </w:r>
      <w:r w:rsidRPr="000F3EE9">
        <w:rPr>
          <w:rFonts w:cs="Times New Roman" w:hint="eastAsia"/>
          <w:sz w:val="26"/>
          <w:szCs w:val="26"/>
          <w:rtl/>
          <w:lang w:eastAsia="fr-FR"/>
          <w:rPrChange w:id="2601" w:author="SRO">
            <w:rPr>
              <w:rFonts w:cs="Times New Roman" w:hint="eastAsia"/>
              <w:sz w:val="26"/>
              <w:szCs w:val="26"/>
              <w:rtl/>
              <w:lang w:eastAsia="fr-FR"/>
            </w:rPr>
          </w:rPrChange>
        </w:rPr>
        <w:t>المشاركون</w:t>
      </w:r>
      <w:r w:rsidRPr="000F3EE9">
        <w:rPr>
          <w:rFonts w:cs="Times New Roman"/>
          <w:sz w:val="26"/>
          <w:szCs w:val="26"/>
          <w:rtl/>
          <w:lang w:eastAsia="fr-FR"/>
          <w:rPrChange w:id="2602" w:author="SRO">
            <w:rPr>
              <w:rFonts w:cs="Times New Roman"/>
              <w:sz w:val="26"/>
              <w:szCs w:val="26"/>
              <w:rtl/>
              <w:lang w:eastAsia="fr-FR"/>
            </w:rPr>
          </w:rPrChange>
        </w:rPr>
        <w:t xml:space="preserve"> </w:t>
      </w:r>
      <w:r w:rsidRPr="000F3EE9">
        <w:rPr>
          <w:rFonts w:cs="Times New Roman" w:hint="eastAsia"/>
          <w:sz w:val="26"/>
          <w:szCs w:val="26"/>
          <w:rtl/>
          <w:lang w:eastAsia="fr-FR"/>
          <w:rPrChange w:id="2603" w:author="SRO">
            <w:rPr>
              <w:rFonts w:cs="Times New Roman" w:hint="eastAsia"/>
              <w:sz w:val="26"/>
              <w:szCs w:val="26"/>
              <w:rtl/>
              <w:lang w:eastAsia="fr-FR"/>
            </w:rPr>
          </w:rPrChange>
        </w:rPr>
        <w:t>أن</w:t>
      </w:r>
      <w:r w:rsidRPr="000F3EE9">
        <w:rPr>
          <w:rFonts w:cs="Times New Roman"/>
          <w:sz w:val="26"/>
          <w:szCs w:val="26"/>
          <w:rtl/>
          <w:lang w:eastAsia="fr-FR"/>
          <w:rPrChange w:id="2604" w:author="SRO">
            <w:rPr>
              <w:rFonts w:cs="Times New Roman"/>
              <w:sz w:val="26"/>
              <w:szCs w:val="26"/>
              <w:rtl/>
              <w:lang w:eastAsia="fr-FR"/>
            </w:rPr>
          </w:rPrChange>
        </w:rPr>
        <w:t xml:space="preserve"> </w:t>
      </w:r>
      <w:r w:rsidRPr="000F3EE9">
        <w:rPr>
          <w:rFonts w:cs="Times New Roman" w:hint="eastAsia"/>
          <w:sz w:val="26"/>
          <w:szCs w:val="26"/>
          <w:rtl/>
          <w:lang w:eastAsia="fr-FR"/>
          <w:rPrChange w:id="2605" w:author="SRO">
            <w:rPr>
              <w:rFonts w:cs="Times New Roman" w:hint="eastAsia"/>
              <w:sz w:val="26"/>
              <w:szCs w:val="26"/>
              <w:rtl/>
              <w:lang w:eastAsia="fr-FR"/>
            </w:rPr>
          </w:rPrChange>
        </w:rPr>
        <w:t>هذه</w:t>
      </w:r>
      <w:r w:rsidRPr="000F3EE9">
        <w:rPr>
          <w:rFonts w:cs="Times New Roman"/>
          <w:sz w:val="26"/>
          <w:szCs w:val="26"/>
          <w:rtl/>
          <w:lang w:eastAsia="fr-FR"/>
          <w:rPrChange w:id="2606" w:author="SRO">
            <w:rPr>
              <w:rFonts w:cs="Times New Roman"/>
              <w:sz w:val="26"/>
              <w:szCs w:val="26"/>
              <w:rtl/>
              <w:lang w:eastAsia="fr-FR"/>
            </w:rPr>
          </w:rPrChange>
        </w:rPr>
        <w:t xml:space="preserve"> </w:t>
      </w:r>
      <w:r w:rsidRPr="000F3EE9">
        <w:rPr>
          <w:rFonts w:cs="Times New Roman" w:hint="eastAsia"/>
          <w:sz w:val="26"/>
          <w:szCs w:val="26"/>
          <w:rtl/>
          <w:lang w:eastAsia="fr-FR"/>
          <w:rPrChange w:id="2607" w:author="SRO">
            <w:rPr>
              <w:rFonts w:cs="Times New Roman" w:hint="eastAsia"/>
              <w:sz w:val="26"/>
              <w:szCs w:val="26"/>
              <w:rtl/>
              <w:lang w:eastAsia="fr-FR"/>
            </w:rPr>
          </w:rPrChange>
        </w:rPr>
        <w:t>التدابير</w:t>
      </w:r>
      <w:r w:rsidRPr="000F3EE9">
        <w:rPr>
          <w:rFonts w:cs="Times New Roman"/>
          <w:sz w:val="26"/>
          <w:szCs w:val="26"/>
          <w:rtl/>
          <w:lang w:eastAsia="fr-FR"/>
          <w:rPrChange w:id="2608" w:author="SRO">
            <w:rPr>
              <w:rFonts w:cs="Times New Roman"/>
              <w:sz w:val="26"/>
              <w:szCs w:val="26"/>
              <w:rtl/>
              <w:lang w:eastAsia="fr-FR"/>
            </w:rPr>
          </w:rPrChange>
        </w:rPr>
        <w:t xml:space="preserve"> </w:t>
      </w:r>
      <w:r w:rsidRPr="000F3EE9">
        <w:rPr>
          <w:rFonts w:cs="Times New Roman" w:hint="eastAsia"/>
          <w:sz w:val="26"/>
          <w:szCs w:val="26"/>
          <w:rtl/>
          <w:lang w:eastAsia="fr-FR"/>
          <w:rPrChange w:id="2609" w:author="SRO">
            <w:rPr>
              <w:rFonts w:cs="Times New Roman" w:hint="eastAsia"/>
              <w:sz w:val="26"/>
              <w:szCs w:val="26"/>
              <w:rtl/>
              <w:lang w:eastAsia="fr-FR"/>
            </w:rPr>
          </w:rPrChange>
        </w:rPr>
        <w:t>غير</w:t>
      </w:r>
      <w:r w:rsidRPr="000F3EE9">
        <w:rPr>
          <w:rFonts w:cs="Times New Roman"/>
          <w:sz w:val="26"/>
          <w:szCs w:val="26"/>
          <w:rtl/>
          <w:lang w:eastAsia="fr-FR"/>
          <w:rPrChange w:id="2610" w:author="SRO">
            <w:rPr>
              <w:rFonts w:cs="Times New Roman"/>
              <w:sz w:val="26"/>
              <w:szCs w:val="26"/>
              <w:rtl/>
              <w:lang w:eastAsia="fr-FR"/>
            </w:rPr>
          </w:rPrChange>
        </w:rPr>
        <w:t xml:space="preserve"> </w:t>
      </w:r>
      <w:r w:rsidRPr="000F3EE9">
        <w:rPr>
          <w:rFonts w:cs="Times New Roman" w:hint="eastAsia"/>
          <w:sz w:val="26"/>
          <w:szCs w:val="26"/>
          <w:rtl/>
          <w:lang w:eastAsia="fr-FR"/>
          <w:rPrChange w:id="2611" w:author="SRO">
            <w:rPr>
              <w:rFonts w:cs="Times New Roman" w:hint="eastAsia"/>
              <w:sz w:val="26"/>
              <w:szCs w:val="26"/>
              <w:rtl/>
              <w:lang w:eastAsia="fr-FR"/>
            </w:rPr>
          </w:rPrChange>
        </w:rPr>
        <w:t>كافية</w:t>
      </w:r>
      <w:r w:rsidRPr="000F3EE9">
        <w:rPr>
          <w:rFonts w:cs="Times New Roman"/>
          <w:sz w:val="26"/>
          <w:szCs w:val="26"/>
          <w:rtl/>
          <w:lang w:eastAsia="fr-FR"/>
          <w:rPrChange w:id="2612" w:author="SRO">
            <w:rPr>
              <w:rFonts w:cs="Times New Roman"/>
              <w:sz w:val="26"/>
              <w:szCs w:val="26"/>
              <w:rtl/>
              <w:lang w:eastAsia="fr-FR"/>
            </w:rPr>
          </w:rPrChange>
        </w:rPr>
        <w:t xml:space="preserve"> </w:t>
      </w:r>
      <w:r w:rsidRPr="000F3EE9">
        <w:rPr>
          <w:rFonts w:cs="Times New Roman" w:hint="eastAsia"/>
          <w:sz w:val="26"/>
          <w:szCs w:val="26"/>
          <w:rtl/>
          <w:lang w:eastAsia="fr-FR"/>
          <w:rPrChange w:id="2613" w:author="SRO">
            <w:rPr>
              <w:rFonts w:cs="Times New Roman" w:hint="eastAsia"/>
              <w:sz w:val="26"/>
              <w:szCs w:val="26"/>
              <w:rtl/>
              <w:lang w:eastAsia="fr-FR"/>
            </w:rPr>
          </w:rPrChange>
        </w:rPr>
        <w:t>لمنع</w:t>
      </w:r>
      <w:r w:rsidRPr="000F3EE9">
        <w:rPr>
          <w:rFonts w:cs="Times New Roman"/>
          <w:sz w:val="26"/>
          <w:szCs w:val="26"/>
          <w:rtl/>
          <w:lang w:eastAsia="fr-FR"/>
          <w:rPrChange w:id="2614" w:author="SRO">
            <w:rPr>
              <w:rFonts w:cs="Times New Roman"/>
              <w:sz w:val="26"/>
              <w:szCs w:val="26"/>
              <w:rtl/>
              <w:lang w:eastAsia="fr-FR"/>
            </w:rPr>
          </w:rPrChange>
        </w:rPr>
        <w:t xml:space="preserve"> </w:t>
      </w:r>
      <w:r w:rsidRPr="000F3EE9">
        <w:rPr>
          <w:rFonts w:cs="Times New Roman" w:hint="eastAsia"/>
          <w:sz w:val="26"/>
          <w:szCs w:val="26"/>
          <w:rtl/>
          <w:lang w:eastAsia="fr-FR"/>
          <w:rPrChange w:id="2615" w:author="SRO">
            <w:rPr>
              <w:rFonts w:cs="Times New Roman" w:hint="eastAsia"/>
              <w:sz w:val="26"/>
              <w:szCs w:val="26"/>
              <w:rtl/>
              <w:lang w:eastAsia="fr-FR"/>
            </w:rPr>
          </w:rPrChange>
        </w:rPr>
        <w:t>التهرب</w:t>
      </w:r>
      <w:r w:rsidRPr="000F3EE9">
        <w:rPr>
          <w:rFonts w:cs="Times New Roman"/>
          <w:sz w:val="26"/>
          <w:szCs w:val="26"/>
          <w:rtl/>
          <w:lang w:eastAsia="fr-FR"/>
          <w:rPrChange w:id="2616" w:author="SRO">
            <w:rPr>
              <w:rFonts w:cs="Times New Roman"/>
              <w:sz w:val="26"/>
              <w:szCs w:val="26"/>
              <w:rtl/>
              <w:lang w:eastAsia="fr-FR"/>
            </w:rPr>
          </w:rPrChange>
        </w:rPr>
        <w:t xml:space="preserve"> </w:t>
      </w:r>
      <w:r w:rsidRPr="000F3EE9">
        <w:rPr>
          <w:rFonts w:cs="Times New Roman" w:hint="eastAsia"/>
          <w:sz w:val="26"/>
          <w:szCs w:val="26"/>
          <w:rtl/>
          <w:lang w:eastAsia="fr-FR"/>
          <w:rPrChange w:id="2617" w:author="SRO">
            <w:rPr>
              <w:rFonts w:cs="Times New Roman" w:hint="eastAsia"/>
              <w:sz w:val="26"/>
              <w:szCs w:val="26"/>
              <w:rtl/>
              <w:lang w:eastAsia="fr-FR"/>
            </w:rPr>
          </w:rPrChange>
        </w:rPr>
        <w:t>من</w:t>
      </w:r>
      <w:r w:rsidRPr="000F3EE9">
        <w:rPr>
          <w:rFonts w:cs="Times New Roman"/>
          <w:sz w:val="26"/>
          <w:szCs w:val="26"/>
          <w:rtl/>
          <w:lang w:eastAsia="fr-FR"/>
          <w:rPrChange w:id="2618" w:author="SRO">
            <w:rPr>
              <w:rFonts w:cs="Times New Roman"/>
              <w:sz w:val="26"/>
              <w:szCs w:val="26"/>
              <w:rtl/>
              <w:lang w:eastAsia="fr-FR"/>
            </w:rPr>
          </w:rPrChange>
        </w:rPr>
        <w:t xml:space="preserve"> </w:t>
      </w:r>
      <w:r w:rsidRPr="000F3EE9">
        <w:rPr>
          <w:rFonts w:cs="Times New Roman" w:hint="eastAsia"/>
          <w:sz w:val="26"/>
          <w:szCs w:val="26"/>
          <w:rtl/>
          <w:lang w:eastAsia="fr-FR"/>
          <w:rPrChange w:id="2619" w:author="SRO">
            <w:rPr>
              <w:rFonts w:cs="Times New Roman" w:hint="eastAsia"/>
              <w:sz w:val="26"/>
              <w:szCs w:val="26"/>
              <w:rtl/>
              <w:lang w:eastAsia="fr-FR"/>
            </w:rPr>
          </w:rPrChange>
        </w:rPr>
        <w:t>الضرائب</w:t>
      </w:r>
      <w:r w:rsidRPr="000F3EE9">
        <w:rPr>
          <w:rFonts w:cs="Times New Roman"/>
          <w:sz w:val="26"/>
          <w:szCs w:val="26"/>
          <w:rtl/>
          <w:lang w:eastAsia="fr-FR"/>
          <w:rPrChange w:id="2620" w:author="SRO">
            <w:rPr>
              <w:rFonts w:cs="Times New Roman"/>
              <w:sz w:val="26"/>
              <w:szCs w:val="26"/>
              <w:rtl/>
              <w:lang w:eastAsia="fr-FR"/>
            </w:rPr>
          </w:rPrChange>
        </w:rPr>
        <w:t xml:space="preserve"> </w:t>
      </w:r>
      <w:r w:rsidRPr="000F3EE9">
        <w:rPr>
          <w:rFonts w:cs="Times New Roman" w:hint="eastAsia"/>
          <w:sz w:val="26"/>
          <w:szCs w:val="26"/>
          <w:rtl/>
          <w:lang w:eastAsia="fr-FR"/>
          <w:rPrChange w:id="2621" w:author="SRO">
            <w:rPr>
              <w:rFonts w:cs="Times New Roman" w:hint="eastAsia"/>
              <w:sz w:val="26"/>
              <w:szCs w:val="26"/>
              <w:rtl/>
              <w:lang w:eastAsia="fr-FR"/>
            </w:rPr>
          </w:rPrChange>
        </w:rPr>
        <w:t>والفساد</w:t>
      </w:r>
      <w:r w:rsidRPr="000F3EE9">
        <w:rPr>
          <w:rFonts w:cs="Times New Roman"/>
          <w:sz w:val="26"/>
          <w:szCs w:val="26"/>
          <w:rtl/>
          <w:lang w:eastAsia="fr-FR"/>
          <w:rPrChange w:id="2622" w:author="SRO">
            <w:rPr>
              <w:rFonts w:cs="Times New Roman"/>
              <w:sz w:val="26"/>
              <w:szCs w:val="26"/>
              <w:rtl/>
              <w:lang w:eastAsia="fr-FR"/>
            </w:rPr>
          </w:rPrChange>
        </w:rPr>
        <w:t xml:space="preserve">. </w:t>
      </w:r>
      <w:r w:rsidRPr="000F3EE9">
        <w:rPr>
          <w:rFonts w:cs="Times New Roman" w:hint="eastAsia"/>
          <w:sz w:val="26"/>
          <w:szCs w:val="26"/>
          <w:rtl/>
          <w:lang w:eastAsia="fr-FR"/>
          <w:rPrChange w:id="2623" w:author="SRO">
            <w:rPr>
              <w:rFonts w:cs="Times New Roman" w:hint="eastAsia"/>
              <w:sz w:val="26"/>
              <w:szCs w:val="26"/>
              <w:rtl/>
              <w:lang w:eastAsia="fr-FR"/>
            </w:rPr>
          </w:rPrChange>
        </w:rPr>
        <w:t>ولذلك،</w:t>
      </w:r>
      <w:r w:rsidRPr="000F3EE9">
        <w:rPr>
          <w:rFonts w:cs="Times New Roman"/>
          <w:sz w:val="26"/>
          <w:szCs w:val="26"/>
          <w:rtl/>
          <w:lang w:eastAsia="fr-FR"/>
          <w:rPrChange w:id="2624" w:author="SRO">
            <w:rPr>
              <w:rFonts w:cs="Times New Roman"/>
              <w:sz w:val="26"/>
              <w:szCs w:val="26"/>
              <w:rtl/>
              <w:lang w:eastAsia="fr-FR"/>
            </w:rPr>
          </w:rPrChange>
        </w:rPr>
        <w:t xml:space="preserve"> </w:t>
      </w:r>
      <w:r w:rsidRPr="000F3EE9">
        <w:rPr>
          <w:rFonts w:cs="Times New Roman" w:hint="eastAsia"/>
          <w:sz w:val="26"/>
          <w:szCs w:val="26"/>
          <w:rtl/>
          <w:lang w:eastAsia="fr-FR"/>
          <w:rPrChange w:id="2625" w:author="SRO">
            <w:rPr>
              <w:rFonts w:cs="Times New Roman" w:hint="eastAsia"/>
              <w:sz w:val="26"/>
              <w:szCs w:val="26"/>
              <w:rtl/>
              <w:lang w:eastAsia="fr-FR"/>
            </w:rPr>
          </w:rPrChange>
        </w:rPr>
        <w:t>يتجلى</w:t>
      </w:r>
      <w:r w:rsidRPr="000F3EE9">
        <w:rPr>
          <w:rFonts w:cs="Times New Roman"/>
          <w:sz w:val="26"/>
          <w:szCs w:val="26"/>
          <w:rtl/>
          <w:lang w:eastAsia="fr-FR"/>
          <w:rPrChange w:id="2626" w:author="SRO">
            <w:rPr>
              <w:rFonts w:cs="Times New Roman"/>
              <w:sz w:val="26"/>
              <w:szCs w:val="26"/>
              <w:rtl/>
              <w:lang w:eastAsia="fr-FR"/>
            </w:rPr>
          </w:rPrChange>
        </w:rPr>
        <w:t xml:space="preserve"> </w:t>
      </w:r>
      <w:r w:rsidRPr="000F3EE9">
        <w:rPr>
          <w:rFonts w:cs="Times New Roman" w:hint="eastAsia"/>
          <w:sz w:val="26"/>
          <w:szCs w:val="26"/>
          <w:rtl/>
          <w:lang w:eastAsia="fr-FR"/>
          <w:rPrChange w:id="2627" w:author="SRO">
            <w:rPr>
              <w:rFonts w:cs="Times New Roman" w:hint="eastAsia"/>
              <w:sz w:val="26"/>
              <w:szCs w:val="26"/>
              <w:rtl/>
              <w:lang w:eastAsia="fr-FR"/>
            </w:rPr>
          </w:rPrChange>
        </w:rPr>
        <w:t>التحدي</w:t>
      </w:r>
      <w:r w:rsidRPr="000F3EE9">
        <w:rPr>
          <w:rFonts w:cs="Times New Roman"/>
          <w:sz w:val="26"/>
          <w:szCs w:val="26"/>
          <w:rtl/>
          <w:lang w:eastAsia="fr-FR"/>
          <w:rPrChange w:id="2628" w:author="SRO">
            <w:rPr>
              <w:rFonts w:cs="Times New Roman"/>
              <w:sz w:val="26"/>
              <w:szCs w:val="26"/>
              <w:rtl/>
              <w:lang w:eastAsia="fr-FR"/>
            </w:rPr>
          </w:rPrChange>
        </w:rPr>
        <w:t xml:space="preserve"> </w:t>
      </w:r>
      <w:r w:rsidRPr="000F3EE9">
        <w:rPr>
          <w:rFonts w:cs="Times New Roman" w:hint="eastAsia"/>
          <w:sz w:val="26"/>
          <w:szCs w:val="26"/>
          <w:rtl/>
          <w:lang w:eastAsia="fr-FR"/>
          <w:rPrChange w:id="2629" w:author="SRO">
            <w:rPr>
              <w:rFonts w:cs="Times New Roman" w:hint="eastAsia"/>
              <w:sz w:val="26"/>
              <w:szCs w:val="26"/>
              <w:rtl/>
              <w:lang w:eastAsia="fr-FR"/>
            </w:rPr>
          </w:rPrChange>
        </w:rPr>
        <w:t>في</w:t>
      </w:r>
      <w:r w:rsidRPr="000F3EE9">
        <w:rPr>
          <w:rFonts w:cs="Times New Roman"/>
          <w:sz w:val="26"/>
          <w:szCs w:val="26"/>
          <w:rtl/>
          <w:lang w:eastAsia="fr-FR"/>
          <w:rPrChange w:id="2630" w:author="SRO">
            <w:rPr>
              <w:rFonts w:cs="Times New Roman"/>
              <w:sz w:val="26"/>
              <w:szCs w:val="26"/>
              <w:rtl/>
              <w:lang w:eastAsia="fr-FR"/>
            </w:rPr>
          </w:rPrChange>
        </w:rPr>
        <w:t xml:space="preserve"> </w:t>
      </w:r>
      <w:r w:rsidRPr="000F3EE9">
        <w:rPr>
          <w:rFonts w:cs="Times New Roman" w:hint="eastAsia"/>
          <w:sz w:val="26"/>
          <w:szCs w:val="26"/>
          <w:rtl/>
          <w:lang w:eastAsia="fr-FR"/>
          <w:rPrChange w:id="2631" w:author="SRO">
            <w:rPr>
              <w:rFonts w:cs="Times New Roman" w:hint="eastAsia"/>
              <w:sz w:val="26"/>
              <w:szCs w:val="26"/>
              <w:rtl/>
              <w:lang w:eastAsia="fr-FR"/>
            </w:rPr>
          </w:rPrChange>
        </w:rPr>
        <w:t>تغيير</w:t>
      </w:r>
      <w:r w:rsidRPr="000F3EE9">
        <w:rPr>
          <w:rFonts w:cs="Times New Roman"/>
          <w:sz w:val="26"/>
          <w:szCs w:val="26"/>
          <w:rtl/>
          <w:lang w:eastAsia="fr-FR"/>
          <w:rPrChange w:id="2632" w:author="SRO">
            <w:rPr>
              <w:rFonts w:cs="Times New Roman"/>
              <w:sz w:val="26"/>
              <w:szCs w:val="26"/>
              <w:rtl/>
              <w:lang w:eastAsia="fr-FR"/>
            </w:rPr>
          </w:rPrChange>
        </w:rPr>
        <w:t xml:space="preserve"> </w:t>
      </w:r>
      <w:r w:rsidRPr="000F3EE9">
        <w:rPr>
          <w:rFonts w:cs="Times New Roman" w:hint="eastAsia"/>
          <w:sz w:val="26"/>
          <w:szCs w:val="26"/>
          <w:rtl/>
          <w:lang w:eastAsia="fr-FR"/>
          <w:rPrChange w:id="2633" w:author="SRO">
            <w:rPr>
              <w:rFonts w:cs="Times New Roman" w:hint="eastAsia"/>
              <w:sz w:val="26"/>
              <w:szCs w:val="26"/>
              <w:rtl/>
              <w:lang w:eastAsia="fr-FR"/>
            </w:rPr>
          </w:rPrChange>
        </w:rPr>
        <w:t>العقليات</w:t>
      </w:r>
      <w:r w:rsidRPr="000F3EE9">
        <w:rPr>
          <w:rFonts w:cs="Times New Roman"/>
          <w:sz w:val="26"/>
          <w:szCs w:val="26"/>
          <w:rtl/>
          <w:lang w:eastAsia="fr-FR"/>
          <w:rPrChange w:id="2634" w:author="SRO">
            <w:rPr>
              <w:rFonts w:cs="Times New Roman"/>
              <w:sz w:val="26"/>
              <w:szCs w:val="26"/>
              <w:rtl/>
              <w:lang w:eastAsia="fr-FR"/>
            </w:rPr>
          </w:rPrChange>
        </w:rPr>
        <w:t xml:space="preserve"> </w:t>
      </w:r>
      <w:r w:rsidRPr="000F3EE9">
        <w:rPr>
          <w:rFonts w:cs="Times New Roman" w:hint="eastAsia"/>
          <w:sz w:val="26"/>
          <w:szCs w:val="26"/>
          <w:rtl/>
          <w:lang w:eastAsia="fr-FR"/>
          <w:rPrChange w:id="2635" w:author="SRO">
            <w:rPr>
              <w:rFonts w:cs="Times New Roman" w:hint="eastAsia"/>
              <w:sz w:val="26"/>
              <w:szCs w:val="26"/>
              <w:rtl/>
              <w:lang w:eastAsia="fr-FR"/>
            </w:rPr>
          </w:rPrChange>
        </w:rPr>
        <w:t>والمواقف</w:t>
      </w:r>
      <w:r w:rsidRPr="000F3EE9">
        <w:rPr>
          <w:rFonts w:cs="Times New Roman"/>
          <w:sz w:val="26"/>
          <w:szCs w:val="26"/>
          <w:rtl/>
          <w:lang w:eastAsia="fr-FR"/>
          <w:rPrChange w:id="2636" w:author="SRO">
            <w:rPr>
              <w:rFonts w:cs="Times New Roman"/>
              <w:sz w:val="26"/>
              <w:szCs w:val="26"/>
              <w:rtl/>
              <w:lang w:eastAsia="fr-FR"/>
            </w:rPr>
          </w:rPrChange>
        </w:rPr>
        <w:t xml:space="preserve"> </w:t>
      </w:r>
      <w:r w:rsidRPr="000F3EE9">
        <w:rPr>
          <w:rFonts w:cs="Times New Roman" w:hint="eastAsia"/>
          <w:sz w:val="26"/>
          <w:szCs w:val="26"/>
          <w:rtl/>
          <w:lang w:eastAsia="fr-FR"/>
          <w:rPrChange w:id="2637" w:author="SRO">
            <w:rPr>
              <w:rFonts w:cs="Times New Roman" w:hint="eastAsia"/>
              <w:sz w:val="26"/>
              <w:szCs w:val="26"/>
              <w:rtl/>
              <w:lang w:eastAsia="fr-FR"/>
            </w:rPr>
          </w:rPrChange>
        </w:rPr>
        <w:t>الخاصة</w:t>
      </w:r>
      <w:r w:rsidRPr="000F3EE9">
        <w:rPr>
          <w:rFonts w:cs="Times New Roman"/>
          <w:sz w:val="26"/>
          <w:szCs w:val="26"/>
          <w:rtl/>
          <w:lang w:eastAsia="fr-FR"/>
          <w:rPrChange w:id="2638" w:author="SRO">
            <w:rPr>
              <w:rFonts w:cs="Times New Roman"/>
              <w:sz w:val="26"/>
              <w:szCs w:val="26"/>
              <w:rtl/>
              <w:lang w:eastAsia="fr-FR"/>
            </w:rPr>
          </w:rPrChange>
        </w:rPr>
        <w:t xml:space="preserve"> </w:t>
      </w:r>
      <w:r w:rsidRPr="000F3EE9">
        <w:rPr>
          <w:rFonts w:cs="Times New Roman" w:hint="eastAsia"/>
          <w:sz w:val="26"/>
          <w:szCs w:val="26"/>
          <w:rtl/>
          <w:lang w:eastAsia="fr-FR"/>
          <w:rPrChange w:id="2639" w:author="SRO">
            <w:rPr>
              <w:rFonts w:cs="Times New Roman" w:hint="eastAsia"/>
              <w:sz w:val="26"/>
              <w:szCs w:val="26"/>
              <w:rtl/>
              <w:lang w:eastAsia="fr-FR"/>
            </w:rPr>
          </w:rPrChange>
        </w:rPr>
        <w:t>بأي</w:t>
      </w:r>
      <w:r w:rsidRPr="000F3EE9">
        <w:rPr>
          <w:rFonts w:cs="Times New Roman"/>
          <w:sz w:val="26"/>
          <w:szCs w:val="26"/>
          <w:rtl/>
          <w:lang w:eastAsia="fr-FR"/>
          <w:rPrChange w:id="2640" w:author="SRO">
            <w:rPr>
              <w:rFonts w:cs="Times New Roman"/>
              <w:sz w:val="26"/>
              <w:szCs w:val="26"/>
              <w:rtl/>
              <w:lang w:eastAsia="fr-FR"/>
            </w:rPr>
          </w:rPrChange>
        </w:rPr>
        <w:t xml:space="preserve"> </w:t>
      </w:r>
      <w:r w:rsidRPr="000F3EE9">
        <w:rPr>
          <w:rFonts w:cs="Times New Roman" w:hint="eastAsia"/>
          <w:sz w:val="26"/>
          <w:szCs w:val="26"/>
          <w:rtl/>
          <w:lang w:eastAsia="fr-FR"/>
          <w:rPrChange w:id="2641" w:author="SRO">
            <w:rPr>
              <w:rFonts w:cs="Times New Roman" w:hint="eastAsia"/>
              <w:sz w:val="26"/>
              <w:szCs w:val="26"/>
              <w:rtl/>
              <w:lang w:eastAsia="fr-FR"/>
            </w:rPr>
          </w:rPrChange>
        </w:rPr>
        <w:t>مجتمع</w:t>
      </w:r>
      <w:r w:rsidRPr="000F3EE9">
        <w:rPr>
          <w:rFonts w:cs="Times New Roman"/>
          <w:sz w:val="26"/>
          <w:szCs w:val="26"/>
          <w:rtl/>
          <w:lang w:eastAsia="fr-FR"/>
          <w:rPrChange w:id="2642" w:author="SRO">
            <w:rPr>
              <w:rFonts w:cs="Times New Roman"/>
              <w:sz w:val="26"/>
              <w:szCs w:val="26"/>
              <w:rtl/>
              <w:lang w:eastAsia="fr-FR"/>
            </w:rPr>
          </w:rPrChange>
        </w:rPr>
        <w:t>.</w:t>
      </w:r>
    </w:p>
    <w:p w:rsidR="00832F4C" w:rsidRPr="000F3EE9" w:rsidDel="00EC4095" w:rsidRDefault="00832F4C" w:rsidP="00832F4C">
      <w:pPr>
        <w:pStyle w:val="Sansinterligne1"/>
        <w:numPr>
          <w:ins w:id="2643" w:author="SRO" w:date="2011-02-21T11:29:00Z"/>
        </w:numPr>
        <w:bidi/>
        <w:spacing w:after="240"/>
        <w:jc w:val="center"/>
        <w:rPr>
          <w:del w:id="2644" w:author="SRO" w:date="2011-02-21T11:29:00Z"/>
          <w:rFonts w:cs="Times New Roman"/>
          <w:sz w:val="26"/>
          <w:szCs w:val="26"/>
          <w:rtl/>
          <w:lang w:eastAsia="fr-FR"/>
          <w:rPrChange w:id="2645" w:author="SRO">
            <w:rPr>
              <w:del w:id="2646" w:author="SRO" w:date="2011-02-21T11:29:00Z"/>
              <w:rFonts w:cs="Times New Roman"/>
              <w:sz w:val="26"/>
              <w:szCs w:val="26"/>
              <w:rtl/>
              <w:lang w:eastAsia="fr-FR"/>
            </w:rPr>
          </w:rPrChange>
        </w:rPr>
        <w:pPrChange w:id="2647" w:author="SRO" w:date="2011-02-21T10:14:00Z">
          <w:pPr>
            <w:pStyle w:val="Sansinterligne1"/>
            <w:bidi/>
            <w:spacing w:after="240"/>
            <w:jc w:val="both"/>
          </w:pPr>
        </w:pPrChange>
      </w:pPr>
    </w:p>
    <w:p w:rsidR="00832F4C" w:rsidRPr="000F3EE9" w:rsidDel="00EC4095" w:rsidRDefault="00832F4C" w:rsidP="00832F4C">
      <w:pPr>
        <w:pStyle w:val="Sansinterligne1"/>
        <w:numPr>
          <w:ins w:id="2648" w:author="SRO" w:date="2011-02-21T11:29:00Z"/>
        </w:numPr>
        <w:bidi/>
        <w:spacing w:after="240"/>
        <w:jc w:val="center"/>
        <w:rPr>
          <w:del w:id="2649" w:author="SRO" w:date="2011-02-21T11:29:00Z"/>
          <w:rFonts w:cs="Times New Roman"/>
          <w:sz w:val="26"/>
          <w:szCs w:val="26"/>
          <w:rtl/>
          <w:lang w:eastAsia="fr-FR"/>
          <w:rPrChange w:id="2650" w:author="SRO">
            <w:rPr>
              <w:del w:id="2651" w:author="SRO" w:date="2011-02-21T11:29:00Z"/>
              <w:rFonts w:cs="Times New Roman"/>
              <w:sz w:val="26"/>
              <w:szCs w:val="26"/>
              <w:rtl/>
              <w:lang w:eastAsia="fr-FR"/>
            </w:rPr>
          </w:rPrChange>
        </w:rPr>
        <w:pPrChange w:id="2652" w:author="SRO" w:date="2011-02-21T10:14:00Z">
          <w:pPr>
            <w:pStyle w:val="Sansinterligne1"/>
            <w:bidi/>
            <w:spacing w:after="240"/>
            <w:jc w:val="both"/>
          </w:pPr>
        </w:pPrChange>
      </w:pPr>
    </w:p>
    <w:p w:rsidR="00832F4C" w:rsidRPr="000F3EE9" w:rsidDel="00EC4095" w:rsidRDefault="00832F4C" w:rsidP="00832F4C">
      <w:pPr>
        <w:pStyle w:val="Sansinterligne1"/>
        <w:numPr>
          <w:ins w:id="2653" w:author="SRO" w:date="2011-02-21T11:29:00Z"/>
        </w:numPr>
        <w:bidi/>
        <w:spacing w:after="240"/>
        <w:jc w:val="center"/>
        <w:rPr>
          <w:del w:id="2654" w:author="SRO" w:date="2011-02-21T11:29:00Z"/>
          <w:rFonts w:cs="Times New Roman"/>
          <w:sz w:val="26"/>
          <w:szCs w:val="26"/>
          <w:rtl/>
          <w:lang w:eastAsia="fr-FR"/>
          <w:rPrChange w:id="2655" w:author="SRO">
            <w:rPr>
              <w:del w:id="2656" w:author="SRO" w:date="2011-02-21T11:29:00Z"/>
              <w:rFonts w:cs="Times New Roman"/>
              <w:sz w:val="26"/>
              <w:szCs w:val="26"/>
              <w:rtl/>
              <w:lang w:eastAsia="fr-FR"/>
            </w:rPr>
          </w:rPrChange>
        </w:rPr>
        <w:pPrChange w:id="2657" w:author="SRO" w:date="2011-02-21T10:14:00Z">
          <w:pPr>
            <w:pStyle w:val="Sansinterligne1"/>
            <w:bidi/>
            <w:spacing w:after="240"/>
            <w:jc w:val="both"/>
          </w:pPr>
        </w:pPrChange>
      </w:pPr>
    </w:p>
    <w:p w:rsidR="00832F4C" w:rsidRPr="000F3EE9" w:rsidDel="00EC4095" w:rsidRDefault="00832F4C" w:rsidP="00832F4C">
      <w:pPr>
        <w:pStyle w:val="Sansinterligne1"/>
        <w:numPr>
          <w:ins w:id="2658" w:author="SRO" w:date="2011-02-21T11:29:00Z"/>
        </w:numPr>
        <w:bidi/>
        <w:spacing w:after="240"/>
        <w:jc w:val="center"/>
        <w:rPr>
          <w:del w:id="2659" w:author="SRO" w:date="2011-02-21T11:29:00Z"/>
          <w:rFonts w:cs="Times New Roman"/>
          <w:sz w:val="26"/>
          <w:szCs w:val="26"/>
          <w:rtl/>
          <w:lang w:eastAsia="fr-FR"/>
          <w:rPrChange w:id="2660" w:author="SRO">
            <w:rPr>
              <w:del w:id="2661" w:author="SRO" w:date="2011-02-21T11:29:00Z"/>
              <w:rFonts w:cs="Times New Roman"/>
              <w:sz w:val="26"/>
              <w:szCs w:val="26"/>
              <w:rtl/>
              <w:lang w:eastAsia="fr-FR"/>
            </w:rPr>
          </w:rPrChange>
        </w:rPr>
        <w:pPrChange w:id="2662" w:author="SRO" w:date="2011-02-21T10:14:00Z">
          <w:pPr>
            <w:pStyle w:val="Sansinterligne1"/>
            <w:bidi/>
            <w:spacing w:after="240"/>
            <w:jc w:val="both"/>
          </w:pPr>
        </w:pPrChange>
      </w:pPr>
    </w:p>
    <w:p w:rsidR="00832F4C" w:rsidRPr="000F3EE9" w:rsidDel="00EC4095" w:rsidRDefault="00832F4C" w:rsidP="00832F4C">
      <w:pPr>
        <w:pStyle w:val="Sansinterligne1"/>
        <w:numPr>
          <w:ins w:id="2663" w:author="SRO" w:date="2011-02-21T11:29:00Z"/>
        </w:numPr>
        <w:bidi/>
        <w:spacing w:after="240"/>
        <w:jc w:val="center"/>
        <w:rPr>
          <w:del w:id="2664" w:author="SRO" w:date="2011-02-21T11:29:00Z"/>
          <w:rFonts w:cs="Times New Roman"/>
          <w:sz w:val="26"/>
          <w:szCs w:val="26"/>
          <w:rtl/>
          <w:lang w:eastAsia="fr-FR"/>
          <w:rPrChange w:id="2665" w:author="SRO">
            <w:rPr>
              <w:del w:id="2666" w:author="SRO" w:date="2011-02-21T11:29:00Z"/>
              <w:rFonts w:cs="Times New Roman"/>
              <w:sz w:val="26"/>
              <w:szCs w:val="26"/>
              <w:rtl/>
              <w:lang w:eastAsia="fr-FR"/>
            </w:rPr>
          </w:rPrChange>
        </w:rPr>
        <w:pPrChange w:id="2667" w:author="SRO" w:date="2011-02-21T10:14:00Z">
          <w:pPr>
            <w:pStyle w:val="Sansinterligne1"/>
            <w:bidi/>
            <w:spacing w:after="240"/>
            <w:jc w:val="both"/>
          </w:pPr>
        </w:pPrChange>
      </w:pPr>
    </w:p>
    <w:p w:rsidR="00832F4C" w:rsidRPr="000F3EE9" w:rsidDel="00EC4095" w:rsidRDefault="00832F4C" w:rsidP="00832F4C">
      <w:pPr>
        <w:pStyle w:val="Sansinterligne1"/>
        <w:numPr>
          <w:ins w:id="2668" w:author="SRO" w:date="2011-02-21T11:29:00Z"/>
        </w:numPr>
        <w:bidi/>
        <w:spacing w:after="240"/>
        <w:jc w:val="center"/>
        <w:rPr>
          <w:del w:id="2669" w:author="SRO" w:date="2011-02-21T11:29:00Z"/>
          <w:rFonts w:cs="Times New Roman"/>
          <w:sz w:val="26"/>
          <w:szCs w:val="26"/>
          <w:rtl/>
          <w:lang w:eastAsia="fr-FR"/>
          <w:rPrChange w:id="2670" w:author="SRO">
            <w:rPr>
              <w:del w:id="2671" w:author="SRO" w:date="2011-02-21T11:29:00Z"/>
              <w:rFonts w:cs="Times New Roman"/>
              <w:sz w:val="26"/>
              <w:szCs w:val="26"/>
              <w:rtl/>
              <w:lang w:eastAsia="fr-FR"/>
            </w:rPr>
          </w:rPrChange>
        </w:rPr>
        <w:pPrChange w:id="2672" w:author="SRO" w:date="2011-02-21T10:14:00Z">
          <w:pPr>
            <w:pStyle w:val="Sansinterligne1"/>
            <w:bidi/>
            <w:spacing w:after="240"/>
            <w:jc w:val="both"/>
          </w:pPr>
        </w:pPrChange>
      </w:pPr>
    </w:p>
    <w:p w:rsidR="00832F4C" w:rsidRPr="000F3EE9" w:rsidDel="00EC4095" w:rsidRDefault="00832F4C" w:rsidP="00832F4C">
      <w:pPr>
        <w:pStyle w:val="Sansinterligne1"/>
        <w:numPr>
          <w:ins w:id="2673" w:author="SRO" w:date="2011-02-21T11:29:00Z"/>
        </w:numPr>
        <w:bidi/>
        <w:spacing w:after="240"/>
        <w:jc w:val="center"/>
        <w:rPr>
          <w:del w:id="2674" w:author="SRO" w:date="2011-02-21T11:29:00Z"/>
          <w:rFonts w:cs="Times New Roman"/>
          <w:sz w:val="26"/>
          <w:szCs w:val="26"/>
          <w:rtl/>
          <w:lang w:eastAsia="fr-FR"/>
          <w:rPrChange w:id="2675" w:author="SRO">
            <w:rPr>
              <w:del w:id="2676" w:author="SRO" w:date="2011-02-21T11:29:00Z"/>
              <w:rFonts w:cs="Times New Roman"/>
              <w:sz w:val="26"/>
              <w:szCs w:val="26"/>
              <w:rtl/>
              <w:lang w:eastAsia="fr-FR"/>
            </w:rPr>
          </w:rPrChange>
        </w:rPr>
        <w:pPrChange w:id="2677" w:author="SRO" w:date="2011-02-21T10:14:00Z">
          <w:pPr>
            <w:pStyle w:val="Sansinterligne1"/>
            <w:bidi/>
            <w:spacing w:after="240"/>
            <w:jc w:val="both"/>
          </w:pPr>
        </w:pPrChange>
      </w:pPr>
    </w:p>
    <w:p w:rsidR="00832F4C" w:rsidRPr="000F3EE9" w:rsidDel="00EC4095" w:rsidRDefault="00832F4C" w:rsidP="00832F4C">
      <w:pPr>
        <w:pStyle w:val="Sansinterligne1"/>
        <w:numPr>
          <w:ins w:id="2678" w:author="SRO" w:date="2011-02-21T11:29:00Z"/>
        </w:numPr>
        <w:bidi/>
        <w:spacing w:after="240"/>
        <w:jc w:val="center"/>
        <w:rPr>
          <w:del w:id="2679" w:author="SRO" w:date="2011-02-21T11:29:00Z"/>
          <w:rFonts w:cs="Times New Roman"/>
          <w:sz w:val="26"/>
          <w:szCs w:val="26"/>
          <w:rtl/>
          <w:lang w:eastAsia="fr-FR"/>
          <w:rPrChange w:id="2680" w:author="SRO">
            <w:rPr>
              <w:del w:id="2681" w:author="SRO" w:date="2011-02-21T11:29:00Z"/>
              <w:rFonts w:cs="Times New Roman"/>
              <w:sz w:val="26"/>
              <w:szCs w:val="26"/>
              <w:rtl/>
              <w:lang w:eastAsia="fr-FR"/>
            </w:rPr>
          </w:rPrChange>
        </w:rPr>
        <w:pPrChange w:id="2682" w:author="SRO" w:date="2011-02-21T10:14:00Z">
          <w:pPr>
            <w:pStyle w:val="Sansinterligne1"/>
            <w:bidi/>
            <w:spacing w:after="240"/>
            <w:jc w:val="both"/>
          </w:pPr>
        </w:pPrChange>
      </w:pPr>
    </w:p>
    <w:p w:rsidR="00832F4C" w:rsidRPr="000F3EE9" w:rsidDel="00EC4095" w:rsidRDefault="00832F4C" w:rsidP="00832F4C">
      <w:pPr>
        <w:pStyle w:val="Sansinterligne1"/>
        <w:numPr>
          <w:ins w:id="2683" w:author="SRO" w:date="2011-02-21T11:29:00Z"/>
        </w:numPr>
        <w:bidi/>
        <w:spacing w:after="240"/>
        <w:jc w:val="center"/>
        <w:rPr>
          <w:del w:id="2684" w:author="SRO" w:date="2011-02-21T11:29:00Z"/>
          <w:rFonts w:cs="Times New Roman"/>
          <w:sz w:val="26"/>
          <w:szCs w:val="26"/>
          <w:rtl/>
          <w:lang w:eastAsia="fr-FR"/>
          <w:rPrChange w:id="2685" w:author="SRO">
            <w:rPr>
              <w:del w:id="2686" w:author="SRO" w:date="2011-02-21T11:29:00Z"/>
              <w:rFonts w:cs="Times New Roman"/>
              <w:sz w:val="26"/>
              <w:szCs w:val="26"/>
              <w:rtl/>
              <w:lang w:eastAsia="fr-FR"/>
            </w:rPr>
          </w:rPrChange>
        </w:rPr>
        <w:pPrChange w:id="2687" w:author="SRO" w:date="2011-02-21T10:14:00Z">
          <w:pPr>
            <w:pStyle w:val="Sansinterligne1"/>
            <w:bidi/>
            <w:spacing w:after="240"/>
            <w:jc w:val="both"/>
          </w:pPr>
        </w:pPrChange>
      </w:pPr>
    </w:p>
    <w:p w:rsidR="00832F4C" w:rsidRPr="000F3EE9" w:rsidDel="00EC4095" w:rsidRDefault="00832F4C" w:rsidP="00832F4C">
      <w:pPr>
        <w:pStyle w:val="Sansinterligne1"/>
        <w:numPr>
          <w:ins w:id="2688" w:author="SRO" w:date="2011-02-21T11:29:00Z"/>
        </w:numPr>
        <w:bidi/>
        <w:spacing w:after="240"/>
        <w:jc w:val="center"/>
        <w:rPr>
          <w:del w:id="2689" w:author="SRO" w:date="2011-02-21T11:29:00Z"/>
          <w:rFonts w:cs="Times New Roman"/>
          <w:sz w:val="26"/>
          <w:szCs w:val="26"/>
          <w:rtl/>
          <w:lang w:eastAsia="fr-FR"/>
          <w:rPrChange w:id="2690" w:author="SRO">
            <w:rPr>
              <w:del w:id="2691" w:author="SRO" w:date="2011-02-21T11:29:00Z"/>
              <w:rFonts w:cs="Times New Roman"/>
              <w:sz w:val="26"/>
              <w:szCs w:val="26"/>
              <w:rtl/>
              <w:lang w:eastAsia="fr-FR"/>
            </w:rPr>
          </w:rPrChange>
        </w:rPr>
        <w:pPrChange w:id="2692" w:author="SRO" w:date="2011-02-21T10:14:00Z">
          <w:pPr>
            <w:pStyle w:val="Sansinterligne1"/>
            <w:bidi/>
            <w:spacing w:after="240"/>
            <w:jc w:val="both"/>
          </w:pPr>
        </w:pPrChange>
      </w:pPr>
    </w:p>
    <w:p w:rsidR="00832F4C" w:rsidRPr="000F3EE9" w:rsidDel="00EC4095" w:rsidRDefault="00832F4C" w:rsidP="00832F4C">
      <w:pPr>
        <w:pStyle w:val="Sansinterligne1"/>
        <w:numPr>
          <w:ins w:id="2693" w:author="SRO" w:date="2011-02-21T11:29:00Z"/>
        </w:numPr>
        <w:bidi/>
        <w:spacing w:after="240"/>
        <w:jc w:val="center"/>
        <w:rPr>
          <w:del w:id="2694" w:author="SRO" w:date="2011-02-21T11:29:00Z"/>
          <w:rFonts w:cs="Times New Roman"/>
          <w:sz w:val="26"/>
          <w:szCs w:val="26"/>
          <w:rtl/>
          <w:lang w:eastAsia="fr-FR"/>
          <w:rPrChange w:id="2695" w:author="SRO">
            <w:rPr>
              <w:del w:id="2696" w:author="SRO" w:date="2011-02-21T11:29:00Z"/>
              <w:rFonts w:cs="Times New Roman"/>
              <w:sz w:val="26"/>
              <w:szCs w:val="26"/>
              <w:rtl/>
              <w:lang w:eastAsia="fr-FR"/>
            </w:rPr>
          </w:rPrChange>
        </w:rPr>
        <w:pPrChange w:id="2697" w:author="SRO" w:date="2011-02-21T10:14:00Z">
          <w:pPr>
            <w:pStyle w:val="Sansinterligne1"/>
            <w:bidi/>
            <w:spacing w:after="240"/>
            <w:jc w:val="both"/>
          </w:pPr>
        </w:pPrChange>
      </w:pPr>
    </w:p>
    <w:p w:rsidR="00832F4C" w:rsidRDefault="00832F4C" w:rsidP="00832F4C">
      <w:pPr>
        <w:pStyle w:val="Sansinterligne1"/>
        <w:numPr>
          <w:ins w:id="2698" w:author="SRO" w:date="2011-02-21T11:29:00Z"/>
        </w:numPr>
        <w:bidi/>
        <w:spacing w:after="240"/>
        <w:jc w:val="center"/>
        <w:rPr>
          <w:ins w:id="2699" w:author="SRO" w:date="2011-02-21T11:29:00Z"/>
          <w:rFonts w:cs="Times New Roman"/>
          <w:b/>
          <w:bCs/>
          <w:sz w:val="28"/>
          <w:szCs w:val="28"/>
          <w:rtl/>
          <w:lang w:eastAsia="fr-FR"/>
        </w:rPr>
        <w:pPrChange w:id="2700" w:author="SRO" w:date="2011-02-21T10:14:00Z">
          <w:pPr>
            <w:pStyle w:val="Sansinterligne1"/>
            <w:bidi/>
            <w:spacing w:after="240"/>
            <w:jc w:val="both"/>
          </w:pPr>
        </w:pPrChange>
      </w:pPr>
    </w:p>
    <w:p w:rsidR="00832F4C" w:rsidRPr="000F3EE9" w:rsidRDefault="00832F4C" w:rsidP="00832F4C">
      <w:pPr>
        <w:pStyle w:val="Sansinterligne1"/>
        <w:bidi/>
        <w:spacing w:after="240"/>
        <w:jc w:val="center"/>
        <w:rPr>
          <w:ins w:id="2701" w:author="SRO" w:date="2011-02-21T10:14:00Z"/>
          <w:rFonts w:cs="Times New Roman"/>
          <w:b/>
          <w:bCs/>
          <w:sz w:val="28"/>
          <w:szCs w:val="28"/>
          <w:rtl/>
          <w:lang w:eastAsia="fr-FR"/>
          <w:rPrChange w:id="2702" w:author="SRO">
            <w:rPr>
              <w:ins w:id="2703" w:author="SRO" w:date="2011-02-21T10:14:00Z"/>
              <w:rFonts w:cs="Times New Roman"/>
              <w:b/>
              <w:bCs/>
              <w:sz w:val="28"/>
              <w:szCs w:val="28"/>
              <w:rtl/>
              <w:lang w:eastAsia="fr-FR"/>
            </w:rPr>
          </w:rPrChange>
        </w:rPr>
        <w:pPrChange w:id="2704" w:author="SRO" w:date="2011-02-21T11:29:00Z">
          <w:pPr>
            <w:pStyle w:val="Sansinterligne1"/>
            <w:bidi/>
            <w:spacing w:after="240"/>
            <w:jc w:val="both"/>
          </w:pPr>
        </w:pPrChange>
      </w:pPr>
      <w:r w:rsidRPr="000F3EE9">
        <w:rPr>
          <w:rFonts w:cs="Times New Roman" w:hint="eastAsia"/>
          <w:b/>
          <w:bCs/>
          <w:sz w:val="28"/>
          <w:szCs w:val="28"/>
          <w:rtl/>
          <w:lang w:eastAsia="fr-FR"/>
          <w:rPrChange w:id="2705" w:author="SRO">
            <w:rPr>
              <w:rFonts w:cs="Times New Roman" w:hint="eastAsia"/>
              <w:b/>
              <w:bCs/>
              <w:sz w:val="28"/>
              <w:szCs w:val="28"/>
              <w:rtl/>
              <w:lang w:eastAsia="fr-FR"/>
            </w:rPr>
          </w:rPrChange>
        </w:rPr>
        <w:t>طاولة</w:t>
      </w:r>
      <w:r w:rsidRPr="000F3EE9">
        <w:rPr>
          <w:rFonts w:cs="Times New Roman"/>
          <w:b/>
          <w:bCs/>
          <w:sz w:val="28"/>
          <w:szCs w:val="28"/>
          <w:rtl/>
          <w:lang w:eastAsia="fr-FR"/>
          <w:rPrChange w:id="2706" w:author="SRO">
            <w:rPr>
              <w:rFonts w:cs="Times New Roman"/>
              <w:b/>
              <w:bCs/>
              <w:sz w:val="28"/>
              <w:szCs w:val="28"/>
              <w:rtl/>
              <w:lang w:eastAsia="fr-FR"/>
            </w:rPr>
          </w:rPrChange>
        </w:rPr>
        <w:t xml:space="preserve"> </w:t>
      </w:r>
      <w:r w:rsidRPr="000F3EE9">
        <w:rPr>
          <w:rFonts w:cs="Times New Roman" w:hint="eastAsia"/>
          <w:b/>
          <w:bCs/>
          <w:sz w:val="28"/>
          <w:szCs w:val="28"/>
          <w:rtl/>
          <w:lang w:eastAsia="fr-FR"/>
          <w:rPrChange w:id="2707" w:author="SRO">
            <w:rPr>
              <w:rFonts w:cs="Times New Roman" w:hint="eastAsia"/>
              <w:b/>
              <w:bCs/>
              <w:sz w:val="28"/>
              <w:szCs w:val="28"/>
              <w:rtl/>
              <w:lang w:eastAsia="fr-FR"/>
            </w:rPr>
          </w:rPrChange>
        </w:rPr>
        <w:t>مستديرة</w:t>
      </w:r>
      <w:del w:id="2708" w:author="SRO" w:date="2011-02-21T10:14:00Z">
        <w:r w:rsidRPr="000F3EE9" w:rsidDel="000F3EE9">
          <w:rPr>
            <w:rFonts w:cs="Times New Roman"/>
            <w:b/>
            <w:bCs/>
            <w:sz w:val="28"/>
            <w:szCs w:val="28"/>
            <w:rtl/>
            <w:lang w:eastAsia="fr-FR"/>
            <w:rPrChange w:id="2709" w:author="SRO">
              <w:rPr>
                <w:rFonts w:cs="Times New Roman"/>
                <w:b/>
                <w:bCs/>
                <w:sz w:val="28"/>
                <w:szCs w:val="28"/>
                <w:rtl/>
                <w:lang w:eastAsia="fr-FR"/>
              </w:rPr>
            </w:rPrChange>
          </w:rPr>
          <w:delText xml:space="preserve">: </w:delText>
        </w:r>
      </w:del>
    </w:p>
    <w:p w:rsidR="00832F4C" w:rsidRPr="000F3EE9" w:rsidRDefault="00832F4C" w:rsidP="00832F4C">
      <w:pPr>
        <w:pStyle w:val="Sansinterligne1"/>
        <w:numPr>
          <w:ins w:id="2710" w:author="SRO" w:date="2011-02-21T10:14:00Z"/>
        </w:numPr>
        <w:bidi/>
        <w:spacing w:after="240"/>
        <w:jc w:val="center"/>
        <w:rPr>
          <w:rFonts w:cs="Times New Roman"/>
          <w:b/>
          <w:bCs/>
          <w:sz w:val="28"/>
          <w:szCs w:val="28"/>
          <w:rtl/>
          <w:lang w:eastAsia="fr-FR"/>
          <w:rPrChange w:id="2711" w:author="SRO">
            <w:rPr>
              <w:rFonts w:cs="Times New Roman"/>
              <w:b/>
              <w:bCs/>
              <w:sz w:val="28"/>
              <w:szCs w:val="28"/>
              <w:rtl/>
              <w:lang w:eastAsia="fr-FR"/>
            </w:rPr>
          </w:rPrChange>
        </w:rPr>
        <w:pPrChange w:id="2712" w:author="SRO" w:date="2011-02-21T10:14:00Z">
          <w:pPr>
            <w:pStyle w:val="Sansinterligne1"/>
            <w:bidi/>
            <w:spacing w:after="240"/>
            <w:jc w:val="both"/>
          </w:pPr>
        </w:pPrChange>
      </w:pPr>
      <w:ins w:id="2713" w:author="SRO" w:date="2011-02-21T10:14:00Z">
        <w:r w:rsidRPr="000F3EE9">
          <w:rPr>
            <w:rFonts w:cs="Times New Roman"/>
            <w:b/>
            <w:bCs/>
            <w:sz w:val="28"/>
            <w:szCs w:val="28"/>
            <w:rtl/>
            <w:lang w:eastAsia="fr-FR"/>
            <w:rPrChange w:id="2714" w:author="SRO">
              <w:rPr>
                <w:rFonts w:cs="Times New Roman"/>
                <w:b/>
                <w:bCs/>
                <w:sz w:val="28"/>
                <w:szCs w:val="28"/>
                <w:rtl/>
                <w:lang w:eastAsia="fr-FR"/>
              </w:rPr>
            </w:rPrChange>
          </w:rPr>
          <w:t xml:space="preserve"> </w:t>
        </w:r>
      </w:ins>
      <w:r w:rsidRPr="000F3EE9">
        <w:rPr>
          <w:rFonts w:cs="Times New Roman" w:hint="eastAsia"/>
          <w:b/>
          <w:bCs/>
          <w:sz w:val="28"/>
          <w:szCs w:val="28"/>
          <w:rtl/>
          <w:lang w:eastAsia="fr-FR"/>
          <w:rPrChange w:id="2715" w:author="SRO">
            <w:rPr>
              <w:rFonts w:cs="Times New Roman" w:hint="eastAsia"/>
              <w:b/>
              <w:bCs/>
              <w:sz w:val="28"/>
              <w:szCs w:val="28"/>
              <w:rtl/>
              <w:lang w:eastAsia="fr-FR"/>
            </w:rPr>
          </w:rPrChange>
        </w:rPr>
        <w:t>التعاون</w:t>
      </w:r>
      <w:r w:rsidRPr="000F3EE9">
        <w:rPr>
          <w:rFonts w:cs="Times New Roman"/>
          <w:b/>
          <w:bCs/>
          <w:sz w:val="28"/>
          <w:szCs w:val="28"/>
          <w:rtl/>
          <w:lang w:eastAsia="fr-FR"/>
          <w:rPrChange w:id="2716" w:author="SRO">
            <w:rPr>
              <w:rFonts w:cs="Times New Roman"/>
              <w:b/>
              <w:bCs/>
              <w:sz w:val="28"/>
              <w:szCs w:val="28"/>
              <w:rtl/>
              <w:lang w:eastAsia="fr-FR"/>
            </w:rPr>
          </w:rPrChange>
        </w:rPr>
        <w:t xml:space="preserve"> </w:t>
      </w:r>
      <w:r w:rsidRPr="000F3EE9">
        <w:rPr>
          <w:rFonts w:cs="Times New Roman" w:hint="eastAsia"/>
          <w:b/>
          <w:bCs/>
          <w:sz w:val="28"/>
          <w:szCs w:val="28"/>
          <w:rtl/>
          <w:lang w:eastAsia="fr-FR"/>
          <w:rPrChange w:id="2717" w:author="SRO">
            <w:rPr>
              <w:rFonts w:cs="Times New Roman" w:hint="eastAsia"/>
              <w:b/>
              <w:bCs/>
              <w:sz w:val="28"/>
              <w:szCs w:val="28"/>
              <w:rtl/>
              <w:lang w:eastAsia="fr-FR"/>
            </w:rPr>
          </w:rPrChange>
        </w:rPr>
        <w:t>الإقليمي</w:t>
      </w:r>
      <w:r w:rsidRPr="000F3EE9">
        <w:rPr>
          <w:rFonts w:cs="Times New Roman"/>
          <w:b/>
          <w:bCs/>
          <w:sz w:val="28"/>
          <w:szCs w:val="28"/>
          <w:rtl/>
          <w:lang w:eastAsia="fr-FR"/>
          <w:rPrChange w:id="2718" w:author="SRO">
            <w:rPr>
              <w:rFonts w:cs="Times New Roman"/>
              <w:b/>
              <w:bCs/>
              <w:sz w:val="28"/>
              <w:szCs w:val="28"/>
              <w:rtl/>
              <w:lang w:eastAsia="fr-FR"/>
            </w:rPr>
          </w:rPrChange>
        </w:rPr>
        <w:t xml:space="preserve"> </w:t>
      </w:r>
      <w:r w:rsidRPr="000F3EE9">
        <w:rPr>
          <w:rFonts w:cs="Times New Roman" w:hint="eastAsia"/>
          <w:b/>
          <w:bCs/>
          <w:sz w:val="28"/>
          <w:szCs w:val="28"/>
          <w:rtl/>
          <w:lang w:eastAsia="fr-FR"/>
          <w:rPrChange w:id="2719" w:author="SRO">
            <w:rPr>
              <w:rFonts w:cs="Times New Roman" w:hint="eastAsia"/>
              <w:b/>
              <w:bCs/>
              <w:sz w:val="28"/>
              <w:szCs w:val="28"/>
              <w:rtl/>
              <w:lang w:eastAsia="fr-FR"/>
            </w:rPr>
          </w:rPrChange>
        </w:rPr>
        <w:t>من</w:t>
      </w:r>
      <w:r w:rsidRPr="000F3EE9">
        <w:rPr>
          <w:rFonts w:cs="Times New Roman"/>
          <w:b/>
          <w:bCs/>
          <w:sz w:val="28"/>
          <w:szCs w:val="28"/>
          <w:rtl/>
          <w:lang w:eastAsia="fr-FR"/>
          <w:rPrChange w:id="2720" w:author="SRO">
            <w:rPr>
              <w:rFonts w:cs="Times New Roman"/>
              <w:b/>
              <w:bCs/>
              <w:sz w:val="28"/>
              <w:szCs w:val="28"/>
              <w:rtl/>
              <w:lang w:eastAsia="fr-FR"/>
            </w:rPr>
          </w:rPrChange>
        </w:rPr>
        <w:t xml:space="preserve"> </w:t>
      </w:r>
      <w:r w:rsidRPr="000F3EE9">
        <w:rPr>
          <w:rFonts w:cs="Times New Roman" w:hint="eastAsia"/>
          <w:b/>
          <w:bCs/>
          <w:sz w:val="28"/>
          <w:szCs w:val="28"/>
          <w:rtl/>
          <w:lang w:eastAsia="fr-FR"/>
          <w:rPrChange w:id="2721" w:author="SRO">
            <w:rPr>
              <w:rFonts w:cs="Times New Roman" w:hint="eastAsia"/>
              <w:b/>
              <w:bCs/>
              <w:sz w:val="28"/>
              <w:szCs w:val="28"/>
              <w:rtl/>
              <w:lang w:eastAsia="fr-FR"/>
            </w:rPr>
          </w:rPrChange>
        </w:rPr>
        <w:t>أجل</w:t>
      </w:r>
      <w:r w:rsidRPr="000F3EE9">
        <w:rPr>
          <w:rFonts w:cs="Times New Roman"/>
          <w:b/>
          <w:bCs/>
          <w:sz w:val="28"/>
          <w:szCs w:val="28"/>
          <w:rtl/>
          <w:lang w:eastAsia="fr-FR"/>
          <w:rPrChange w:id="2722" w:author="SRO">
            <w:rPr>
              <w:rFonts w:cs="Times New Roman"/>
              <w:b/>
              <w:bCs/>
              <w:sz w:val="28"/>
              <w:szCs w:val="28"/>
              <w:rtl/>
              <w:lang w:eastAsia="fr-FR"/>
            </w:rPr>
          </w:rPrChange>
        </w:rPr>
        <w:t xml:space="preserve"> </w:t>
      </w:r>
      <w:r w:rsidRPr="000F3EE9">
        <w:rPr>
          <w:rFonts w:cs="Times New Roman" w:hint="eastAsia"/>
          <w:b/>
          <w:bCs/>
          <w:sz w:val="28"/>
          <w:szCs w:val="28"/>
          <w:rtl/>
          <w:lang w:eastAsia="fr-FR"/>
          <w:rPrChange w:id="2723" w:author="SRO">
            <w:rPr>
              <w:rFonts w:cs="Times New Roman" w:hint="eastAsia"/>
              <w:b/>
              <w:bCs/>
              <w:sz w:val="28"/>
              <w:szCs w:val="28"/>
              <w:rtl/>
              <w:lang w:eastAsia="fr-FR"/>
            </w:rPr>
          </w:rPrChange>
        </w:rPr>
        <w:t>تحسين</w:t>
      </w:r>
      <w:r w:rsidRPr="000F3EE9">
        <w:rPr>
          <w:rFonts w:cs="Times New Roman"/>
          <w:b/>
          <w:bCs/>
          <w:sz w:val="28"/>
          <w:szCs w:val="28"/>
          <w:rtl/>
          <w:lang w:eastAsia="fr-FR"/>
          <w:rPrChange w:id="2724" w:author="SRO">
            <w:rPr>
              <w:rFonts w:cs="Times New Roman"/>
              <w:b/>
              <w:bCs/>
              <w:sz w:val="28"/>
              <w:szCs w:val="28"/>
              <w:rtl/>
              <w:lang w:eastAsia="fr-FR"/>
            </w:rPr>
          </w:rPrChange>
        </w:rPr>
        <w:t xml:space="preserve"> </w:t>
      </w:r>
      <w:r w:rsidRPr="000F3EE9">
        <w:rPr>
          <w:rFonts w:cs="Times New Roman" w:hint="eastAsia"/>
          <w:b/>
          <w:bCs/>
          <w:sz w:val="28"/>
          <w:szCs w:val="28"/>
          <w:rtl/>
          <w:lang w:eastAsia="fr-FR"/>
          <w:rPrChange w:id="2725" w:author="SRO">
            <w:rPr>
              <w:rFonts w:cs="Times New Roman" w:hint="eastAsia"/>
              <w:b/>
              <w:bCs/>
              <w:sz w:val="28"/>
              <w:szCs w:val="28"/>
              <w:rtl/>
              <w:lang w:eastAsia="fr-FR"/>
            </w:rPr>
          </w:rPrChange>
        </w:rPr>
        <w:t>التمويل</w:t>
      </w:r>
      <w:r w:rsidRPr="000F3EE9">
        <w:rPr>
          <w:rFonts w:cs="Times New Roman"/>
          <w:b/>
          <w:bCs/>
          <w:sz w:val="28"/>
          <w:szCs w:val="28"/>
          <w:rtl/>
          <w:lang w:eastAsia="fr-FR"/>
          <w:rPrChange w:id="2726" w:author="SRO">
            <w:rPr>
              <w:rFonts w:cs="Times New Roman"/>
              <w:b/>
              <w:bCs/>
              <w:sz w:val="28"/>
              <w:szCs w:val="28"/>
              <w:rtl/>
              <w:lang w:eastAsia="fr-FR"/>
            </w:rPr>
          </w:rPrChange>
        </w:rPr>
        <w:t xml:space="preserve"> </w:t>
      </w:r>
      <w:r w:rsidRPr="000F3EE9">
        <w:rPr>
          <w:rFonts w:cs="Times New Roman" w:hint="eastAsia"/>
          <w:b/>
          <w:bCs/>
          <w:sz w:val="28"/>
          <w:szCs w:val="28"/>
          <w:rtl/>
          <w:lang w:eastAsia="fr-FR"/>
          <w:rPrChange w:id="2727" w:author="SRO">
            <w:rPr>
              <w:rFonts w:cs="Times New Roman" w:hint="eastAsia"/>
              <w:b/>
              <w:bCs/>
              <w:sz w:val="28"/>
              <w:szCs w:val="28"/>
              <w:rtl/>
              <w:lang w:eastAsia="fr-FR"/>
            </w:rPr>
          </w:rPrChange>
        </w:rPr>
        <w:t>لأغراض</w:t>
      </w:r>
      <w:r w:rsidRPr="000F3EE9">
        <w:rPr>
          <w:rFonts w:cs="Times New Roman"/>
          <w:b/>
          <w:bCs/>
          <w:sz w:val="28"/>
          <w:szCs w:val="28"/>
          <w:rtl/>
          <w:lang w:eastAsia="fr-FR"/>
          <w:rPrChange w:id="2728" w:author="SRO">
            <w:rPr>
              <w:rFonts w:cs="Times New Roman"/>
              <w:b/>
              <w:bCs/>
              <w:sz w:val="28"/>
              <w:szCs w:val="28"/>
              <w:rtl/>
              <w:lang w:eastAsia="fr-FR"/>
            </w:rPr>
          </w:rPrChange>
        </w:rPr>
        <w:t xml:space="preserve"> </w:t>
      </w:r>
      <w:r w:rsidRPr="000F3EE9">
        <w:rPr>
          <w:rFonts w:cs="Times New Roman" w:hint="eastAsia"/>
          <w:b/>
          <w:bCs/>
          <w:sz w:val="28"/>
          <w:szCs w:val="28"/>
          <w:rtl/>
          <w:lang w:eastAsia="fr-FR"/>
          <w:rPrChange w:id="2729" w:author="SRO">
            <w:rPr>
              <w:rFonts w:cs="Times New Roman" w:hint="eastAsia"/>
              <w:b/>
              <w:bCs/>
              <w:sz w:val="28"/>
              <w:szCs w:val="28"/>
              <w:rtl/>
              <w:lang w:eastAsia="fr-FR"/>
            </w:rPr>
          </w:rPrChange>
        </w:rPr>
        <w:t>التنمية</w:t>
      </w:r>
    </w:p>
    <w:p w:rsidR="00832F4C" w:rsidRPr="000F3EE9" w:rsidRDefault="00832F4C" w:rsidP="00832F4C">
      <w:pPr>
        <w:pStyle w:val="Sansinterligne1"/>
        <w:numPr>
          <w:ilvl w:val="0"/>
          <w:numId w:val="28"/>
          <w:numberingChange w:id="2730" w:author="SRO" w:date="2011-02-21T09:12:00Z" w:original="%1:75:0:."/>
        </w:numPr>
        <w:tabs>
          <w:tab w:val="right" w:pos="585"/>
        </w:tabs>
        <w:bidi/>
        <w:spacing w:after="240"/>
        <w:ind w:left="34" w:firstLine="0"/>
        <w:jc w:val="both"/>
        <w:rPr>
          <w:rFonts w:cs="Times New Roman"/>
          <w:sz w:val="26"/>
          <w:szCs w:val="26"/>
          <w:rtl/>
          <w:lang w:eastAsia="fr-FR"/>
          <w:rPrChange w:id="2731" w:author="SRO">
            <w:rPr>
              <w:rFonts w:cs="Times New Roman"/>
              <w:sz w:val="26"/>
              <w:szCs w:val="26"/>
              <w:rtl/>
              <w:lang w:eastAsia="fr-FR"/>
            </w:rPr>
          </w:rPrChange>
        </w:rPr>
        <w:pPrChange w:id="2732" w:author="SRO" w:date="2011-02-21T10:15:00Z">
          <w:pPr>
            <w:pStyle w:val="Sansinterligne1"/>
            <w:numPr>
              <w:ilvl w:val="1"/>
              <w:numId w:val="28"/>
            </w:numPr>
            <w:tabs>
              <w:tab w:val="right" w:pos="585"/>
              <w:tab w:val="num" w:pos="1080"/>
            </w:tabs>
            <w:bidi/>
            <w:spacing w:after="240"/>
            <w:ind w:left="34"/>
            <w:jc w:val="both"/>
          </w:pPr>
        </w:pPrChange>
      </w:pPr>
      <w:r w:rsidRPr="000F3EE9">
        <w:rPr>
          <w:rFonts w:cs="Times New Roman" w:hint="eastAsia"/>
          <w:sz w:val="26"/>
          <w:szCs w:val="26"/>
          <w:rtl/>
          <w:lang w:eastAsia="fr-FR"/>
          <w:rPrChange w:id="2733" w:author="SRO">
            <w:rPr>
              <w:rFonts w:cs="Times New Roman" w:hint="eastAsia"/>
              <w:sz w:val="26"/>
              <w:szCs w:val="26"/>
              <w:rtl/>
              <w:lang w:eastAsia="fr-FR"/>
            </w:rPr>
          </w:rPrChange>
        </w:rPr>
        <w:t>ترأست</w:t>
      </w:r>
      <w:r w:rsidRPr="000F3EE9">
        <w:rPr>
          <w:rFonts w:cs="Times New Roman"/>
          <w:sz w:val="26"/>
          <w:szCs w:val="26"/>
          <w:rtl/>
          <w:lang w:eastAsia="fr-FR"/>
          <w:rPrChange w:id="2734" w:author="SRO">
            <w:rPr>
              <w:rFonts w:cs="Times New Roman"/>
              <w:sz w:val="26"/>
              <w:szCs w:val="26"/>
              <w:rtl/>
              <w:lang w:eastAsia="fr-FR"/>
            </w:rPr>
          </w:rPrChange>
        </w:rPr>
        <w:t xml:space="preserve"> </w:t>
      </w:r>
      <w:r w:rsidRPr="000F3EE9">
        <w:rPr>
          <w:rFonts w:cs="Times New Roman" w:hint="eastAsia"/>
          <w:sz w:val="26"/>
          <w:szCs w:val="26"/>
          <w:rtl/>
          <w:lang w:eastAsia="fr-FR"/>
          <w:rPrChange w:id="2735" w:author="SRO">
            <w:rPr>
              <w:rFonts w:cs="Times New Roman" w:hint="eastAsia"/>
              <w:sz w:val="26"/>
              <w:szCs w:val="26"/>
              <w:rtl/>
              <w:lang w:eastAsia="fr-FR"/>
            </w:rPr>
          </w:rPrChange>
        </w:rPr>
        <w:t>دورة</w:t>
      </w:r>
      <w:r w:rsidRPr="000F3EE9">
        <w:rPr>
          <w:rFonts w:cs="Times New Roman"/>
          <w:sz w:val="26"/>
          <w:szCs w:val="26"/>
          <w:rtl/>
          <w:lang w:eastAsia="fr-FR"/>
          <w:rPrChange w:id="2736" w:author="SRO">
            <w:rPr>
              <w:rFonts w:cs="Times New Roman"/>
              <w:sz w:val="26"/>
              <w:szCs w:val="26"/>
              <w:rtl/>
              <w:lang w:eastAsia="fr-FR"/>
            </w:rPr>
          </w:rPrChange>
        </w:rPr>
        <w:t xml:space="preserve"> </w:t>
      </w:r>
      <w:r w:rsidRPr="000F3EE9">
        <w:rPr>
          <w:rFonts w:cs="Times New Roman" w:hint="eastAsia"/>
          <w:sz w:val="26"/>
          <w:szCs w:val="26"/>
          <w:rtl/>
          <w:lang w:eastAsia="fr-FR"/>
          <w:rPrChange w:id="2737" w:author="SRO">
            <w:rPr>
              <w:rFonts w:cs="Times New Roman" w:hint="eastAsia"/>
              <w:sz w:val="26"/>
              <w:szCs w:val="26"/>
              <w:rtl/>
              <w:lang w:eastAsia="fr-FR"/>
            </w:rPr>
          </w:rPrChange>
        </w:rPr>
        <w:t>هذا</w:t>
      </w:r>
      <w:r w:rsidRPr="000F3EE9">
        <w:rPr>
          <w:rFonts w:cs="Times New Roman"/>
          <w:sz w:val="26"/>
          <w:szCs w:val="26"/>
          <w:rtl/>
          <w:lang w:eastAsia="fr-FR"/>
          <w:rPrChange w:id="2738" w:author="SRO">
            <w:rPr>
              <w:rFonts w:cs="Times New Roman"/>
              <w:sz w:val="26"/>
              <w:szCs w:val="26"/>
              <w:rtl/>
              <w:lang w:eastAsia="fr-FR"/>
            </w:rPr>
          </w:rPrChange>
        </w:rPr>
        <w:t xml:space="preserve"> </w:t>
      </w:r>
      <w:r w:rsidRPr="000F3EE9">
        <w:rPr>
          <w:rFonts w:cs="Times New Roman" w:hint="eastAsia"/>
          <w:sz w:val="26"/>
          <w:szCs w:val="26"/>
          <w:rtl/>
          <w:lang w:eastAsia="fr-FR"/>
          <w:rPrChange w:id="2739" w:author="SRO">
            <w:rPr>
              <w:rFonts w:cs="Times New Roman" w:hint="eastAsia"/>
              <w:sz w:val="26"/>
              <w:szCs w:val="26"/>
              <w:rtl/>
              <w:lang w:eastAsia="fr-FR"/>
            </w:rPr>
          </w:rPrChange>
        </w:rPr>
        <w:t>الاجتماع</w:t>
      </w:r>
      <w:r w:rsidRPr="000F3EE9">
        <w:rPr>
          <w:rFonts w:cs="Times New Roman"/>
          <w:sz w:val="26"/>
          <w:szCs w:val="26"/>
          <w:rtl/>
          <w:lang w:eastAsia="fr-FR"/>
          <w:rPrChange w:id="2740" w:author="SRO">
            <w:rPr>
              <w:rFonts w:cs="Times New Roman"/>
              <w:sz w:val="26"/>
              <w:szCs w:val="26"/>
              <w:rtl/>
              <w:lang w:eastAsia="fr-FR"/>
            </w:rPr>
          </w:rPrChange>
        </w:rPr>
        <w:t xml:space="preserve"> </w:t>
      </w:r>
      <w:r w:rsidRPr="000F3EE9">
        <w:rPr>
          <w:rFonts w:cs="Times New Roman" w:hint="eastAsia"/>
          <w:sz w:val="26"/>
          <w:szCs w:val="26"/>
          <w:rtl/>
          <w:lang w:eastAsia="fr-FR"/>
          <w:rPrChange w:id="2741" w:author="SRO">
            <w:rPr>
              <w:rFonts w:cs="Times New Roman" w:hint="eastAsia"/>
              <w:sz w:val="26"/>
              <w:szCs w:val="26"/>
              <w:rtl/>
              <w:lang w:eastAsia="fr-FR"/>
            </w:rPr>
          </w:rPrChange>
        </w:rPr>
        <w:t>السيدة</w:t>
      </w:r>
      <w:r w:rsidRPr="000F3EE9">
        <w:rPr>
          <w:rFonts w:cs="Times New Roman"/>
          <w:sz w:val="26"/>
          <w:szCs w:val="26"/>
          <w:rtl/>
          <w:lang w:eastAsia="fr-FR"/>
          <w:rPrChange w:id="2742" w:author="SRO">
            <w:rPr>
              <w:rFonts w:cs="Times New Roman"/>
              <w:sz w:val="26"/>
              <w:szCs w:val="26"/>
              <w:rtl/>
              <w:lang w:eastAsia="fr-FR"/>
            </w:rPr>
          </w:rPrChange>
        </w:rPr>
        <w:t xml:space="preserve"> </w:t>
      </w:r>
      <w:r w:rsidRPr="000F3EE9">
        <w:rPr>
          <w:rFonts w:cs="Times New Roman" w:hint="eastAsia"/>
          <w:sz w:val="26"/>
          <w:szCs w:val="26"/>
          <w:rtl/>
          <w:lang w:eastAsia="fr-FR"/>
          <w:rPrChange w:id="2743" w:author="SRO">
            <w:rPr>
              <w:rFonts w:cs="Times New Roman" w:hint="eastAsia"/>
              <w:sz w:val="26"/>
              <w:szCs w:val="26"/>
              <w:rtl/>
              <w:lang w:eastAsia="fr-FR"/>
            </w:rPr>
          </w:rPrChange>
        </w:rPr>
        <w:t>كريمة</w:t>
      </w:r>
      <w:r w:rsidRPr="000F3EE9">
        <w:rPr>
          <w:rFonts w:cs="Times New Roman"/>
          <w:sz w:val="26"/>
          <w:szCs w:val="26"/>
          <w:rtl/>
          <w:lang w:eastAsia="fr-FR"/>
          <w:rPrChange w:id="2744" w:author="SRO">
            <w:rPr>
              <w:rFonts w:cs="Times New Roman"/>
              <w:sz w:val="26"/>
              <w:szCs w:val="26"/>
              <w:rtl/>
              <w:lang w:eastAsia="fr-FR"/>
            </w:rPr>
          </w:rPrChange>
        </w:rPr>
        <w:t xml:space="preserve"> </w:t>
      </w:r>
      <w:r w:rsidRPr="000F3EE9">
        <w:rPr>
          <w:rFonts w:cs="Times New Roman" w:hint="eastAsia"/>
          <w:sz w:val="26"/>
          <w:szCs w:val="26"/>
          <w:rtl/>
          <w:lang w:eastAsia="fr-FR"/>
          <w:rPrChange w:id="2745" w:author="SRO">
            <w:rPr>
              <w:rFonts w:cs="Times New Roman" w:hint="eastAsia"/>
              <w:sz w:val="26"/>
              <w:szCs w:val="26"/>
              <w:rtl/>
              <w:lang w:eastAsia="fr-FR"/>
            </w:rPr>
          </w:rPrChange>
        </w:rPr>
        <w:t>بونمرة</w:t>
      </w:r>
      <w:r w:rsidRPr="000F3EE9">
        <w:rPr>
          <w:rFonts w:cs="Times New Roman"/>
          <w:sz w:val="26"/>
          <w:szCs w:val="26"/>
          <w:rtl/>
          <w:lang w:eastAsia="fr-FR"/>
          <w:rPrChange w:id="2746" w:author="SRO">
            <w:rPr>
              <w:rFonts w:cs="Times New Roman"/>
              <w:sz w:val="26"/>
              <w:szCs w:val="26"/>
              <w:rtl/>
              <w:lang w:eastAsia="fr-FR"/>
            </w:rPr>
          </w:rPrChange>
        </w:rPr>
        <w:t xml:space="preserve"> </w:t>
      </w:r>
      <w:r w:rsidRPr="000F3EE9">
        <w:rPr>
          <w:rFonts w:cs="Times New Roman" w:hint="eastAsia"/>
          <w:sz w:val="26"/>
          <w:szCs w:val="26"/>
          <w:rtl/>
          <w:lang w:eastAsia="fr-FR"/>
          <w:rPrChange w:id="2747" w:author="SRO">
            <w:rPr>
              <w:rFonts w:cs="Times New Roman" w:hint="eastAsia"/>
              <w:sz w:val="26"/>
              <w:szCs w:val="26"/>
              <w:rtl/>
              <w:lang w:eastAsia="fr-FR"/>
            </w:rPr>
          </w:rPrChange>
        </w:rPr>
        <w:t>بن</w:t>
      </w:r>
      <w:r w:rsidRPr="000F3EE9">
        <w:rPr>
          <w:rFonts w:cs="Times New Roman"/>
          <w:sz w:val="26"/>
          <w:szCs w:val="26"/>
          <w:rtl/>
          <w:lang w:eastAsia="fr-FR"/>
          <w:rPrChange w:id="2748" w:author="SRO">
            <w:rPr>
              <w:rFonts w:cs="Times New Roman"/>
              <w:sz w:val="26"/>
              <w:szCs w:val="26"/>
              <w:rtl/>
              <w:lang w:eastAsia="fr-FR"/>
            </w:rPr>
          </w:rPrChange>
        </w:rPr>
        <w:t xml:space="preserve"> </w:t>
      </w:r>
      <w:r w:rsidRPr="000F3EE9">
        <w:rPr>
          <w:rFonts w:cs="Times New Roman" w:hint="eastAsia"/>
          <w:sz w:val="26"/>
          <w:szCs w:val="26"/>
          <w:rtl/>
          <w:lang w:eastAsia="fr-FR"/>
          <w:rPrChange w:id="2749" w:author="SRO">
            <w:rPr>
              <w:rFonts w:cs="Times New Roman" w:hint="eastAsia"/>
              <w:sz w:val="26"/>
              <w:szCs w:val="26"/>
              <w:rtl/>
              <w:lang w:eastAsia="fr-FR"/>
            </w:rPr>
          </w:rPrChange>
        </w:rPr>
        <w:t>سلطان</w:t>
      </w:r>
      <w:r w:rsidRPr="000F3EE9">
        <w:rPr>
          <w:rFonts w:cs="Times New Roman"/>
          <w:sz w:val="26"/>
          <w:szCs w:val="26"/>
          <w:rtl/>
          <w:lang w:eastAsia="fr-FR"/>
          <w:rPrChange w:id="2750" w:author="SRO">
            <w:rPr>
              <w:rFonts w:cs="Times New Roman"/>
              <w:sz w:val="26"/>
              <w:szCs w:val="26"/>
              <w:rtl/>
              <w:lang w:eastAsia="fr-FR"/>
            </w:rPr>
          </w:rPrChange>
        </w:rPr>
        <w:t xml:space="preserve"> </w:t>
      </w:r>
      <w:r w:rsidRPr="000F3EE9">
        <w:rPr>
          <w:rFonts w:cs="Times New Roman" w:hint="eastAsia"/>
          <w:sz w:val="26"/>
          <w:szCs w:val="26"/>
          <w:rtl/>
          <w:lang w:eastAsia="fr-FR"/>
          <w:rPrChange w:id="2751" w:author="SRO">
            <w:rPr>
              <w:rFonts w:cs="Times New Roman" w:hint="eastAsia"/>
              <w:sz w:val="26"/>
              <w:szCs w:val="26"/>
              <w:rtl/>
              <w:lang w:eastAsia="fr-FR"/>
            </w:rPr>
          </w:rPrChange>
        </w:rPr>
        <w:t>مديرة</w:t>
      </w:r>
      <w:r w:rsidRPr="000F3EE9">
        <w:rPr>
          <w:rFonts w:cs="Times New Roman"/>
          <w:sz w:val="26"/>
          <w:szCs w:val="26"/>
          <w:rtl/>
          <w:lang w:eastAsia="fr-FR"/>
          <w:rPrChange w:id="2752" w:author="SRO">
            <w:rPr>
              <w:rFonts w:cs="Times New Roman"/>
              <w:sz w:val="26"/>
              <w:szCs w:val="26"/>
              <w:rtl/>
              <w:lang w:eastAsia="fr-FR"/>
            </w:rPr>
          </w:rPrChange>
        </w:rPr>
        <w:t xml:space="preserve"> </w:t>
      </w:r>
      <w:r w:rsidRPr="000F3EE9">
        <w:rPr>
          <w:rFonts w:cs="Times New Roman" w:hint="eastAsia"/>
          <w:sz w:val="26"/>
          <w:szCs w:val="26"/>
          <w:rtl/>
          <w:lang w:eastAsia="fr-FR"/>
          <w:rPrChange w:id="2753" w:author="SRO">
            <w:rPr>
              <w:rFonts w:cs="Times New Roman" w:hint="eastAsia"/>
              <w:sz w:val="26"/>
              <w:szCs w:val="26"/>
              <w:rtl/>
              <w:lang w:eastAsia="fr-FR"/>
            </w:rPr>
          </w:rPrChange>
        </w:rPr>
        <w:t>مكتب</w:t>
      </w:r>
      <w:r w:rsidRPr="000F3EE9">
        <w:rPr>
          <w:rFonts w:cs="Times New Roman"/>
          <w:sz w:val="26"/>
          <w:szCs w:val="26"/>
          <w:rtl/>
          <w:lang w:eastAsia="fr-FR"/>
          <w:rPrChange w:id="2754" w:author="SRO">
            <w:rPr>
              <w:rFonts w:cs="Times New Roman"/>
              <w:sz w:val="26"/>
              <w:szCs w:val="26"/>
              <w:rtl/>
              <w:lang w:eastAsia="fr-FR"/>
            </w:rPr>
          </w:rPrChange>
        </w:rPr>
        <w:t xml:space="preserve"> </w:t>
      </w:r>
      <w:r w:rsidRPr="000F3EE9">
        <w:rPr>
          <w:rFonts w:cs="Times New Roman" w:hint="eastAsia"/>
          <w:sz w:val="26"/>
          <w:szCs w:val="26"/>
          <w:rtl/>
          <w:lang w:eastAsia="fr-FR"/>
          <w:rPrChange w:id="2755" w:author="SRO">
            <w:rPr>
              <w:rFonts w:cs="Times New Roman" w:hint="eastAsia"/>
              <w:sz w:val="26"/>
              <w:szCs w:val="26"/>
              <w:rtl/>
              <w:lang w:eastAsia="fr-FR"/>
            </w:rPr>
          </w:rPrChange>
        </w:rPr>
        <w:t>شمال</w:t>
      </w:r>
      <w:r w:rsidRPr="000F3EE9">
        <w:rPr>
          <w:rFonts w:cs="Times New Roman"/>
          <w:sz w:val="26"/>
          <w:szCs w:val="26"/>
          <w:rtl/>
          <w:lang w:eastAsia="fr-FR"/>
          <w:rPrChange w:id="2756" w:author="SRO">
            <w:rPr>
              <w:rFonts w:cs="Times New Roman"/>
              <w:sz w:val="26"/>
              <w:szCs w:val="26"/>
              <w:rtl/>
              <w:lang w:eastAsia="fr-FR"/>
            </w:rPr>
          </w:rPrChange>
        </w:rPr>
        <w:t xml:space="preserve"> </w:t>
      </w:r>
      <w:r w:rsidRPr="000F3EE9">
        <w:rPr>
          <w:rFonts w:cs="Times New Roman" w:hint="eastAsia"/>
          <w:sz w:val="26"/>
          <w:szCs w:val="26"/>
          <w:rtl/>
          <w:lang w:eastAsia="fr-FR"/>
          <w:rPrChange w:id="2757" w:author="SRO">
            <w:rPr>
              <w:rFonts w:cs="Times New Roman" w:hint="eastAsia"/>
              <w:sz w:val="26"/>
              <w:szCs w:val="26"/>
              <w:rtl/>
              <w:lang w:eastAsia="fr-FR"/>
            </w:rPr>
          </w:rPrChange>
        </w:rPr>
        <w:t>أفريقيا</w:t>
      </w:r>
      <w:r w:rsidRPr="000F3EE9">
        <w:rPr>
          <w:rFonts w:cs="Times New Roman"/>
          <w:sz w:val="26"/>
          <w:szCs w:val="26"/>
          <w:rtl/>
          <w:lang w:eastAsia="fr-FR"/>
          <w:rPrChange w:id="2758" w:author="SRO">
            <w:rPr>
              <w:rFonts w:cs="Times New Roman"/>
              <w:sz w:val="26"/>
              <w:szCs w:val="26"/>
              <w:rtl/>
              <w:lang w:eastAsia="fr-FR"/>
            </w:rPr>
          </w:rPrChange>
        </w:rPr>
        <w:t xml:space="preserve"> </w:t>
      </w:r>
      <w:r w:rsidRPr="000F3EE9">
        <w:rPr>
          <w:rFonts w:cs="Times New Roman" w:hint="eastAsia"/>
          <w:sz w:val="26"/>
          <w:szCs w:val="26"/>
          <w:rtl/>
          <w:lang w:eastAsia="fr-FR"/>
          <w:rPrChange w:id="2759" w:author="SRO">
            <w:rPr>
              <w:rFonts w:cs="Times New Roman" w:hint="eastAsia"/>
              <w:sz w:val="26"/>
              <w:szCs w:val="26"/>
              <w:rtl/>
              <w:lang w:eastAsia="fr-FR"/>
            </w:rPr>
          </w:rPrChange>
        </w:rPr>
        <w:t>للجنة</w:t>
      </w:r>
      <w:r w:rsidRPr="000F3EE9">
        <w:rPr>
          <w:rFonts w:cs="Times New Roman"/>
          <w:sz w:val="26"/>
          <w:szCs w:val="26"/>
          <w:rtl/>
          <w:lang w:eastAsia="fr-FR"/>
          <w:rPrChange w:id="2760" w:author="SRO">
            <w:rPr>
              <w:rFonts w:cs="Times New Roman"/>
              <w:sz w:val="26"/>
              <w:szCs w:val="26"/>
              <w:rtl/>
              <w:lang w:eastAsia="fr-FR"/>
            </w:rPr>
          </w:rPrChange>
        </w:rPr>
        <w:t xml:space="preserve"> </w:t>
      </w:r>
      <w:r w:rsidRPr="000F3EE9">
        <w:rPr>
          <w:rFonts w:cs="Times New Roman" w:hint="eastAsia"/>
          <w:sz w:val="26"/>
          <w:szCs w:val="26"/>
          <w:rtl/>
          <w:lang w:eastAsia="fr-FR"/>
          <w:rPrChange w:id="2761" w:author="SRO">
            <w:rPr>
              <w:rFonts w:cs="Times New Roman" w:hint="eastAsia"/>
              <w:sz w:val="26"/>
              <w:szCs w:val="26"/>
              <w:rtl/>
              <w:lang w:eastAsia="fr-FR"/>
            </w:rPr>
          </w:rPrChange>
        </w:rPr>
        <w:t>الاقتصادية</w:t>
      </w:r>
      <w:r w:rsidRPr="000F3EE9">
        <w:rPr>
          <w:rFonts w:cs="Times New Roman"/>
          <w:sz w:val="26"/>
          <w:szCs w:val="26"/>
          <w:rtl/>
          <w:lang w:eastAsia="fr-FR"/>
          <w:rPrChange w:id="2762" w:author="SRO">
            <w:rPr>
              <w:rFonts w:cs="Times New Roman"/>
              <w:sz w:val="26"/>
              <w:szCs w:val="26"/>
              <w:rtl/>
              <w:lang w:eastAsia="fr-FR"/>
            </w:rPr>
          </w:rPrChange>
        </w:rPr>
        <w:t xml:space="preserve"> </w:t>
      </w:r>
      <w:r w:rsidRPr="000F3EE9">
        <w:rPr>
          <w:rFonts w:cs="Times New Roman" w:hint="eastAsia"/>
          <w:sz w:val="26"/>
          <w:szCs w:val="26"/>
          <w:rtl/>
          <w:lang w:eastAsia="fr-FR"/>
          <w:rPrChange w:id="2763" w:author="SRO">
            <w:rPr>
              <w:rFonts w:cs="Times New Roman" w:hint="eastAsia"/>
              <w:sz w:val="26"/>
              <w:szCs w:val="26"/>
              <w:rtl/>
              <w:lang w:eastAsia="fr-FR"/>
            </w:rPr>
          </w:rPrChange>
        </w:rPr>
        <w:t>لأفريقيا</w:t>
      </w:r>
      <w:r w:rsidRPr="000F3EE9">
        <w:rPr>
          <w:rFonts w:cs="Times New Roman"/>
          <w:sz w:val="26"/>
          <w:szCs w:val="26"/>
          <w:rtl/>
          <w:lang w:eastAsia="fr-FR"/>
          <w:rPrChange w:id="2764" w:author="SRO">
            <w:rPr>
              <w:rFonts w:cs="Times New Roman"/>
              <w:sz w:val="26"/>
              <w:szCs w:val="26"/>
              <w:rtl/>
              <w:lang w:eastAsia="fr-FR"/>
            </w:rPr>
          </w:rPrChange>
        </w:rPr>
        <w:t xml:space="preserve">.  </w:t>
      </w:r>
    </w:p>
    <w:p w:rsidR="00832F4C" w:rsidRPr="000F3EE9" w:rsidRDefault="00832F4C" w:rsidP="00832F4C">
      <w:pPr>
        <w:pStyle w:val="Sansinterligne1"/>
        <w:numPr>
          <w:ilvl w:val="0"/>
          <w:numId w:val="28"/>
          <w:numberingChange w:id="2765" w:author="SRO" w:date="2011-02-21T09:12:00Z" w:original="%1:76:0:."/>
        </w:numPr>
        <w:tabs>
          <w:tab w:val="right" w:pos="585"/>
        </w:tabs>
        <w:bidi/>
        <w:spacing w:after="240"/>
        <w:ind w:left="34" w:firstLine="0"/>
        <w:jc w:val="both"/>
        <w:rPr>
          <w:rFonts w:cs="Times New Roman"/>
          <w:sz w:val="26"/>
          <w:szCs w:val="26"/>
          <w:rtl/>
          <w:lang w:eastAsia="fr-FR"/>
          <w:rPrChange w:id="2766" w:author="SRO">
            <w:rPr>
              <w:rFonts w:cs="Times New Roman"/>
              <w:sz w:val="26"/>
              <w:szCs w:val="26"/>
              <w:rtl/>
              <w:lang w:eastAsia="fr-FR"/>
            </w:rPr>
          </w:rPrChange>
        </w:rPr>
        <w:pPrChange w:id="2767" w:author="SRO" w:date="2011-02-21T10:15:00Z">
          <w:pPr>
            <w:pStyle w:val="Sansinterligne1"/>
            <w:numPr>
              <w:ilvl w:val="1"/>
              <w:numId w:val="28"/>
            </w:numPr>
            <w:tabs>
              <w:tab w:val="right" w:pos="585"/>
              <w:tab w:val="num" w:pos="1080"/>
            </w:tabs>
            <w:bidi/>
            <w:spacing w:after="240"/>
            <w:ind w:left="34"/>
            <w:jc w:val="both"/>
          </w:pPr>
        </w:pPrChange>
      </w:pPr>
      <w:r w:rsidRPr="000F3EE9">
        <w:rPr>
          <w:rFonts w:cs="Times New Roman" w:hint="eastAsia"/>
          <w:sz w:val="26"/>
          <w:szCs w:val="26"/>
          <w:rtl/>
          <w:lang w:eastAsia="fr-FR"/>
          <w:rPrChange w:id="2768" w:author="SRO">
            <w:rPr>
              <w:rFonts w:cs="Times New Roman" w:hint="eastAsia"/>
              <w:sz w:val="26"/>
              <w:szCs w:val="26"/>
              <w:rtl/>
              <w:lang w:eastAsia="fr-FR"/>
            </w:rPr>
          </w:rPrChange>
        </w:rPr>
        <w:t>بدأ</w:t>
      </w:r>
      <w:r w:rsidRPr="000F3EE9">
        <w:rPr>
          <w:rFonts w:cs="Times New Roman"/>
          <w:sz w:val="26"/>
          <w:szCs w:val="26"/>
          <w:rtl/>
          <w:lang w:eastAsia="fr-FR"/>
          <w:rPrChange w:id="2769" w:author="SRO">
            <w:rPr>
              <w:rFonts w:cs="Times New Roman"/>
              <w:sz w:val="26"/>
              <w:szCs w:val="26"/>
              <w:rtl/>
              <w:lang w:eastAsia="fr-FR"/>
            </w:rPr>
          </w:rPrChange>
        </w:rPr>
        <w:t xml:space="preserve"> </w:t>
      </w:r>
      <w:r w:rsidRPr="000F3EE9">
        <w:rPr>
          <w:rFonts w:cs="Times New Roman" w:hint="eastAsia"/>
          <w:sz w:val="26"/>
          <w:szCs w:val="26"/>
          <w:rtl/>
          <w:lang w:eastAsia="fr-FR"/>
          <w:rPrChange w:id="2770" w:author="SRO">
            <w:rPr>
              <w:rFonts w:cs="Times New Roman" w:hint="eastAsia"/>
              <w:sz w:val="26"/>
              <w:szCs w:val="26"/>
              <w:rtl/>
              <w:lang w:eastAsia="fr-FR"/>
            </w:rPr>
          </w:rPrChange>
        </w:rPr>
        <w:t>المتحدث</w:t>
      </w:r>
      <w:r w:rsidRPr="000F3EE9">
        <w:rPr>
          <w:rFonts w:cs="Times New Roman"/>
          <w:sz w:val="26"/>
          <w:szCs w:val="26"/>
          <w:rtl/>
          <w:lang w:eastAsia="fr-FR"/>
          <w:rPrChange w:id="2771" w:author="SRO">
            <w:rPr>
              <w:rFonts w:cs="Times New Roman"/>
              <w:sz w:val="26"/>
              <w:szCs w:val="26"/>
              <w:rtl/>
              <w:lang w:eastAsia="fr-FR"/>
            </w:rPr>
          </w:rPrChange>
        </w:rPr>
        <w:t xml:space="preserve"> </w:t>
      </w:r>
      <w:r w:rsidRPr="000F3EE9">
        <w:rPr>
          <w:rFonts w:cs="Times New Roman" w:hint="eastAsia"/>
          <w:sz w:val="26"/>
          <w:szCs w:val="26"/>
          <w:rtl/>
          <w:lang w:eastAsia="fr-FR"/>
          <w:rPrChange w:id="2772" w:author="SRO">
            <w:rPr>
              <w:rFonts w:cs="Times New Roman" w:hint="eastAsia"/>
              <w:sz w:val="26"/>
              <w:szCs w:val="26"/>
              <w:rtl/>
              <w:lang w:eastAsia="fr-FR"/>
            </w:rPr>
          </w:rPrChange>
        </w:rPr>
        <w:t>ا</w:t>
      </w:r>
      <w:r w:rsidRPr="000F3EE9">
        <w:rPr>
          <w:rFonts w:cs="Times New Roman"/>
          <w:sz w:val="26"/>
          <w:szCs w:val="26"/>
          <w:rtl/>
          <w:lang w:eastAsia="fr-FR"/>
          <w:rPrChange w:id="2773" w:author="SRO" w:date="2011-02-21T10:18:00Z">
            <w:rPr>
              <w:rFonts w:cs="Times New Roman"/>
              <w:sz w:val="26"/>
              <w:szCs w:val="26"/>
              <w:rtl/>
              <w:lang w:eastAsia="fr-FR"/>
            </w:rPr>
          </w:rPrChange>
        </w:rPr>
        <w:t>ﻷ</w:t>
      </w:r>
      <w:r w:rsidRPr="000F3EE9">
        <w:rPr>
          <w:rFonts w:cs="Times New Roman" w:hint="eastAsia"/>
          <w:sz w:val="26"/>
          <w:szCs w:val="26"/>
          <w:rtl/>
          <w:lang w:eastAsia="fr-FR"/>
          <w:rPrChange w:id="2774" w:author="SRO">
            <w:rPr>
              <w:rFonts w:cs="Times New Roman" w:hint="eastAsia"/>
              <w:sz w:val="26"/>
              <w:szCs w:val="26"/>
              <w:rtl/>
              <w:lang w:eastAsia="fr-FR"/>
            </w:rPr>
          </w:rPrChange>
        </w:rPr>
        <w:t>ول،</w:t>
      </w:r>
      <w:r w:rsidRPr="000F3EE9">
        <w:rPr>
          <w:rFonts w:cs="Times New Roman"/>
          <w:sz w:val="26"/>
          <w:szCs w:val="26"/>
          <w:rtl/>
          <w:lang w:eastAsia="fr-FR"/>
          <w:rPrChange w:id="2775" w:author="SRO">
            <w:rPr>
              <w:rFonts w:cs="Times New Roman"/>
              <w:sz w:val="26"/>
              <w:szCs w:val="26"/>
              <w:rtl/>
              <w:lang w:eastAsia="fr-FR"/>
            </w:rPr>
          </w:rPrChange>
        </w:rPr>
        <w:t xml:space="preserve"> </w:t>
      </w:r>
      <w:r w:rsidRPr="000F3EE9">
        <w:rPr>
          <w:rFonts w:cs="Times New Roman" w:hint="eastAsia"/>
          <w:sz w:val="26"/>
          <w:szCs w:val="26"/>
          <w:rtl/>
          <w:lang w:eastAsia="fr-FR"/>
          <w:rPrChange w:id="2776" w:author="SRO">
            <w:rPr>
              <w:rFonts w:cs="Times New Roman" w:hint="eastAsia"/>
              <w:sz w:val="26"/>
              <w:szCs w:val="26"/>
              <w:rtl/>
              <w:lang w:eastAsia="fr-FR"/>
            </w:rPr>
          </w:rPrChange>
        </w:rPr>
        <w:t>السيد</w:t>
      </w:r>
      <w:r w:rsidRPr="000F3EE9">
        <w:rPr>
          <w:rFonts w:cs="Times New Roman"/>
          <w:sz w:val="26"/>
          <w:szCs w:val="26"/>
          <w:rtl/>
          <w:lang w:eastAsia="fr-FR"/>
          <w:rPrChange w:id="2777" w:author="SRO">
            <w:rPr>
              <w:rFonts w:cs="Times New Roman"/>
              <w:sz w:val="26"/>
              <w:szCs w:val="26"/>
              <w:rtl/>
              <w:lang w:eastAsia="fr-FR"/>
            </w:rPr>
          </w:rPrChange>
        </w:rPr>
        <w:t xml:space="preserve"> </w:t>
      </w:r>
      <w:r w:rsidRPr="000F3EE9">
        <w:rPr>
          <w:rFonts w:cs="Times New Roman" w:hint="eastAsia"/>
          <w:sz w:val="26"/>
          <w:szCs w:val="26"/>
          <w:rtl/>
          <w:lang w:eastAsia="fr-FR"/>
          <w:rPrChange w:id="2778" w:author="SRO">
            <w:rPr>
              <w:rFonts w:cs="Times New Roman" w:hint="eastAsia"/>
              <w:sz w:val="26"/>
              <w:szCs w:val="26"/>
              <w:rtl/>
              <w:lang w:eastAsia="fr-FR"/>
            </w:rPr>
          </w:rPrChange>
        </w:rPr>
        <w:t>جمال</w:t>
      </w:r>
      <w:r w:rsidRPr="000F3EE9">
        <w:rPr>
          <w:rFonts w:cs="Times New Roman"/>
          <w:sz w:val="26"/>
          <w:szCs w:val="26"/>
          <w:rtl/>
          <w:lang w:eastAsia="fr-FR"/>
          <w:rPrChange w:id="2779" w:author="SRO">
            <w:rPr>
              <w:rFonts w:cs="Times New Roman"/>
              <w:sz w:val="26"/>
              <w:szCs w:val="26"/>
              <w:rtl/>
              <w:lang w:eastAsia="fr-FR"/>
            </w:rPr>
          </w:rPrChange>
        </w:rPr>
        <w:t xml:space="preserve"> </w:t>
      </w:r>
      <w:r w:rsidRPr="000F3EE9">
        <w:rPr>
          <w:rFonts w:cs="Times New Roman" w:hint="eastAsia"/>
          <w:sz w:val="26"/>
          <w:szCs w:val="26"/>
          <w:rtl/>
          <w:lang w:eastAsia="fr-FR"/>
          <w:rPrChange w:id="2780" w:author="SRO">
            <w:rPr>
              <w:rFonts w:cs="Times New Roman" w:hint="eastAsia"/>
              <w:sz w:val="26"/>
              <w:szCs w:val="26"/>
              <w:rtl/>
              <w:lang w:eastAsia="fr-FR"/>
            </w:rPr>
          </w:rPrChange>
        </w:rPr>
        <w:t>بوجدارية،</w:t>
      </w:r>
      <w:r w:rsidRPr="000F3EE9">
        <w:rPr>
          <w:rFonts w:cs="Times New Roman"/>
          <w:sz w:val="26"/>
          <w:szCs w:val="26"/>
          <w:rtl/>
          <w:lang w:eastAsia="fr-FR"/>
          <w:rPrChange w:id="2781" w:author="SRO">
            <w:rPr>
              <w:rFonts w:cs="Times New Roman"/>
              <w:sz w:val="26"/>
              <w:szCs w:val="26"/>
              <w:rtl/>
              <w:lang w:eastAsia="fr-FR"/>
            </w:rPr>
          </w:rPrChange>
        </w:rPr>
        <w:t xml:space="preserve"> </w:t>
      </w:r>
      <w:r w:rsidRPr="000F3EE9">
        <w:rPr>
          <w:rFonts w:cs="Times New Roman" w:hint="eastAsia"/>
          <w:sz w:val="26"/>
          <w:szCs w:val="26"/>
          <w:rtl/>
          <w:lang w:eastAsia="fr-FR"/>
          <w:rPrChange w:id="2782" w:author="SRO">
            <w:rPr>
              <w:rFonts w:cs="Times New Roman" w:hint="eastAsia"/>
              <w:sz w:val="26"/>
              <w:szCs w:val="26"/>
              <w:rtl/>
              <w:lang w:eastAsia="fr-FR"/>
            </w:rPr>
          </w:rPrChange>
        </w:rPr>
        <w:t>رئيس</w:t>
      </w:r>
      <w:r w:rsidRPr="000F3EE9">
        <w:rPr>
          <w:rFonts w:cs="Times New Roman"/>
          <w:sz w:val="26"/>
          <w:szCs w:val="26"/>
          <w:rtl/>
          <w:lang w:eastAsia="fr-FR"/>
          <w:rPrChange w:id="2783" w:author="SRO">
            <w:rPr>
              <w:rFonts w:cs="Times New Roman"/>
              <w:sz w:val="26"/>
              <w:szCs w:val="26"/>
              <w:rtl/>
              <w:lang w:eastAsia="fr-FR"/>
            </w:rPr>
          </w:rPrChange>
        </w:rPr>
        <w:t xml:space="preserve"> </w:t>
      </w:r>
      <w:r w:rsidRPr="000F3EE9">
        <w:rPr>
          <w:rFonts w:cs="Times New Roman" w:hint="eastAsia"/>
          <w:sz w:val="26"/>
          <w:szCs w:val="26"/>
          <w:rtl/>
          <w:lang w:eastAsia="fr-FR"/>
          <w:rPrChange w:id="2784" w:author="SRO">
            <w:rPr>
              <w:rFonts w:cs="Times New Roman" w:hint="eastAsia"/>
              <w:sz w:val="26"/>
              <w:szCs w:val="26"/>
              <w:rtl/>
              <w:lang w:eastAsia="fr-FR"/>
            </w:rPr>
          </w:rPrChange>
        </w:rPr>
        <w:t>قسم</w:t>
      </w:r>
      <w:r w:rsidRPr="000F3EE9">
        <w:rPr>
          <w:rFonts w:cs="Times New Roman"/>
          <w:sz w:val="26"/>
          <w:szCs w:val="26"/>
          <w:rtl/>
          <w:lang w:eastAsia="fr-FR"/>
          <w:rPrChange w:id="2785" w:author="SRO">
            <w:rPr>
              <w:rFonts w:cs="Times New Roman"/>
              <w:sz w:val="26"/>
              <w:szCs w:val="26"/>
              <w:rtl/>
              <w:lang w:eastAsia="fr-FR"/>
            </w:rPr>
          </w:rPrChange>
        </w:rPr>
        <w:t xml:space="preserve"> </w:t>
      </w:r>
      <w:r w:rsidRPr="000F3EE9">
        <w:rPr>
          <w:rFonts w:cs="Times New Roman" w:hint="eastAsia"/>
          <w:sz w:val="26"/>
          <w:szCs w:val="26"/>
          <w:rtl/>
          <w:lang w:eastAsia="fr-FR"/>
          <w:rPrChange w:id="2786" w:author="SRO">
            <w:rPr>
              <w:rFonts w:cs="Times New Roman" w:hint="eastAsia"/>
              <w:sz w:val="26"/>
              <w:szCs w:val="26"/>
              <w:rtl/>
              <w:lang w:eastAsia="fr-FR"/>
            </w:rPr>
          </w:rPrChange>
        </w:rPr>
        <w:t>باتحاد</w:t>
      </w:r>
      <w:r w:rsidRPr="000F3EE9">
        <w:rPr>
          <w:rFonts w:cs="Times New Roman"/>
          <w:sz w:val="26"/>
          <w:szCs w:val="26"/>
          <w:rtl/>
          <w:lang w:eastAsia="fr-FR"/>
          <w:rPrChange w:id="2787" w:author="SRO">
            <w:rPr>
              <w:rFonts w:cs="Times New Roman"/>
              <w:sz w:val="26"/>
              <w:szCs w:val="26"/>
              <w:rtl/>
              <w:lang w:eastAsia="fr-FR"/>
            </w:rPr>
          </w:rPrChange>
        </w:rPr>
        <w:t xml:space="preserve"> </w:t>
      </w:r>
      <w:r w:rsidRPr="000F3EE9">
        <w:rPr>
          <w:rFonts w:cs="Times New Roman" w:hint="eastAsia"/>
          <w:sz w:val="26"/>
          <w:szCs w:val="26"/>
          <w:rtl/>
          <w:lang w:eastAsia="fr-FR"/>
          <w:rPrChange w:id="2788" w:author="SRO">
            <w:rPr>
              <w:rFonts w:cs="Times New Roman" w:hint="eastAsia"/>
              <w:sz w:val="26"/>
              <w:szCs w:val="26"/>
              <w:rtl/>
              <w:lang w:eastAsia="fr-FR"/>
            </w:rPr>
          </w:rPrChange>
        </w:rPr>
        <w:t>المغرب</w:t>
      </w:r>
      <w:r w:rsidRPr="000F3EE9">
        <w:rPr>
          <w:rFonts w:cs="Times New Roman"/>
          <w:sz w:val="26"/>
          <w:szCs w:val="26"/>
          <w:rtl/>
          <w:lang w:eastAsia="fr-FR"/>
          <w:rPrChange w:id="2789" w:author="SRO">
            <w:rPr>
              <w:rFonts w:cs="Times New Roman"/>
              <w:sz w:val="26"/>
              <w:szCs w:val="26"/>
              <w:rtl/>
              <w:lang w:eastAsia="fr-FR"/>
            </w:rPr>
          </w:rPrChange>
        </w:rPr>
        <w:t xml:space="preserve"> </w:t>
      </w:r>
      <w:r w:rsidRPr="000F3EE9">
        <w:rPr>
          <w:rFonts w:cs="Times New Roman" w:hint="eastAsia"/>
          <w:sz w:val="26"/>
          <w:szCs w:val="26"/>
          <w:rtl/>
          <w:lang w:eastAsia="fr-FR"/>
          <w:rPrChange w:id="2790" w:author="SRO">
            <w:rPr>
              <w:rFonts w:cs="Times New Roman" w:hint="eastAsia"/>
              <w:sz w:val="26"/>
              <w:szCs w:val="26"/>
              <w:rtl/>
              <w:lang w:eastAsia="fr-FR"/>
            </w:rPr>
          </w:rPrChange>
        </w:rPr>
        <w:t>العربي،</w:t>
      </w:r>
      <w:r w:rsidRPr="000F3EE9">
        <w:rPr>
          <w:rFonts w:cs="Times New Roman"/>
          <w:sz w:val="26"/>
          <w:szCs w:val="26"/>
          <w:rtl/>
          <w:lang w:eastAsia="fr-FR"/>
          <w:rPrChange w:id="2791" w:author="SRO">
            <w:rPr>
              <w:rFonts w:cs="Times New Roman"/>
              <w:sz w:val="26"/>
              <w:szCs w:val="26"/>
              <w:rtl/>
              <w:lang w:eastAsia="fr-FR"/>
            </w:rPr>
          </w:rPrChange>
        </w:rPr>
        <w:t xml:space="preserve"> </w:t>
      </w:r>
      <w:r w:rsidRPr="000F3EE9">
        <w:rPr>
          <w:rFonts w:cs="Times New Roman" w:hint="eastAsia"/>
          <w:sz w:val="26"/>
          <w:szCs w:val="26"/>
          <w:rtl/>
          <w:lang w:eastAsia="fr-FR"/>
          <w:rPrChange w:id="2792" w:author="SRO">
            <w:rPr>
              <w:rFonts w:cs="Times New Roman" w:hint="eastAsia"/>
              <w:sz w:val="26"/>
              <w:szCs w:val="26"/>
              <w:rtl/>
              <w:lang w:eastAsia="fr-FR"/>
            </w:rPr>
          </w:rPrChange>
        </w:rPr>
        <w:t>بتناول</w:t>
      </w:r>
      <w:r w:rsidRPr="000F3EE9">
        <w:rPr>
          <w:rFonts w:cs="Times New Roman"/>
          <w:sz w:val="26"/>
          <w:szCs w:val="26"/>
          <w:rtl/>
          <w:lang w:eastAsia="fr-FR"/>
          <w:rPrChange w:id="2793" w:author="SRO">
            <w:rPr>
              <w:rFonts w:cs="Times New Roman"/>
              <w:sz w:val="26"/>
              <w:szCs w:val="26"/>
              <w:rtl/>
              <w:lang w:eastAsia="fr-FR"/>
            </w:rPr>
          </w:rPrChange>
        </w:rPr>
        <w:t xml:space="preserve"> </w:t>
      </w:r>
      <w:r w:rsidRPr="000F3EE9">
        <w:rPr>
          <w:rFonts w:cs="Times New Roman" w:hint="eastAsia"/>
          <w:sz w:val="26"/>
          <w:szCs w:val="26"/>
          <w:rtl/>
          <w:lang w:eastAsia="fr-FR"/>
          <w:rPrChange w:id="2794" w:author="SRO">
            <w:rPr>
              <w:rFonts w:cs="Times New Roman" w:hint="eastAsia"/>
              <w:sz w:val="26"/>
              <w:szCs w:val="26"/>
              <w:rtl/>
              <w:lang w:eastAsia="fr-FR"/>
            </w:rPr>
          </w:rPrChange>
        </w:rPr>
        <w:t>موضوع</w:t>
      </w:r>
      <w:r w:rsidRPr="000F3EE9">
        <w:rPr>
          <w:rFonts w:cs="Times New Roman"/>
          <w:sz w:val="26"/>
          <w:szCs w:val="26"/>
          <w:rtl/>
          <w:lang w:eastAsia="fr-FR"/>
          <w:rPrChange w:id="2795" w:author="SRO">
            <w:rPr>
              <w:rFonts w:cs="Times New Roman"/>
              <w:sz w:val="26"/>
              <w:szCs w:val="26"/>
              <w:rtl/>
              <w:lang w:eastAsia="fr-FR"/>
            </w:rPr>
          </w:rPrChange>
        </w:rPr>
        <w:t xml:space="preserve"> "</w:t>
      </w:r>
      <w:r w:rsidRPr="000F3EE9">
        <w:rPr>
          <w:rFonts w:cs="Times New Roman" w:hint="eastAsia"/>
          <w:sz w:val="26"/>
          <w:szCs w:val="26"/>
          <w:rtl/>
          <w:lang w:eastAsia="fr-FR"/>
          <w:rPrChange w:id="2796" w:author="SRO">
            <w:rPr>
              <w:rFonts w:cs="Times New Roman" w:hint="eastAsia"/>
              <w:sz w:val="26"/>
              <w:szCs w:val="26"/>
              <w:rtl/>
              <w:lang w:eastAsia="fr-FR"/>
            </w:rPr>
          </w:rPrChange>
        </w:rPr>
        <w:t>الاندماج</w:t>
      </w:r>
      <w:r w:rsidRPr="000F3EE9">
        <w:rPr>
          <w:rFonts w:cs="Times New Roman"/>
          <w:sz w:val="26"/>
          <w:szCs w:val="26"/>
          <w:rtl/>
          <w:lang w:eastAsia="fr-FR"/>
          <w:rPrChange w:id="2797" w:author="SRO">
            <w:rPr>
              <w:rFonts w:cs="Times New Roman"/>
              <w:sz w:val="26"/>
              <w:szCs w:val="26"/>
              <w:rtl/>
              <w:lang w:eastAsia="fr-FR"/>
            </w:rPr>
          </w:rPrChange>
        </w:rPr>
        <w:t xml:space="preserve"> </w:t>
      </w:r>
      <w:r w:rsidRPr="000F3EE9">
        <w:rPr>
          <w:rFonts w:cs="Times New Roman" w:hint="eastAsia"/>
          <w:sz w:val="26"/>
          <w:szCs w:val="26"/>
          <w:rtl/>
          <w:lang w:eastAsia="fr-FR"/>
          <w:rPrChange w:id="2798" w:author="SRO">
            <w:rPr>
              <w:rFonts w:cs="Times New Roman" w:hint="eastAsia"/>
              <w:sz w:val="26"/>
              <w:szCs w:val="26"/>
              <w:rtl/>
              <w:lang w:eastAsia="fr-FR"/>
            </w:rPr>
          </w:rPrChange>
        </w:rPr>
        <w:t>المالي</w:t>
      </w:r>
      <w:r w:rsidRPr="000F3EE9">
        <w:rPr>
          <w:rFonts w:cs="Times New Roman"/>
          <w:sz w:val="26"/>
          <w:szCs w:val="26"/>
          <w:rtl/>
          <w:lang w:eastAsia="fr-FR"/>
          <w:rPrChange w:id="2799" w:author="SRO">
            <w:rPr>
              <w:rFonts w:cs="Times New Roman"/>
              <w:sz w:val="26"/>
              <w:szCs w:val="26"/>
              <w:rtl/>
              <w:lang w:eastAsia="fr-FR"/>
            </w:rPr>
          </w:rPrChange>
        </w:rPr>
        <w:t xml:space="preserve"> </w:t>
      </w:r>
      <w:r w:rsidRPr="000F3EE9">
        <w:rPr>
          <w:rFonts w:cs="Times New Roman" w:hint="eastAsia"/>
          <w:sz w:val="26"/>
          <w:szCs w:val="26"/>
          <w:rtl/>
          <w:lang w:eastAsia="fr-FR"/>
          <w:rPrChange w:id="2800" w:author="SRO">
            <w:rPr>
              <w:rFonts w:cs="Times New Roman" w:hint="eastAsia"/>
              <w:sz w:val="26"/>
              <w:szCs w:val="26"/>
              <w:rtl/>
              <w:lang w:eastAsia="fr-FR"/>
            </w:rPr>
          </w:rPrChange>
        </w:rPr>
        <w:t>بالمغرب</w:t>
      </w:r>
      <w:r w:rsidRPr="000F3EE9">
        <w:rPr>
          <w:rFonts w:cs="Times New Roman"/>
          <w:sz w:val="26"/>
          <w:szCs w:val="26"/>
          <w:rtl/>
          <w:lang w:eastAsia="fr-FR"/>
          <w:rPrChange w:id="2801" w:author="SRO">
            <w:rPr>
              <w:rFonts w:cs="Times New Roman"/>
              <w:sz w:val="26"/>
              <w:szCs w:val="26"/>
              <w:rtl/>
              <w:lang w:eastAsia="fr-FR"/>
            </w:rPr>
          </w:rPrChange>
        </w:rPr>
        <w:t xml:space="preserve"> </w:t>
      </w:r>
      <w:r w:rsidRPr="000F3EE9">
        <w:rPr>
          <w:rFonts w:cs="Times New Roman" w:hint="eastAsia"/>
          <w:sz w:val="26"/>
          <w:szCs w:val="26"/>
          <w:rtl/>
          <w:lang w:eastAsia="fr-FR"/>
          <w:rPrChange w:id="2802" w:author="SRO">
            <w:rPr>
              <w:rFonts w:cs="Times New Roman" w:hint="eastAsia"/>
              <w:sz w:val="26"/>
              <w:szCs w:val="26"/>
              <w:rtl/>
              <w:lang w:eastAsia="fr-FR"/>
            </w:rPr>
          </w:rPrChange>
        </w:rPr>
        <w:t>العربي</w:t>
      </w:r>
      <w:r w:rsidRPr="000F3EE9">
        <w:rPr>
          <w:rFonts w:cs="Times New Roman"/>
          <w:sz w:val="26"/>
          <w:szCs w:val="26"/>
          <w:rtl/>
          <w:lang w:eastAsia="fr-FR"/>
          <w:rPrChange w:id="2803" w:author="SRO">
            <w:rPr>
              <w:rFonts w:cs="Times New Roman"/>
              <w:sz w:val="26"/>
              <w:szCs w:val="26"/>
              <w:rtl/>
              <w:lang w:eastAsia="fr-FR"/>
            </w:rPr>
          </w:rPrChange>
        </w:rPr>
        <w:t xml:space="preserve"> </w:t>
      </w:r>
      <w:r w:rsidRPr="000F3EE9">
        <w:rPr>
          <w:rFonts w:cs="Times New Roman" w:hint="eastAsia"/>
          <w:sz w:val="26"/>
          <w:szCs w:val="26"/>
          <w:rtl/>
          <w:lang w:eastAsia="fr-FR"/>
          <w:rPrChange w:id="2804" w:author="SRO">
            <w:rPr>
              <w:rFonts w:cs="Times New Roman" w:hint="eastAsia"/>
              <w:sz w:val="26"/>
              <w:szCs w:val="26"/>
              <w:rtl/>
              <w:lang w:eastAsia="fr-FR"/>
            </w:rPr>
          </w:rPrChange>
        </w:rPr>
        <w:t>وآفاقه</w:t>
      </w:r>
      <w:r w:rsidRPr="000F3EE9">
        <w:rPr>
          <w:rFonts w:cs="Times New Roman"/>
          <w:sz w:val="26"/>
          <w:szCs w:val="26"/>
          <w:rtl/>
          <w:lang w:eastAsia="fr-FR"/>
          <w:rPrChange w:id="2805" w:author="SRO">
            <w:rPr>
              <w:rFonts w:cs="Times New Roman"/>
              <w:sz w:val="26"/>
              <w:szCs w:val="26"/>
              <w:rtl/>
              <w:lang w:eastAsia="fr-FR"/>
            </w:rPr>
          </w:rPrChange>
        </w:rPr>
        <w:t>"</w:t>
      </w:r>
      <w:r w:rsidRPr="000F3EE9">
        <w:rPr>
          <w:rFonts w:cs="Times New Roman" w:hint="eastAsia"/>
          <w:sz w:val="26"/>
          <w:szCs w:val="26"/>
          <w:rtl/>
          <w:lang w:eastAsia="fr-FR"/>
          <w:rPrChange w:id="2806" w:author="SRO">
            <w:rPr>
              <w:rFonts w:cs="Times New Roman" w:hint="eastAsia"/>
              <w:sz w:val="26"/>
              <w:szCs w:val="26"/>
              <w:rtl/>
              <w:lang w:eastAsia="fr-FR"/>
            </w:rPr>
          </w:rPrChange>
        </w:rPr>
        <w:t>،</w:t>
      </w:r>
      <w:r w:rsidRPr="000F3EE9">
        <w:rPr>
          <w:rFonts w:cs="Times New Roman"/>
          <w:sz w:val="26"/>
          <w:szCs w:val="26"/>
          <w:rtl/>
          <w:lang w:eastAsia="fr-FR"/>
          <w:rPrChange w:id="2807" w:author="SRO">
            <w:rPr>
              <w:rFonts w:cs="Times New Roman"/>
              <w:sz w:val="26"/>
              <w:szCs w:val="26"/>
              <w:rtl/>
              <w:lang w:eastAsia="fr-FR"/>
            </w:rPr>
          </w:rPrChange>
        </w:rPr>
        <w:t xml:space="preserve"> </w:t>
      </w:r>
      <w:r w:rsidRPr="000F3EE9">
        <w:rPr>
          <w:rFonts w:cs="Times New Roman" w:hint="eastAsia"/>
          <w:sz w:val="26"/>
          <w:szCs w:val="26"/>
          <w:rtl/>
          <w:lang w:eastAsia="fr-FR"/>
          <w:rPrChange w:id="2808" w:author="SRO">
            <w:rPr>
              <w:rFonts w:cs="Times New Roman" w:hint="eastAsia"/>
              <w:sz w:val="26"/>
              <w:szCs w:val="26"/>
              <w:rtl/>
              <w:lang w:eastAsia="fr-FR"/>
            </w:rPr>
          </w:rPrChange>
        </w:rPr>
        <w:t>مبتدئاً</w:t>
      </w:r>
      <w:r w:rsidRPr="000F3EE9">
        <w:rPr>
          <w:rFonts w:cs="Times New Roman"/>
          <w:sz w:val="26"/>
          <w:szCs w:val="26"/>
          <w:rtl/>
          <w:lang w:eastAsia="fr-FR"/>
          <w:rPrChange w:id="2809" w:author="SRO">
            <w:rPr>
              <w:rFonts w:cs="Times New Roman"/>
              <w:sz w:val="26"/>
              <w:szCs w:val="26"/>
              <w:rtl/>
              <w:lang w:eastAsia="fr-FR"/>
            </w:rPr>
          </w:rPrChange>
        </w:rPr>
        <w:t xml:space="preserve"> </w:t>
      </w:r>
      <w:r w:rsidRPr="000F3EE9">
        <w:rPr>
          <w:rFonts w:cs="Times New Roman" w:hint="eastAsia"/>
          <w:sz w:val="26"/>
          <w:szCs w:val="26"/>
          <w:rtl/>
          <w:lang w:eastAsia="fr-FR"/>
          <w:rPrChange w:id="2810" w:author="SRO">
            <w:rPr>
              <w:rFonts w:cs="Times New Roman" w:hint="eastAsia"/>
              <w:sz w:val="26"/>
              <w:szCs w:val="26"/>
              <w:rtl/>
              <w:lang w:eastAsia="fr-FR"/>
            </w:rPr>
          </w:rPrChange>
        </w:rPr>
        <w:t>عرضه</w:t>
      </w:r>
      <w:r w:rsidRPr="000F3EE9">
        <w:rPr>
          <w:rFonts w:cs="Times New Roman"/>
          <w:sz w:val="26"/>
          <w:szCs w:val="26"/>
          <w:rtl/>
          <w:lang w:eastAsia="fr-FR"/>
          <w:rPrChange w:id="2811" w:author="SRO">
            <w:rPr>
              <w:rFonts w:cs="Times New Roman"/>
              <w:sz w:val="26"/>
              <w:szCs w:val="26"/>
              <w:rtl/>
              <w:lang w:eastAsia="fr-FR"/>
            </w:rPr>
          </w:rPrChange>
        </w:rPr>
        <w:t xml:space="preserve"> </w:t>
      </w:r>
      <w:r w:rsidRPr="000F3EE9">
        <w:rPr>
          <w:rFonts w:cs="Times New Roman" w:hint="eastAsia"/>
          <w:sz w:val="26"/>
          <w:szCs w:val="26"/>
          <w:rtl/>
          <w:lang w:eastAsia="fr-FR"/>
          <w:rPrChange w:id="2812" w:author="SRO">
            <w:rPr>
              <w:rFonts w:cs="Times New Roman" w:hint="eastAsia"/>
              <w:sz w:val="26"/>
              <w:szCs w:val="26"/>
              <w:rtl/>
              <w:lang w:eastAsia="fr-FR"/>
            </w:rPr>
          </w:rPrChange>
        </w:rPr>
        <w:t>بوصف</w:t>
      </w:r>
      <w:r w:rsidRPr="000F3EE9">
        <w:rPr>
          <w:rFonts w:cs="Times New Roman"/>
          <w:sz w:val="26"/>
          <w:szCs w:val="26"/>
          <w:rtl/>
          <w:lang w:eastAsia="fr-FR"/>
          <w:rPrChange w:id="2813" w:author="SRO">
            <w:rPr>
              <w:rFonts w:cs="Times New Roman"/>
              <w:sz w:val="26"/>
              <w:szCs w:val="26"/>
              <w:rtl/>
              <w:lang w:eastAsia="fr-FR"/>
            </w:rPr>
          </w:rPrChange>
        </w:rPr>
        <w:t xml:space="preserve"> </w:t>
      </w:r>
      <w:r w:rsidRPr="000F3EE9">
        <w:rPr>
          <w:rFonts w:cs="Times New Roman" w:hint="eastAsia"/>
          <w:sz w:val="26"/>
          <w:szCs w:val="26"/>
          <w:rtl/>
          <w:lang w:eastAsia="fr-FR"/>
          <w:rPrChange w:id="2814" w:author="SRO">
            <w:rPr>
              <w:rFonts w:cs="Times New Roman" w:hint="eastAsia"/>
              <w:sz w:val="26"/>
              <w:szCs w:val="26"/>
              <w:rtl/>
              <w:lang w:eastAsia="fr-FR"/>
            </w:rPr>
          </w:rPrChange>
        </w:rPr>
        <w:t>موجز</w:t>
      </w:r>
      <w:r w:rsidRPr="000F3EE9">
        <w:rPr>
          <w:rFonts w:cs="Times New Roman"/>
          <w:sz w:val="26"/>
          <w:szCs w:val="26"/>
          <w:rtl/>
          <w:lang w:eastAsia="fr-FR"/>
          <w:rPrChange w:id="2815" w:author="SRO">
            <w:rPr>
              <w:rFonts w:cs="Times New Roman"/>
              <w:sz w:val="26"/>
              <w:szCs w:val="26"/>
              <w:rtl/>
              <w:lang w:eastAsia="fr-FR"/>
            </w:rPr>
          </w:rPrChange>
        </w:rPr>
        <w:t xml:space="preserve"> </w:t>
      </w:r>
      <w:r w:rsidRPr="000F3EE9">
        <w:rPr>
          <w:rFonts w:cs="Times New Roman" w:hint="eastAsia"/>
          <w:sz w:val="26"/>
          <w:szCs w:val="26"/>
          <w:rtl/>
          <w:lang w:eastAsia="fr-FR"/>
          <w:rPrChange w:id="2816" w:author="SRO">
            <w:rPr>
              <w:rFonts w:cs="Times New Roman" w:hint="eastAsia"/>
              <w:sz w:val="26"/>
              <w:szCs w:val="26"/>
              <w:rtl/>
              <w:lang w:eastAsia="fr-FR"/>
            </w:rPr>
          </w:rPrChange>
        </w:rPr>
        <w:t>لاتحاد</w:t>
      </w:r>
      <w:r w:rsidRPr="000F3EE9">
        <w:rPr>
          <w:rFonts w:cs="Times New Roman"/>
          <w:sz w:val="26"/>
          <w:szCs w:val="26"/>
          <w:rtl/>
          <w:lang w:eastAsia="fr-FR"/>
          <w:rPrChange w:id="2817" w:author="SRO">
            <w:rPr>
              <w:rFonts w:cs="Times New Roman"/>
              <w:sz w:val="26"/>
              <w:szCs w:val="26"/>
              <w:rtl/>
              <w:lang w:eastAsia="fr-FR"/>
            </w:rPr>
          </w:rPrChange>
        </w:rPr>
        <w:t xml:space="preserve"> </w:t>
      </w:r>
      <w:r w:rsidRPr="000F3EE9">
        <w:rPr>
          <w:rFonts w:cs="Times New Roman" w:hint="eastAsia"/>
          <w:sz w:val="26"/>
          <w:szCs w:val="26"/>
          <w:rtl/>
          <w:lang w:eastAsia="fr-FR"/>
          <w:rPrChange w:id="2818" w:author="SRO">
            <w:rPr>
              <w:rFonts w:cs="Times New Roman" w:hint="eastAsia"/>
              <w:sz w:val="26"/>
              <w:szCs w:val="26"/>
              <w:rtl/>
              <w:lang w:eastAsia="fr-FR"/>
            </w:rPr>
          </w:rPrChange>
        </w:rPr>
        <w:t>المغرب</w:t>
      </w:r>
      <w:r w:rsidRPr="000F3EE9">
        <w:rPr>
          <w:rFonts w:cs="Times New Roman"/>
          <w:sz w:val="26"/>
          <w:szCs w:val="26"/>
          <w:rtl/>
          <w:lang w:eastAsia="fr-FR"/>
          <w:rPrChange w:id="2819" w:author="SRO">
            <w:rPr>
              <w:rFonts w:cs="Times New Roman"/>
              <w:sz w:val="26"/>
              <w:szCs w:val="26"/>
              <w:rtl/>
              <w:lang w:eastAsia="fr-FR"/>
            </w:rPr>
          </w:rPrChange>
        </w:rPr>
        <w:t xml:space="preserve"> </w:t>
      </w:r>
      <w:r w:rsidRPr="000F3EE9">
        <w:rPr>
          <w:rFonts w:cs="Times New Roman" w:hint="eastAsia"/>
          <w:sz w:val="26"/>
          <w:szCs w:val="26"/>
          <w:rtl/>
          <w:lang w:eastAsia="fr-FR"/>
          <w:rPrChange w:id="2820" w:author="SRO">
            <w:rPr>
              <w:rFonts w:cs="Times New Roman" w:hint="eastAsia"/>
              <w:sz w:val="26"/>
              <w:szCs w:val="26"/>
              <w:rtl/>
              <w:lang w:eastAsia="fr-FR"/>
            </w:rPr>
          </w:rPrChange>
        </w:rPr>
        <w:t>العربي</w:t>
      </w:r>
      <w:r w:rsidRPr="000F3EE9">
        <w:rPr>
          <w:rFonts w:cs="Times New Roman"/>
          <w:sz w:val="26"/>
          <w:szCs w:val="26"/>
          <w:rtl/>
          <w:lang w:eastAsia="fr-FR"/>
          <w:rPrChange w:id="2821" w:author="SRO">
            <w:rPr>
              <w:rFonts w:cs="Times New Roman"/>
              <w:sz w:val="26"/>
              <w:szCs w:val="26"/>
              <w:rtl/>
              <w:lang w:eastAsia="fr-FR"/>
            </w:rPr>
          </w:rPrChange>
        </w:rPr>
        <w:t xml:space="preserve">. </w:t>
      </w:r>
      <w:r w:rsidRPr="000F3EE9">
        <w:rPr>
          <w:rFonts w:cs="Times New Roman" w:hint="eastAsia"/>
          <w:sz w:val="26"/>
          <w:szCs w:val="26"/>
          <w:rtl/>
          <w:lang w:eastAsia="fr-FR"/>
          <w:rPrChange w:id="2822" w:author="SRO">
            <w:rPr>
              <w:rFonts w:cs="Times New Roman" w:hint="eastAsia"/>
              <w:sz w:val="26"/>
              <w:szCs w:val="26"/>
              <w:rtl/>
              <w:lang w:eastAsia="fr-FR"/>
            </w:rPr>
          </w:rPrChange>
        </w:rPr>
        <w:t>ثم</w:t>
      </w:r>
      <w:r w:rsidRPr="000F3EE9">
        <w:rPr>
          <w:rFonts w:cs="Times New Roman"/>
          <w:sz w:val="26"/>
          <w:szCs w:val="26"/>
          <w:rtl/>
          <w:lang w:eastAsia="fr-FR"/>
          <w:rPrChange w:id="2823" w:author="SRO">
            <w:rPr>
              <w:rFonts w:cs="Times New Roman"/>
              <w:sz w:val="26"/>
              <w:szCs w:val="26"/>
              <w:rtl/>
              <w:lang w:eastAsia="fr-FR"/>
            </w:rPr>
          </w:rPrChange>
        </w:rPr>
        <w:t xml:space="preserve"> </w:t>
      </w:r>
      <w:r w:rsidRPr="000F3EE9">
        <w:rPr>
          <w:rFonts w:cs="Times New Roman" w:hint="eastAsia"/>
          <w:sz w:val="26"/>
          <w:szCs w:val="26"/>
          <w:rtl/>
          <w:lang w:eastAsia="fr-FR"/>
          <w:rPrChange w:id="2824" w:author="SRO">
            <w:rPr>
              <w:rFonts w:cs="Times New Roman" w:hint="eastAsia"/>
              <w:sz w:val="26"/>
              <w:szCs w:val="26"/>
              <w:rtl/>
              <w:lang w:eastAsia="fr-FR"/>
            </w:rPr>
          </w:rPrChange>
        </w:rPr>
        <w:t>ذكر</w:t>
      </w:r>
      <w:r w:rsidRPr="000F3EE9">
        <w:rPr>
          <w:rFonts w:cs="Times New Roman"/>
          <w:sz w:val="26"/>
          <w:szCs w:val="26"/>
          <w:rtl/>
          <w:lang w:eastAsia="fr-FR"/>
          <w:rPrChange w:id="2825" w:author="SRO">
            <w:rPr>
              <w:rFonts w:cs="Times New Roman"/>
              <w:sz w:val="26"/>
              <w:szCs w:val="26"/>
              <w:rtl/>
              <w:lang w:eastAsia="fr-FR"/>
            </w:rPr>
          </w:rPrChange>
        </w:rPr>
        <w:t xml:space="preserve"> </w:t>
      </w:r>
      <w:r w:rsidRPr="000F3EE9">
        <w:rPr>
          <w:rFonts w:cs="Times New Roman" w:hint="eastAsia"/>
          <w:sz w:val="26"/>
          <w:szCs w:val="26"/>
          <w:rtl/>
          <w:lang w:eastAsia="fr-FR"/>
          <w:rPrChange w:id="2826" w:author="SRO">
            <w:rPr>
              <w:rFonts w:cs="Times New Roman" w:hint="eastAsia"/>
              <w:sz w:val="26"/>
              <w:szCs w:val="26"/>
              <w:rtl/>
              <w:lang w:eastAsia="fr-FR"/>
            </w:rPr>
          </w:rPrChange>
        </w:rPr>
        <w:t>بعض</w:t>
      </w:r>
      <w:r w:rsidRPr="000F3EE9">
        <w:rPr>
          <w:rFonts w:cs="Times New Roman"/>
          <w:sz w:val="26"/>
          <w:szCs w:val="26"/>
          <w:rtl/>
          <w:lang w:eastAsia="fr-FR"/>
          <w:rPrChange w:id="2827" w:author="SRO">
            <w:rPr>
              <w:rFonts w:cs="Times New Roman"/>
              <w:sz w:val="26"/>
              <w:szCs w:val="26"/>
              <w:rtl/>
              <w:lang w:eastAsia="fr-FR"/>
            </w:rPr>
          </w:rPrChange>
        </w:rPr>
        <w:t xml:space="preserve"> </w:t>
      </w:r>
      <w:r w:rsidRPr="000F3EE9">
        <w:rPr>
          <w:rFonts w:cs="Times New Roman" w:hint="eastAsia"/>
          <w:sz w:val="26"/>
          <w:szCs w:val="26"/>
          <w:rtl/>
          <w:lang w:eastAsia="fr-FR"/>
          <w:rPrChange w:id="2828" w:author="SRO">
            <w:rPr>
              <w:rFonts w:cs="Times New Roman" w:hint="eastAsia"/>
              <w:sz w:val="26"/>
              <w:szCs w:val="26"/>
              <w:rtl/>
              <w:lang w:eastAsia="fr-FR"/>
            </w:rPr>
          </w:rPrChange>
        </w:rPr>
        <w:t>التوصيات</w:t>
      </w:r>
      <w:r w:rsidRPr="000F3EE9">
        <w:rPr>
          <w:rFonts w:cs="Times New Roman"/>
          <w:sz w:val="26"/>
          <w:szCs w:val="26"/>
          <w:rtl/>
          <w:lang w:eastAsia="fr-FR"/>
          <w:rPrChange w:id="2829" w:author="SRO">
            <w:rPr>
              <w:rFonts w:cs="Times New Roman"/>
              <w:sz w:val="26"/>
              <w:szCs w:val="26"/>
              <w:rtl/>
              <w:lang w:eastAsia="fr-FR"/>
            </w:rPr>
          </w:rPrChange>
        </w:rPr>
        <w:t xml:space="preserve"> </w:t>
      </w:r>
      <w:r w:rsidRPr="000F3EE9">
        <w:rPr>
          <w:rFonts w:cs="Times New Roman" w:hint="eastAsia"/>
          <w:sz w:val="26"/>
          <w:szCs w:val="26"/>
          <w:rtl/>
          <w:lang w:eastAsia="fr-FR"/>
          <w:rPrChange w:id="2830" w:author="SRO">
            <w:rPr>
              <w:rFonts w:cs="Times New Roman" w:hint="eastAsia"/>
              <w:sz w:val="26"/>
              <w:szCs w:val="26"/>
              <w:rtl/>
              <w:lang w:eastAsia="fr-FR"/>
            </w:rPr>
          </w:rPrChange>
        </w:rPr>
        <w:t>الرئيسية</w:t>
      </w:r>
      <w:r w:rsidRPr="000F3EE9">
        <w:rPr>
          <w:rFonts w:cs="Times New Roman"/>
          <w:sz w:val="26"/>
          <w:szCs w:val="26"/>
          <w:rtl/>
          <w:lang w:eastAsia="fr-FR"/>
          <w:rPrChange w:id="2831" w:author="SRO">
            <w:rPr>
              <w:rFonts w:cs="Times New Roman"/>
              <w:sz w:val="26"/>
              <w:szCs w:val="26"/>
              <w:rtl/>
              <w:lang w:eastAsia="fr-FR"/>
            </w:rPr>
          </w:rPrChange>
        </w:rPr>
        <w:t xml:space="preserve"> </w:t>
      </w:r>
      <w:r w:rsidRPr="000F3EE9">
        <w:rPr>
          <w:rFonts w:cs="Times New Roman" w:hint="eastAsia"/>
          <w:sz w:val="26"/>
          <w:szCs w:val="26"/>
          <w:rtl/>
          <w:lang w:eastAsia="fr-FR"/>
          <w:rPrChange w:id="2832" w:author="SRO">
            <w:rPr>
              <w:rFonts w:cs="Times New Roman" w:hint="eastAsia"/>
              <w:sz w:val="26"/>
              <w:szCs w:val="26"/>
              <w:rtl/>
              <w:lang w:eastAsia="fr-FR"/>
            </w:rPr>
          </w:rPrChange>
        </w:rPr>
        <w:t>كإنشاء</w:t>
      </w:r>
      <w:r w:rsidRPr="000F3EE9">
        <w:rPr>
          <w:rFonts w:cs="Times New Roman"/>
          <w:sz w:val="26"/>
          <w:szCs w:val="26"/>
          <w:rtl/>
          <w:lang w:eastAsia="fr-FR"/>
          <w:rPrChange w:id="2833" w:author="SRO">
            <w:rPr>
              <w:rFonts w:cs="Times New Roman"/>
              <w:sz w:val="26"/>
              <w:szCs w:val="26"/>
              <w:rtl/>
              <w:lang w:eastAsia="fr-FR"/>
            </w:rPr>
          </w:rPrChange>
        </w:rPr>
        <w:t xml:space="preserve"> </w:t>
      </w:r>
      <w:r w:rsidRPr="000F3EE9">
        <w:rPr>
          <w:rFonts w:cs="Times New Roman" w:hint="eastAsia"/>
          <w:sz w:val="26"/>
          <w:szCs w:val="26"/>
          <w:rtl/>
          <w:lang w:eastAsia="fr-FR"/>
          <w:rPrChange w:id="2834" w:author="SRO">
            <w:rPr>
              <w:rFonts w:cs="Times New Roman" w:hint="eastAsia"/>
              <w:sz w:val="26"/>
              <w:szCs w:val="26"/>
              <w:rtl/>
              <w:lang w:eastAsia="fr-FR"/>
            </w:rPr>
          </w:rPrChange>
        </w:rPr>
        <w:t>البنك</w:t>
      </w:r>
      <w:r w:rsidRPr="000F3EE9">
        <w:rPr>
          <w:rFonts w:cs="Times New Roman"/>
          <w:sz w:val="26"/>
          <w:szCs w:val="26"/>
          <w:rtl/>
          <w:lang w:eastAsia="fr-FR"/>
          <w:rPrChange w:id="2835" w:author="SRO">
            <w:rPr>
              <w:rFonts w:cs="Times New Roman"/>
              <w:sz w:val="26"/>
              <w:szCs w:val="26"/>
              <w:rtl/>
              <w:lang w:eastAsia="fr-FR"/>
            </w:rPr>
          </w:rPrChange>
        </w:rPr>
        <w:t xml:space="preserve"> </w:t>
      </w:r>
      <w:r w:rsidRPr="000F3EE9">
        <w:rPr>
          <w:rFonts w:cs="Times New Roman" w:hint="eastAsia"/>
          <w:sz w:val="26"/>
          <w:szCs w:val="26"/>
          <w:rtl/>
          <w:lang w:eastAsia="fr-FR"/>
          <w:rPrChange w:id="2836" w:author="SRO">
            <w:rPr>
              <w:rFonts w:cs="Times New Roman" w:hint="eastAsia"/>
              <w:sz w:val="26"/>
              <w:szCs w:val="26"/>
              <w:rtl/>
              <w:lang w:eastAsia="fr-FR"/>
            </w:rPr>
          </w:rPrChange>
        </w:rPr>
        <w:t>المغاربي</w:t>
      </w:r>
      <w:r w:rsidRPr="000F3EE9">
        <w:rPr>
          <w:rFonts w:cs="Times New Roman"/>
          <w:sz w:val="26"/>
          <w:szCs w:val="26"/>
          <w:rtl/>
          <w:lang w:eastAsia="fr-FR"/>
          <w:rPrChange w:id="2837" w:author="SRO">
            <w:rPr>
              <w:rFonts w:cs="Times New Roman"/>
              <w:sz w:val="26"/>
              <w:szCs w:val="26"/>
              <w:rtl/>
              <w:lang w:eastAsia="fr-FR"/>
            </w:rPr>
          </w:rPrChange>
        </w:rPr>
        <w:t xml:space="preserve"> </w:t>
      </w:r>
      <w:r w:rsidRPr="000F3EE9">
        <w:rPr>
          <w:rFonts w:cs="Times New Roman" w:hint="eastAsia"/>
          <w:sz w:val="26"/>
          <w:szCs w:val="26"/>
          <w:rtl/>
          <w:lang w:eastAsia="fr-FR"/>
          <w:rPrChange w:id="2838" w:author="SRO">
            <w:rPr>
              <w:rFonts w:cs="Times New Roman" w:hint="eastAsia"/>
              <w:sz w:val="26"/>
              <w:szCs w:val="26"/>
              <w:rtl/>
              <w:lang w:eastAsia="fr-FR"/>
            </w:rPr>
          </w:rPrChange>
        </w:rPr>
        <w:t>للتجارة</w:t>
      </w:r>
      <w:r w:rsidRPr="000F3EE9">
        <w:rPr>
          <w:rFonts w:cs="Times New Roman"/>
          <w:sz w:val="26"/>
          <w:szCs w:val="26"/>
          <w:rtl/>
          <w:lang w:eastAsia="fr-FR"/>
          <w:rPrChange w:id="2839" w:author="SRO">
            <w:rPr>
              <w:rFonts w:cs="Times New Roman"/>
              <w:sz w:val="26"/>
              <w:szCs w:val="26"/>
              <w:rtl/>
              <w:lang w:eastAsia="fr-FR"/>
            </w:rPr>
          </w:rPrChange>
        </w:rPr>
        <w:t xml:space="preserve"> </w:t>
      </w:r>
      <w:r w:rsidRPr="000F3EE9">
        <w:rPr>
          <w:rFonts w:cs="Times New Roman" w:hint="eastAsia"/>
          <w:sz w:val="26"/>
          <w:szCs w:val="26"/>
          <w:rtl/>
          <w:lang w:eastAsia="fr-FR"/>
          <w:rPrChange w:id="2840" w:author="SRO">
            <w:rPr>
              <w:rFonts w:cs="Times New Roman" w:hint="eastAsia"/>
              <w:sz w:val="26"/>
              <w:szCs w:val="26"/>
              <w:rtl/>
              <w:lang w:eastAsia="fr-FR"/>
            </w:rPr>
          </w:rPrChange>
        </w:rPr>
        <w:t>والاستثمار،</w:t>
      </w:r>
      <w:r w:rsidRPr="000F3EE9">
        <w:rPr>
          <w:rFonts w:cs="Times New Roman"/>
          <w:sz w:val="26"/>
          <w:szCs w:val="26"/>
          <w:rtl/>
          <w:lang w:eastAsia="fr-FR"/>
          <w:rPrChange w:id="2841" w:author="SRO">
            <w:rPr>
              <w:rFonts w:cs="Times New Roman"/>
              <w:sz w:val="26"/>
              <w:szCs w:val="26"/>
              <w:rtl/>
              <w:lang w:eastAsia="fr-FR"/>
            </w:rPr>
          </w:rPrChange>
        </w:rPr>
        <w:t xml:space="preserve"> </w:t>
      </w:r>
      <w:r w:rsidRPr="000F3EE9">
        <w:rPr>
          <w:rFonts w:cs="Times New Roman" w:hint="eastAsia"/>
          <w:sz w:val="26"/>
          <w:szCs w:val="26"/>
          <w:rtl/>
          <w:lang w:eastAsia="fr-FR"/>
          <w:rPrChange w:id="2842" w:author="SRO">
            <w:rPr>
              <w:rFonts w:cs="Times New Roman" w:hint="eastAsia"/>
              <w:sz w:val="26"/>
              <w:szCs w:val="26"/>
              <w:rtl/>
              <w:lang w:eastAsia="fr-FR"/>
            </w:rPr>
          </w:rPrChange>
        </w:rPr>
        <w:t>والمواءمة</w:t>
      </w:r>
      <w:r w:rsidRPr="000F3EE9">
        <w:rPr>
          <w:rFonts w:cs="Times New Roman"/>
          <w:sz w:val="26"/>
          <w:szCs w:val="26"/>
          <w:rtl/>
          <w:lang w:eastAsia="fr-FR"/>
          <w:rPrChange w:id="2843" w:author="SRO">
            <w:rPr>
              <w:rFonts w:cs="Times New Roman"/>
              <w:sz w:val="26"/>
              <w:szCs w:val="26"/>
              <w:rtl/>
              <w:lang w:eastAsia="fr-FR"/>
            </w:rPr>
          </w:rPrChange>
        </w:rPr>
        <w:t xml:space="preserve"> </w:t>
      </w:r>
      <w:r w:rsidRPr="000F3EE9">
        <w:rPr>
          <w:rFonts w:cs="Times New Roman" w:hint="eastAsia"/>
          <w:sz w:val="26"/>
          <w:szCs w:val="26"/>
          <w:rtl/>
          <w:lang w:eastAsia="fr-FR"/>
          <w:rPrChange w:id="2844" w:author="SRO">
            <w:rPr>
              <w:rFonts w:cs="Times New Roman" w:hint="eastAsia"/>
              <w:sz w:val="26"/>
              <w:szCs w:val="26"/>
              <w:rtl/>
              <w:lang w:eastAsia="fr-FR"/>
            </w:rPr>
          </w:rPrChange>
        </w:rPr>
        <w:t>بين</w:t>
      </w:r>
      <w:r w:rsidRPr="000F3EE9">
        <w:rPr>
          <w:rFonts w:cs="Times New Roman"/>
          <w:sz w:val="26"/>
          <w:szCs w:val="26"/>
          <w:rtl/>
          <w:lang w:eastAsia="fr-FR"/>
          <w:rPrChange w:id="2845" w:author="SRO">
            <w:rPr>
              <w:rFonts w:cs="Times New Roman"/>
              <w:sz w:val="26"/>
              <w:szCs w:val="26"/>
              <w:rtl/>
              <w:lang w:eastAsia="fr-FR"/>
            </w:rPr>
          </w:rPrChange>
        </w:rPr>
        <w:t xml:space="preserve"> </w:t>
      </w:r>
      <w:r w:rsidRPr="000F3EE9">
        <w:rPr>
          <w:rFonts w:cs="Times New Roman" w:hint="eastAsia"/>
          <w:sz w:val="26"/>
          <w:szCs w:val="26"/>
          <w:rtl/>
          <w:lang w:eastAsia="fr-FR"/>
          <w:rPrChange w:id="2846" w:author="SRO">
            <w:rPr>
              <w:rFonts w:cs="Times New Roman" w:hint="eastAsia"/>
              <w:sz w:val="26"/>
              <w:szCs w:val="26"/>
              <w:rtl/>
              <w:lang w:eastAsia="fr-FR"/>
            </w:rPr>
          </w:rPrChange>
        </w:rPr>
        <w:t>النظم</w:t>
      </w:r>
      <w:r w:rsidRPr="000F3EE9">
        <w:rPr>
          <w:rFonts w:cs="Times New Roman"/>
          <w:sz w:val="26"/>
          <w:szCs w:val="26"/>
          <w:rtl/>
          <w:lang w:eastAsia="fr-FR"/>
          <w:rPrChange w:id="2847" w:author="SRO">
            <w:rPr>
              <w:rFonts w:cs="Times New Roman"/>
              <w:sz w:val="26"/>
              <w:szCs w:val="26"/>
              <w:rtl/>
              <w:lang w:eastAsia="fr-FR"/>
            </w:rPr>
          </w:rPrChange>
        </w:rPr>
        <w:t xml:space="preserve"> </w:t>
      </w:r>
      <w:r w:rsidRPr="000F3EE9">
        <w:rPr>
          <w:rFonts w:cs="Times New Roman" w:hint="eastAsia"/>
          <w:sz w:val="26"/>
          <w:szCs w:val="26"/>
          <w:rtl/>
          <w:lang w:eastAsia="fr-FR"/>
          <w:rPrChange w:id="2848" w:author="SRO">
            <w:rPr>
              <w:rFonts w:cs="Times New Roman" w:hint="eastAsia"/>
              <w:sz w:val="26"/>
              <w:szCs w:val="26"/>
              <w:rtl/>
              <w:lang w:eastAsia="fr-FR"/>
            </w:rPr>
          </w:rPrChange>
        </w:rPr>
        <w:t>المالية</w:t>
      </w:r>
      <w:r w:rsidRPr="000F3EE9">
        <w:rPr>
          <w:rFonts w:cs="Times New Roman"/>
          <w:sz w:val="26"/>
          <w:szCs w:val="26"/>
          <w:rtl/>
          <w:lang w:eastAsia="fr-FR"/>
          <w:rPrChange w:id="2849" w:author="SRO">
            <w:rPr>
              <w:rFonts w:cs="Times New Roman"/>
              <w:sz w:val="26"/>
              <w:szCs w:val="26"/>
              <w:rtl/>
              <w:lang w:eastAsia="fr-FR"/>
            </w:rPr>
          </w:rPrChange>
        </w:rPr>
        <w:t xml:space="preserve"> </w:t>
      </w:r>
      <w:r w:rsidRPr="000F3EE9">
        <w:rPr>
          <w:rFonts w:cs="Times New Roman" w:hint="eastAsia"/>
          <w:sz w:val="26"/>
          <w:szCs w:val="26"/>
          <w:rtl/>
          <w:lang w:eastAsia="fr-FR"/>
          <w:rPrChange w:id="2850" w:author="SRO">
            <w:rPr>
              <w:rFonts w:cs="Times New Roman" w:hint="eastAsia"/>
              <w:sz w:val="26"/>
              <w:szCs w:val="26"/>
              <w:rtl/>
              <w:lang w:eastAsia="fr-FR"/>
            </w:rPr>
          </w:rPrChange>
        </w:rPr>
        <w:t>ونظم</w:t>
      </w:r>
      <w:r w:rsidRPr="000F3EE9">
        <w:rPr>
          <w:rFonts w:cs="Times New Roman"/>
          <w:sz w:val="26"/>
          <w:szCs w:val="26"/>
          <w:rtl/>
          <w:lang w:eastAsia="fr-FR"/>
          <w:rPrChange w:id="2851" w:author="SRO">
            <w:rPr>
              <w:rFonts w:cs="Times New Roman"/>
              <w:sz w:val="26"/>
              <w:szCs w:val="26"/>
              <w:rtl/>
              <w:lang w:eastAsia="fr-FR"/>
            </w:rPr>
          </w:rPrChange>
        </w:rPr>
        <w:t xml:space="preserve"> </w:t>
      </w:r>
      <w:r w:rsidRPr="000F3EE9">
        <w:rPr>
          <w:rFonts w:cs="Times New Roman" w:hint="eastAsia"/>
          <w:sz w:val="26"/>
          <w:szCs w:val="26"/>
          <w:rtl/>
          <w:lang w:eastAsia="fr-FR"/>
          <w:rPrChange w:id="2852" w:author="SRO">
            <w:rPr>
              <w:rFonts w:cs="Times New Roman" w:hint="eastAsia"/>
              <w:sz w:val="26"/>
              <w:szCs w:val="26"/>
              <w:rtl/>
              <w:lang w:eastAsia="fr-FR"/>
            </w:rPr>
          </w:rPrChange>
        </w:rPr>
        <w:t>الدفع</w:t>
      </w:r>
      <w:r w:rsidRPr="000F3EE9">
        <w:rPr>
          <w:rFonts w:cs="Times New Roman"/>
          <w:sz w:val="26"/>
          <w:szCs w:val="26"/>
          <w:rtl/>
          <w:lang w:eastAsia="fr-FR"/>
          <w:rPrChange w:id="2853" w:author="SRO">
            <w:rPr>
              <w:rFonts w:cs="Times New Roman"/>
              <w:sz w:val="26"/>
              <w:szCs w:val="26"/>
              <w:rtl/>
              <w:lang w:eastAsia="fr-FR"/>
            </w:rPr>
          </w:rPrChange>
        </w:rPr>
        <w:t xml:space="preserve"> </w:t>
      </w:r>
      <w:r w:rsidRPr="000F3EE9">
        <w:rPr>
          <w:rFonts w:cs="Times New Roman" w:hint="eastAsia"/>
          <w:sz w:val="26"/>
          <w:szCs w:val="26"/>
          <w:rtl/>
          <w:lang w:eastAsia="fr-FR"/>
          <w:rPrChange w:id="2854" w:author="SRO">
            <w:rPr>
              <w:rFonts w:cs="Times New Roman" w:hint="eastAsia"/>
              <w:sz w:val="26"/>
              <w:szCs w:val="26"/>
              <w:rtl/>
              <w:lang w:eastAsia="fr-FR"/>
            </w:rPr>
          </w:rPrChange>
        </w:rPr>
        <w:t>الإلكترونية،</w:t>
      </w:r>
      <w:r w:rsidRPr="000F3EE9">
        <w:rPr>
          <w:rFonts w:cs="Times New Roman"/>
          <w:sz w:val="26"/>
          <w:szCs w:val="26"/>
          <w:rtl/>
          <w:lang w:eastAsia="fr-FR"/>
          <w:rPrChange w:id="2855" w:author="SRO">
            <w:rPr>
              <w:rFonts w:cs="Times New Roman"/>
              <w:sz w:val="26"/>
              <w:szCs w:val="26"/>
              <w:rtl/>
              <w:lang w:eastAsia="fr-FR"/>
            </w:rPr>
          </w:rPrChange>
        </w:rPr>
        <w:t xml:space="preserve"> </w:t>
      </w:r>
      <w:r w:rsidRPr="000F3EE9">
        <w:rPr>
          <w:rFonts w:cs="Times New Roman" w:hint="eastAsia"/>
          <w:sz w:val="26"/>
          <w:szCs w:val="26"/>
          <w:rtl/>
          <w:lang w:eastAsia="fr-FR"/>
          <w:rPrChange w:id="2856" w:author="SRO">
            <w:rPr>
              <w:rFonts w:cs="Times New Roman" w:hint="eastAsia"/>
              <w:sz w:val="26"/>
              <w:szCs w:val="26"/>
              <w:rtl/>
              <w:lang w:eastAsia="fr-FR"/>
            </w:rPr>
          </w:rPrChange>
        </w:rPr>
        <w:t>وتوحيد</w:t>
      </w:r>
      <w:r w:rsidRPr="000F3EE9">
        <w:rPr>
          <w:rFonts w:cs="Times New Roman"/>
          <w:sz w:val="26"/>
          <w:szCs w:val="26"/>
          <w:rtl/>
          <w:lang w:eastAsia="fr-FR"/>
          <w:rPrChange w:id="2857" w:author="SRO">
            <w:rPr>
              <w:rFonts w:cs="Times New Roman"/>
              <w:sz w:val="26"/>
              <w:szCs w:val="26"/>
              <w:rtl/>
              <w:lang w:eastAsia="fr-FR"/>
            </w:rPr>
          </w:rPrChange>
        </w:rPr>
        <w:t xml:space="preserve"> </w:t>
      </w:r>
      <w:r w:rsidRPr="000F3EE9">
        <w:rPr>
          <w:rFonts w:cs="Times New Roman" w:hint="eastAsia"/>
          <w:sz w:val="26"/>
          <w:szCs w:val="26"/>
          <w:rtl/>
          <w:lang w:eastAsia="fr-FR"/>
          <w:rPrChange w:id="2858" w:author="SRO">
            <w:rPr>
              <w:rFonts w:cs="Times New Roman" w:hint="eastAsia"/>
              <w:sz w:val="26"/>
              <w:szCs w:val="26"/>
              <w:rtl/>
              <w:lang w:eastAsia="fr-FR"/>
            </w:rPr>
          </w:rPrChange>
        </w:rPr>
        <w:t>أطر</w:t>
      </w:r>
      <w:r w:rsidRPr="000F3EE9">
        <w:rPr>
          <w:rFonts w:cs="Times New Roman"/>
          <w:sz w:val="26"/>
          <w:szCs w:val="26"/>
          <w:rtl/>
          <w:lang w:eastAsia="fr-FR"/>
          <w:rPrChange w:id="2859" w:author="SRO">
            <w:rPr>
              <w:rFonts w:cs="Times New Roman"/>
              <w:sz w:val="26"/>
              <w:szCs w:val="26"/>
              <w:rtl/>
              <w:lang w:eastAsia="fr-FR"/>
            </w:rPr>
          </w:rPrChange>
        </w:rPr>
        <w:t xml:space="preserve"> </w:t>
      </w:r>
      <w:r w:rsidRPr="000F3EE9">
        <w:rPr>
          <w:rFonts w:cs="Times New Roman" w:hint="eastAsia"/>
          <w:sz w:val="26"/>
          <w:szCs w:val="26"/>
          <w:rtl/>
          <w:lang w:eastAsia="fr-FR"/>
          <w:rPrChange w:id="2860" w:author="SRO">
            <w:rPr>
              <w:rFonts w:cs="Times New Roman" w:hint="eastAsia"/>
              <w:sz w:val="26"/>
              <w:szCs w:val="26"/>
              <w:rtl/>
              <w:lang w:eastAsia="fr-FR"/>
            </w:rPr>
          </w:rPrChange>
        </w:rPr>
        <w:t>الإشراف</w:t>
      </w:r>
      <w:r w:rsidRPr="000F3EE9">
        <w:rPr>
          <w:rFonts w:cs="Times New Roman"/>
          <w:sz w:val="26"/>
          <w:szCs w:val="26"/>
          <w:rtl/>
          <w:lang w:eastAsia="fr-FR"/>
          <w:rPrChange w:id="2861" w:author="SRO">
            <w:rPr>
              <w:rFonts w:cs="Times New Roman"/>
              <w:sz w:val="26"/>
              <w:szCs w:val="26"/>
              <w:rtl/>
              <w:lang w:eastAsia="fr-FR"/>
            </w:rPr>
          </w:rPrChange>
        </w:rPr>
        <w:t xml:space="preserve"> </w:t>
      </w:r>
      <w:r w:rsidRPr="000F3EE9">
        <w:rPr>
          <w:rFonts w:cs="Times New Roman" w:hint="eastAsia"/>
          <w:sz w:val="26"/>
          <w:szCs w:val="26"/>
          <w:rtl/>
          <w:lang w:eastAsia="fr-FR"/>
          <w:rPrChange w:id="2862" w:author="SRO">
            <w:rPr>
              <w:rFonts w:cs="Times New Roman" w:hint="eastAsia"/>
              <w:sz w:val="26"/>
              <w:szCs w:val="26"/>
              <w:rtl/>
              <w:lang w:eastAsia="fr-FR"/>
            </w:rPr>
          </w:rPrChange>
        </w:rPr>
        <w:t>المالي</w:t>
      </w:r>
      <w:r w:rsidRPr="000F3EE9">
        <w:rPr>
          <w:rFonts w:cs="Times New Roman"/>
          <w:sz w:val="26"/>
          <w:szCs w:val="26"/>
          <w:rtl/>
          <w:lang w:eastAsia="fr-FR"/>
          <w:rPrChange w:id="2863" w:author="SRO">
            <w:rPr>
              <w:rFonts w:cs="Times New Roman"/>
              <w:sz w:val="26"/>
              <w:szCs w:val="26"/>
              <w:rtl/>
              <w:lang w:eastAsia="fr-FR"/>
            </w:rPr>
          </w:rPrChange>
        </w:rPr>
        <w:t xml:space="preserve">. </w:t>
      </w:r>
    </w:p>
    <w:p w:rsidR="00832F4C" w:rsidRPr="000F3EE9" w:rsidRDefault="00832F4C" w:rsidP="00832F4C">
      <w:pPr>
        <w:pStyle w:val="Sansinterligne1"/>
        <w:numPr>
          <w:ilvl w:val="0"/>
          <w:numId w:val="28"/>
          <w:numberingChange w:id="2864" w:author="SRO" w:date="2011-02-21T09:12:00Z" w:original="%1:77:0:."/>
        </w:numPr>
        <w:tabs>
          <w:tab w:val="right" w:pos="585"/>
        </w:tabs>
        <w:bidi/>
        <w:spacing w:after="240"/>
        <w:ind w:left="34" w:firstLine="0"/>
        <w:jc w:val="both"/>
        <w:rPr>
          <w:rFonts w:cs="Times New Roman"/>
          <w:sz w:val="26"/>
          <w:szCs w:val="26"/>
          <w:rtl/>
          <w:lang w:eastAsia="fr-FR"/>
          <w:rPrChange w:id="2865" w:author="SRO">
            <w:rPr>
              <w:rFonts w:cs="Times New Roman"/>
              <w:sz w:val="26"/>
              <w:szCs w:val="26"/>
              <w:rtl/>
              <w:lang w:eastAsia="fr-FR"/>
            </w:rPr>
          </w:rPrChange>
        </w:rPr>
        <w:pPrChange w:id="2866" w:author="SRO" w:date="2011-02-21T10:15:00Z">
          <w:pPr>
            <w:pStyle w:val="Sansinterligne1"/>
            <w:numPr>
              <w:ilvl w:val="1"/>
              <w:numId w:val="28"/>
            </w:numPr>
            <w:tabs>
              <w:tab w:val="right" w:pos="585"/>
              <w:tab w:val="num" w:pos="1080"/>
            </w:tabs>
            <w:bidi/>
            <w:spacing w:after="240"/>
            <w:ind w:left="34"/>
            <w:jc w:val="both"/>
          </w:pPr>
        </w:pPrChange>
      </w:pPr>
      <w:r w:rsidRPr="000F3EE9">
        <w:rPr>
          <w:rFonts w:cs="Times New Roman" w:hint="eastAsia"/>
          <w:sz w:val="26"/>
          <w:szCs w:val="26"/>
          <w:rtl/>
          <w:lang w:eastAsia="fr-FR"/>
          <w:rPrChange w:id="2867" w:author="SRO">
            <w:rPr>
              <w:rFonts w:cs="Times New Roman" w:hint="eastAsia"/>
              <w:sz w:val="26"/>
              <w:szCs w:val="26"/>
              <w:rtl/>
              <w:lang w:eastAsia="fr-FR"/>
            </w:rPr>
          </w:rPrChange>
        </w:rPr>
        <w:t>واستعرض</w:t>
      </w:r>
      <w:r w:rsidRPr="000F3EE9">
        <w:rPr>
          <w:rFonts w:cs="Times New Roman"/>
          <w:sz w:val="26"/>
          <w:szCs w:val="26"/>
          <w:rtl/>
          <w:lang w:eastAsia="fr-FR"/>
          <w:rPrChange w:id="2868" w:author="SRO">
            <w:rPr>
              <w:rFonts w:cs="Times New Roman"/>
              <w:sz w:val="26"/>
              <w:szCs w:val="26"/>
              <w:rtl/>
              <w:lang w:eastAsia="fr-FR"/>
            </w:rPr>
          </w:rPrChange>
        </w:rPr>
        <w:t xml:space="preserve"> </w:t>
      </w:r>
      <w:r w:rsidRPr="000F3EE9">
        <w:rPr>
          <w:rFonts w:cs="Times New Roman" w:hint="eastAsia"/>
          <w:sz w:val="26"/>
          <w:szCs w:val="26"/>
          <w:rtl/>
          <w:lang w:eastAsia="fr-FR"/>
          <w:rPrChange w:id="2869" w:author="SRO">
            <w:rPr>
              <w:rFonts w:cs="Times New Roman" w:hint="eastAsia"/>
              <w:sz w:val="26"/>
              <w:szCs w:val="26"/>
              <w:rtl/>
              <w:lang w:eastAsia="fr-FR"/>
            </w:rPr>
          </w:rPrChange>
        </w:rPr>
        <w:t>المشارك</w:t>
      </w:r>
      <w:r w:rsidRPr="000F3EE9">
        <w:rPr>
          <w:rFonts w:cs="Times New Roman"/>
          <w:sz w:val="26"/>
          <w:szCs w:val="26"/>
          <w:rtl/>
          <w:lang w:eastAsia="fr-FR"/>
          <w:rPrChange w:id="2870" w:author="SRO">
            <w:rPr>
              <w:rFonts w:cs="Times New Roman"/>
              <w:sz w:val="26"/>
              <w:szCs w:val="26"/>
              <w:rtl/>
              <w:lang w:eastAsia="fr-FR"/>
            </w:rPr>
          </w:rPrChange>
        </w:rPr>
        <w:t xml:space="preserve"> </w:t>
      </w:r>
      <w:r w:rsidRPr="000F3EE9">
        <w:rPr>
          <w:rFonts w:cs="Times New Roman" w:hint="eastAsia"/>
          <w:sz w:val="26"/>
          <w:szCs w:val="26"/>
          <w:rtl/>
          <w:lang w:eastAsia="fr-FR"/>
          <w:rPrChange w:id="2871" w:author="SRO">
            <w:rPr>
              <w:rFonts w:cs="Times New Roman" w:hint="eastAsia"/>
              <w:sz w:val="26"/>
              <w:szCs w:val="26"/>
              <w:rtl/>
              <w:lang w:eastAsia="fr-FR"/>
            </w:rPr>
          </w:rPrChange>
        </w:rPr>
        <w:t>آليات</w:t>
      </w:r>
      <w:r w:rsidRPr="000F3EE9">
        <w:rPr>
          <w:rFonts w:cs="Times New Roman"/>
          <w:sz w:val="26"/>
          <w:szCs w:val="26"/>
          <w:rtl/>
          <w:lang w:eastAsia="fr-FR"/>
          <w:rPrChange w:id="2872" w:author="SRO">
            <w:rPr>
              <w:rFonts w:cs="Times New Roman"/>
              <w:sz w:val="26"/>
              <w:szCs w:val="26"/>
              <w:rtl/>
              <w:lang w:eastAsia="fr-FR"/>
            </w:rPr>
          </w:rPrChange>
        </w:rPr>
        <w:t xml:space="preserve"> </w:t>
      </w:r>
      <w:r w:rsidRPr="000F3EE9">
        <w:rPr>
          <w:rFonts w:cs="Times New Roman" w:hint="eastAsia"/>
          <w:sz w:val="26"/>
          <w:szCs w:val="26"/>
          <w:rtl/>
          <w:lang w:eastAsia="fr-FR"/>
          <w:rPrChange w:id="2873" w:author="SRO">
            <w:rPr>
              <w:rFonts w:cs="Times New Roman" w:hint="eastAsia"/>
              <w:sz w:val="26"/>
              <w:szCs w:val="26"/>
              <w:rtl/>
              <w:lang w:eastAsia="fr-FR"/>
            </w:rPr>
          </w:rPrChange>
        </w:rPr>
        <w:t>تعزيز</w:t>
      </w:r>
      <w:r w:rsidRPr="000F3EE9">
        <w:rPr>
          <w:rFonts w:cs="Times New Roman"/>
          <w:sz w:val="26"/>
          <w:szCs w:val="26"/>
          <w:rtl/>
          <w:lang w:eastAsia="fr-FR"/>
          <w:rPrChange w:id="2874" w:author="SRO">
            <w:rPr>
              <w:rFonts w:cs="Times New Roman"/>
              <w:sz w:val="26"/>
              <w:szCs w:val="26"/>
              <w:rtl/>
              <w:lang w:eastAsia="fr-FR"/>
            </w:rPr>
          </w:rPrChange>
        </w:rPr>
        <w:t xml:space="preserve"> </w:t>
      </w:r>
      <w:r w:rsidRPr="000F3EE9">
        <w:rPr>
          <w:rFonts w:cs="Times New Roman" w:hint="eastAsia"/>
          <w:sz w:val="26"/>
          <w:szCs w:val="26"/>
          <w:rtl/>
          <w:lang w:eastAsia="fr-FR"/>
          <w:rPrChange w:id="2875" w:author="SRO">
            <w:rPr>
              <w:rFonts w:cs="Times New Roman" w:hint="eastAsia"/>
              <w:sz w:val="26"/>
              <w:szCs w:val="26"/>
              <w:rtl/>
              <w:lang w:eastAsia="fr-FR"/>
            </w:rPr>
          </w:rPrChange>
        </w:rPr>
        <w:t>الاندماج</w:t>
      </w:r>
      <w:r w:rsidRPr="000F3EE9">
        <w:rPr>
          <w:rFonts w:cs="Times New Roman"/>
          <w:sz w:val="26"/>
          <w:szCs w:val="26"/>
          <w:rtl/>
          <w:lang w:eastAsia="fr-FR"/>
          <w:rPrChange w:id="2876" w:author="SRO">
            <w:rPr>
              <w:rFonts w:cs="Times New Roman"/>
              <w:sz w:val="26"/>
              <w:szCs w:val="26"/>
              <w:rtl/>
              <w:lang w:eastAsia="fr-FR"/>
            </w:rPr>
          </w:rPrChange>
        </w:rPr>
        <w:t xml:space="preserve"> </w:t>
      </w:r>
      <w:r w:rsidRPr="000F3EE9">
        <w:rPr>
          <w:rFonts w:cs="Times New Roman" w:hint="eastAsia"/>
          <w:sz w:val="26"/>
          <w:szCs w:val="26"/>
          <w:rtl/>
          <w:lang w:eastAsia="fr-FR"/>
          <w:rPrChange w:id="2877" w:author="SRO">
            <w:rPr>
              <w:rFonts w:cs="Times New Roman" w:hint="eastAsia"/>
              <w:sz w:val="26"/>
              <w:szCs w:val="26"/>
              <w:rtl/>
              <w:lang w:eastAsia="fr-FR"/>
            </w:rPr>
          </w:rPrChange>
        </w:rPr>
        <w:t>المالي</w:t>
      </w:r>
      <w:r w:rsidRPr="000F3EE9">
        <w:rPr>
          <w:rFonts w:cs="Times New Roman"/>
          <w:sz w:val="26"/>
          <w:szCs w:val="26"/>
          <w:rtl/>
          <w:lang w:eastAsia="fr-FR"/>
          <w:rPrChange w:id="2878" w:author="SRO">
            <w:rPr>
              <w:rFonts w:cs="Times New Roman"/>
              <w:sz w:val="26"/>
              <w:szCs w:val="26"/>
              <w:rtl/>
              <w:lang w:eastAsia="fr-FR"/>
            </w:rPr>
          </w:rPrChange>
        </w:rPr>
        <w:t xml:space="preserve"> </w:t>
      </w:r>
      <w:r w:rsidRPr="000F3EE9">
        <w:rPr>
          <w:rFonts w:cs="Times New Roman" w:hint="eastAsia"/>
          <w:sz w:val="26"/>
          <w:szCs w:val="26"/>
          <w:rtl/>
          <w:lang w:eastAsia="fr-FR"/>
          <w:rPrChange w:id="2879" w:author="SRO">
            <w:rPr>
              <w:rFonts w:cs="Times New Roman" w:hint="eastAsia"/>
              <w:sz w:val="26"/>
              <w:szCs w:val="26"/>
              <w:rtl/>
              <w:lang w:eastAsia="fr-FR"/>
            </w:rPr>
          </w:rPrChange>
        </w:rPr>
        <w:t>بمنطقة</w:t>
      </w:r>
      <w:r w:rsidRPr="000F3EE9">
        <w:rPr>
          <w:rFonts w:cs="Times New Roman"/>
          <w:sz w:val="26"/>
          <w:szCs w:val="26"/>
          <w:rtl/>
          <w:lang w:eastAsia="fr-FR"/>
          <w:rPrChange w:id="2880" w:author="SRO">
            <w:rPr>
              <w:rFonts w:cs="Times New Roman"/>
              <w:sz w:val="26"/>
              <w:szCs w:val="26"/>
              <w:rtl/>
              <w:lang w:eastAsia="fr-FR"/>
            </w:rPr>
          </w:rPrChange>
        </w:rPr>
        <w:t xml:space="preserve"> </w:t>
      </w:r>
      <w:r w:rsidRPr="000F3EE9">
        <w:rPr>
          <w:rFonts w:cs="Times New Roman" w:hint="eastAsia"/>
          <w:sz w:val="26"/>
          <w:szCs w:val="26"/>
          <w:rtl/>
          <w:lang w:eastAsia="fr-FR"/>
          <w:rPrChange w:id="2881" w:author="SRO">
            <w:rPr>
              <w:rFonts w:cs="Times New Roman" w:hint="eastAsia"/>
              <w:sz w:val="26"/>
              <w:szCs w:val="26"/>
              <w:rtl/>
              <w:lang w:eastAsia="fr-FR"/>
            </w:rPr>
          </w:rPrChange>
        </w:rPr>
        <w:t>المغرب</w:t>
      </w:r>
      <w:r w:rsidRPr="000F3EE9">
        <w:rPr>
          <w:rFonts w:cs="Times New Roman"/>
          <w:sz w:val="26"/>
          <w:szCs w:val="26"/>
          <w:rtl/>
          <w:lang w:eastAsia="fr-FR"/>
          <w:rPrChange w:id="2882" w:author="SRO">
            <w:rPr>
              <w:rFonts w:cs="Times New Roman"/>
              <w:sz w:val="26"/>
              <w:szCs w:val="26"/>
              <w:rtl/>
              <w:lang w:eastAsia="fr-FR"/>
            </w:rPr>
          </w:rPrChange>
        </w:rPr>
        <w:t xml:space="preserve"> </w:t>
      </w:r>
      <w:r w:rsidRPr="000F3EE9">
        <w:rPr>
          <w:rFonts w:cs="Times New Roman" w:hint="eastAsia"/>
          <w:sz w:val="26"/>
          <w:szCs w:val="26"/>
          <w:rtl/>
          <w:lang w:eastAsia="fr-FR"/>
          <w:rPrChange w:id="2883" w:author="SRO">
            <w:rPr>
              <w:rFonts w:cs="Times New Roman" w:hint="eastAsia"/>
              <w:sz w:val="26"/>
              <w:szCs w:val="26"/>
              <w:rtl/>
              <w:lang w:eastAsia="fr-FR"/>
            </w:rPr>
          </w:rPrChange>
        </w:rPr>
        <w:t>العربي،</w:t>
      </w:r>
      <w:r w:rsidRPr="000F3EE9">
        <w:rPr>
          <w:rFonts w:cs="Times New Roman"/>
          <w:sz w:val="26"/>
          <w:szCs w:val="26"/>
          <w:rtl/>
          <w:lang w:eastAsia="fr-FR"/>
          <w:rPrChange w:id="2884" w:author="SRO">
            <w:rPr>
              <w:rFonts w:cs="Times New Roman"/>
              <w:sz w:val="26"/>
              <w:szCs w:val="26"/>
              <w:rtl/>
              <w:lang w:eastAsia="fr-FR"/>
            </w:rPr>
          </w:rPrChange>
        </w:rPr>
        <w:t xml:space="preserve"> </w:t>
      </w:r>
      <w:r w:rsidRPr="000F3EE9">
        <w:rPr>
          <w:rFonts w:cs="Times New Roman" w:hint="eastAsia"/>
          <w:sz w:val="26"/>
          <w:szCs w:val="26"/>
          <w:rtl/>
          <w:lang w:eastAsia="fr-FR"/>
          <w:rPrChange w:id="2885" w:author="SRO">
            <w:rPr>
              <w:rFonts w:cs="Times New Roman" w:hint="eastAsia"/>
              <w:sz w:val="26"/>
              <w:szCs w:val="26"/>
              <w:rtl/>
              <w:lang w:eastAsia="fr-FR"/>
            </w:rPr>
          </w:rPrChange>
        </w:rPr>
        <w:t>والتي</w:t>
      </w:r>
      <w:r w:rsidRPr="000F3EE9">
        <w:rPr>
          <w:rFonts w:cs="Times New Roman"/>
          <w:sz w:val="26"/>
          <w:szCs w:val="26"/>
          <w:rtl/>
          <w:lang w:eastAsia="fr-FR"/>
          <w:rPrChange w:id="2886" w:author="SRO">
            <w:rPr>
              <w:rFonts w:cs="Times New Roman"/>
              <w:sz w:val="26"/>
              <w:szCs w:val="26"/>
              <w:rtl/>
              <w:lang w:eastAsia="fr-FR"/>
            </w:rPr>
          </w:rPrChange>
        </w:rPr>
        <w:t xml:space="preserve"> </w:t>
      </w:r>
      <w:r w:rsidRPr="000F3EE9">
        <w:rPr>
          <w:rFonts w:cs="Times New Roman" w:hint="eastAsia"/>
          <w:sz w:val="26"/>
          <w:szCs w:val="26"/>
          <w:rtl/>
          <w:lang w:eastAsia="fr-FR"/>
          <w:rPrChange w:id="2887" w:author="SRO">
            <w:rPr>
              <w:rFonts w:cs="Times New Roman" w:hint="eastAsia"/>
              <w:sz w:val="26"/>
              <w:szCs w:val="26"/>
              <w:rtl/>
              <w:lang w:eastAsia="fr-FR"/>
            </w:rPr>
          </w:rPrChange>
        </w:rPr>
        <w:t>تشمل</w:t>
      </w:r>
      <w:r w:rsidRPr="000F3EE9">
        <w:rPr>
          <w:rFonts w:cs="Times New Roman"/>
          <w:sz w:val="26"/>
          <w:szCs w:val="26"/>
          <w:rtl/>
          <w:lang w:eastAsia="fr-FR"/>
          <w:rPrChange w:id="2888" w:author="SRO">
            <w:rPr>
              <w:rFonts w:cs="Times New Roman"/>
              <w:sz w:val="26"/>
              <w:szCs w:val="26"/>
              <w:rtl/>
              <w:lang w:eastAsia="fr-FR"/>
            </w:rPr>
          </w:rPrChange>
        </w:rPr>
        <w:t xml:space="preserve"> </w:t>
      </w:r>
      <w:r w:rsidRPr="000F3EE9">
        <w:rPr>
          <w:rFonts w:cs="Times New Roman" w:hint="eastAsia"/>
          <w:sz w:val="26"/>
          <w:szCs w:val="26"/>
          <w:rtl/>
          <w:lang w:eastAsia="fr-FR"/>
          <w:rPrChange w:id="2889" w:author="SRO">
            <w:rPr>
              <w:rFonts w:cs="Times New Roman" w:hint="eastAsia"/>
              <w:sz w:val="26"/>
              <w:szCs w:val="26"/>
              <w:rtl/>
              <w:lang w:eastAsia="fr-FR"/>
            </w:rPr>
          </w:rPrChange>
        </w:rPr>
        <w:t>اعـتماد</w:t>
      </w:r>
      <w:r w:rsidRPr="000F3EE9">
        <w:rPr>
          <w:rFonts w:cs="Times New Roman"/>
          <w:sz w:val="26"/>
          <w:szCs w:val="26"/>
          <w:rtl/>
          <w:lang w:eastAsia="fr-FR"/>
          <w:rPrChange w:id="2890" w:author="SRO">
            <w:rPr>
              <w:rFonts w:cs="Times New Roman"/>
              <w:sz w:val="26"/>
              <w:szCs w:val="26"/>
              <w:rtl/>
              <w:lang w:eastAsia="fr-FR"/>
            </w:rPr>
          </w:rPrChange>
        </w:rPr>
        <w:t xml:space="preserve"> </w:t>
      </w:r>
      <w:r w:rsidRPr="000F3EE9">
        <w:rPr>
          <w:rFonts w:cs="Times New Roman" w:hint="eastAsia"/>
          <w:sz w:val="26"/>
          <w:szCs w:val="26"/>
          <w:rtl/>
          <w:lang w:eastAsia="fr-FR"/>
          <w:rPrChange w:id="2891" w:author="SRO">
            <w:rPr>
              <w:rFonts w:cs="Times New Roman" w:hint="eastAsia"/>
              <w:sz w:val="26"/>
              <w:szCs w:val="26"/>
              <w:rtl/>
              <w:lang w:eastAsia="fr-FR"/>
            </w:rPr>
          </w:rPrChange>
        </w:rPr>
        <w:t>إستراتيجية</w:t>
      </w:r>
      <w:r w:rsidRPr="000F3EE9">
        <w:rPr>
          <w:rFonts w:cs="Times New Roman"/>
          <w:sz w:val="26"/>
          <w:szCs w:val="26"/>
          <w:rtl/>
          <w:lang w:eastAsia="fr-FR"/>
          <w:rPrChange w:id="2892" w:author="SRO">
            <w:rPr>
              <w:rFonts w:cs="Times New Roman"/>
              <w:sz w:val="26"/>
              <w:szCs w:val="26"/>
              <w:rtl/>
              <w:lang w:eastAsia="fr-FR"/>
            </w:rPr>
          </w:rPrChange>
        </w:rPr>
        <w:t xml:space="preserve"> </w:t>
      </w:r>
      <w:r w:rsidRPr="000F3EE9">
        <w:rPr>
          <w:rFonts w:cs="Times New Roman" w:hint="eastAsia"/>
          <w:sz w:val="26"/>
          <w:szCs w:val="26"/>
          <w:rtl/>
          <w:lang w:eastAsia="fr-FR"/>
          <w:rPrChange w:id="2893" w:author="SRO">
            <w:rPr>
              <w:rFonts w:cs="Times New Roman" w:hint="eastAsia"/>
              <w:sz w:val="26"/>
              <w:szCs w:val="26"/>
              <w:rtl/>
              <w:lang w:eastAsia="fr-FR"/>
            </w:rPr>
          </w:rPrChange>
        </w:rPr>
        <w:t>التنمية</w:t>
      </w:r>
      <w:r w:rsidRPr="000F3EE9">
        <w:rPr>
          <w:rFonts w:cs="Times New Roman"/>
          <w:sz w:val="26"/>
          <w:szCs w:val="26"/>
          <w:rtl/>
          <w:lang w:eastAsia="fr-FR"/>
          <w:rPrChange w:id="2894" w:author="SRO">
            <w:rPr>
              <w:rFonts w:cs="Times New Roman"/>
              <w:sz w:val="26"/>
              <w:szCs w:val="26"/>
              <w:rtl/>
              <w:lang w:eastAsia="fr-FR"/>
            </w:rPr>
          </w:rPrChange>
        </w:rPr>
        <w:t xml:space="preserve"> </w:t>
      </w:r>
      <w:r w:rsidRPr="000F3EE9">
        <w:rPr>
          <w:rFonts w:cs="Times New Roman" w:hint="eastAsia"/>
          <w:sz w:val="26"/>
          <w:szCs w:val="26"/>
          <w:rtl/>
          <w:lang w:eastAsia="fr-FR"/>
          <w:rPrChange w:id="2895" w:author="SRO">
            <w:rPr>
              <w:rFonts w:cs="Times New Roman" w:hint="eastAsia"/>
              <w:sz w:val="26"/>
              <w:szCs w:val="26"/>
              <w:rtl/>
              <w:lang w:eastAsia="fr-FR"/>
            </w:rPr>
          </w:rPrChange>
        </w:rPr>
        <w:t>بشمال</w:t>
      </w:r>
      <w:r w:rsidRPr="000F3EE9">
        <w:rPr>
          <w:rFonts w:cs="Times New Roman"/>
          <w:sz w:val="26"/>
          <w:szCs w:val="26"/>
          <w:rtl/>
          <w:lang w:eastAsia="fr-FR"/>
          <w:rPrChange w:id="2896" w:author="SRO">
            <w:rPr>
              <w:rFonts w:cs="Times New Roman"/>
              <w:sz w:val="26"/>
              <w:szCs w:val="26"/>
              <w:rtl/>
              <w:lang w:eastAsia="fr-FR"/>
            </w:rPr>
          </w:rPrChange>
        </w:rPr>
        <w:t xml:space="preserve"> </w:t>
      </w:r>
      <w:r w:rsidRPr="000F3EE9">
        <w:rPr>
          <w:rFonts w:cs="Times New Roman" w:hint="eastAsia"/>
          <w:sz w:val="26"/>
          <w:szCs w:val="26"/>
          <w:rtl/>
          <w:lang w:eastAsia="fr-FR"/>
          <w:rPrChange w:id="2897" w:author="SRO">
            <w:rPr>
              <w:rFonts w:cs="Times New Roman" w:hint="eastAsia"/>
              <w:sz w:val="26"/>
              <w:szCs w:val="26"/>
              <w:rtl/>
              <w:lang w:eastAsia="fr-FR"/>
            </w:rPr>
          </w:rPrChange>
        </w:rPr>
        <w:t>أفريقيا</w:t>
      </w:r>
      <w:r w:rsidRPr="000F3EE9">
        <w:rPr>
          <w:rFonts w:cs="Times New Roman"/>
          <w:sz w:val="26"/>
          <w:szCs w:val="26"/>
          <w:rtl/>
          <w:lang w:eastAsia="fr-FR"/>
          <w:rPrChange w:id="2898" w:author="SRO">
            <w:rPr>
              <w:rFonts w:cs="Times New Roman"/>
              <w:sz w:val="26"/>
              <w:szCs w:val="26"/>
              <w:rtl/>
              <w:lang w:eastAsia="fr-FR"/>
            </w:rPr>
          </w:rPrChange>
        </w:rPr>
        <w:t xml:space="preserve"> </w:t>
      </w:r>
      <w:r w:rsidRPr="000F3EE9">
        <w:rPr>
          <w:rFonts w:cs="Times New Roman" w:hint="eastAsia"/>
          <w:sz w:val="26"/>
          <w:szCs w:val="26"/>
          <w:rtl/>
          <w:lang w:eastAsia="fr-FR"/>
          <w:rPrChange w:id="2899" w:author="SRO">
            <w:rPr>
              <w:rFonts w:cs="Times New Roman" w:hint="eastAsia"/>
              <w:sz w:val="26"/>
              <w:szCs w:val="26"/>
              <w:rtl/>
              <w:lang w:eastAsia="fr-FR"/>
            </w:rPr>
          </w:rPrChange>
        </w:rPr>
        <w:t>التي</w:t>
      </w:r>
      <w:r w:rsidRPr="000F3EE9">
        <w:rPr>
          <w:rFonts w:cs="Times New Roman"/>
          <w:sz w:val="26"/>
          <w:szCs w:val="26"/>
          <w:rtl/>
          <w:lang w:eastAsia="fr-FR"/>
          <w:rPrChange w:id="2900" w:author="SRO">
            <w:rPr>
              <w:rFonts w:cs="Times New Roman"/>
              <w:sz w:val="26"/>
              <w:szCs w:val="26"/>
              <w:rtl/>
              <w:lang w:eastAsia="fr-FR"/>
            </w:rPr>
          </w:rPrChange>
        </w:rPr>
        <w:t xml:space="preserve"> </w:t>
      </w:r>
      <w:r w:rsidRPr="000F3EE9">
        <w:rPr>
          <w:rFonts w:cs="Times New Roman" w:hint="eastAsia"/>
          <w:sz w:val="26"/>
          <w:szCs w:val="26"/>
          <w:rtl/>
          <w:lang w:eastAsia="fr-FR"/>
          <w:rPrChange w:id="2901" w:author="SRO">
            <w:rPr>
              <w:rFonts w:cs="Times New Roman" w:hint="eastAsia"/>
              <w:sz w:val="26"/>
              <w:szCs w:val="26"/>
              <w:rtl/>
              <w:lang w:eastAsia="fr-FR"/>
            </w:rPr>
          </w:rPrChange>
        </w:rPr>
        <w:t>تستهدف</w:t>
      </w:r>
      <w:r w:rsidRPr="000F3EE9">
        <w:rPr>
          <w:rFonts w:cs="Times New Roman"/>
          <w:sz w:val="26"/>
          <w:szCs w:val="26"/>
          <w:rtl/>
          <w:lang w:eastAsia="fr-FR"/>
          <w:rPrChange w:id="2902" w:author="SRO">
            <w:rPr>
              <w:rFonts w:cs="Times New Roman"/>
              <w:sz w:val="26"/>
              <w:szCs w:val="26"/>
              <w:rtl/>
              <w:lang w:eastAsia="fr-FR"/>
            </w:rPr>
          </w:rPrChange>
        </w:rPr>
        <w:t xml:space="preserve"> </w:t>
      </w:r>
      <w:r w:rsidRPr="000F3EE9">
        <w:rPr>
          <w:rFonts w:cs="Times New Roman" w:hint="eastAsia"/>
          <w:sz w:val="26"/>
          <w:szCs w:val="26"/>
          <w:rtl/>
          <w:lang w:eastAsia="fr-FR"/>
          <w:rPrChange w:id="2903" w:author="SRO">
            <w:rPr>
              <w:rFonts w:cs="Times New Roman" w:hint="eastAsia"/>
              <w:sz w:val="26"/>
              <w:szCs w:val="26"/>
              <w:rtl/>
              <w:lang w:eastAsia="fr-FR"/>
            </w:rPr>
          </w:rPrChange>
        </w:rPr>
        <w:t>إنشاء</w:t>
      </w:r>
      <w:r w:rsidRPr="000F3EE9">
        <w:rPr>
          <w:rFonts w:cs="Times New Roman"/>
          <w:sz w:val="26"/>
          <w:szCs w:val="26"/>
          <w:rtl/>
          <w:lang w:eastAsia="fr-FR"/>
          <w:rPrChange w:id="2904" w:author="SRO">
            <w:rPr>
              <w:rFonts w:cs="Times New Roman"/>
              <w:sz w:val="26"/>
              <w:szCs w:val="26"/>
              <w:rtl/>
              <w:lang w:eastAsia="fr-FR"/>
            </w:rPr>
          </w:rPrChange>
        </w:rPr>
        <w:t xml:space="preserve"> </w:t>
      </w:r>
      <w:r w:rsidRPr="000F3EE9">
        <w:rPr>
          <w:rFonts w:cs="Times New Roman" w:hint="eastAsia"/>
          <w:sz w:val="26"/>
          <w:szCs w:val="26"/>
          <w:rtl/>
          <w:lang w:eastAsia="fr-FR"/>
          <w:rPrChange w:id="2905" w:author="SRO">
            <w:rPr>
              <w:rFonts w:cs="Times New Roman" w:hint="eastAsia"/>
              <w:sz w:val="26"/>
              <w:szCs w:val="26"/>
              <w:rtl/>
              <w:lang w:eastAsia="fr-FR"/>
            </w:rPr>
          </w:rPrChange>
        </w:rPr>
        <w:t>اتحاد</w:t>
      </w:r>
      <w:r w:rsidRPr="000F3EE9">
        <w:rPr>
          <w:rFonts w:cs="Times New Roman"/>
          <w:sz w:val="26"/>
          <w:szCs w:val="26"/>
          <w:rtl/>
          <w:lang w:eastAsia="fr-FR"/>
          <w:rPrChange w:id="2906" w:author="SRO">
            <w:rPr>
              <w:rFonts w:cs="Times New Roman"/>
              <w:sz w:val="26"/>
              <w:szCs w:val="26"/>
              <w:rtl/>
              <w:lang w:eastAsia="fr-FR"/>
            </w:rPr>
          </w:rPrChange>
        </w:rPr>
        <w:t xml:space="preserve"> </w:t>
      </w:r>
      <w:r w:rsidRPr="000F3EE9">
        <w:rPr>
          <w:rFonts w:cs="Times New Roman" w:hint="eastAsia"/>
          <w:sz w:val="26"/>
          <w:szCs w:val="26"/>
          <w:rtl/>
          <w:lang w:eastAsia="fr-FR"/>
          <w:rPrChange w:id="2907" w:author="SRO">
            <w:rPr>
              <w:rFonts w:cs="Times New Roman" w:hint="eastAsia"/>
              <w:sz w:val="26"/>
              <w:szCs w:val="26"/>
              <w:rtl/>
              <w:lang w:eastAsia="fr-FR"/>
            </w:rPr>
          </w:rPrChange>
        </w:rPr>
        <w:t>اقتصادي</w:t>
      </w:r>
      <w:r w:rsidRPr="000F3EE9">
        <w:rPr>
          <w:rFonts w:cs="Times New Roman"/>
          <w:sz w:val="26"/>
          <w:szCs w:val="26"/>
          <w:rtl/>
          <w:lang w:eastAsia="fr-FR"/>
          <w:rPrChange w:id="2908" w:author="SRO">
            <w:rPr>
              <w:rFonts w:cs="Times New Roman"/>
              <w:sz w:val="26"/>
              <w:szCs w:val="26"/>
              <w:rtl/>
              <w:lang w:eastAsia="fr-FR"/>
            </w:rPr>
          </w:rPrChange>
        </w:rPr>
        <w:t xml:space="preserve"> </w:t>
      </w:r>
      <w:r w:rsidRPr="000F3EE9">
        <w:rPr>
          <w:rFonts w:cs="Times New Roman" w:hint="eastAsia"/>
          <w:sz w:val="26"/>
          <w:szCs w:val="26"/>
          <w:rtl/>
          <w:lang w:eastAsia="fr-FR"/>
          <w:rPrChange w:id="2909" w:author="SRO">
            <w:rPr>
              <w:rFonts w:cs="Times New Roman" w:hint="eastAsia"/>
              <w:sz w:val="26"/>
              <w:szCs w:val="26"/>
              <w:rtl/>
              <w:lang w:eastAsia="fr-FR"/>
            </w:rPr>
          </w:rPrChange>
        </w:rPr>
        <w:t>للمغرب</w:t>
      </w:r>
      <w:r w:rsidRPr="000F3EE9">
        <w:rPr>
          <w:rFonts w:cs="Times New Roman"/>
          <w:sz w:val="26"/>
          <w:szCs w:val="26"/>
          <w:rtl/>
          <w:lang w:eastAsia="fr-FR"/>
          <w:rPrChange w:id="2910" w:author="SRO">
            <w:rPr>
              <w:rFonts w:cs="Times New Roman"/>
              <w:sz w:val="26"/>
              <w:szCs w:val="26"/>
              <w:rtl/>
              <w:lang w:eastAsia="fr-FR"/>
            </w:rPr>
          </w:rPrChange>
        </w:rPr>
        <w:t xml:space="preserve"> </w:t>
      </w:r>
      <w:r w:rsidRPr="000F3EE9">
        <w:rPr>
          <w:rFonts w:cs="Times New Roman" w:hint="eastAsia"/>
          <w:sz w:val="26"/>
          <w:szCs w:val="26"/>
          <w:rtl/>
          <w:lang w:eastAsia="fr-FR"/>
          <w:rPrChange w:id="2911" w:author="SRO">
            <w:rPr>
              <w:rFonts w:cs="Times New Roman" w:hint="eastAsia"/>
              <w:sz w:val="26"/>
              <w:szCs w:val="26"/>
              <w:rtl/>
              <w:lang w:eastAsia="fr-FR"/>
            </w:rPr>
          </w:rPrChange>
        </w:rPr>
        <w:t>العربي</w:t>
      </w:r>
      <w:r w:rsidRPr="000F3EE9">
        <w:rPr>
          <w:rFonts w:cs="Times New Roman"/>
          <w:sz w:val="26"/>
          <w:szCs w:val="26"/>
          <w:rtl/>
          <w:lang w:eastAsia="fr-FR"/>
          <w:rPrChange w:id="2912" w:author="SRO">
            <w:rPr>
              <w:rFonts w:cs="Times New Roman"/>
              <w:sz w:val="26"/>
              <w:szCs w:val="26"/>
              <w:rtl/>
              <w:lang w:eastAsia="fr-FR"/>
            </w:rPr>
          </w:rPrChange>
        </w:rPr>
        <w:t xml:space="preserve">. </w:t>
      </w:r>
      <w:r w:rsidRPr="000F3EE9">
        <w:rPr>
          <w:rFonts w:cs="Times New Roman" w:hint="eastAsia"/>
          <w:sz w:val="26"/>
          <w:szCs w:val="26"/>
          <w:rtl/>
          <w:lang w:eastAsia="fr-FR"/>
          <w:rPrChange w:id="2913" w:author="SRO">
            <w:rPr>
              <w:rFonts w:cs="Times New Roman" w:hint="eastAsia"/>
              <w:sz w:val="26"/>
              <w:szCs w:val="26"/>
              <w:rtl/>
              <w:lang w:eastAsia="fr-FR"/>
            </w:rPr>
          </w:rPrChange>
        </w:rPr>
        <w:t>وعلى</w:t>
      </w:r>
      <w:r w:rsidRPr="000F3EE9">
        <w:rPr>
          <w:rFonts w:cs="Times New Roman"/>
          <w:sz w:val="26"/>
          <w:szCs w:val="26"/>
          <w:rtl/>
          <w:lang w:eastAsia="fr-FR"/>
          <w:rPrChange w:id="2914" w:author="SRO">
            <w:rPr>
              <w:rFonts w:cs="Times New Roman"/>
              <w:sz w:val="26"/>
              <w:szCs w:val="26"/>
              <w:rtl/>
              <w:lang w:eastAsia="fr-FR"/>
            </w:rPr>
          </w:rPrChange>
        </w:rPr>
        <w:t xml:space="preserve"> </w:t>
      </w:r>
      <w:r w:rsidRPr="000F3EE9">
        <w:rPr>
          <w:rFonts w:cs="Times New Roman" w:hint="eastAsia"/>
          <w:sz w:val="26"/>
          <w:szCs w:val="26"/>
          <w:rtl/>
          <w:lang w:eastAsia="fr-FR"/>
          <w:rPrChange w:id="2915" w:author="SRO">
            <w:rPr>
              <w:rFonts w:cs="Times New Roman" w:hint="eastAsia"/>
              <w:sz w:val="26"/>
              <w:szCs w:val="26"/>
              <w:rtl/>
              <w:lang w:eastAsia="fr-FR"/>
            </w:rPr>
          </w:rPrChange>
        </w:rPr>
        <w:t>الصعيد</w:t>
      </w:r>
      <w:r w:rsidRPr="000F3EE9">
        <w:rPr>
          <w:rFonts w:cs="Times New Roman"/>
          <w:sz w:val="26"/>
          <w:szCs w:val="26"/>
          <w:rtl/>
          <w:lang w:eastAsia="fr-FR"/>
          <w:rPrChange w:id="2916" w:author="SRO">
            <w:rPr>
              <w:rFonts w:cs="Times New Roman"/>
              <w:sz w:val="26"/>
              <w:szCs w:val="26"/>
              <w:rtl/>
              <w:lang w:eastAsia="fr-FR"/>
            </w:rPr>
          </w:rPrChange>
        </w:rPr>
        <w:t xml:space="preserve"> </w:t>
      </w:r>
      <w:r w:rsidRPr="000F3EE9">
        <w:rPr>
          <w:rFonts w:cs="Times New Roman" w:hint="eastAsia"/>
          <w:sz w:val="26"/>
          <w:szCs w:val="26"/>
          <w:rtl/>
          <w:lang w:eastAsia="fr-FR"/>
          <w:rPrChange w:id="2917" w:author="SRO">
            <w:rPr>
              <w:rFonts w:cs="Times New Roman" w:hint="eastAsia"/>
              <w:sz w:val="26"/>
              <w:szCs w:val="26"/>
              <w:rtl/>
              <w:lang w:eastAsia="fr-FR"/>
            </w:rPr>
          </w:rPrChange>
        </w:rPr>
        <w:t>الإقليمي،</w:t>
      </w:r>
      <w:r w:rsidRPr="000F3EE9">
        <w:rPr>
          <w:rFonts w:cs="Times New Roman"/>
          <w:sz w:val="26"/>
          <w:szCs w:val="26"/>
          <w:rtl/>
          <w:lang w:eastAsia="fr-FR"/>
          <w:rPrChange w:id="2918" w:author="SRO">
            <w:rPr>
              <w:rFonts w:cs="Times New Roman"/>
              <w:sz w:val="26"/>
              <w:szCs w:val="26"/>
              <w:rtl/>
              <w:lang w:eastAsia="fr-FR"/>
            </w:rPr>
          </w:rPrChange>
        </w:rPr>
        <w:t xml:space="preserve"> </w:t>
      </w:r>
      <w:r w:rsidRPr="000F3EE9">
        <w:rPr>
          <w:rFonts w:cs="Times New Roman" w:hint="eastAsia"/>
          <w:sz w:val="26"/>
          <w:szCs w:val="26"/>
          <w:rtl/>
          <w:lang w:eastAsia="fr-FR"/>
          <w:rPrChange w:id="2919" w:author="SRO">
            <w:rPr>
              <w:rFonts w:cs="Times New Roman" w:hint="eastAsia"/>
              <w:sz w:val="26"/>
              <w:szCs w:val="26"/>
              <w:rtl/>
              <w:lang w:eastAsia="fr-FR"/>
            </w:rPr>
          </w:rPrChange>
        </w:rPr>
        <w:t>اقترح</w:t>
      </w:r>
      <w:r w:rsidRPr="000F3EE9">
        <w:rPr>
          <w:rFonts w:cs="Times New Roman"/>
          <w:sz w:val="26"/>
          <w:szCs w:val="26"/>
          <w:rtl/>
          <w:lang w:eastAsia="fr-FR"/>
          <w:rPrChange w:id="2920" w:author="SRO">
            <w:rPr>
              <w:rFonts w:cs="Times New Roman"/>
              <w:sz w:val="26"/>
              <w:szCs w:val="26"/>
              <w:rtl/>
              <w:lang w:eastAsia="fr-FR"/>
            </w:rPr>
          </w:rPrChange>
        </w:rPr>
        <w:t xml:space="preserve"> </w:t>
      </w:r>
      <w:r w:rsidRPr="000F3EE9">
        <w:rPr>
          <w:rFonts w:cs="Times New Roman" w:hint="eastAsia"/>
          <w:sz w:val="26"/>
          <w:szCs w:val="26"/>
          <w:rtl/>
          <w:lang w:eastAsia="fr-FR"/>
          <w:rPrChange w:id="2921" w:author="SRO">
            <w:rPr>
              <w:rFonts w:cs="Times New Roman" w:hint="eastAsia"/>
              <w:sz w:val="26"/>
              <w:szCs w:val="26"/>
              <w:rtl/>
              <w:lang w:eastAsia="fr-FR"/>
            </w:rPr>
          </w:rPrChange>
        </w:rPr>
        <w:t>المشارك</w:t>
      </w:r>
      <w:r w:rsidRPr="000F3EE9">
        <w:rPr>
          <w:rFonts w:cs="Times New Roman"/>
          <w:sz w:val="26"/>
          <w:szCs w:val="26"/>
          <w:rtl/>
          <w:lang w:eastAsia="fr-FR"/>
          <w:rPrChange w:id="2922" w:author="SRO">
            <w:rPr>
              <w:rFonts w:cs="Times New Roman"/>
              <w:sz w:val="26"/>
              <w:szCs w:val="26"/>
              <w:rtl/>
              <w:lang w:eastAsia="fr-FR"/>
            </w:rPr>
          </w:rPrChange>
        </w:rPr>
        <w:t xml:space="preserve"> </w:t>
      </w:r>
      <w:r w:rsidRPr="000F3EE9">
        <w:rPr>
          <w:rFonts w:cs="Times New Roman" w:hint="eastAsia"/>
          <w:sz w:val="26"/>
          <w:szCs w:val="26"/>
          <w:rtl/>
          <w:lang w:eastAsia="fr-FR"/>
          <w:rPrChange w:id="2923" w:author="SRO">
            <w:rPr>
              <w:rFonts w:cs="Times New Roman" w:hint="eastAsia"/>
              <w:sz w:val="26"/>
              <w:szCs w:val="26"/>
              <w:rtl/>
              <w:lang w:eastAsia="fr-FR"/>
            </w:rPr>
          </w:rPrChange>
        </w:rPr>
        <w:t>تعبئة</w:t>
      </w:r>
      <w:r w:rsidRPr="000F3EE9">
        <w:rPr>
          <w:rFonts w:cs="Times New Roman"/>
          <w:sz w:val="26"/>
          <w:szCs w:val="26"/>
          <w:rtl/>
          <w:lang w:eastAsia="fr-FR"/>
          <w:rPrChange w:id="2924" w:author="SRO">
            <w:rPr>
              <w:rFonts w:cs="Times New Roman"/>
              <w:sz w:val="26"/>
              <w:szCs w:val="26"/>
              <w:rtl/>
              <w:lang w:eastAsia="fr-FR"/>
            </w:rPr>
          </w:rPrChange>
        </w:rPr>
        <w:t xml:space="preserve"> </w:t>
      </w:r>
      <w:r w:rsidRPr="000F3EE9">
        <w:rPr>
          <w:rFonts w:cs="Times New Roman" w:hint="eastAsia"/>
          <w:sz w:val="26"/>
          <w:szCs w:val="26"/>
          <w:rtl/>
          <w:lang w:eastAsia="fr-FR"/>
          <w:rPrChange w:id="2925" w:author="SRO">
            <w:rPr>
              <w:rFonts w:cs="Times New Roman" w:hint="eastAsia"/>
              <w:sz w:val="26"/>
              <w:szCs w:val="26"/>
              <w:rtl/>
              <w:lang w:eastAsia="fr-FR"/>
            </w:rPr>
          </w:rPrChange>
        </w:rPr>
        <w:t>الموارد</w:t>
      </w:r>
      <w:r w:rsidRPr="000F3EE9">
        <w:rPr>
          <w:rFonts w:cs="Times New Roman"/>
          <w:sz w:val="26"/>
          <w:szCs w:val="26"/>
          <w:rtl/>
          <w:lang w:eastAsia="fr-FR"/>
          <w:rPrChange w:id="2926" w:author="SRO">
            <w:rPr>
              <w:rFonts w:cs="Times New Roman"/>
              <w:sz w:val="26"/>
              <w:szCs w:val="26"/>
              <w:rtl/>
              <w:lang w:eastAsia="fr-FR"/>
            </w:rPr>
          </w:rPrChange>
        </w:rPr>
        <w:t xml:space="preserve"> </w:t>
      </w:r>
      <w:r w:rsidRPr="000F3EE9">
        <w:rPr>
          <w:rFonts w:cs="Times New Roman" w:hint="eastAsia"/>
          <w:sz w:val="26"/>
          <w:szCs w:val="26"/>
          <w:rtl/>
          <w:lang w:eastAsia="fr-FR"/>
          <w:rPrChange w:id="2927" w:author="SRO">
            <w:rPr>
              <w:rFonts w:cs="Times New Roman" w:hint="eastAsia"/>
              <w:sz w:val="26"/>
              <w:szCs w:val="26"/>
              <w:rtl/>
              <w:lang w:eastAsia="fr-FR"/>
            </w:rPr>
          </w:rPrChange>
        </w:rPr>
        <w:t>من</w:t>
      </w:r>
      <w:r w:rsidRPr="000F3EE9">
        <w:rPr>
          <w:rFonts w:cs="Times New Roman"/>
          <w:sz w:val="26"/>
          <w:szCs w:val="26"/>
          <w:rtl/>
          <w:lang w:eastAsia="fr-FR"/>
          <w:rPrChange w:id="2928" w:author="SRO">
            <w:rPr>
              <w:rFonts w:cs="Times New Roman"/>
              <w:sz w:val="26"/>
              <w:szCs w:val="26"/>
              <w:rtl/>
              <w:lang w:eastAsia="fr-FR"/>
            </w:rPr>
          </w:rPrChange>
        </w:rPr>
        <w:t xml:space="preserve"> </w:t>
      </w:r>
      <w:r w:rsidRPr="000F3EE9">
        <w:rPr>
          <w:rFonts w:cs="Times New Roman" w:hint="eastAsia"/>
          <w:sz w:val="26"/>
          <w:szCs w:val="26"/>
          <w:rtl/>
          <w:lang w:eastAsia="fr-FR"/>
          <w:rPrChange w:id="2929" w:author="SRO">
            <w:rPr>
              <w:rFonts w:cs="Times New Roman" w:hint="eastAsia"/>
              <w:sz w:val="26"/>
              <w:szCs w:val="26"/>
              <w:rtl/>
              <w:lang w:eastAsia="fr-FR"/>
            </w:rPr>
          </w:rPrChange>
        </w:rPr>
        <w:t>أجل</w:t>
      </w:r>
      <w:r w:rsidRPr="000F3EE9">
        <w:rPr>
          <w:rFonts w:cs="Times New Roman"/>
          <w:sz w:val="26"/>
          <w:szCs w:val="26"/>
          <w:rtl/>
          <w:lang w:eastAsia="fr-FR"/>
          <w:rPrChange w:id="2930" w:author="SRO">
            <w:rPr>
              <w:rFonts w:cs="Times New Roman"/>
              <w:sz w:val="26"/>
              <w:szCs w:val="26"/>
              <w:rtl/>
              <w:lang w:eastAsia="fr-FR"/>
            </w:rPr>
          </w:rPrChange>
        </w:rPr>
        <w:t xml:space="preserve"> </w:t>
      </w:r>
      <w:r w:rsidRPr="000F3EE9">
        <w:rPr>
          <w:rFonts w:cs="Times New Roman" w:hint="eastAsia"/>
          <w:sz w:val="26"/>
          <w:szCs w:val="26"/>
          <w:rtl/>
          <w:lang w:eastAsia="fr-FR"/>
          <w:rPrChange w:id="2931" w:author="SRO">
            <w:rPr>
              <w:rFonts w:cs="Times New Roman" w:hint="eastAsia"/>
              <w:sz w:val="26"/>
              <w:szCs w:val="26"/>
              <w:rtl/>
              <w:lang w:eastAsia="fr-FR"/>
            </w:rPr>
          </w:rPrChange>
        </w:rPr>
        <w:t>تمويل</w:t>
      </w:r>
      <w:r w:rsidRPr="000F3EE9">
        <w:rPr>
          <w:rFonts w:cs="Times New Roman"/>
          <w:sz w:val="26"/>
          <w:szCs w:val="26"/>
          <w:rtl/>
          <w:lang w:eastAsia="fr-FR"/>
          <w:rPrChange w:id="2932" w:author="SRO">
            <w:rPr>
              <w:rFonts w:cs="Times New Roman"/>
              <w:sz w:val="26"/>
              <w:szCs w:val="26"/>
              <w:rtl/>
              <w:lang w:eastAsia="fr-FR"/>
            </w:rPr>
          </w:rPrChange>
        </w:rPr>
        <w:t xml:space="preserve"> </w:t>
      </w:r>
      <w:r w:rsidRPr="000F3EE9">
        <w:rPr>
          <w:rFonts w:cs="Times New Roman" w:hint="eastAsia"/>
          <w:sz w:val="26"/>
          <w:szCs w:val="26"/>
          <w:rtl/>
          <w:lang w:eastAsia="fr-FR"/>
          <w:rPrChange w:id="2933" w:author="SRO">
            <w:rPr>
              <w:rFonts w:cs="Times New Roman" w:hint="eastAsia"/>
              <w:sz w:val="26"/>
              <w:szCs w:val="26"/>
              <w:rtl/>
              <w:lang w:eastAsia="fr-FR"/>
            </w:rPr>
          </w:rPrChange>
        </w:rPr>
        <w:t>مشاريع</w:t>
      </w:r>
      <w:r w:rsidRPr="000F3EE9">
        <w:rPr>
          <w:rFonts w:cs="Times New Roman"/>
          <w:sz w:val="26"/>
          <w:szCs w:val="26"/>
          <w:rtl/>
          <w:lang w:eastAsia="fr-FR"/>
          <w:rPrChange w:id="2934" w:author="SRO">
            <w:rPr>
              <w:rFonts w:cs="Times New Roman"/>
              <w:sz w:val="26"/>
              <w:szCs w:val="26"/>
              <w:rtl/>
              <w:lang w:eastAsia="fr-FR"/>
            </w:rPr>
          </w:rPrChange>
        </w:rPr>
        <w:t xml:space="preserve"> </w:t>
      </w:r>
      <w:r w:rsidRPr="000F3EE9">
        <w:rPr>
          <w:rFonts w:cs="Times New Roman" w:hint="eastAsia"/>
          <w:sz w:val="26"/>
          <w:szCs w:val="26"/>
          <w:rtl/>
          <w:lang w:eastAsia="fr-FR"/>
          <w:rPrChange w:id="2935" w:author="SRO">
            <w:rPr>
              <w:rFonts w:cs="Times New Roman" w:hint="eastAsia"/>
              <w:sz w:val="26"/>
              <w:szCs w:val="26"/>
              <w:rtl/>
              <w:lang w:eastAsia="fr-FR"/>
            </w:rPr>
          </w:rPrChange>
        </w:rPr>
        <w:t>الاندماج</w:t>
      </w:r>
      <w:r w:rsidRPr="000F3EE9">
        <w:rPr>
          <w:rFonts w:cs="Times New Roman"/>
          <w:sz w:val="26"/>
          <w:szCs w:val="26"/>
          <w:rtl/>
          <w:lang w:eastAsia="fr-FR"/>
          <w:rPrChange w:id="2936" w:author="SRO">
            <w:rPr>
              <w:rFonts w:cs="Times New Roman"/>
              <w:sz w:val="26"/>
              <w:szCs w:val="26"/>
              <w:rtl/>
              <w:lang w:eastAsia="fr-FR"/>
            </w:rPr>
          </w:rPrChange>
        </w:rPr>
        <w:t xml:space="preserve"> </w:t>
      </w:r>
      <w:r w:rsidRPr="000F3EE9">
        <w:rPr>
          <w:rFonts w:cs="Times New Roman" w:hint="eastAsia"/>
          <w:sz w:val="26"/>
          <w:szCs w:val="26"/>
          <w:rtl/>
          <w:lang w:eastAsia="fr-FR"/>
          <w:rPrChange w:id="2937" w:author="SRO">
            <w:rPr>
              <w:rFonts w:cs="Times New Roman" w:hint="eastAsia"/>
              <w:sz w:val="26"/>
              <w:szCs w:val="26"/>
              <w:rtl/>
              <w:lang w:eastAsia="fr-FR"/>
            </w:rPr>
          </w:rPrChange>
        </w:rPr>
        <w:t>في</w:t>
      </w:r>
      <w:r w:rsidRPr="000F3EE9">
        <w:rPr>
          <w:rFonts w:cs="Times New Roman"/>
          <w:sz w:val="26"/>
          <w:szCs w:val="26"/>
          <w:rtl/>
          <w:lang w:eastAsia="fr-FR"/>
          <w:rPrChange w:id="2938" w:author="SRO">
            <w:rPr>
              <w:rFonts w:cs="Times New Roman"/>
              <w:sz w:val="26"/>
              <w:szCs w:val="26"/>
              <w:rtl/>
              <w:lang w:eastAsia="fr-FR"/>
            </w:rPr>
          </w:rPrChange>
        </w:rPr>
        <w:t xml:space="preserve"> </w:t>
      </w:r>
      <w:r w:rsidRPr="000F3EE9">
        <w:rPr>
          <w:rFonts w:cs="Times New Roman" w:hint="eastAsia"/>
          <w:sz w:val="26"/>
          <w:szCs w:val="26"/>
          <w:rtl/>
          <w:lang w:eastAsia="fr-FR"/>
          <w:rPrChange w:id="2939" w:author="SRO">
            <w:rPr>
              <w:rFonts w:cs="Times New Roman" w:hint="eastAsia"/>
              <w:sz w:val="26"/>
              <w:szCs w:val="26"/>
              <w:rtl/>
              <w:lang w:eastAsia="fr-FR"/>
            </w:rPr>
          </w:rPrChange>
        </w:rPr>
        <w:t>منطقة</w:t>
      </w:r>
      <w:r w:rsidRPr="000F3EE9">
        <w:rPr>
          <w:rFonts w:cs="Times New Roman"/>
          <w:sz w:val="26"/>
          <w:szCs w:val="26"/>
          <w:rtl/>
          <w:lang w:eastAsia="fr-FR"/>
          <w:rPrChange w:id="2940" w:author="SRO">
            <w:rPr>
              <w:rFonts w:cs="Times New Roman"/>
              <w:sz w:val="26"/>
              <w:szCs w:val="26"/>
              <w:rtl/>
              <w:lang w:eastAsia="fr-FR"/>
            </w:rPr>
          </w:rPrChange>
        </w:rPr>
        <w:t xml:space="preserve"> </w:t>
      </w:r>
      <w:r w:rsidRPr="000F3EE9">
        <w:rPr>
          <w:rFonts w:cs="Times New Roman" w:hint="eastAsia"/>
          <w:sz w:val="26"/>
          <w:szCs w:val="26"/>
          <w:rtl/>
          <w:lang w:eastAsia="fr-FR"/>
          <w:rPrChange w:id="2941" w:author="SRO">
            <w:rPr>
              <w:rFonts w:cs="Times New Roman" w:hint="eastAsia"/>
              <w:sz w:val="26"/>
              <w:szCs w:val="26"/>
              <w:rtl/>
              <w:lang w:eastAsia="fr-FR"/>
            </w:rPr>
          </w:rPrChange>
        </w:rPr>
        <w:t>المغرب</w:t>
      </w:r>
      <w:r w:rsidRPr="000F3EE9">
        <w:rPr>
          <w:rFonts w:cs="Times New Roman"/>
          <w:sz w:val="26"/>
          <w:szCs w:val="26"/>
          <w:rtl/>
          <w:lang w:eastAsia="fr-FR"/>
          <w:rPrChange w:id="2942" w:author="SRO">
            <w:rPr>
              <w:rFonts w:cs="Times New Roman"/>
              <w:sz w:val="26"/>
              <w:szCs w:val="26"/>
              <w:rtl/>
              <w:lang w:eastAsia="fr-FR"/>
            </w:rPr>
          </w:rPrChange>
        </w:rPr>
        <w:t xml:space="preserve"> </w:t>
      </w:r>
      <w:r w:rsidRPr="000F3EE9">
        <w:rPr>
          <w:rFonts w:cs="Times New Roman" w:hint="eastAsia"/>
          <w:sz w:val="26"/>
          <w:szCs w:val="26"/>
          <w:rtl/>
          <w:lang w:eastAsia="fr-FR"/>
          <w:rPrChange w:id="2943" w:author="SRO">
            <w:rPr>
              <w:rFonts w:cs="Times New Roman" w:hint="eastAsia"/>
              <w:sz w:val="26"/>
              <w:szCs w:val="26"/>
              <w:rtl/>
              <w:lang w:eastAsia="fr-FR"/>
            </w:rPr>
          </w:rPrChange>
        </w:rPr>
        <w:t>العربي</w:t>
      </w:r>
      <w:r w:rsidRPr="000F3EE9">
        <w:rPr>
          <w:rFonts w:cs="Times New Roman"/>
          <w:sz w:val="26"/>
          <w:szCs w:val="26"/>
          <w:rtl/>
          <w:lang w:eastAsia="fr-FR"/>
          <w:rPrChange w:id="2944" w:author="SRO">
            <w:rPr>
              <w:rFonts w:cs="Times New Roman"/>
              <w:sz w:val="26"/>
              <w:szCs w:val="26"/>
              <w:rtl/>
              <w:lang w:eastAsia="fr-FR"/>
            </w:rPr>
          </w:rPrChange>
        </w:rPr>
        <w:t xml:space="preserve"> </w:t>
      </w:r>
      <w:r w:rsidRPr="000F3EE9">
        <w:rPr>
          <w:rFonts w:cs="Times New Roman" w:hint="eastAsia"/>
          <w:sz w:val="26"/>
          <w:szCs w:val="26"/>
          <w:rtl/>
          <w:lang w:eastAsia="fr-FR"/>
          <w:rPrChange w:id="2945" w:author="SRO">
            <w:rPr>
              <w:rFonts w:cs="Times New Roman" w:hint="eastAsia"/>
              <w:sz w:val="26"/>
              <w:szCs w:val="26"/>
              <w:rtl/>
              <w:lang w:eastAsia="fr-FR"/>
            </w:rPr>
          </w:rPrChange>
        </w:rPr>
        <w:t>وتعزيز</w:t>
      </w:r>
      <w:r w:rsidRPr="000F3EE9">
        <w:rPr>
          <w:rFonts w:cs="Times New Roman"/>
          <w:sz w:val="26"/>
          <w:szCs w:val="26"/>
          <w:rtl/>
          <w:lang w:eastAsia="fr-FR"/>
          <w:rPrChange w:id="2946" w:author="SRO">
            <w:rPr>
              <w:rFonts w:cs="Times New Roman"/>
              <w:sz w:val="26"/>
              <w:szCs w:val="26"/>
              <w:rtl/>
              <w:lang w:eastAsia="fr-FR"/>
            </w:rPr>
          </w:rPrChange>
        </w:rPr>
        <w:t xml:space="preserve"> </w:t>
      </w:r>
      <w:r w:rsidRPr="000F3EE9">
        <w:rPr>
          <w:rFonts w:cs="Times New Roman" w:hint="eastAsia"/>
          <w:sz w:val="26"/>
          <w:szCs w:val="26"/>
          <w:rtl/>
          <w:lang w:eastAsia="fr-FR"/>
          <w:rPrChange w:id="2947" w:author="SRO">
            <w:rPr>
              <w:rFonts w:cs="Times New Roman" w:hint="eastAsia"/>
              <w:sz w:val="26"/>
              <w:szCs w:val="26"/>
              <w:rtl/>
              <w:lang w:eastAsia="fr-FR"/>
            </w:rPr>
          </w:rPrChange>
        </w:rPr>
        <w:t>قدرة</w:t>
      </w:r>
      <w:r w:rsidRPr="000F3EE9">
        <w:rPr>
          <w:rFonts w:cs="Times New Roman"/>
          <w:sz w:val="26"/>
          <w:szCs w:val="26"/>
          <w:rtl/>
          <w:lang w:eastAsia="fr-FR"/>
          <w:rPrChange w:id="2948" w:author="SRO">
            <w:rPr>
              <w:rFonts w:cs="Times New Roman"/>
              <w:sz w:val="26"/>
              <w:szCs w:val="26"/>
              <w:rtl/>
              <w:lang w:eastAsia="fr-FR"/>
            </w:rPr>
          </w:rPrChange>
        </w:rPr>
        <w:t xml:space="preserve"> </w:t>
      </w:r>
      <w:r w:rsidRPr="000F3EE9">
        <w:rPr>
          <w:rFonts w:cs="Times New Roman" w:hint="eastAsia"/>
          <w:sz w:val="26"/>
          <w:szCs w:val="26"/>
          <w:rtl/>
          <w:lang w:eastAsia="fr-FR"/>
          <w:rPrChange w:id="2949" w:author="SRO">
            <w:rPr>
              <w:rFonts w:cs="Times New Roman" w:hint="eastAsia"/>
              <w:sz w:val="26"/>
              <w:szCs w:val="26"/>
              <w:rtl/>
              <w:lang w:eastAsia="fr-FR"/>
            </w:rPr>
          </w:rPrChange>
        </w:rPr>
        <w:t>دول</w:t>
      </w:r>
      <w:r w:rsidRPr="000F3EE9">
        <w:rPr>
          <w:rFonts w:cs="Times New Roman"/>
          <w:sz w:val="26"/>
          <w:szCs w:val="26"/>
          <w:rtl/>
          <w:lang w:eastAsia="fr-FR"/>
          <w:rPrChange w:id="2950" w:author="SRO">
            <w:rPr>
              <w:rFonts w:cs="Times New Roman"/>
              <w:sz w:val="26"/>
              <w:szCs w:val="26"/>
              <w:rtl/>
              <w:lang w:eastAsia="fr-FR"/>
            </w:rPr>
          </w:rPrChange>
        </w:rPr>
        <w:t xml:space="preserve"> </w:t>
      </w:r>
      <w:r w:rsidRPr="000F3EE9">
        <w:rPr>
          <w:rFonts w:cs="Times New Roman" w:hint="eastAsia"/>
          <w:sz w:val="26"/>
          <w:szCs w:val="26"/>
          <w:rtl/>
          <w:lang w:eastAsia="fr-FR"/>
          <w:rPrChange w:id="2951" w:author="SRO">
            <w:rPr>
              <w:rFonts w:cs="Times New Roman" w:hint="eastAsia"/>
              <w:sz w:val="26"/>
              <w:szCs w:val="26"/>
              <w:rtl/>
              <w:lang w:eastAsia="fr-FR"/>
            </w:rPr>
          </w:rPrChange>
        </w:rPr>
        <w:t>اتحاد</w:t>
      </w:r>
      <w:r w:rsidRPr="000F3EE9">
        <w:rPr>
          <w:rFonts w:cs="Times New Roman"/>
          <w:sz w:val="26"/>
          <w:szCs w:val="26"/>
          <w:rtl/>
          <w:lang w:eastAsia="fr-FR"/>
          <w:rPrChange w:id="2952" w:author="SRO">
            <w:rPr>
              <w:rFonts w:cs="Times New Roman"/>
              <w:sz w:val="26"/>
              <w:szCs w:val="26"/>
              <w:rtl/>
              <w:lang w:eastAsia="fr-FR"/>
            </w:rPr>
          </w:rPrChange>
        </w:rPr>
        <w:t xml:space="preserve"> </w:t>
      </w:r>
      <w:r w:rsidRPr="000F3EE9">
        <w:rPr>
          <w:rFonts w:cs="Times New Roman" w:hint="eastAsia"/>
          <w:sz w:val="26"/>
          <w:szCs w:val="26"/>
          <w:rtl/>
          <w:lang w:eastAsia="fr-FR"/>
          <w:rPrChange w:id="2953" w:author="SRO">
            <w:rPr>
              <w:rFonts w:cs="Times New Roman" w:hint="eastAsia"/>
              <w:sz w:val="26"/>
              <w:szCs w:val="26"/>
              <w:rtl/>
              <w:lang w:eastAsia="fr-FR"/>
            </w:rPr>
          </w:rPrChange>
        </w:rPr>
        <w:t>المغرب</w:t>
      </w:r>
      <w:r w:rsidRPr="000F3EE9">
        <w:rPr>
          <w:rFonts w:cs="Times New Roman"/>
          <w:sz w:val="26"/>
          <w:szCs w:val="26"/>
          <w:rtl/>
          <w:lang w:eastAsia="fr-FR"/>
          <w:rPrChange w:id="2954" w:author="SRO">
            <w:rPr>
              <w:rFonts w:cs="Times New Roman"/>
              <w:sz w:val="26"/>
              <w:szCs w:val="26"/>
              <w:rtl/>
              <w:lang w:eastAsia="fr-FR"/>
            </w:rPr>
          </w:rPrChange>
        </w:rPr>
        <w:t xml:space="preserve"> </w:t>
      </w:r>
      <w:r w:rsidRPr="000F3EE9">
        <w:rPr>
          <w:rFonts w:cs="Times New Roman" w:hint="eastAsia"/>
          <w:sz w:val="26"/>
          <w:szCs w:val="26"/>
          <w:rtl/>
          <w:lang w:eastAsia="fr-FR"/>
          <w:rPrChange w:id="2955" w:author="SRO">
            <w:rPr>
              <w:rFonts w:cs="Times New Roman" w:hint="eastAsia"/>
              <w:sz w:val="26"/>
              <w:szCs w:val="26"/>
              <w:rtl/>
              <w:lang w:eastAsia="fr-FR"/>
            </w:rPr>
          </w:rPrChange>
        </w:rPr>
        <w:t>العربي</w:t>
      </w:r>
      <w:r w:rsidRPr="000F3EE9">
        <w:rPr>
          <w:rFonts w:cs="Times New Roman"/>
          <w:sz w:val="26"/>
          <w:szCs w:val="26"/>
          <w:rtl/>
          <w:lang w:eastAsia="fr-FR"/>
          <w:rPrChange w:id="2956" w:author="SRO">
            <w:rPr>
              <w:rFonts w:cs="Times New Roman"/>
              <w:sz w:val="26"/>
              <w:szCs w:val="26"/>
              <w:rtl/>
              <w:lang w:eastAsia="fr-FR"/>
            </w:rPr>
          </w:rPrChange>
        </w:rPr>
        <w:t xml:space="preserve"> </w:t>
      </w:r>
      <w:r w:rsidRPr="000F3EE9">
        <w:rPr>
          <w:rFonts w:cs="Times New Roman" w:hint="eastAsia"/>
          <w:sz w:val="26"/>
          <w:szCs w:val="26"/>
          <w:rtl/>
          <w:lang w:eastAsia="fr-FR"/>
          <w:rPrChange w:id="2957" w:author="SRO">
            <w:rPr>
              <w:rFonts w:cs="Times New Roman" w:hint="eastAsia"/>
              <w:sz w:val="26"/>
              <w:szCs w:val="26"/>
              <w:rtl/>
              <w:lang w:eastAsia="fr-FR"/>
            </w:rPr>
          </w:rPrChange>
        </w:rPr>
        <w:t>لاسيما</w:t>
      </w:r>
      <w:r w:rsidRPr="000F3EE9">
        <w:rPr>
          <w:rFonts w:cs="Times New Roman"/>
          <w:sz w:val="26"/>
          <w:szCs w:val="26"/>
          <w:rtl/>
          <w:lang w:eastAsia="fr-FR"/>
          <w:rPrChange w:id="2958" w:author="SRO">
            <w:rPr>
              <w:rFonts w:cs="Times New Roman"/>
              <w:sz w:val="26"/>
              <w:szCs w:val="26"/>
              <w:rtl/>
              <w:lang w:eastAsia="fr-FR"/>
            </w:rPr>
          </w:rPrChange>
        </w:rPr>
        <w:t xml:space="preserve"> </w:t>
      </w:r>
      <w:r w:rsidRPr="000F3EE9">
        <w:rPr>
          <w:rFonts w:cs="Times New Roman" w:hint="eastAsia"/>
          <w:sz w:val="26"/>
          <w:szCs w:val="26"/>
          <w:rtl/>
          <w:lang w:eastAsia="fr-FR"/>
          <w:rPrChange w:id="2959" w:author="SRO">
            <w:rPr>
              <w:rFonts w:cs="Times New Roman" w:hint="eastAsia"/>
              <w:sz w:val="26"/>
              <w:szCs w:val="26"/>
              <w:rtl/>
              <w:lang w:eastAsia="fr-FR"/>
            </w:rPr>
          </w:rPrChange>
        </w:rPr>
        <w:t>في</w:t>
      </w:r>
      <w:r w:rsidRPr="000F3EE9">
        <w:rPr>
          <w:rFonts w:cs="Times New Roman"/>
          <w:sz w:val="26"/>
          <w:szCs w:val="26"/>
          <w:rtl/>
          <w:lang w:eastAsia="fr-FR"/>
          <w:rPrChange w:id="2960" w:author="SRO">
            <w:rPr>
              <w:rFonts w:cs="Times New Roman"/>
              <w:sz w:val="26"/>
              <w:szCs w:val="26"/>
              <w:rtl/>
              <w:lang w:eastAsia="fr-FR"/>
            </w:rPr>
          </w:rPrChange>
        </w:rPr>
        <w:t xml:space="preserve"> </w:t>
      </w:r>
      <w:r w:rsidRPr="000F3EE9">
        <w:rPr>
          <w:rFonts w:cs="Times New Roman" w:hint="eastAsia"/>
          <w:sz w:val="26"/>
          <w:szCs w:val="26"/>
          <w:rtl/>
          <w:lang w:eastAsia="fr-FR"/>
          <w:rPrChange w:id="2961" w:author="SRO">
            <w:rPr>
              <w:rFonts w:cs="Times New Roman" w:hint="eastAsia"/>
              <w:sz w:val="26"/>
              <w:szCs w:val="26"/>
              <w:rtl/>
              <w:lang w:eastAsia="fr-FR"/>
            </w:rPr>
          </w:rPrChange>
        </w:rPr>
        <w:t>مجال</w:t>
      </w:r>
      <w:r w:rsidRPr="000F3EE9">
        <w:rPr>
          <w:rFonts w:cs="Times New Roman"/>
          <w:sz w:val="26"/>
          <w:szCs w:val="26"/>
          <w:rtl/>
          <w:lang w:eastAsia="fr-FR"/>
          <w:rPrChange w:id="2962" w:author="SRO">
            <w:rPr>
              <w:rFonts w:cs="Times New Roman"/>
              <w:sz w:val="26"/>
              <w:szCs w:val="26"/>
              <w:rtl/>
              <w:lang w:eastAsia="fr-FR"/>
            </w:rPr>
          </w:rPrChange>
        </w:rPr>
        <w:t xml:space="preserve"> </w:t>
      </w:r>
      <w:r w:rsidRPr="000F3EE9">
        <w:rPr>
          <w:rFonts w:cs="Times New Roman" w:hint="eastAsia"/>
          <w:sz w:val="26"/>
          <w:szCs w:val="26"/>
          <w:rtl/>
          <w:lang w:eastAsia="fr-FR"/>
          <w:rPrChange w:id="2963" w:author="SRO">
            <w:rPr>
              <w:rFonts w:cs="Times New Roman" w:hint="eastAsia"/>
              <w:sz w:val="26"/>
              <w:szCs w:val="26"/>
              <w:rtl/>
              <w:lang w:eastAsia="fr-FR"/>
            </w:rPr>
          </w:rPrChange>
        </w:rPr>
        <w:t>النقد</w:t>
      </w:r>
      <w:r w:rsidRPr="000F3EE9">
        <w:rPr>
          <w:rFonts w:cs="Times New Roman"/>
          <w:sz w:val="26"/>
          <w:szCs w:val="26"/>
          <w:rtl/>
          <w:lang w:eastAsia="fr-FR"/>
          <w:rPrChange w:id="2964" w:author="SRO">
            <w:rPr>
              <w:rFonts w:cs="Times New Roman"/>
              <w:sz w:val="26"/>
              <w:szCs w:val="26"/>
              <w:rtl/>
              <w:lang w:eastAsia="fr-FR"/>
            </w:rPr>
          </w:rPrChange>
        </w:rPr>
        <w:t xml:space="preserve"> </w:t>
      </w:r>
      <w:r w:rsidRPr="000F3EE9">
        <w:rPr>
          <w:rFonts w:cs="Times New Roman" w:hint="eastAsia"/>
          <w:sz w:val="26"/>
          <w:szCs w:val="26"/>
          <w:rtl/>
          <w:lang w:eastAsia="fr-FR"/>
          <w:rPrChange w:id="2965" w:author="SRO">
            <w:rPr>
              <w:rFonts w:cs="Times New Roman" w:hint="eastAsia"/>
              <w:sz w:val="26"/>
              <w:szCs w:val="26"/>
              <w:rtl/>
              <w:lang w:eastAsia="fr-FR"/>
            </w:rPr>
          </w:rPrChange>
        </w:rPr>
        <w:t>والتمويل</w:t>
      </w:r>
      <w:r w:rsidRPr="000F3EE9">
        <w:rPr>
          <w:rFonts w:cs="Times New Roman"/>
          <w:sz w:val="26"/>
          <w:szCs w:val="26"/>
          <w:rtl/>
          <w:lang w:eastAsia="fr-FR"/>
          <w:rPrChange w:id="2966" w:author="SRO">
            <w:rPr>
              <w:rFonts w:cs="Times New Roman"/>
              <w:sz w:val="26"/>
              <w:szCs w:val="26"/>
              <w:rtl/>
              <w:lang w:eastAsia="fr-FR"/>
            </w:rPr>
          </w:rPrChange>
        </w:rPr>
        <w:t>.</w:t>
      </w:r>
    </w:p>
    <w:p w:rsidR="00832F4C" w:rsidRPr="000F3EE9" w:rsidRDefault="00832F4C" w:rsidP="00832F4C">
      <w:pPr>
        <w:pStyle w:val="Sansinterligne1"/>
        <w:numPr>
          <w:ilvl w:val="0"/>
          <w:numId w:val="28"/>
          <w:numberingChange w:id="2967" w:author="SRO" w:date="2011-02-21T09:12:00Z" w:original="%1:78:0:."/>
        </w:numPr>
        <w:tabs>
          <w:tab w:val="right" w:pos="585"/>
        </w:tabs>
        <w:bidi/>
        <w:spacing w:after="240"/>
        <w:ind w:left="34" w:firstLine="0"/>
        <w:jc w:val="both"/>
        <w:rPr>
          <w:rFonts w:cs="Times New Roman"/>
          <w:sz w:val="26"/>
          <w:szCs w:val="26"/>
          <w:rtl/>
          <w:lang w:eastAsia="fr-FR"/>
          <w:rPrChange w:id="2968" w:author="SRO">
            <w:rPr>
              <w:rFonts w:cs="Times New Roman"/>
              <w:sz w:val="26"/>
              <w:szCs w:val="26"/>
              <w:rtl/>
              <w:lang w:eastAsia="fr-FR"/>
            </w:rPr>
          </w:rPrChange>
        </w:rPr>
        <w:pPrChange w:id="2969" w:author="SRO" w:date="2011-02-21T10:15:00Z">
          <w:pPr>
            <w:pStyle w:val="Sansinterligne1"/>
            <w:numPr>
              <w:ilvl w:val="1"/>
              <w:numId w:val="28"/>
            </w:numPr>
            <w:tabs>
              <w:tab w:val="right" w:pos="585"/>
              <w:tab w:val="num" w:pos="1080"/>
            </w:tabs>
            <w:bidi/>
            <w:spacing w:after="240"/>
            <w:ind w:left="34"/>
            <w:jc w:val="both"/>
          </w:pPr>
        </w:pPrChange>
      </w:pPr>
      <w:r w:rsidRPr="000F3EE9">
        <w:rPr>
          <w:rFonts w:cs="Times New Roman" w:hint="eastAsia"/>
          <w:sz w:val="26"/>
          <w:szCs w:val="26"/>
          <w:rtl/>
          <w:lang w:eastAsia="fr-FR"/>
          <w:rPrChange w:id="2970" w:author="SRO">
            <w:rPr>
              <w:rFonts w:cs="Times New Roman" w:hint="eastAsia"/>
              <w:sz w:val="26"/>
              <w:szCs w:val="26"/>
              <w:rtl/>
              <w:lang w:eastAsia="fr-FR"/>
            </w:rPr>
          </w:rPrChange>
        </w:rPr>
        <w:t>وأشار</w:t>
      </w:r>
      <w:r w:rsidRPr="000F3EE9">
        <w:rPr>
          <w:rFonts w:cs="Times New Roman"/>
          <w:sz w:val="26"/>
          <w:szCs w:val="26"/>
          <w:rtl/>
          <w:lang w:eastAsia="fr-FR"/>
          <w:rPrChange w:id="2971" w:author="SRO">
            <w:rPr>
              <w:rFonts w:cs="Times New Roman"/>
              <w:sz w:val="26"/>
              <w:szCs w:val="26"/>
              <w:rtl/>
              <w:lang w:eastAsia="fr-FR"/>
            </w:rPr>
          </w:rPrChange>
        </w:rPr>
        <w:t xml:space="preserve"> </w:t>
      </w:r>
      <w:r w:rsidRPr="000F3EE9">
        <w:rPr>
          <w:rFonts w:cs="Times New Roman" w:hint="eastAsia"/>
          <w:sz w:val="26"/>
          <w:szCs w:val="26"/>
          <w:rtl/>
          <w:lang w:eastAsia="fr-FR"/>
          <w:rPrChange w:id="2972" w:author="SRO">
            <w:rPr>
              <w:rFonts w:cs="Times New Roman" w:hint="eastAsia"/>
              <w:sz w:val="26"/>
              <w:szCs w:val="26"/>
              <w:rtl/>
              <w:lang w:eastAsia="fr-FR"/>
            </w:rPr>
          </w:rPrChange>
        </w:rPr>
        <w:t>السيد</w:t>
      </w:r>
      <w:r w:rsidRPr="000F3EE9">
        <w:rPr>
          <w:rFonts w:cs="Times New Roman"/>
          <w:sz w:val="26"/>
          <w:szCs w:val="26"/>
          <w:rtl/>
          <w:lang w:eastAsia="fr-FR"/>
          <w:rPrChange w:id="2973" w:author="SRO">
            <w:rPr>
              <w:rFonts w:cs="Times New Roman"/>
              <w:sz w:val="26"/>
              <w:szCs w:val="26"/>
              <w:rtl/>
              <w:lang w:eastAsia="fr-FR"/>
            </w:rPr>
          </w:rPrChange>
        </w:rPr>
        <w:t xml:space="preserve"> </w:t>
      </w:r>
      <w:r w:rsidRPr="000F3EE9">
        <w:rPr>
          <w:rFonts w:cs="Times New Roman" w:hint="eastAsia"/>
          <w:sz w:val="26"/>
          <w:szCs w:val="26"/>
          <w:rtl/>
          <w:lang w:eastAsia="fr-FR"/>
          <w:rPrChange w:id="2974" w:author="SRO">
            <w:rPr>
              <w:rFonts w:cs="Times New Roman" w:hint="eastAsia"/>
              <w:sz w:val="26"/>
              <w:szCs w:val="26"/>
              <w:rtl/>
              <w:lang w:eastAsia="fr-FR"/>
            </w:rPr>
          </w:rPrChange>
        </w:rPr>
        <w:t>بوجدارية</w:t>
      </w:r>
      <w:r w:rsidRPr="000F3EE9">
        <w:rPr>
          <w:rFonts w:cs="Times New Roman"/>
          <w:sz w:val="26"/>
          <w:szCs w:val="26"/>
          <w:rtl/>
          <w:lang w:eastAsia="fr-FR"/>
          <w:rPrChange w:id="2975" w:author="SRO">
            <w:rPr>
              <w:rFonts w:cs="Times New Roman"/>
              <w:sz w:val="26"/>
              <w:szCs w:val="26"/>
              <w:rtl/>
              <w:lang w:eastAsia="fr-FR"/>
            </w:rPr>
          </w:rPrChange>
        </w:rPr>
        <w:t xml:space="preserve"> </w:t>
      </w:r>
      <w:r w:rsidRPr="000F3EE9">
        <w:rPr>
          <w:rFonts w:cs="Times New Roman" w:hint="eastAsia"/>
          <w:sz w:val="26"/>
          <w:szCs w:val="26"/>
          <w:rtl/>
          <w:lang w:eastAsia="fr-FR"/>
          <w:rPrChange w:id="2976" w:author="SRO">
            <w:rPr>
              <w:rFonts w:cs="Times New Roman" w:hint="eastAsia"/>
              <w:sz w:val="26"/>
              <w:szCs w:val="26"/>
              <w:rtl/>
              <w:lang w:eastAsia="fr-FR"/>
            </w:rPr>
          </w:rPrChange>
        </w:rPr>
        <w:t>إلى</w:t>
      </w:r>
      <w:r w:rsidRPr="000F3EE9">
        <w:rPr>
          <w:rFonts w:cs="Times New Roman"/>
          <w:sz w:val="26"/>
          <w:szCs w:val="26"/>
          <w:rtl/>
          <w:lang w:eastAsia="fr-FR"/>
          <w:rPrChange w:id="2977" w:author="SRO">
            <w:rPr>
              <w:rFonts w:cs="Times New Roman"/>
              <w:sz w:val="26"/>
              <w:szCs w:val="26"/>
              <w:rtl/>
              <w:lang w:eastAsia="fr-FR"/>
            </w:rPr>
          </w:rPrChange>
        </w:rPr>
        <w:t xml:space="preserve"> </w:t>
      </w:r>
      <w:r w:rsidRPr="000F3EE9">
        <w:rPr>
          <w:rFonts w:cs="Times New Roman" w:hint="eastAsia"/>
          <w:sz w:val="26"/>
          <w:szCs w:val="26"/>
          <w:rtl/>
          <w:lang w:eastAsia="fr-FR"/>
          <w:rPrChange w:id="2978" w:author="SRO">
            <w:rPr>
              <w:rFonts w:cs="Times New Roman" w:hint="eastAsia"/>
              <w:sz w:val="26"/>
              <w:szCs w:val="26"/>
              <w:rtl/>
              <w:lang w:eastAsia="fr-FR"/>
            </w:rPr>
          </w:rPrChange>
        </w:rPr>
        <w:t>بعض</w:t>
      </w:r>
      <w:r w:rsidRPr="000F3EE9">
        <w:rPr>
          <w:rFonts w:cs="Times New Roman"/>
          <w:sz w:val="26"/>
          <w:szCs w:val="26"/>
          <w:rtl/>
          <w:lang w:eastAsia="fr-FR"/>
          <w:rPrChange w:id="2979" w:author="SRO">
            <w:rPr>
              <w:rFonts w:cs="Times New Roman"/>
              <w:sz w:val="26"/>
              <w:szCs w:val="26"/>
              <w:rtl/>
              <w:lang w:eastAsia="fr-FR"/>
            </w:rPr>
          </w:rPrChange>
        </w:rPr>
        <w:t xml:space="preserve"> </w:t>
      </w:r>
      <w:r w:rsidRPr="000F3EE9">
        <w:rPr>
          <w:rFonts w:cs="Times New Roman" w:hint="eastAsia"/>
          <w:sz w:val="26"/>
          <w:szCs w:val="26"/>
          <w:rtl/>
          <w:lang w:eastAsia="fr-FR"/>
          <w:rPrChange w:id="2980" w:author="SRO">
            <w:rPr>
              <w:rFonts w:cs="Times New Roman" w:hint="eastAsia"/>
              <w:sz w:val="26"/>
              <w:szCs w:val="26"/>
              <w:rtl/>
              <w:lang w:eastAsia="fr-FR"/>
            </w:rPr>
          </w:rPrChange>
        </w:rPr>
        <w:t>الإنجازات،</w:t>
      </w:r>
      <w:r w:rsidRPr="000F3EE9">
        <w:rPr>
          <w:rFonts w:cs="Times New Roman"/>
          <w:sz w:val="26"/>
          <w:szCs w:val="26"/>
          <w:rtl/>
          <w:lang w:eastAsia="fr-FR"/>
          <w:rPrChange w:id="2981" w:author="SRO">
            <w:rPr>
              <w:rFonts w:cs="Times New Roman"/>
              <w:sz w:val="26"/>
              <w:szCs w:val="26"/>
              <w:rtl/>
              <w:lang w:eastAsia="fr-FR"/>
            </w:rPr>
          </w:rPrChange>
        </w:rPr>
        <w:t xml:space="preserve"> </w:t>
      </w:r>
      <w:r w:rsidRPr="000F3EE9">
        <w:rPr>
          <w:rFonts w:cs="Times New Roman" w:hint="eastAsia"/>
          <w:sz w:val="26"/>
          <w:szCs w:val="26"/>
          <w:rtl/>
          <w:lang w:eastAsia="fr-FR"/>
          <w:rPrChange w:id="2982" w:author="SRO">
            <w:rPr>
              <w:rFonts w:cs="Times New Roman" w:hint="eastAsia"/>
              <w:sz w:val="26"/>
              <w:szCs w:val="26"/>
              <w:rtl/>
              <w:lang w:eastAsia="fr-FR"/>
            </w:rPr>
          </w:rPrChange>
        </w:rPr>
        <w:t>بما</w:t>
      </w:r>
      <w:r w:rsidRPr="000F3EE9">
        <w:rPr>
          <w:rFonts w:cs="Times New Roman"/>
          <w:sz w:val="26"/>
          <w:szCs w:val="26"/>
          <w:rtl/>
          <w:lang w:eastAsia="fr-FR"/>
          <w:rPrChange w:id="2983" w:author="SRO">
            <w:rPr>
              <w:rFonts w:cs="Times New Roman"/>
              <w:sz w:val="26"/>
              <w:szCs w:val="26"/>
              <w:rtl/>
              <w:lang w:eastAsia="fr-FR"/>
            </w:rPr>
          </w:rPrChange>
        </w:rPr>
        <w:t xml:space="preserve"> </w:t>
      </w:r>
      <w:r w:rsidRPr="000F3EE9">
        <w:rPr>
          <w:rFonts w:cs="Times New Roman" w:hint="eastAsia"/>
          <w:sz w:val="26"/>
          <w:szCs w:val="26"/>
          <w:rtl/>
          <w:lang w:eastAsia="fr-FR"/>
          <w:rPrChange w:id="2984" w:author="SRO">
            <w:rPr>
              <w:rFonts w:cs="Times New Roman" w:hint="eastAsia"/>
              <w:sz w:val="26"/>
              <w:szCs w:val="26"/>
              <w:rtl/>
              <w:lang w:eastAsia="fr-FR"/>
            </w:rPr>
          </w:rPrChange>
        </w:rPr>
        <w:t>في</w:t>
      </w:r>
      <w:r w:rsidRPr="000F3EE9">
        <w:rPr>
          <w:rFonts w:cs="Times New Roman"/>
          <w:sz w:val="26"/>
          <w:szCs w:val="26"/>
          <w:rtl/>
          <w:lang w:eastAsia="fr-FR"/>
          <w:rPrChange w:id="2985" w:author="SRO">
            <w:rPr>
              <w:rFonts w:cs="Times New Roman"/>
              <w:sz w:val="26"/>
              <w:szCs w:val="26"/>
              <w:rtl/>
              <w:lang w:eastAsia="fr-FR"/>
            </w:rPr>
          </w:rPrChange>
        </w:rPr>
        <w:t xml:space="preserve"> </w:t>
      </w:r>
      <w:r w:rsidRPr="000F3EE9">
        <w:rPr>
          <w:rFonts w:cs="Times New Roman" w:hint="eastAsia"/>
          <w:sz w:val="26"/>
          <w:szCs w:val="26"/>
          <w:rtl/>
          <w:lang w:eastAsia="fr-FR"/>
          <w:rPrChange w:id="2986" w:author="SRO">
            <w:rPr>
              <w:rFonts w:cs="Times New Roman" w:hint="eastAsia"/>
              <w:sz w:val="26"/>
              <w:szCs w:val="26"/>
              <w:rtl/>
              <w:lang w:eastAsia="fr-FR"/>
            </w:rPr>
          </w:rPrChange>
        </w:rPr>
        <w:t>ذلك</w:t>
      </w:r>
      <w:r w:rsidRPr="000F3EE9">
        <w:rPr>
          <w:rFonts w:cs="Times New Roman"/>
          <w:sz w:val="26"/>
          <w:szCs w:val="26"/>
          <w:rtl/>
          <w:lang w:eastAsia="fr-FR"/>
          <w:rPrChange w:id="2987" w:author="SRO">
            <w:rPr>
              <w:rFonts w:cs="Times New Roman"/>
              <w:sz w:val="26"/>
              <w:szCs w:val="26"/>
              <w:rtl/>
              <w:lang w:eastAsia="fr-FR"/>
            </w:rPr>
          </w:rPrChange>
        </w:rPr>
        <w:t xml:space="preserve"> </w:t>
      </w:r>
      <w:r w:rsidRPr="000F3EE9">
        <w:rPr>
          <w:rFonts w:cs="Times New Roman" w:hint="eastAsia"/>
          <w:sz w:val="26"/>
          <w:szCs w:val="26"/>
          <w:rtl/>
          <w:lang w:eastAsia="fr-FR"/>
          <w:rPrChange w:id="2988" w:author="SRO">
            <w:rPr>
              <w:rFonts w:cs="Times New Roman" w:hint="eastAsia"/>
              <w:sz w:val="26"/>
              <w:szCs w:val="26"/>
              <w:rtl/>
              <w:lang w:eastAsia="fr-FR"/>
            </w:rPr>
          </w:rPrChange>
        </w:rPr>
        <w:t>سريان</w:t>
      </w:r>
      <w:r w:rsidRPr="000F3EE9">
        <w:rPr>
          <w:rFonts w:cs="Times New Roman"/>
          <w:sz w:val="26"/>
          <w:szCs w:val="26"/>
          <w:rtl/>
          <w:lang w:eastAsia="fr-FR"/>
          <w:rPrChange w:id="2989" w:author="SRO">
            <w:rPr>
              <w:rFonts w:cs="Times New Roman"/>
              <w:sz w:val="26"/>
              <w:szCs w:val="26"/>
              <w:rtl/>
              <w:lang w:eastAsia="fr-FR"/>
            </w:rPr>
          </w:rPrChange>
        </w:rPr>
        <w:t xml:space="preserve"> </w:t>
      </w:r>
      <w:r w:rsidRPr="000F3EE9">
        <w:rPr>
          <w:rFonts w:cs="Times New Roman" w:hint="eastAsia"/>
          <w:sz w:val="26"/>
          <w:szCs w:val="26"/>
          <w:rtl/>
          <w:lang w:eastAsia="fr-FR"/>
          <w:rPrChange w:id="2990" w:author="SRO">
            <w:rPr>
              <w:rFonts w:cs="Times New Roman" w:hint="eastAsia"/>
              <w:sz w:val="26"/>
              <w:szCs w:val="26"/>
              <w:rtl/>
              <w:lang w:eastAsia="fr-FR"/>
            </w:rPr>
          </w:rPrChange>
        </w:rPr>
        <w:t>مفعول</w:t>
      </w:r>
      <w:r w:rsidRPr="000F3EE9">
        <w:rPr>
          <w:rFonts w:cs="Times New Roman"/>
          <w:sz w:val="26"/>
          <w:szCs w:val="26"/>
          <w:rtl/>
          <w:lang w:eastAsia="fr-FR"/>
          <w:rPrChange w:id="2991" w:author="SRO">
            <w:rPr>
              <w:rFonts w:cs="Times New Roman"/>
              <w:sz w:val="26"/>
              <w:szCs w:val="26"/>
              <w:rtl/>
              <w:lang w:eastAsia="fr-FR"/>
            </w:rPr>
          </w:rPrChange>
        </w:rPr>
        <w:t xml:space="preserve"> </w:t>
      </w:r>
      <w:r w:rsidRPr="000F3EE9">
        <w:rPr>
          <w:rFonts w:cs="Times New Roman" w:hint="eastAsia"/>
          <w:sz w:val="26"/>
          <w:szCs w:val="26"/>
          <w:rtl/>
          <w:lang w:eastAsia="fr-FR"/>
          <w:rPrChange w:id="2992" w:author="SRO">
            <w:rPr>
              <w:rFonts w:cs="Times New Roman" w:hint="eastAsia"/>
              <w:sz w:val="26"/>
              <w:szCs w:val="26"/>
              <w:rtl/>
              <w:lang w:eastAsia="fr-FR"/>
            </w:rPr>
          </w:rPrChange>
        </w:rPr>
        <w:t>اتفاق</w:t>
      </w:r>
      <w:r w:rsidRPr="000F3EE9">
        <w:rPr>
          <w:rFonts w:cs="Times New Roman"/>
          <w:sz w:val="26"/>
          <w:szCs w:val="26"/>
          <w:rtl/>
          <w:lang w:eastAsia="fr-FR"/>
          <w:rPrChange w:id="2993" w:author="SRO">
            <w:rPr>
              <w:rFonts w:cs="Times New Roman"/>
              <w:sz w:val="26"/>
              <w:szCs w:val="26"/>
              <w:rtl/>
              <w:lang w:eastAsia="fr-FR"/>
            </w:rPr>
          </w:rPrChange>
        </w:rPr>
        <w:t xml:space="preserve"> </w:t>
      </w:r>
      <w:r w:rsidRPr="000F3EE9">
        <w:rPr>
          <w:rFonts w:cs="Times New Roman" w:hint="eastAsia"/>
          <w:sz w:val="26"/>
          <w:szCs w:val="26"/>
          <w:rtl/>
          <w:lang w:eastAsia="fr-FR"/>
          <w:rPrChange w:id="2994" w:author="SRO">
            <w:rPr>
              <w:rFonts w:cs="Times New Roman" w:hint="eastAsia"/>
              <w:sz w:val="26"/>
              <w:szCs w:val="26"/>
              <w:rtl/>
              <w:lang w:eastAsia="fr-FR"/>
            </w:rPr>
          </w:rPrChange>
        </w:rPr>
        <w:t>لتجنب</w:t>
      </w:r>
      <w:r w:rsidRPr="000F3EE9">
        <w:rPr>
          <w:rFonts w:cs="Times New Roman"/>
          <w:sz w:val="26"/>
          <w:szCs w:val="26"/>
          <w:rtl/>
          <w:lang w:eastAsia="fr-FR"/>
          <w:rPrChange w:id="2995" w:author="SRO">
            <w:rPr>
              <w:rFonts w:cs="Times New Roman"/>
              <w:sz w:val="26"/>
              <w:szCs w:val="26"/>
              <w:rtl/>
              <w:lang w:eastAsia="fr-FR"/>
            </w:rPr>
          </w:rPrChange>
        </w:rPr>
        <w:t xml:space="preserve"> </w:t>
      </w:r>
      <w:r w:rsidRPr="000F3EE9">
        <w:rPr>
          <w:rFonts w:cs="Times New Roman" w:hint="eastAsia"/>
          <w:sz w:val="26"/>
          <w:szCs w:val="26"/>
          <w:rtl/>
          <w:lang w:eastAsia="fr-FR"/>
          <w:rPrChange w:id="2996" w:author="SRO">
            <w:rPr>
              <w:rFonts w:cs="Times New Roman" w:hint="eastAsia"/>
              <w:sz w:val="26"/>
              <w:szCs w:val="26"/>
              <w:rtl/>
              <w:lang w:eastAsia="fr-FR"/>
            </w:rPr>
          </w:rPrChange>
        </w:rPr>
        <w:t>الازدواج</w:t>
      </w:r>
      <w:r w:rsidRPr="000F3EE9">
        <w:rPr>
          <w:rFonts w:cs="Times New Roman"/>
          <w:sz w:val="26"/>
          <w:szCs w:val="26"/>
          <w:rtl/>
          <w:lang w:eastAsia="fr-FR"/>
          <w:rPrChange w:id="2997" w:author="SRO">
            <w:rPr>
              <w:rFonts w:cs="Times New Roman"/>
              <w:sz w:val="26"/>
              <w:szCs w:val="26"/>
              <w:rtl/>
              <w:lang w:eastAsia="fr-FR"/>
            </w:rPr>
          </w:rPrChange>
        </w:rPr>
        <w:t xml:space="preserve"> </w:t>
      </w:r>
      <w:r w:rsidRPr="000F3EE9">
        <w:rPr>
          <w:rFonts w:cs="Times New Roman" w:hint="eastAsia"/>
          <w:sz w:val="26"/>
          <w:szCs w:val="26"/>
          <w:rtl/>
          <w:lang w:eastAsia="fr-FR"/>
          <w:rPrChange w:id="2998" w:author="SRO">
            <w:rPr>
              <w:rFonts w:cs="Times New Roman" w:hint="eastAsia"/>
              <w:sz w:val="26"/>
              <w:szCs w:val="26"/>
              <w:rtl/>
              <w:lang w:eastAsia="fr-FR"/>
            </w:rPr>
          </w:rPrChange>
        </w:rPr>
        <w:t>الضريبي</w:t>
      </w:r>
      <w:r w:rsidRPr="000F3EE9">
        <w:rPr>
          <w:rFonts w:cs="Times New Roman"/>
          <w:sz w:val="26"/>
          <w:szCs w:val="26"/>
          <w:rtl/>
          <w:lang w:eastAsia="fr-FR"/>
          <w:rPrChange w:id="2999" w:author="SRO">
            <w:rPr>
              <w:rFonts w:cs="Times New Roman"/>
              <w:sz w:val="26"/>
              <w:szCs w:val="26"/>
              <w:rtl/>
              <w:lang w:eastAsia="fr-FR"/>
            </w:rPr>
          </w:rPrChange>
        </w:rPr>
        <w:t xml:space="preserve"> </w:t>
      </w:r>
      <w:r w:rsidRPr="000F3EE9">
        <w:rPr>
          <w:rFonts w:cs="Times New Roman" w:hint="eastAsia"/>
          <w:sz w:val="26"/>
          <w:szCs w:val="26"/>
          <w:rtl/>
          <w:lang w:eastAsia="fr-FR"/>
          <w:rPrChange w:id="3000" w:author="SRO">
            <w:rPr>
              <w:rFonts w:cs="Times New Roman" w:hint="eastAsia"/>
              <w:sz w:val="26"/>
              <w:szCs w:val="26"/>
              <w:rtl/>
              <w:lang w:eastAsia="fr-FR"/>
            </w:rPr>
          </w:rPrChange>
        </w:rPr>
        <w:t>وبروز</w:t>
      </w:r>
      <w:r w:rsidRPr="000F3EE9">
        <w:rPr>
          <w:rFonts w:cs="Times New Roman"/>
          <w:sz w:val="26"/>
          <w:szCs w:val="26"/>
          <w:rtl/>
          <w:lang w:eastAsia="fr-FR"/>
          <w:rPrChange w:id="3001" w:author="SRO">
            <w:rPr>
              <w:rFonts w:cs="Times New Roman"/>
              <w:sz w:val="26"/>
              <w:szCs w:val="26"/>
              <w:rtl/>
              <w:lang w:eastAsia="fr-FR"/>
            </w:rPr>
          </w:rPrChange>
        </w:rPr>
        <w:t xml:space="preserve"> </w:t>
      </w:r>
      <w:r w:rsidRPr="000F3EE9">
        <w:rPr>
          <w:rFonts w:cs="Times New Roman" w:hint="eastAsia"/>
          <w:sz w:val="26"/>
          <w:szCs w:val="26"/>
          <w:rtl/>
          <w:lang w:eastAsia="fr-FR"/>
          <w:rPrChange w:id="3002" w:author="SRO">
            <w:rPr>
              <w:rFonts w:cs="Times New Roman" w:hint="eastAsia"/>
              <w:sz w:val="26"/>
              <w:szCs w:val="26"/>
              <w:rtl/>
              <w:lang w:eastAsia="fr-FR"/>
            </w:rPr>
          </w:rPrChange>
        </w:rPr>
        <w:t>اللجنة</w:t>
      </w:r>
      <w:r w:rsidRPr="000F3EE9">
        <w:rPr>
          <w:rFonts w:cs="Times New Roman"/>
          <w:sz w:val="26"/>
          <w:szCs w:val="26"/>
          <w:rtl/>
          <w:lang w:eastAsia="fr-FR"/>
          <w:rPrChange w:id="3003" w:author="SRO">
            <w:rPr>
              <w:rFonts w:cs="Times New Roman"/>
              <w:sz w:val="26"/>
              <w:szCs w:val="26"/>
              <w:rtl/>
              <w:lang w:eastAsia="fr-FR"/>
            </w:rPr>
          </w:rPrChange>
        </w:rPr>
        <w:t xml:space="preserve"> </w:t>
      </w:r>
      <w:r w:rsidRPr="000F3EE9">
        <w:rPr>
          <w:rFonts w:cs="Times New Roman" w:hint="eastAsia"/>
          <w:sz w:val="26"/>
          <w:szCs w:val="26"/>
          <w:rtl/>
          <w:lang w:eastAsia="fr-FR"/>
          <w:rPrChange w:id="3004" w:author="SRO">
            <w:rPr>
              <w:rFonts w:cs="Times New Roman" w:hint="eastAsia"/>
              <w:sz w:val="26"/>
              <w:szCs w:val="26"/>
              <w:rtl/>
              <w:lang w:eastAsia="fr-FR"/>
            </w:rPr>
          </w:rPrChange>
        </w:rPr>
        <w:t>المغاربية</w:t>
      </w:r>
      <w:r w:rsidRPr="000F3EE9">
        <w:rPr>
          <w:rFonts w:cs="Times New Roman"/>
          <w:sz w:val="26"/>
          <w:szCs w:val="26"/>
          <w:rtl/>
          <w:lang w:eastAsia="fr-FR"/>
          <w:rPrChange w:id="3005" w:author="SRO">
            <w:rPr>
              <w:rFonts w:cs="Times New Roman"/>
              <w:sz w:val="26"/>
              <w:szCs w:val="26"/>
              <w:rtl/>
              <w:lang w:eastAsia="fr-FR"/>
            </w:rPr>
          </w:rPrChange>
        </w:rPr>
        <w:t xml:space="preserve"> </w:t>
      </w:r>
      <w:r w:rsidRPr="000F3EE9">
        <w:rPr>
          <w:rFonts w:cs="Times New Roman" w:hint="eastAsia"/>
          <w:sz w:val="26"/>
          <w:szCs w:val="26"/>
          <w:rtl/>
          <w:lang w:eastAsia="fr-FR"/>
          <w:rPrChange w:id="3006" w:author="SRO">
            <w:rPr>
              <w:rFonts w:cs="Times New Roman" w:hint="eastAsia"/>
              <w:sz w:val="26"/>
              <w:szCs w:val="26"/>
              <w:rtl/>
              <w:lang w:eastAsia="fr-FR"/>
            </w:rPr>
          </w:rPrChange>
        </w:rPr>
        <w:t>للتأمين</w:t>
      </w:r>
      <w:r w:rsidRPr="000F3EE9">
        <w:rPr>
          <w:rFonts w:cs="Times New Roman"/>
          <w:sz w:val="26"/>
          <w:szCs w:val="26"/>
          <w:rtl/>
          <w:lang w:eastAsia="fr-FR"/>
          <w:rPrChange w:id="3007" w:author="SRO">
            <w:rPr>
              <w:rFonts w:cs="Times New Roman"/>
              <w:sz w:val="26"/>
              <w:szCs w:val="26"/>
              <w:rtl/>
              <w:lang w:eastAsia="fr-FR"/>
            </w:rPr>
          </w:rPrChange>
        </w:rPr>
        <w:t xml:space="preserve"> </w:t>
      </w:r>
      <w:r w:rsidRPr="000F3EE9">
        <w:rPr>
          <w:rFonts w:cs="Times New Roman" w:hint="eastAsia"/>
          <w:sz w:val="26"/>
          <w:szCs w:val="26"/>
          <w:rtl/>
          <w:lang w:eastAsia="fr-FR"/>
          <w:rPrChange w:id="3008" w:author="SRO">
            <w:rPr>
              <w:rFonts w:cs="Times New Roman" w:hint="eastAsia"/>
              <w:sz w:val="26"/>
              <w:szCs w:val="26"/>
              <w:rtl/>
              <w:lang w:eastAsia="fr-FR"/>
            </w:rPr>
          </w:rPrChange>
        </w:rPr>
        <w:t>وإعادة</w:t>
      </w:r>
      <w:r w:rsidRPr="000F3EE9">
        <w:rPr>
          <w:rFonts w:cs="Times New Roman"/>
          <w:sz w:val="26"/>
          <w:szCs w:val="26"/>
          <w:rtl/>
          <w:lang w:eastAsia="fr-FR"/>
          <w:rPrChange w:id="3009" w:author="SRO">
            <w:rPr>
              <w:rFonts w:cs="Times New Roman"/>
              <w:sz w:val="26"/>
              <w:szCs w:val="26"/>
              <w:rtl/>
              <w:lang w:eastAsia="fr-FR"/>
            </w:rPr>
          </w:rPrChange>
        </w:rPr>
        <w:t xml:space="preserve"> </w:t>
      </w:r>
      <w:r w:rsidRPr="000F3EE9">
        <w:rPr>
          <w:rFonts w:cs="Times New Roman" w:hint="eastAsia"/>
          <w:sz w:val="26"/>
          <w:szCs w:val="26"/>
          <w:rtl/>
          <w:lang w:eastAsia="fr-FR"/>
          <w:rPrChange w:id="3010" w:author="SRO">
            <w:rPr>
              <w:rFonts w:cs="Times New Roman" w:hint="eastAsia"/>
              <w:sz w:val="26"/>
              <w:szCs w:val="26"/>
              <w:rtl/>
              <w:lang w:eastAsia="fr-FR"/>
            </w:rPr>
          </w:rPrChange>
        </w:rPr>
        <w:t>التأمين،</w:t>
      </w:r>
      <w:r w:rsidRPr="000F3EE9">
        <w:rPr>
          <w:rFonts w:cs="Times New Roman"/>
          <w:sz w:val="26"/>
          <w:szCs w:val="26"/>
          <w:rtl/>
          <w:lang w:eastAsia="fr-FR"/>
          <w:rPrChange w:id="3011" w:author="SRO">
            <w:rPr>
              <w:rFonts w:cs="Times New Roman"/>
              <w:sz w:val="26"/>
              <w:szCs w:val="26"/>
              <w:rtl/>
              <w:lang w:eastAsia="fr-FR"/>
            </w:rPr>
          </w:rPrChange>
        </w:rPr>
        <w:t xml:space="preserve"> </w:t>
      </w:r>
      <w:r w:rsidRPr="000F3EE9">
        <w:rPr>
          <w:rFonts w:cs="Times New Roman" w:hint="eastAsia"/>
          <w:sz w:val="26"/>
          <w:szCs w:val="26"/>
          <w:rtl/>
          <w:lang w:eastAsia="fr-FR"/>
          <w:rPrChange w:id="3012" w:author="SRO">
            <w:rPr>
              <w:rFonts w:cs="Times New Roman" w:hint="eastAsia"/>
              <w:sz w:val="26"/>
              <w:szCs w:val="26"/>
              <w:rtl/>
              <w:lang w:eastAsia="fr-FR"/>
            </w:rPr>
          </w:rPrChange>
        </w:rPr>
        <w:t>وإنشاء</w:t>
      </w:r>
      <w:r w:rsidRPr="000F3EE9">
        <w:rPr>
          <w:rFonts w:cs="Times New Roman"/>
          <w:sz w:val="26"/>
          <w:szCs w:val="26"/>
          <w:rtl/>
          <w:lang w:eastAsia="fr-FR"/>
          <w:rPrChange w:id="3013" w:author="SRO">
            <w:rPr>
              <w:rFonts w:cs="Times New Roman"/>
              <w:sz w:val="26"/>
              <w:szCs w:val="26"/>
              <w:rtl/>
              <w:lang w:eastAsia="fr-FR"/>
            </w:rPr>
          </w:rPrChange>
        </w:rPr>
        <w:t xml:space="preserve"> </w:t>
      </w:r>
      <w:r w:rsidRPr="000F3EE9">
        <w:rPr>
          <w:rFonts w:cs="Times New Roman" w:hint="eastAsia"/>
          <w:sz w:val="26"/>
          <w:szCs w:val="26"/>
          <w:rtl/>
          <w:lang w:eastAsia="fr-FR"/>
          <w:rPrChange w:id="3014" w:author="SRO">
            <w:rPr>
              <w:rFonts w:cs="Times New Roman" w:hint="eastAsia"/>
              <w:sz w:val="26"/>
              <w:szCs w:val="26"/>
              <w:rtl/>
              <w:lang w:eastAsia="fr-FR"/>
            </w:rPr>
          </w:rPrChange>
        </w:rPr>
        <w:t>نظام</w:t>
      </w:r>
      <w:r w:rsidRPr="000F3EE9">
        <w:rPr>
          <w:rFonts w:cs="Times New Roman"/>
          <w:sz w:val="26"/>
          <w:szCs w:val="26"/>
          <w:rtl/>
          <w:lang w:eastAsia="fr-FR"/>
          <w:rPrChange w:id="3015" w:author="SRO">
            <w:rPr>
              <w:rFonts w:cs="Times New Roman"/>
              <w:sz w:val="26"/>
              <w:szCs w:val="26"/>
              <w:rtl/>
              <w:lang w:eastAsia="fr-FR"/>
            </w:rPr>
          </w:rPrChange>
        </w:rPr>
        <w:t xml:space="preserve"> </w:t>
      </w:r>
      <w:r w:rsidRPr="000F3EE9">
        <w:rPr>
          <w:rFonts w:cs="Times New Roman" w:hint="eastAsia"/>
          <w:sz w:val="26"/>
          <w:szCs w:val="26"/>
          <w:rtl/>
          <w:lang w:eastAsia="fr-FR"/>
          <w:rPrChange w:id="3016" w:author="SRO">
            <w:rPr>
              <w:rFonts w:cs="Times New Roman" w:hint="eastAsia"/>
              <w:sz w:val="26"/>
              <w:szCs w:val="26"/>
              <w:rtl/>
              <w:lang w:eastAsia="fr-FR"/>
            </w:rPr>
          </w:rPrChange>
        </w:rPr>
        <w:t>للمدفوعات</w:t>
      </w:r>
      <w:r w:rsidRPr="000F3EE9">
        <w:rPr>
          <w:rFonts w:cs="Times New Roman"/>
          <w:sz w:val="26"/>
          <w:szCs w:val="26"/>
          <w:rtl/>
          <w:lang w:eastAsia="fr-FR"/>
          <w:rPrChange w:id="3017" w:author="SRO">
            <w:rPr>
              <w:rFonts w:cs="Times New Roman"/>
              <w:sz w:val="26"/>
              <w:szCs w:val="26"/>
              <w:rtl/>
              <w:lang w:eastAsia="fr-FR"/>
            </w:rPr>
          </w:rPrChange>
        </w:rPr>
        <w:t xml:space="preserve"> </w:t>
      </w:r>
      <w:r w:rsidRPr="000F3EE9">
        <w:rPr>
          <w:rFonts w:cs="Times New Roman" w:hint="eastAsia"/>
          <w:sz w:val="26"/>
          <w:szCs w:val="26"/>
          <w:rtl/>
          <w:lang w:eastAsia="fr-FR"/>
          <w:rPrChange w:id="3018" w:author="SRO">
            <w:rPr>
              <w:rFonts w:cs="Times New Roman" w:hint="eastAsia"/>
              <w:sz w:val="26"/>
              <w:szCs w:val="26"/>
              <w:rtl/>
              <w:lang w:eastAsia="fr-FR"/>
            </w:rPr>
          </w:rPrChange>
        </w:rPr>
        <w:t>بين</w:t>
      </w:r>
      <w:r w:rsidRPr="000F3EE9">
        <w:rPr>
          <w:rFonts w:cs="Times New Roman"/>
          <w:sz w:val="26"/>
          <w:szCs w:val="26"/>
          <w:rtl/>
          <w:lang w:eastAsia="fr-FR"/>
          <w:rPrChange w:id="3019" w:author="SRO">
            <w:rPr>
              <w:rFonts w:cs="Times New Roman"/>
              <w:sz w:val="26"/>
              <w:szCs w:val="26"/>
              <w:rtl/>
              <w:lang w:eastAsia="fr-FR"/>
            </w:rPr>
          </w:rPrChange>
        </w:rPr>
        <w:t xml:space="preserve"> </w:t>
      </w:r>
      <w:r w:rsidRPr="000F3EE9">
        <w:rPr>
          <w:rFonts w:cs="Times New Roman" w:hint="eastAsia"/>
          <w:sz w:val="26"/>
          <w:szCs w:val="26"/>
          <w:rtl/>
          <w:lang w:eastAsia="fr-FR"/>
          <w:rPrChange w:id="3020" w:author="SRO">
            <w:rPr>
              <w:rFonts w:cs="Times New Roman" w:hint="eastAsia"/>
              <w:sz w:val="26"/>
              <w:szCs w:val="26"/>
              <w:rtl/>
              <w:lang w:eastAsia="fr-FR"/>
            </w:rPr>
          </w:rPrChange>
        </w:rPr>
        <w:t>المصارف</w:t>
      </w:r>
      <w:r w:rsidRPr="000F3EE9">
        <w:rPr>
          <w:rFonts w:cs="Times New Roman"/>
          <w:sz w:val="26"/>
          <w:szCs w:val="26"/>
          <w:rtl/>
          <w:lang w:eastAsia="fr-FR"/>
          <w:rPrChange w:id="3021" w:author="SRO">
            <w:rPr>
              <w:rFonts w:cs="Times New Roman"/>
              <w:sz w:val="26"/>
              <w:szCs w:val="26"/>
              <w:rtl/>
              <w:lang w:eastAsia="fr-FR"/>
            </w:rPr>
          </w:rPrChange>
        </w:rPr>
        <w:t xml:space="preserve"> </w:t>
      </w:r>
      <w:r w:rsidRPr="000F3EE9">
        <w:rPr>
          <w:rFonts w:cs="Times New Roman" w:hint="eastAsia"/>
          <w:sz w:val="26"/>
          <w:szCs w:val="26"/>
          <w:rtl/>
          <w:lang w:eastAsia="fr-FR"/>
          <w:rPrChange w:id="3022" w:author="SRO">
            <w:rPr>
              <w:rFonts w:cs="Times New Roman" w:hint="eastAsia"/>
              <w:sz w:val="26"/>
              <w:szCs w:val="26"/>
              <w:rtl/>
              <w:lang w:eastAsia="fr-FR"/>
            </w:rPr>
          </w:rPrChange>
        </w:rPr>
        <w:t>المركزية</w:t>
      </w:r>
      <w:r w:rsidRPr="000F3EE9">
        <w:rPr>
          <w:rFonts w:cs="Times New Roman"/>
          <w:sz w:val="26"/>
          <w:szCs w:val="26"/>
          <w:rtl/>
          <w:lang w:eastAsia="fr-FR"/>
          <w:rPrChange w:id="3023" w:author="SRO">
            <w:rPr>
              <w:rFonts w:cs="Times New Roman"/>
              <w:sz w:val="26"/>
              <w:szCs w:val="26"/>
              <w:rtl/>
              <w:lang w:eastAsia="fr-FR"/>
            </w:rPr>
          </w:rPrChange>
        </w:rPr>
        <w:t xml:space="preserve"> </w:t>
      </w:r>
      <w:r w:rsidRPr="000F3EE9">
        <w:rPr>
          <w:rFonts w:cs="Times New Roman" w:hint="eastAsia"/>
          <w:sz w:val="26"/>
          <w:szCs w:val="26"/>
          <w:rtl/>
          <w:lang w:eastAsia="fr-FR"/>
          <w:rPrChange w:id="3024" w:author="SRO">
            <w:rPr>
              <w:rFonts w:cs="Times New Roman" w:hint="eastAsia"/>
              <w:sz w:val="26"/>
              <w:szCs w:val="26"/>
              <w:rtl/>
              <w:lang w:eastAsia="fr-FR"/>
            </w:rPr>
          </w:rPrChange>
        </w:rPr>
        <w:t>في</w:t>
      </w:r>
      <w:r w:rsidRPr="000F3EE9">
        <w:rPr>
          <w:rFonts w:cs="Times New Roman"/>
          <w:sz w:val="26"/>
          <w:szCs w:val="26"/>
          <w:rtl/>
          <w:lang w:eastAsia="fr-FR"/>
          <w:rPrChange w:id="3025" w:author="SRO">
            <w:rPr>
              <w:rFonts w:cs="Times New Roman"/>
              <w:sz w:val="26"/>
              <w:szCs w:val="26"/>
              <w:rtl/>
              <w:lang w:eastAsia="fr-FR"/>
            </w:rPr>
          </w:rPrChange>
        </w:rPr>
        <w:t xml:space="preserve"> </w:t>
      </w:r>
      <w:r w:rsidRPr="000F3EE9">
        <w:rPr>
          <w:rFonts w:cs="Times New Roman" w:hint="eastAsia"/>
          <w:sz w:val="26"/>
          <w:szCs w:val="26"/>
          <w:rtl/>
          <w:lang w:eastAsia="fr-FR"/>
          <w:rPrChange w:id="3026" w:author="SRO">
            <w:rPr>
              <w:rFonts w:cs="Times New Roman" w:hint="eastAsia"/>
              <w:sz w:val="26"/>
              <w:szCs w:val="26"/>
              <w:rtl/>
              <w:lang w:eastAsia="fr-FR"/>
            </w:rPr>
          </w:rPrChange>
        </w:rPr>
        <w:t>اتحاد</w:t>
      </w:r>
      <w:r w:rsidRPr="000F3EE9">
        <w:rPr>
          <w:rFonts w:cs="Times New Roman"/>
          <w:sz w:val="26"/>
          <w:szCs w:val="26"/>
          <w:rtl/>
          <w:lang w:eastAsia="fr-FR"/>
          <w:rPrChange w:id="3027" w:author="SRO">
            <w:rPr>
              <w:rFonts w:cs="Times New Roman"/>
              <w:sz w:val="26"/>
              <w:szCs w:val="26"/>
              <w:rtl/>
              <w:lang w:eastAsia="fr-FR"/>
            </w:rPr>
          </w:rPrChange>
        </w:rPr>
        <w:t xml:space="preserve"> </w:t>
      </w:r>
      <w:r w:rsidRPr="000F3EE9">
        <w:rPr>
          <w:rFonts w:cs="Times New Roman" w:hint="eastAsia"/>
          <w:sz w:val="26"/>
          <w:szCs w:val="26"/>
          <w:rtl/>
          <w:lang w:eastAsia="fr-FR"/>
          <w:rPrChange w:id="3028" w:author="SRO">
            <w:rPr>
              <w:rFonts w:cs="Times New Roman" w:hint="eastAsia"/>
              <w:sz w:val="26"/>
              <w:szCs w:val="26"/>
              <w:rtl/>
              <w:lang w:eastAsia="fr-FR"/>
            </w:rPr>
          </w:rPrChange>
        </w:rPr>
        <w:t>المغرب</w:t>
      </w:r>
      <w:r w:rsidRPr="000F3EE9">
        <w:rPr>
          <w:rFonts w:cs="Times New Roman"/>
          <w:sz w:val="26"/>
          <w:szCs w:val="26"/>
          <w:rtl/>
          <w:lang w:eastAsia="fr-FR"/>
          <w:rPrChange w:id="3029" w:author="SRO">
            <w:rPr>
              <w:rFonts w:cs="Times New Roman"/>
              <w:sz w:val="26"/>
              <w:szCs w:val="26"/>
              <w:rtl/>
              <w:lang w:eastAsia="fr-FR"/>
            </w:rPr>
          </w:rPrChange>
        </w:rPr>
        <w:t xml:space="preserve"> </w:t>
      </w:r>
      <w:r w:rsidRPr="000F3EE9">
        <w:rPr>
          <w:rFonts w:cs="Times New Roman" w:hint="eastAsia"/>
          <w:sz w:val="26"/>
          <w:szCs w:val="26"/>
          <w:rtl/>
          <w:lang w:eastAsia="fr-FR"/>
          <w:rPrChange w:id="3030" w:author="SRO">
            <w:rPr>
              <w:rFonts w:cs="Times New Roman" w:hint="eastAsia"/>
              <w:sz w:val="26"/>
              <w:szCs w:val="26"/>
              <w:rtl/>
              <w:lang w:eastAsia="fr-FR"/>
            </w:rPr>
          </w:rPrChange>
        </w:rPr>
        <w:t>العربي</w:t>
      </w:r>
      <w:r w:rsidRPr="000F3EE9">
        <w:rPr>
          <w:rFonts w:cs="Times New Roman"/>
          <w:sz w:val="26"/>
          <w:szCs w:val="26"/>
          <w:rtl/>
          <w:lang w:eastAsia="fr-FR"/>
          <w:rPrChange w:id="3031" w:author="SRO">
            <w:rPr>
              <w:rFonts w:cs="Times New Roman"/>
              <w:sz w:val="26"/>
              <w:szCs w:val="26"/>
              <w:rtl/>
              <w:lang w:eastAsia="fr-FR"/>
            </w:rPr>
          </w:rPrChange>
        </w:rPr>
        <w:t xml:space="preserve">. </w:t>
      </w:r>
      <w:r w:rsidRPr="000F3EE9">
        <w:rPr>
          <w:rFonts w:cs="Times New Roman" w:hint="eastAsia"/>
          <w:sz w:val="26"/>
          <w:szCs w:val="26"/>
          <w:rtl/>
          <w:lang w:eastAsia="fr-FR"/>
          <w:rPrChange w:id="3032" w:author="SRO">
            <w:rPr>
              <w:rFonts w:cs="Times New Roman" w:hint="eastAsia"/>
              <w:sz w:val="26"/>
              <w:szCs w:val="26"/>
              <w:rtl/>
              <w:lang w:eastAsia="fr-FR"/>
            </w:rPr>
          </w:rPrChange>
        </w:rPr>
        <w:t>واستعرض</w:t>
      </w:r>
      <w:r w:rsidRPr="000F3EE9">
        <w:rPr>
          <w:rFonts w:cs="Times New Roman"/>
          <w:sz w:val="26"/>
          <w:szCs w:val="26"/>
          <w:rtl/>
          <w:lang w:eastAsia="fr-FR"/>
          <w:rPrChange w:id="3033" w:author="SRO">
            <w:rPr>
              <w:rFonts w:cs="Times New Roman"/>
              <w:sz w:val="26"/>
              <w:szCs w:val="26"/>
              <w:rtl/>
              <w:lang w:eastAsia="fr-FR"/>
            </w:rPr>
          </w:rPrChange>
        </w:rPr>
        <w:t xml:space="preserve"> </w:t>
      </w:r>
      <w:r w:rsidRPr="000F3EE9">
        <w:rPr>
          <w:rFonts w:cs="Times New Roman" w:hint="eastAsia"/>
          <w:sz w:val="26"/>
          <w:szCs w:val="26"/>
          <w:rtl/>
          <w:lang w:eastAsia="fr-FR"/>
          <w:rPrChange w:id="3034" w:author="SRO">
            <w:rPr>
              <w:rFonts w:cs="Times New Roman" w:hint="eastAsia"/>
              <w:sz w:val="26"/>
              <w:szCs w:val="26"/>
              <w:rtl/>
              <w:lang w:eastAsia="fr-FR"/>
            </w:rPr>
          </w:rPrChange>
        </w:rPr>
        <w:t>أيضا</w:t>
      </w:r>
      <w:r w:rsidRPr="000F3EE9">
        <w:rPr>
          <w:rFonts w:cs="Times New Roman"/>
          <w:sz w:val="26"/>
          <w:szCs w:val="26"/>
          <w:rtl/>
          <w:lang w:eastAsia="fr-FR"/>
          <w:rPrChange w:id="3035" w:author="SRO">
            <w:rPr>
              <w:rFonts w:cs="Times New Roman"/>
              <w:sz w:val="26"/>
              <w:szCs w:val="26"/>
              <w:rtl/>
              <w:lang w:eastAsia="fr-FR"/>
            </w:rPr>
          </w:rPrChange>
        </w:rPr>
        <w:t xml:space="preserve"> </w:t>
      </w:r>
      <w:r w:rsidRPr="000F3EE9">
        <w:rPr>
          <w:rFonts w:cs="Times New Roman" w:hint="eastAsia"/>
          <w:sz w:val="26"/>
          <w:szCs w:val="26"/>
          <w:rtl/>
          <w:lang w:eastAsia="fr-FR"/>
          <w:rPrChange w:id="3036" w:author="SRO">
            <w:rPr>
              <w:rFonts w:cs="Times New Roman" w:hint="eastAsia"/>
              <w:sz w:val="26"/>
              <w:szCs w:val="26"/>
              <w:rtl/>
              <w:lang w:eastAsia="fr-FR"/>
            </w:rPr>
          </w:rPrChange>
        </w:rPr>
        <w:t>آفاق</w:t>
      </w:r>
      <w:r w:rsidRPr="000F3EE9">
        <w:rPr>
          <w:rFonts w:cs="Times New Roman"/>
          <w:sz w:val="26"/>
          <w:szCs w:val="26"/>
          <w:rtl/>
          <w:lang w:eastAsia="fr-FR"/>
          <w:rPrChange w:id="3037" w:author="SRO">
            <w:rPr>
              <w:rFonts w:cs="Times New Roman"/>
              <w:sz w:val="26"/>
              <w:szCs w:val="26"/>
              <w:rtl/>
              <w:lang w:eastAsia="fr-FR"/>
            </w:rPr>
          </w:rPrChange>
        </w:rPr>
        <w:t xml:space="preserve"> </w:t>
      </w:r>
      <w:r w:rsidRPr="000F3EE9">
        <w:rPr>
          <w:rFonts w:cs="Times New Roman" w:hint="eastAsia"/>
          <w:sz w:val="26"/>
          <w:szCs w:val="26"/>
          <w:rtl/>
          <w:lang w:eastAsia="fr-FR"/>
          <w:rPrChange w:id="3038" w:author="SRO">
            <w:rPr>
              <w:rFonts w:cs="Times New Roman" w:hint="eastAsia"/>
              <w:sz w:val="26"/>
              <w:szCs w:val="26"/>
              <w:rtl/>
              <w:lang w:eastAsia="fr-FR"/>
            </w:rPr>
          </w:rPrChange>
        </w:rPr>
        <w:t>وأسس</w:t>
      </w:r>
      <w:r w:rsidRPr="000F3EE9">
        <w:rPr>
          <w:rFonts w:cs="Times New Roman"/>
          <w:sz w:val="26"/>
          <w:szCs w:val="26"/>
          <w:rtl/>
          <w:lang w:eastAsia="fr-FR"/>
          <w:rPrChange w:id="3039" w:author="SRO">
            <w:rPr>
              <w:rFonts w:cs="Times New Roman"/>
              <w:sz w:val="26"/>
              <w:szCs w:val="26"/>
              <w:rtl/>
              <w:lang w:eastAsia="fr-FR"/>
            </w:rPr>
          </w:rPrChange>
        </w:rPr>
        <w:t xml:space="preserve"> </w:t>
      </w:r>
      <w:r w:rsidRPr="000F3EE9">
        <w:rPr>
          <w:rFonts w:cs="Times New Roman" w:hint="eastAsia"/>
          <w:sz w:val="26"/>
          <w:szCs w:val="26"/>
          <w:rtl/>
          <w:lang w:eastAsia="fr-FR"/>
          <w:rPrChange w:id="3040" w:author="SRO">
            <w:rPr>
              <w:rFonts w:cs="Times New Roman" w:hint="eastAsia"/>
              <w:sz w:val="26"/>
              <w:szCs w:val="26"/>
              <w:rtl/>
              <w:lang w:eastAsia="fr-FR"/>
            </w:rPr>
          </w:rPrChange>
        </w:rPr>
        <w:t>الاستقرار</w:t>
      </w:r>
      <w:r w:rsidRPr="000F3EE9">
        <w:rPr>
          <w:rFonts w:cs="Times New Roman"/>
          <w:sz w:val="26"/>
          <w:szCs w:val="26"/>
          <w:rtl/>
          <w:lang w:eastAsia="fr-FR"/>
          <w:rPrChange w:id="3041" w:author="SRO">
            <w:rPr>
              <w:rFonts w:cs="Times New Roman"/>
              <w:sz w:val="26"/>
              <w:szCs w:val="26"/>
              <w:rtl/>
              <w:lang w:eastAsia="fr-FR"/>
            </w:rPr>
          </w:rPrChange>
        </w:rPr>
        <w:t xml:space="preserve"> </w:t>
      </w:r>
      <w:r w:rsidRPr="000F3EE9">
        <w:rPr>
          <w:rFonts w:cs="Times New Roman" w:hint="eastAsia"/>
          <w:sz w:val="26"/>
          <w:szCs w:val="26"/>
          <w:rtl/>
          <w:lang w:eastAsia="fr-FR"/>
          <w:rPrChange w:id="3042" w:author="SRO">
            <w:rPr>
              <w:rFonts w:cs="Times New Roman" w:hint="eastAsia"/>
              <w:sz w:val="26"/>
              <w:szCs w:val="26"/>
              <w:rtl/>
              <w:lang w:eastAsia="fr-FR"/>
            </w:rPr>
          </w:rPrChange>
        </w:rPr>
        <w:t>المالي</w:t>
      </w:r>
      <w:r w:rsidRPr="000F3EE9">
        <w:rPr>
          <w:rFonts w:cs="Times New Roman"/>
          <w:sz w:val="26"/>
          <w:szCs w:val="26"/>
          <w:rtl/>
          <w:lang w:eastAsia="fr-FR"/>
          <w:rPrChange w:id="3043" w:author="SRO">
            <w:rPr>
              <w:rFonts w:cs="Times New Roman"/>
              <w:sz w:val="26"/>
              <w:szCs w:val="26"/>
              <w:rtl/>
              <w:lang w:eastAsia="fr-FR"/>
            </w:rPr>
          </w:rPrChange>
        </w:rPr>
        <w:t xml:space="preserve"> </w:t>
      </w:r>
      <w:r w:rsidRPr="000F3EE9">
        <w:rPr>
          <w:rFonts w:cs="Times New Roman" w:hint="eastAsia"/>
          <w:sz w:val="26"/>
          <w:szCs w:val="26"/>
          <w:rtl/>
          <w:lang w:eastAsia="fr-FR"/>
          <w:rPrChange w:id="3044" w:author="SRO">
            <w:rPr>
              <w:rFonts w:cs="Times New Roman" w:hint="eastAsia"/>
              <w:sz w:val="26"/>
              <w:szCs w:val="26"/>
              <w:rtl/>
              <w:lang w:eastAsia="fr-FR"/>
            </w:rPr>
          </w:rPrChange>
        </w:rPr>
        <w:t>في</w:t>
      </w:r>
      <w:r w:rsidRPr="000F3EE9">
        <w:rPr>
          <w:rFonts w:cs="Times New Roman"/>
          <w:sz w:val="26"/>
          <w:szCs w:val="26"/>
          <w:rtl/>
          <w:lang w:eastAsia="fr-FR"/>
          <w:rPrChange w:id="3045" w:author="SRO">
            <w:rPr>
              <w:rFonts w:cs="Times New Roman"/>
              <w:sz w:val="26"/>
              <w:szCs w:val="26"/>
              <w:rtl/>
              <w:lang w:eastAsia="fr-FR"/>
            </w:rPr>
          </w:rPrChange>
        </w:rPr>
        <w:t xml:space="preserve"> </w:t>
      </w:r>
      <w:r w:rsidRPr="000F3EE9">
        <w:rPr>
          <w:rFonts w:cs="Times New Roman" w:hint="eastAsia"/>
          <w:sz w:val="26"/>
          <w:szCs w:val="26"/>
          <w:rtl/>
          <w:lang w:eastAsia="fr-FR"/>
          <w:rPrChange w:id="3046" w:author="SRO">
            <w:rPr>
              <w:rFonts w:cs="Times New Roman" w:hint="eastAsia"/>
              <w:sz w:val="26"/>
              <w:szCs w:val="26"/>
              <w:rtl/>
              <w:lang w:eastAsia="fr-FR"/>
            </w:rPr>
          </w:rPrChange>
        </w:rPr>
        <w:t>منطقة</w:t>
      </w:r>
      <w:r w:rsidRPr="000F3EE9">
        <w:rPr>
          <w:rFonts w:cs="Times New Roman"/>
          <w:sz w:val="26"/>
          <w:szCs w:val="26"/>
          <w:rtl/>
          <w:lang w:eastAsia="fr-FR"/>
          <w:rPrChange w:id="3047" w:author="SRO">
            <w:rPr>
              <w:rFonts w:cs="Times New Roman"/>
              <w:sz w:val="26"/>
              <w:szCs w:val="26"/>
              <w:rtl/>
              <w:lang w:eastAsia="fr-FR"/>
            </w:rPr>
          </w:rPrChange>
        </w:rPr>
        <w:t xml:space="preserve"> </w:t>
      </w:r>
      <w:r w:rsidRPr="000F3EE9">
        <w:rPr>
          <w:rFonts w:cs="Times New Roman" w:hint="eastAsia"/>
          <w:sz w:val="26"/>
          <w:szCs w:val="26"/>
          <w:rtl/>
          <w:lang w:eastAsia="fr-FR"/>
          <w:rPrChange w:id="3048" w:author="SRO">
            <w:rPr>
              <w:rFonts w:cs="Times New Roman" w:hint="eastAsia"/>
              <w:sz w:val="26"/>
              <w:szCs w:val="26"/>
              <w:rtl/>
              <w:lang w:eastAsia="fr-FR"/>
            </w:rPr>
          </w:rPrChange>
        </w:rPr>
        <w:t>المغرب</w:t>
      </w:r>
      <w:r w:rsidRPr="000F3EE9">
        <w:rPr>
          <w:rFonts w:cs="Times New Roman"/>
          <w:sz w:val="26"/>
          <w:szCs w:val="26"/>
          <w:rtl/>
          <w:lang w:eastAsia="fr-FR"/>
          <w:rPrChange w:id="3049" w:author="SRO">
            <w:rPr>
              <w:rFonts w:cs="Times New Roman"/>
              <w:sz w:val="26"/>
              <w:szCs w:val="26"/>
              <w:rtl/>
              <w:lang w:eastAsia="fr-FR"/>
            </w:rPr>
          </w:rPrChange>
        </w:rPr>
        <w:t xml:space="preserve"> </w:t>
      </w:r>
      <w:r w:rsidRPr="000F3EE9">
        <w:rPr>
          <w:rFonts w:cs="Times New Roman" w:hint="eastAsia"/>
          <w:sz w:val="26"/>
          <w:szCs w:val="26"/>
          <w:rtl/>
          <w:lang w:eastAsia="fr-FR"/>
          <w:rPrChange w:id="3050" w:author="SRO">
            <w:rPr>
              <w:rFonts w:cs="Times New Roman" w:hint="eastAsia"/>
              <w:sz w:val="26"/>
              <w:szCs w:val="26"/>
              <w:rtl/>
              <w:lang w:eastAsia="fr-FR"/>
            </w:rPr>
          </w:rPrChange>
        </w:rPr>
        <w:t>العربي</w:t>
      </w:r>
      <w:r w:rsidRPr="000F3EE9">
        <w:rPr>
          <w:rFonts w:cs="Times New Roman"/>
          <w:sz w:val="26"/>
          <w:szCs w:val="26"/>
          <w:rtl/>
          <w:lang w:eastAsia="fr-FR"/>
          <w:rPrChange w:id="3051" w:author="SRO">
            <w:rPr>
              <w:rFonts w:cs="Times New Roman"/>
              <w:sz w:val="26"/>
              <w:szCs w:val="26"/>
              <w:rtl/>
              <w:lang w:eastAsia="fr-FR"/>
            </w:rPr>
          </w:rPrChange>
        </w:rPr>
        <w:t xml:space="preserve"> </w:t>
      </w:r>
      <w:r w:rsidRPr="000F3EE9">
        <w:rPr>
          <w:rFonts w:cs="Times New Roman" w:hint="eastAsia"/>
          <w:sz w:val="26"/>
          <w:szCs w:val="26"/>
          <w:rtl/>
          <w:lang w:eastAsia="fr-FR"/>
          <w:rPrChange w:id="3052" w:author="SRO">
            <w:rPr>
              <w:rFonts w:cs="Times New Roman" w:hint="eastAsia"/>
              <w:sz w:val="26"/>
              <w:szCs w:val="26"/>
              <w:rtl/>
              <w:lang w:eastAsia="fr-FR"/>
            </w:rPr>
          </w:rPrChange>
        </w:rPr>
        <w:t>على</w:t>
      </w:r>
      <w:r w:rsidRPr="000F3EE9">
        <w:rPr>
          <w:rFonts w:cs="Times New Roman"/>
          <w:sz w:val="26"/>
          <w:szCs w:val="26"/>
          <w:rtl/>
          <w:lang w:eastAsia="fr-FR"/>
          <w:rPrChange w:id="3053" w:author="SRO">
            <w:rPr>
              <w:rFonts w:cs="Times New Roman"/>
              <w:sz w:val="26"/>
              <w:szCs w:val="26"/>
              <w:rtl/>
              <w:lang w:eastAsia="fr-FR"/>
            </w:rPr>
          </w:rPrChange>
        </w:rPr>
        <w:t xml:space="preserve"> </w:t>
      </w:r>
      <w:r w:rsidRPr="000F3EE9">
        <w:rPr>
          <w:rFonts w:cs="Times New Roman" w:hint="eastAsia"/>
          <w:sz w:val="26"/>
          <w:szCs w:val="26"/>
          <w:rtl/>
          <w:lang w:eastAsia="fr-FR"/>
          <w:rPrChange w:id="3054" w:author="SRO">
            <w:rPr>
              <w:rFonts w:cs="Times New Roman" w:hint="eastAsia"/>
              <w:sz w:val="26"/>
              <w:szCs w:val="26"/>
              <w:rtl/>
              <w:lang w:eastAsia="fr-FR"/>
            </w:rPr>
          </w:rPrChange>
        </w:rPr>
        <w:t>أساس</w:t>
      </w:r>
      <w:r w:rsidRPr="000F3EE9">
        <w:rPr>
          <w:rFonts w:cs="Times New Roman"/>
          <w:sz w:val="26"/>
          <w:szCs w:val="26"/>
          <w:rtl/>
          <w:lang w:eastAsia="fr-FR"/>
          <w:rPrChange w:id="3055" w:author="SRO">
            <w:rPr>
              <w:rFonts w:cs="Times New Roman"/>
              <w:sz w:val="26"/>
              <w:szCs w:val="26"/>
              <w:rtl/>
              <w:lang w:eastAsia="fr-FR"/>
            </w:rPr>
          </w:rPrChange>
        </w:rPr>
        <w:t xml:space="preserve"> </w:t>
      </w:r>
      <w:r w:rsidRPr="000F3EE9">
        <w:rPr>
          <w:rFonts w:cs="Times New Roman" w:hint="eastAsia"/>
          <w:sz w:val="26"/>
          <w:szCs w:val="26"/>
          <w:rtl/>
          <w:lang w:eastAsia="fr-FR"/>
          <w:rPrChange w:id="3056" w:author="SRO">
            <w:rPr>
              <w:rFonts w:cs="Times New Roman" w:hint="eastAsia"/>
              <w:sz w:val="26"/>
              <w:szCs w:val="26"/>
              <w:rtl/>
              <w:lang w:eastAsia="fr-FR"/>
            </w:rPr>
          </w:rPrChange>
        </w:rPr>
        <w:t>دراسة</w:t>
      </w:r>
      <w:r w:rsidRPr="000F3EE9">
        <w:rPr>
          <w:rFonts w:cs="Times New Roman"/>
          <w:sz w:val="26"/>
          <w:szCs w:val="26"/>
          <w:rtl/>
          <w:lang w:eastAsia="fr-FR"/>
          <w:rPrChange w:id="3057" w:author="SRO">
            <w:rPr>
              <w:rFonts w:cs="Times New Roman"/>
              <w:sz w:val="26"/>
              <w:szCs w:val="26"/>
              <w:rtl/>
              <w:lang w:eastAsia="fr-FR"/>
            </w:rPr>
          </w:rPrChange>
        </w:rPr>
        <w:t xml:space="preserve"> </w:t>
      </w:r>
      <w:r w:rsidRPr="000F3EE9">
        <w:rPr>
          <w:rFonts w:cs="Times New Roman" w:hint="eastAsia"/>
          <w:sz w:val="26"/>
          <w:szCs w:val="26"/>
          <w:rtl/>
          <w:lang w:eastAsia="fr-FR"/>
          <w:rPrChange w:id="3058" w:author="SRO">
            <w:rPr>
              <w:rFonts w:cs="Times New Roman" w:hint="eastAsia"/>
              <w:sz w:val="26"/>
              <w:szCs w:val="26"/>
              <w:rtl/>
              <w:lang w:eastAsia="fr-FR"/>
            </w:rPr>
          </w:rPrChange>
        </w:rPr>
        <w:t>التمويل</w:t>
      </w:r>
      <w:r w:rsidRPr="000F3EE9">
        <w:rPr>
          <w:rFonts w:cs="Times New Roman"/>
          <w:sz w:val="26"/>
          <w:szCs w:val="26"/>
          <w:rtl/>
          <w:lang w:eastAsia="fr-FR"/>
          <w:rPrChange w:id="3059" w:author="SRO">
            <w:rPr>
              <w:rFonts w:cs="Times New Roman"/>
              <w:sz w:val="26"/>
              <w:szCs w:val="26"/>
              <w:rtl/>
              <w:lang w:eastAsia="fr-FR"/>
            </w:rPr>
          </w:rPrChange>
        </w:rPr>
        <w:t xml:space="preserve"> </w:t>
      </w:r>
      <w:r w:rsidRPr="000F3EE9">
        <w:rPr>
          <w:rFonts w:cs="Times New Roman" w:hint="eastAsia"/>
          <w:sz w:val="26"/>
          <w:szCs w:val="26"/>
          <w:rtl/>
          <w:lang w:eastAsia="fr-FR"/>
          <w:rPrChange w:id="3060" w:author="SRO">
            <w:rPr>
              <w:rFonts w:cs="Times New Roman" w:hint="eastAsia"/>
              <w:sz w:val="26"/>
              <w:szCs w:val="26"/>
              <w:rtl/>
              <w:lang w:eastAsia="fr-FR"/>
            </w:rPr>
          </w:rPrChange>
        </w:rPr>
        <w:t>من</w:t>
      </w:r>
      <w:r w:rsidRPr="000F3EE9">
        <w:rPr>
          <w:rFonts w:cs="Times New Roman"/>
          <w:sz w:val="26"/>
          <w:szCs w:val="26"/>
          <w:rtl/>
          <w:lang w:eastAsia="fr-FR"/>
          <w:rPrChange w:id="3061" w:author="SRO">
            <w:rPr>
              <w:rFonts w:cs="Times New Roman"/>
              <w:sz w:val="26"/>
              <w:szCs w:val="26"/>
              <w:rtl/>
              <w:lang w:eastAsia="fr-FR"/>
            </w:rPr>
          </w:rPrChange>
        </w:rPr>
        <w:t xml:space="preserve"> </w:t>
      </w:r>
      <w:r w:rsidRPr="000F3EE9">
        <w:rPr>
          <w:rFonts w:cs="Times New Roman" w:hint="eastAsia"/>
          <w:sz w:val="26"/>
          <w:szCs w:val="26"/>
          <w:rtl/>
          <w:lang w:eastAsia="fr-FR"/>
          <w:rPrChange w:id="3062" w:author="SRO">
            <w:rPr>
              <w:rFonts w:cs="Times New Roman" w:hint="eastAsia"/>
              <w:sz w:val="26"/>
              <w:szCs w:val="26"/>
              <w:rtl/>
              <w:lang w:eastAsia="fr-FR"/>
            </w:rPr>
          </w:rPrChange>
        </w:rPr>
        <w:t>أجل</w:t>
      </w:r>
      <w:r w:rsidRPr="000F3EE9">
        <w:rPr>
          <w:rFonts w:cs="Times New Roman"/>
          <w:sz w:val="26"/>
          <w:szCs w:val="26"/>
          <w:rtl/>
          <w:lang w:eastAsia="fr-FR"/>
          <w:rPrChange w:id="3063" w:author="SRO">
            <w:rPr>
              <w:rFonts w:cs="Times New Roman"/>
              <w:sz w:val="26"/>
              <w:szCs w:val="26"/>
              <w:rtl/>
              <w:lang w:eastAsia="fr-FR"/>
            </w:rPr>
          </w:rPrChange>
        </w:rPr>
        <w:t xml:space="preserve"> </w:t>
      </w:r>
      <w:r w:rsidRPr="000F3EE9">
        <w:rPr>
          <w:rFonts w:cs="Times New Roman" w:hint="eastAsia"/>
          <w:sz w:val="26"/>
          <w:szCs w:val="26"/>
          <w:rtl/>
          <w:lang w:eastAsia="fr-FR"/>
          <w:rPrChange w:id="3064" w:author="SRO">
            <w:rPr>
              <w:rFonts w:cs="Times New Roman" w:hint="eastAsia"/>
              <w:sz w:val="26"/>
              <w:szCs w:val="26"/>
              <w:rtl/>
              <w:lang w:eastAsia="fr-FR"/>
            </w:rPr>
          </w:rPrChange>
        </w:rPr>
        <w:t>إدماج</w:t>
      </w:r>
      <w:r w:rsidRPr="000F3EE9">
        <w:rPr>
          <w:rFonts w:cs="Times New Roman"/>
          <w:sz w:val="26"/>
          <w:szCs w:val="26"/>
          <w:rtl/>
          <w:lang w:eastAsia="fr-FR"/>
          <w:rPrChange w:id="3065" w:author="SRO">
            <w:rPr>
              <w:rFonts w:cs="Times New Roman"/>
              <w:sz w:val="26"/>
              <w:szCs w:val="26"/>
              <w:rtl/>
              <w:lang w:eastAsia="fr-FR"/>
            </w:rPr>
          </w:rPrChange>
        </w:rPr>
        <w:t xml:space="preserve"> </w:t>
      </w:r>
      <w:r w:rsidRPr="000F3EE9">
        <w:rPr>
          <w:rFonts w:cs="Times New Roman" w:hint="eastAsia"/>
          <w:sz w:val="26"/>
          <w:szCs w:val="26"/>
          <w:rtl/>
          <w:lang w:eastAsia="fr-FR"/>
          <w:rPrChange w:id="3066" w:author="SRO">
            <w:rPr>
              <w:rFonts w:cs="Times New Roman" w:hint="eastAsia"/>
              <w:sz w:val="26"/>
              <w:szCs w:val="26"/>
              <w:rtl/>
              <w:lang w:eastAsia="fr-FR"/>
            </w:rPr>
          </w:rPrChange>
        </w:rPr>
        <w:t>ثلاث</w:t>
      </w:r>
      <w:r w:rsidRPr="000F3EE9">
        <w:rPr>
          <w:rFonts w:cs="Times New Roman"/>
          <w:sz w:val="26"/>
          <w:szCs w:val="26"/>
          <w:rtl/>
          <w:lang w:eastAsia="fr-FR"/>
          <w:rPrChange w:id="3067" w:author="SRO">
            <w:rPr>
              <w:rFonts w:cs="Times New Roman"/>
              <w:sz w:val="26"/>
              <w:szCs w:val="26"/>
              <w:rtl/>
              <w:lang w:eastAsia="fr-FR"/>
            </w:rPr>
          </w:rPrChange>
        </w:rPr>
        <w:t xml:space="preserve"> </w:t>
      </w:r>
      <w:r w:rsidRPr="000F3EE9">
        <w:rPr>
          <w:rFonts w:cs="Times New Roman" w:hint="eastAsia"/>
          <w:sz w:val="26"/>
          <w:szCs w:val="26"/>
          <w:rtl/>
          <w:lang w:eastAsia="fr-FR"/>
          <w:rPrChange w:id="3068" w:author="SRO">
            <w:rPr>
              <w:rFonts w:cs="Times New Roman" w:hint="eastAsia"/>
              <w:sz w:val="26"/>
              <w:szCs w:val="26"/>
              <w:rtl/>
              <w:lang w:eastAsia="fr-FR"/>
            </w:rPr>
          </w:rPrChange>
        </w:rPr>
        <w:t>لجن</w:t>
      </w:r>
      <w:r w:rsidRPr="000F3EE9">
        <w:rPr>
          <w:rFonts w:cs="Times New Roman"/>
          <w:sz w:val="26"/>
          <w:szCs w:val="26"/>
          <w:rtl/>
          <w:lang w:eastAsia="fr-FR"/>
          <w:rPrChange w:id="3069" w:author="SRO">
            <w:rPr>
              <w:rFonts w:cs="Times New Roman"/>
              <w:sz w:val="26"/>
              <w:szCs w:val="26"/>
              <w:rtl/>
              <w:lang w:eastAsia="fr-FR"/>
            </w:rPr>
          </w:rPrChange>
        </w:rPr>
        <w:t xml:space="preserve"> </w:t>
      </w:r>
      <w:r w:rsidRPr="000F3EE9">
        <w:rPr>
          <w:rFonts w:cs="Times New Roman" w:hint="eastAsia"/>
          <w:sz w:val="26"/>
          <w:szCs w:val="26"/>
          <w:rtl/>
          <w:lang w:eastAsia="fr-FR"/>
          <w:rPrChange w:id="3070" w:author="SRO">
            <w:rPr>
              <w:rFonts w:cs="Times New Roman" w:hint="eastAsia"/>
              <w:sz w:val="26"/>
              <w:szCs w:val="26"/>
              <w:rtl/>
              <w:lang w:eastAsia="fr-FR"/>
            </w:rPr>
          </w:rPrChange>
        </w:rPr>
        <w:t>اقتصادية</w:t>
      </w:r>
      <w:r w:rsidRPr="000F3EE9">
        <w:rPr>
          <w:rFonts w:cs="Times New Roman"/>
          <w:sz w:val="26"/>
          <w:szCs w:val="26"/>
          <w:rtl/>
          <w:lang w:eastAsia="fr-FR"/>
          <w:rPrChange w:id="3071" w:author="SRO">
            <w:rPr>
              <w:rFonts w:cs="Times New Roman"/>
              <w:sz w:val="26"/>
              <w:szCs w:val="26"/>
              <w:rtl/>
              <w:lang w:eastAsia="fr-FR"/>
            </w:rPr>
          </w:rPrChange>
        </w:rPr>
        <w:t xml:space="preserve"> </w:t>
      </w:r>
      <w:r w:rsidRPr="000F3EE9">
        <w:rPr>
          <w:rFonts w:cs="Times New Roman" w:hint="eastAsia"/>
          <w:sz w:val="26"/>
          <w:szCs w:val="26"/>
          <w:rtl/>
          <w:lang w:eastAsia="fr-FR"/>
          <w:rPrChange w:id="3072" w:author="SRO">
            <w:rPr>
              <w:rFonts w:cs="Times New Roman" w:hint="eastAsia"/>
              <w:sz w:val="26"/>
              <w:szCs w:val="26"/>
              <w:rtl/>
              <w:lang w:eastAsia="fr-FR"/>
            </w:rPr>
          </w:rPrChange>
        </w:rPr>
        <w:t>إقليمية</w:t>
      </w:r>
      <w:r w:rsidRPr="000F3EE9">
        <w:rPr>
          <w:rFonts w:cs="Times New Roman"/>
          <w:sz w:val="26"/>
          <w:szCs w:val="26"/>
          <w:rtl/>
          <w:lang w:eastAsia="fr-FR"/>
          <w:rPrChange w:id="3073" w:author="SRO">
            <w:rPr>
              <w:rFonts w:cs="Times New Roman"/>
              <w:sz w:val="26"/>
              <w:szCs w:val="26"/>
              <w:rtl/>
              <w:lang w:eastAsia="fr-FR"/>
            </w:rPr>
          </w:rPrChange>
        </w:rPr>
        <w:t xml:space="preserve">: </w:t>
      </w:r>
      <w:r w:rsidRPr="000F3EE9">
        <w:rPr>
          <w:rFonts w:cs="Times New Roman" w:hint="eastAsia"/>
          <w:sz w:val="26"/>
          <w:szCs w:val="26"/>
          <w:rtl/>
          <w:lang w:eastAsia="fr-FR"/>
          <w:rPrChange w:id="3074" w:author="SRO">
            <w:rPr>
              <w:rFonts w:cs="Times New Roman" w:hint="eastAsia"/>
              <w:sz w:val="26"/>
              <w:szCs w:val="26"/>
              <w:rtl/>
              <w:lang w:eastAsia="fr-FR"/>
            </w:rPr>
          </w:rPrChange>
        </w:rPr>
        <w:t>لجنة</w:t>
      </w:r>
      <w:r w:rsidRPr="000F3EE9">
        <w:rPr>
          <w:rFonts w:cs="Times New Roman"/>
          <w:sz w:val="26"/>
          <w:szCs w:val="26"/>
          <w:rtl/>
          <w:lang w:eastAsia="fr-FR"/>
          <w:rPrChange w:id="3075" w:author="SRO">
            <w:rPr>
              <w:rFonts w:cs="Times New Roman"/>
              <w:sz w:val="26"/>
              <w:szCs w:val="26"/>
              <w:rtl/>
              <w:lang w:eastAsia="fr-FR"/>
            </w:rPr>
          </w:rPrChange>
        </w:rPr>
        <w:t xml:space="preserve"> </w:t>
      </w:r>
      <w:r w:rsidRPr="000F3EE9">
        <w:rPr>
          <w:rFonts w:cs="Times New Roman" w:hint="eastAsia"/>
          <w:sz w:val="26"/>
          <w:szCs w:val="26"/>
          <w:rtl/>
          <w:lang w:eastAsia="fr-FR"/>
          <w:rPrChange w:id="3076" w:author="SRO">
            <w:rPr>
              <w:rFonts w:cs="Times New Roman" w:hint="eastAsia"/>
              <w:sz w:val="26"/>
              <w:szCs w:val="26"/>
              <w:rtl/>
              <w:lang w:eastAsia="fr-FR"/>
            </w:rPr>
          </w:rPrChange>
        </w:rPr>
        <w:t>المجموعة</w:t>
      </w:r>
      <w:r w:rsidRPr="000F3EE9">
        <w:rPr>
          <w:rFonts w:cs="Times New Roman"/>
          <w:sz w:val="26"/>
          <w:szCs w:val="26"/>
          <w:rtl/>
          <w:lang w:eastAsia="fr-FR"/>
          <w:rPrChange w:id="3077" w:author="SRO">
            <w:rPr>
              <w:rFonts w:cs="Times New Roman"/>
              <w:sz w:val="26"/>
              <w:szCs w:val="26"/>
              <w:rtl/>
              <w:lang w:eastAsia="fr-FR"/>
            </w:rPr>
          </w:rPrChange>
        </w:rPr>
        <w:t xml:space="preserve"> </w:t>
      </w:r>
      <w:r w:rsidRPr="000F3EE9">
        <w:rPr>
          <w:rFonts w:cs="Times New Roman" w:hint="eastAsia"/>
          <w:sz w:val="26"/>
          <w:szCs w:val="26"/>
          <w:rtl/>
          <w:lang w:eastAsia="fr-FR"/>
          <w:rPrChange w:id="3078" w:author="SRO">
            <w:rPr>
              <w:rFonts w:cs="Times New Roman" w:hint="eastAsia"/>
              <w:sz w:val="26"/>
              <w:szCs w:val="26"/>
              <w:rtl/>
              <w:lang w:eastAsia="fr-FR"/>
            </w:rPr>
          </w:rPrChange>
        </w:rPr>
        <w:t>الاقتصادية</w:t>
      </w:r>
      <w:r w:rsidRPr="000F3EE9">
        <w:rPr>
          <w:rFonts w:cs="Times New Roman"/>
          <w:sz w:val="26"/>
          <w:szCs w:val="26"/>
          <w:rtl/>
          <w:lang w:eastAsia="fr-FR"/>
          <w:rPrChange w:id="3079" w:author="SRO">
            <w:rPr>
              <w:rFonts w:cs="Times New Roman"/>
              <w:sz w:val="26"/>
              <w:szCs w:val="26"/>
              <w:rtl/>
              <w:lang w:eastAsia="fr-FR"/>
            </w:rPr>
          </w:rPrChange>
        </w:rPr>
        <w:t xml:space="preserve"> </w:t>
      </w:r>
      <w:r w:rsidRPr="000F3EE9">
        <w:rPr>
          <w:rFonts w:cs="Times New Roman" w:hint="eastAsia"/>
          <w:sz w:val="26"/>
          <w:szCs w:val="26"/>
          <w:rtl/>
          <w:lang w:eastAsia="fr-FR"/>
          <w:rPrChange w:id="3080" w:author="SRO">
            <w:rPr>
              <w:rFonts w:cs="Times New Roman" w:hint="eastAsia"/>
              <w:sz w:val="26"/>
              <w:szCs w:val="26"/>
              <w:rtl/>
              <w:lang w:eastAsia="fr-FR"/>
            </w:rPr>
          </w:rPrChange>
        </w:rPr>
        <w:t>والنقدية</w:t>
      </w:r>
      <w:r w:rsidRPr="000F3EE9">
        <w:rPr>
          <w:rFonts w:cs="Times New Roman"/>
          <w:sz w:val="26"/>
          <w:szCs w:val="26"/>
          <w:rtl/>
          <w:lang w:eastAsia="fr-FR"/>
          <w:rPrChange w:id="3081" w:author="SRO">
            <w:rPr>
              <w:rFonts w:cs="Times New Roman"/>
              <w:sz w:val="26"/>
              <w:szCs w:val="26"/>
              <w:rtl/>
              <w:lang w:eastAsia="fr-FR"/>
            </w:rPr>
          </w:rPrChange>
        </w:rPr>
        <w:t xml:space="preserve"> </w:t>
      </w:r>
      <w:r w:rsidRPr="000F3EE9">
        <w:rPr>
          <w:rFonts w:cs="Times New Roman" w:hint="eastAsia"/>
          <w:sz w:val="26"/>
          <w:szCs w:val="26"/>
          <w:rtl/>
          <w:lang w:eastAsia="fr-FR"/>
          <w:rPrChange w:id="3082" w:author="SRO">
            <w:rPr>
              <w:rFonts w:cs="Times New Roman" w:hint="eastAsia"/>
              <w:sz w:val="26"/>
              <w:szCs w:val="26"/>
              <w:rtl/>
              <w:lang w:eastAsia="fr-FR"/>
            </w:rPr>
          </w:rPrChange>
        </w:rPr>
        <w:t>لوسط</w:t>
      </w:r>
      <w:r w:rsidRPr="000F3EE9">
        <w:rPr>
          <w:rFonts w:cs="Times New Roman"/>
          <w:sz w:val="26"/>
          <w:szCs w:val="26"/>
          <w:rtl/>
          <w:lang w:eastAsia="fr-FR"/>
          <w:rPrChange w:id="3083" w:author="SRO">
            <w:rPr>
              <w:rFonts w:cs="Times New Roman"/>
              <w:sz w:val="26"/>
              <w:szCs w:val="26"/>
              <w:rtl/>
              <w:lang w:eastAsia="fr-FR"/>
            </w:rPr>
          </w:rPrChange>
        </w:rPr>
        <w:t xml:space="preserve"> </w:t>
      </w:r>
      <w:r w:rsidRPr="000F3EE9">
        <w:rPr>
          <w:rFonts w:cs="Times New Roman" w:hint="eastAsia"/>
          <w:sz w:val="26"/>
          <w:szCs w:val="26"/>
          <w:rtl/>
          <w:lang w:eastAsia="fr-FR"/>
          <w:rPrChange w:id="3084" w:author="SRO">
            <w:rPr>
              <w:rFonts w:cs="Times New Roman" w:hint="eastAsia"/>
              <w:sz w:val="26"/>
              <w:szCs w:val="26"/>
              <w:rtl/>
              <w:lang w:eastAsia="fr-FR"/>
            </w:rPr>
          </w:rPrChange>
        </w:rPr>
        <w:t>أفريقيا،</w:t>
      </w:r>
      <w:r w:rsidRPr="000F3EE9">
        <w:rPr>
          <w:rFonts w:cs="Times New Roman"/>
          <w:sz w:val="26"/>
          <w:szCs w:val="26"/>
          <w:rtl/>
          <w:lang w:eastAsia="fr-FR"/>
          <w:rPrChange w:id="3085" w:author="SRO">
            <w:rPr>
              <w:rFonts w:cs="Times New Roman"/>
              <w:sz w:val="26"/>
              <w:szCs w:val="26"/>
              <w:rtl/>
              <w:lang w:eastAsia="fr-FR"/>
            </w:rPr>
          </w:rPrChange>
        </w:rPr>
        <w:t xml:space="preserve"> </w:t>
      </w:r>
      <w:r w:rsidRPr="000F3EE9">
        <w:rPr>
          <w:rFonts w:cs="Times New Roman" w:hint="eastAsia"/>
          <w:sz w:val="26"/>
          <w:szCs w:val="26"/>
          <w:rtl/>
          <w:lang w:eastAsia="fr-FR"/>
          <w:rPrChange w:id="3086" w:author="SRO">
            <w:rPr>
              <w:rFonts w:cs="Times New Roman" w:hint="eastAsia"/>
              <w:sz w:val="26"/>
              <w:szCs w:val="26"/>
              <w:rtl/>
              <w:lang w:eastAsia="fr-FR"/>
            </w:rPr>
          </w:rPrChange>
        </w:rPr>
        <w:t>والسوق</w:t>
      </w:r>
      <w:r w:rsidRPr="000F3EE9">
        <w:rPr>
          <w:rFonts w:cs="Times New Roman"/>
          <w:sz w:val="26"/>
          <w:szCs w:val="26"/>
          <w:rtl/>
          <w:lang w:eastAsia="fr-FR"/>
          <w:rPrChange w:id="3087" w:author="SRO">
            <w:rPr>
              <w:rFonts w:cs="Times New Roman"/>
              <w:sz w:val="26"/>
              <w:szCs w:val="26"/>
              <w:rtl/>
              <w:lang w:eastAsia="fr-FR"/>
            </w:rPr>
          </w:rPrChange>
        </w:rPr>
        <w:t xml:space="preserve"> </w:t>
      </w:r>
      <w:r w:rsidRPr="000F3EE9">
        <w:rPr>
          <w:rFonts w:cs="Times New Roman" w:hint="eastAsia"/>
          <w:sz w:val="26"/>
          <w:szCs w:val="26"/>
          <w:rtl/>
          <w:lang w:eastAsia="fr-FR"/>
          <w:rPrChange w:id="3088" w:author="SRO">
            <w:rPr>
              <w:rFonts w:cs="Times New Roman" w:hint="eastAsia"/>
              <w:sz w:val="26"/>
              <w:szCs w:val="26"/>
              <w:rtl/>
              <w:lang w:eastAsia="fr-FR"/>
            </w:rPr>
          </w:rPrChange>
        </w:rPr>
        <w:t>المشتركة</w:t>
      </w:r>
      <w:r w:rsidRPr="000F3EE9">
        <w:rPr>
          <w:rFonts w:cs="Times New Roman"/>
          <w:sz w:val="26"/>
          <w:szCs w:val="26"/>
          <w:rtl/>
          <w:lang w:eastAsia="fr-FR"/>
          <w:rPrChange w:id="3089" w:author="SRO">
            <w:rPr>
              <w:rFonts w:cs="Times New Roman"/>
              <w:sz w:val="26"/>
              <w:szCs w:val="26"/>
              <w:rtl/>
              <w:lang w:eastAsia="fr-FR"/>
            </w:rPr>
          </w:rPrChange>
        </w:rPr>
        <w:t xml:space="preserve"> </w:t>
      </w:r>
      <w:r w:rsidRPr="000F3EE9">
        <w:rPr>
          <w:rFonts w:cs="Times New Roman" w:hint="eastAsia"/>
          <w:sz w:val="26"/>
          <w:szCs w:val="26"/>
          <w:rtl/>
          <w:lang w:eastAsia="fr-FR"/>
          <w:rPrChange w:id="3090" w:author="SRO">
            <w:rPr>
              <w:rFonts w:cs="Times New Roman" w:hint="eastAsia"/>
              <w:sz w:val="26"/>
              <w:szCs w:val="26"/>
              <w:rtl/>
              <w:lang w:eastAsia="fr-FR"/>
            </w:rPr>
          </w:rPrChange>
        </w:rPr>
        <w:t>لشرق</w:t>
      </w:r>
      <w:r w:rsidRPr="000F3EE9">
        <w:rPr>
          <w:rFonts w:cs="Times New Roman"/>
          <w:sz w:val="26"/>
          <w:szCs w:val="26"/>
          <w:rtl/>
          <w:lang w:eastAsia="fr-FR"/>
          <w:rPrChange w:id="3091" w:author="SRO">
            <w:rPr>
              <w:rFonts w:cs="Times New Roman"/>
              <w:sz w:val="26"/>
              <w:szCs w:val="26"/>
              <w:rtl/>
              <w:lang w:eastAsia="fr-FR"/>
            </w:rPr>
          </w:rPrChange>
        </w:rPr>
        <w:t xml:space="preserve"> </w:t>
      </w:r>
      <w:r w:rsidRPr="000F3EE9">
        <w:rPr>
          <w:rFonts w:cs="Times New Roman" w:hint="eastAsia"/>
          <w:sz w:val="26"/>
          <w:szCs w:val="26"/>
          <w:rtl/>
          <w:lang w:eastAsia="fr-FR"/>
          <w:rPrChange w:id="3092" w:author="SRO">
            <w:rPr>
              <w:rFonts w:cs="Times New Roman" w:hint="eastAsia"/>
              <w:sz w:val="26"/>
              <w:szCs w:val="26"/>
              <w:rtl/>
              <w:lang w:eastAsia="fr-FR"/>
            </w:rPr>
          </w:rPrChange>
        </w:rPr>
        <w:t>وجنوب</w:t>
      </w:r>
      <w:r w:rsidRPr="000F3EE9">
        <w:rPr>
          <w:rFonts w:cs="Times New Roman"/>
          <w:sz w:val="26"/>
          <w:szCs w:val="26"/>
          <w:rtl/>
          <w:lang w:eastAsia="fr-FR"/>
          <w:rPrChange w:id="3093" w:author="SRO">
            <w:rPr>
              <w:rFonts w:cs="Times New Roman"/>
              <w:sz w:val="26"/>
              <w:szCs w:val="26"/>
              <w:rtl/>
              <w:lang w:eastAsia="fr-FR"/>
            </w:rPr>
          </w:rPrChange>
        </w:rPr>
        <w:t xml:space="preserve"> </w:t>
      </w:r>
      <w:r w:rsidRPr="000F3EE9">
        <w:rPr>
          <w:rFonts w:cs="Times New Roman" w:hint="eastAsia"/>
          <w:sz w:val="26"/>
          <w:szCs w:val="26"/>
          <w:rtl/>
          <w:lang w:eastAsia="fr-FR"/>
          <w:rPrChange w:id="3094" w:author="SRO">
            <w:rPr>
              <w:rFonts w:cs="Times New Roman" w:hint="eastAsia"/>
              <w:sz w:val="26"/>
              <w:szCs w:val="26"/>
              <w:rtl/>
              <w:lang w:eastAsia="fr-FR"/>
            </w:rPr>
          </w:rPrChange>
        </w:rPr>
        <w:t>أفريقيا</w:t>
      </w:r>
      <w:r w:rsidRPr="000F3EE9">
        <w:rPr>
          <w:rFonts w:cs="Times New Roman"/>
          <w:sz w:val="26"/>
          <w:szCs w:val="26"/>
          <w:rtl/>
          <w:lang w:eastAsia="fr-FR"/>
          <w:rPrChange w:id="3095" w:author="SRO">
            <w:rPr>
              <w:rFonts w:cs="Times New Roman"/>
              <w:sz w:val="26"/>
              <w:szCs w:val="26"/>
              <w:rtl/>
              <w:lang w:eastAsia="fr-FR"/>
            </w:rPr>
          </w:rPrChange>
        </w:rPr>
        <w:t xml:space="preserve"> </w:t>
      </w:r>
      <w:r w:rsidRPr="000F3EE9">
        <w:rPr>
          <w:rFonts w:cs="Times New Roman" w:hint="eastAsia"/>
          <w:sz w:val="26"/>
          <w:szCs w:val="26"/>
          <w:rtl/>
          <w:lang w:eastAsia="fr-FR"/>
          <w:rPrChange w:id="3096" w:author="SRO">
            <w:rPr>
              <w:rFonts w:cs="Times New Roman" w:hint="eastAsia"/>
              <w:sz w:val="26"/>
              <w:szCs w:val="26"/>
              <w:rtl/>
              <w:lang w:eastAsia="fr-FR"/>
            </w:rPr>
          </w:rPrChange>
        </w:rPr>
        <w:t>واتحاد</w:t>
      </w:r>
      <w:r w:rsidRPr="000F3EE9">
        <w:rPr>
          <w:rFonts w:cs="Times New Roman"/>
          <w:sz w:val="26"/>
          <w:szCs w:val="26"/>
          <w:rtl/>
          <w:lang w:eastAsia="fr-FR"/>
          <w:rPrChange w:id="3097" w:author="SRO">
            <w:rPr>
              <w:rFonts w:cs="Times New Roman"/>
              <w:sz w:val="26"/>
              <w:szCs w:val="26"/>
              <w:rtl/>
              <w:lang w:eastAsia="fr-FR"/>
            </w:rPr>
          </w:rPrChange>
        </w:rPr>
        <w:t xml:space="preserve"> </w:t>
      </w:r>
      <w:r w:rsidRPr="000F3EE9">
        <w:rPr>
          <w:rFonts w:cs="Times New Roman" w:hint="eastAsia"/>
          <w:sz w:val="26"/>
          <w:szCs w:val="26"/>
          <w:rtl/>
          <w:lang w:eastAsia="fr-FR"/>
          <w:rPrChange w:id="3098" w:author="SRO">
            <w:rPr>
              <w:rFonts w:cs="Times New Roman" w:hint="eastAsia"/>
              <w:sz w:val="26"/>
              <w:szCs w:val="26"/>
              <w:rtl/>
              <w:lang w:eastAsia="fr-FR"/>
            </w:rPr>
          </w:rPrChange>
        </w:rPr>
        <w:t>المغرب</w:t>
      </w:r>
      <w:r w:rsidRPr="000F3EE9">
        <w:rPr>
          <w:rFonts w:cs="Times New Roman"/>
          <w:sz w:val="26"/>
          <w:szCs w:val="26"/>
          <w:rtl/>
          <w:lang w:eastAsia="fr-FR"/>
          <w:rPrChange w:id="3099" w:author="SRO">
            <w:rPr>
              <w:rFonts w:cs="Times New Roman"/>
              <w:sz w:val="26"/>
              <w:szCs w:val="26"/>
              <w:rtl/>
              <w:lang w:eastAsia="fr-FR"/>
            </w:rPr>
          </w:rPrChange>
        </w:rPr>
        <w:t xml:space="preserve"> </w:t>
      </w:r>
      <w:r w:rsidRPr="000F3EE9">
        <w:rPr>
          <w:rFonts w:cs="Times New Roman" w:hint="eastAsia"/>
          <w:sz w:val="26"/>
          <w:szCs w:val="26"/>
          <w:rtl/>
          <w:lang w:eastAsia="fr-FR"/>
          <w:rPrChange w:id="3100" w:author="SRO">
            <w:rPr>
              <w:rFonts w:cs="Times New Roman" w:hint="eastAsia"/>
              <w:sz w:val="26"/>
              <w:szCs w:val="26"/>
              <w:rtl/>
              <w:lang w:eastAsia="fr-FR"/>
            </w:rPr>
          </w:rPrChange>
        </w:rPr>
        <w:t>العربي</w:t>
      </w:r>
      <w:r w:rsidRPr="000F3EE9">
        <w:rPr>
          <w:rFonts w:cs="Times New Roman"/>
          <w:sz w:val="26"/>
          <w:szCs w:val="26"/>
          <w:rtl/>
          <w:lang w:eastAsia="fr-FR"/>
          <w:rPrChange w:id="3101" w:author="SRO">
            <w:rPr>
              <w:rFonts w:cs="Times New Roman"/>
              <w:sz w:val="26"/>
              <w:szCs w:val="26"/>
              <w:rtl/>
              <w:lang w:eastAsia="fr-FR"/>
            </w:rPr>
          </w:rPrChange>
        </w:rPr>
        <w:t xml:space="preserve">. </w:t>
      </w:r>
      <w:r w:rsidRPr="000F3EE9">
        <w:rPr>
          <w:rFonts w:cs="Times New Roman" w:hint="eastAsia"/>
          <w:sz w:val="26"/>
          <w:szCs w:val="26"/>
          <w:rtl/>
          <w:lang w:eastAsia="fr-FR"/>
          <w:rPrChange w:id="3102" w:author="SRO">
            <w:rPr>
              <w:rFonts w:cs="Times New Roman" w:hint="eastAsia"/>
              <w:sz w:val="26"/>
              <w:szCs w:val="26"/>
              <w:rtl/>
              <w:lang w:eastAsia="fr-FR"/>
            </w:rPr>
          </w:rPrChange>
        </w:rPr>
        <w:t>كما</w:t>
      </w:r>
      <w:r w:rsidRPr="000F3EE9">
        <w:rPr>
          <w:rFonts w:cs="Times New Roman"/>
          <w:sz w:val="26"/>
          <w:szCs w:val="26"/>
          <w:rtl/>
          <w:lang w:eastAsia="fr-FR"/>
          <w:rPrChange w:id="3103" w:author="SRO">
            <w:rPr>
              <w:rFonts w:cs="Times New Roman"/>
              <w:sz w:val="26"/>
              <w:szCs w:val="26"/>
              <w:rtl/>
              <w:lang w:eastAsia="fr-FR"/>
            </w:rPr>
          </w:rPrChange>
        </w:rPr>
        <w:t xml:space="preserve"> </w:t>
      </w:r>
      <w:r w:rsidRPr="000F3EE9">
        <w:rPr>
          <w:rFonts w:cs="Times New Roman" w:hint="eastAsia"/>
          <w:sz w:val="26"/>
          <w:szCs w:val="26"/>
          <w:rtl/>
          <w:lang w:eastAsia="fr-FR"/>
          <w:rPrChange w:id="3104" w:author="SRO">
            <w:rPr>
              <w:rFonts w:cs="Times New Roman" w:hint="eastAsia"/>
              <w:sz w:val="26"/>
              <w:szCs w:val="26"/>
              <w:rtl/>
              <w:lang w:eastAsia="fr-FR"/>
            </w:rPr>
          </w:rPrChange>
        </w:rPr>
        <w:t>شرح</w:t>
      </w:r>
      <w:r w:rsidRPr="000F3EE9">
        <w:rPr>
          <w:rFonts w:cs="Times New Roman"/>
          <w:sz w:val="26"/>
          <w:szCs w:val="26"/>
          <w:rtl/>
          <w:lang w:eastAsia="fr-FR"/>
          <w:rPrChange w:id="3105" w:author="SRO">
            <w:rPr>
              <w:rFonts w:cs="Times New Roman"/>
              <w:sz w:val="26"/>
              <w:szCs w:val="26"/>
              <w:rtl/>
              <w:lang w:eastAsia="fr-FR"/>
            </w:rPr>
          </w:rPrChange>
        </w:rPr>
        <w:t xml:space="preserve"> </w:t>
      </w:r>
      <w:r w:rsidRPr="000F3EE9">
        <w:rPr>
          <w:rFonts w:cs="Times New Roman" w:hint="eastAsia"/>
          <w:sz w:val="26"/>
          <w:szCs w:val="26"/>
          <w:rtl/>
          <w:lang w:eastAsia="fr-FR"/>
          <w:rPrChange w:id="3106" w:author="SRO">
            <w:rPr>
              <w:rFonts w:cs="Times New Roman" w:hint="eastAsia"/>
              <w:sz w:val="26"/>
              <w:szCs w:val="26"/>
              <w:rtl/>
              <w:lang w:eastAsia="fr-FR"/>
            </w:rPr>
          </w:rPrChange>
        </w:rPr>
        <w:t>التأثير</w:t>
      </w:r>
      <w:r w:rsidRPr="000F3EE9">
        <w:rPr>
          <w:rFonts w:cs="Times New Roman"/>
          <w:sz w:val="26"/>
          <w:szCs w:val="26"/>
          <w:rtl/>
          <w:lang w:eastAsia="fr-FR"/>
          <w:rPrChange w:id="3107" w:author="SRO">
            <w:rPr>
              <w:rFonts w:cs="Times New Roman"/>
              <w:sz w:val="26"/>
              <w:szCs w:val="26"/>
              <w:rtl/>
              <w:lang w:eastAsia="fr-FR"/>
            </w:rPr>
          </w:rPrChange>
        </w:rPr>
        <w:t xml:space="preserve"> </w:t>
      </w:r>
      <w:r w:rsidRPr="000F3EE9">
        <w:rPr>
          <w:rFonts w:cs="Times New Roman" w:hint="eastAsia"/>
          <w:sz w:val="26"/>
          <w:szCs w:val="26"/>
          <w:rtl/>
          <w:lang w:eastAsia="fr-FR"/>
          <w:rPrChange w:id="3108" w:author="SRO">
            <w:rPr>
              <w:rFonts w:cs="Times New Roman" w:hint="eastAsia"/>
              <w:sz w:val="26"/>
              <w:szCs w:val="26"/>
              <w:rtl/>
              <w:lang w:eastAsia="fr-FR"/>
            </w:rPr>
          </w:rPrChange>
        </w:rPr>
        <w:t>الصريح</w:t>
      </w:r>
      <w:r w:rsidRPr="000F3EE9">
        <w:rPr>
          <w:rFonts w:cs="Times New Roman"/>
          <w:sz w:val="26"/>
          <w:szCs w:val="26"/>
          <w:rtl/>
          <w:lang w:eastAsia="fr-FR"/>
          <w:rPrChange w:id="3109" w:author="SRO">
            <w:rPr>
              <w:rFonts w:cs="Times New Roman"/>
              <w:sz w:val="26"/>
              <w:szCs w:val="26"/>
              <w:rtl/>
              <w:lang w:eastAsia="fr-FR"/>
            </w:rPr>
          </w:rPrChange>
        </w:rPr>
        <w:t xml:space="preserve"> </w:t>
      </w:r>
      <w:r w:rsidRPr="000F3EE9">
        <w:rPr>
          <w:rFonts w:cs="Times New Roman" w:hint="eastAsia"/>
          <w:sz w:val="26"/>
          <w:szCs w:val="26"/>
          <w:rtl/>
          <w:lang w:eastAsia="fr-FR"/>
          <w:rPrChange w:id="3110" w:author="SRO">
            <w:rPr>
              <w:rFonts w:cs="Times New Roman" w:hint="eastAsia"/>
              <w:sz w:val="26"/>
              <w:szCs w:val="26"/>
              <w:rtl/>
              <w:lang w:eastAsia="fr-FR"/>
            </w:rPr>
          </w:rPrChange>
        </w:rPr>
        <w:t>للأزمة</w:t>
      </w:r>
      <w:r w:rsidRPr="000F3EE9">
        <w:rPr>
          <w:rFonts w:cs="Times New Roman"/>
          <w:sz w:val="26"/>
          <w:szCs w:val="26"/>
          <w:rtl/>
          <w:lang w:eastAsia="fr-FR"/>
          <w:rPrChange w:id="3111" w:author="SRO">
            <w:rPr>
              <w:rFonts w:cs="Times New Roman"/>
              <w:sz w:val="26"/>
              <w:szCs w:val="26"/>
              <w:rtl/>
              <w:lang w:eastAsia="fr-FR"/>
            </w:rPr>
          </w:rPrChange>
        </w:rPr>
        <w:t xml:space="preserve"> </w:t>
      </w:r>
      <w:r w:rsidRPr="000F3EE9">
        <w:rPr>
          <w:rFonts w:cs="Times New Roman" w:hint="eastAsia"/>
          <w:sz w:val="26"/>
          <w:szCs w:val="26"/>
          <w:rtl/>
          <w:lang w:eastAsia="fr-FR"/>
          <w:rPrChange w:id="3112" w:author="SRO">
            <w:rPr>
              <w:rFonts w:cs="Times New Roman" w:hint="eastAsia"/>
              <w:sz w:val="26"/>
              <w:szCs w:val="26"/>
              <w:rtl/>
              <w:lang w:eastAsia="fr-FR"/>
            </w:rPr>
          </w:rPrChange>
        </w:rPr>
        <w:t>المالية</w:t>
      </w:r>
      <w:r w:rsidRPr="000F3EE9">
        <w:rPr>
          <w:rFonts w:cs="Times New Roman"/>
          <w:sz w:val="26"/>
          <w:szCs w:val="26"/>
          <w:rtl/>
          <w:lang w:eastAsia="fr-FR"/>
          <w:rPrChange w:id="3113" w:author="SRO">
            <w:rPr>
              <w:rFonts w:cs="Times New Roman"/>
              <w:sz w:val="26"/>
              <w:szCs w:val="26"/>
              <w:rtl/>
              <w:lang w:eastAsia="fr-FR"/>
            </w:rPr>
          </w:rPrChange>
        </w:rPr>
        <w:t xml:space="preserve"> </w:t>
      </w:r>
      <w:r w:rsidRPr="000F3EE9">
        <w:rPr>
          <w:rFonts w:cs="Times New Roman" w:hint="eastAsia"/>
          <w:sz w:val="26"/>
          <w:szCs w:val="26"/>
          <w:rtl/>
          <w:lang w:eastAsia="fr-FR"/>
          <w:rPrChange w:id="3114" w:author="SRO">
            <w:rPr>
              <w:rFonts w:cs="Times New Roman" w:hint="eastAsia"/>
              <w:sz w:val="26"/>
              <w:szCs w:val="26"/>
              <w:rtl/>
              <w:lang w:eastAsia="fr-FR"/>
            </w:rPr>
          </w:rPrChange>
        </w:rPr>
        <w:t>على</w:t>
      </w:r>
      <w:r w:rsidRPr="000F3EE9">
        <w:rPr>
          <w:rFonts w:cs="Times New Roman"/>
          <w:sz w:val="26"/>
          <w:szCs w:val="26"/>
          <w:rtl/>
          <w:lang w:eastAsia="fr-FR"/>
          <w:rPrChange w:id="3115" w:author="SRO">
            <w:rPr>
              <w:rFonts w:cs="Times New Roman"/>
              <w:sz w:val="26"/>
              <w:szCs w:val="26"/>
              <w:rtl/>
              <w:lang w:eastAsia="fr-FR"/>
            </w:rPr>
          </w:rPrChange>
        </w:rPr>
        <w:t xml:space="preserve"> </w:t>
      </w:r>
      <w:r w:rsidRPr="000F3EE9">
        <w:rPr>
          <w:rFonts w:cs="Times New Roman" w:hint="eastAsia"/>
          <w:sz w:val="26"/>
          <w:szCs w:val="26"/>
          <w:rtl/>
          <w:lang w:eastAsia="fr-FR"/>
          <w:rPrChange w:id="3116" w:author="SRO">
            <w:rPr>
              <w:rFonts w:cs="Times New Roman" w:hint="eastAsia"/>
              <w:sz w:val="26"/>
              <w:szCs w:val="26"/>
              <w:rtl/>
              <w:lang w:eastAsia="fr-FR"/>
            </w:rPr>
          </w:rPrChange>
        </w:rPr>
        <w:t>الاستثمار</w:t>
      </w:r>
      <w:r w:rsidRPr="000F3EE9">
        <w:rPr>
          <w:rFonts w:cs="Times New Roman"/>
          <w:sz w:val="26"/>
          <w:szCs w:val="26"/>
          <w:rtl/>
          <w:lang w:eastAsia="fr-FR"/>
          <w:rPrChange w:id="3117" w:author="SRO">
            <w:rPr>
              <w:rFonts w:cs="Times New Roman"/>
              <w:sz w:val="26"/>
              <w:szCs w:val="26"/>
              <w:rtl/>
              <w:lang w:eastAsia="fr-FR"/>
            </w:rPr>
          </w:rPrChange>
        </w:rPr>
        <w:t xml:space="preserve"> </w:t>
      </w:r>
      <w:r w:rsidRPr="000F3EE9">
        <w:rPr>
          <w:rFonts w:cs="Times New Roman" w:hint="eastAsia"/>
          <w:sz w:val="26"/>
          <w:szCs w:val="26"/>
          <w:rtl/>
          <w:lang w:eastAsia="fr-FR"/>
          <w:rPrChange w:id="3118" w:author="SRO">
            <w:rPr>
              <w:rFonts w:cs="Times New Roman" w:hint="eastAsia"/>
              <w:sz w:val="26"/>
              <w:szCs w:val="26"/>
              <w:rtl/>
              <w:lang w:eastAsia="fr-FR"/>
            </w:rPr>
          </w:rPrChange>
        </w:rPr>
        <w:t>الأجنبي</w:t>
      </w:r>
      <w:r w:rsidRPr="000F3EE9">
        <w:rPr>
          <w:rFonts w:cs="Times New Roman"/>
          <w:sz w:val="26"/>
          <w:szCs w:val="26"/>
          <w:rtl/>
          <w:lang w:eastAsia="fr-FR"/>
          <w:rPrChange w:id="3119" w:author="SRO">
            <w:rPr>
              <w:rFonts w:cs="Times New Roman"/>
              <w:sz w:val="26"/>
              <w:szCs w:val="26"/>
              <w:rtl/>
              <w:lang w:eastAsia="fr-FR"/>
            </w:rPr>
          </w:rPrChange>
        </w:rPr>
        <w:t xml:space="preserve"> </w:t>
      </w:r>
      <w:r w:rsidRPr="000F3EE9">
        <w:rPr>
          <w:rFonts w:cs="Times New Roman" w:hint="eastAsia"/>
          <w:sz w:val="26"/>
          <w:szCs w:val="26"/>
          <w:rtl/>
          <w:lang w:eastAsia="fr-FR"/>
          <w:rPrChange w:id="3120" w:author="SRO">
            <w:rPr>
              <w:rFonts w:cs="Times New Roman" w:hint="eastAsia"/>
              <w:sz w:val="26"/>
              <w:szCs w:val="26"/>
              <w:rtl/>
              <w:lang w:eastAsia="fr-FR"/>
            </w:rPr>
          </w:rPrChange>
        </w:rPr>
        <w:t>المباشر</w:t>
      </w:r>
      <w:r w:rsidRPr="000F3EE9">
        <w:rPr>
          <w:rFonts w:cs="Times New Roman"/>
          <w:sz w:val="26"/>
          <w:szCs w:val="26"/>
          <w:rtl/>
          <w:lang w:eastAsia="fr-FR"/>
          <w:rPrChange w:id="3121" w:author="SRO">
            <w:rPr>
              <w:rFonts w:cs="Times New Roman"/>
              <w:sz w:val="26"/>
              <w:szCs w:val="26"/>
              <w:rtl/>
              <w:lang w:eastAsia="fr-FR"/>
            </w:rPr>
          </w:rPrChange>
        </w:rPr>
        <w:t xml:space="preserve"> </w:t>
      </w:r>
      <w:r w:rsidRPr="000F3EE9">
        <w:rPr>
          <w:rFonts w:cs="Times New Roman" w:hint="eastAsia"/>
          <w:sz w:val="26"/>
          <w:szCs w:val="26"/>
          <w:rtl/>
          <w:lang w:eastAsia="fr-FR"/>
          <w:rPrChange w:id="3122" w:author="SRO">
            <w:rPr>
              <w:rFonts w:cs="Times New Roman" w:hint="eastAsia"/>
              <w:sz w:val="26"/>
              <w:szCs w:val="26"/>
              <w:rtl/>
              <w:lang w:eastAsia="fr-FR"/>
            </w:rPr>
          </w:rPrChange>
        </w:rPr>
        <w:t>بالمغرب</w:t>
      </w:r>
      <w:r w:rsidRPr="000F3EE9">
        <w:rPr>
          <w:rFonts w:cs="Times New Roman"/>
          <w:sz w:val="26"/>
          <w:szCs w:val="26"/>
          <w:rtl/>
          <w:lang w:eastAsia="fr-FR"/>
          <w:rPrChange w:id="3123" w:author="SRO">
            <w:rPr>
              <w:rFonts w:cs="Times New Roman"/>
              <w:sz w:val="26"/>
              <w:szCs w:val="26"/>
              <w:rtl/>
              <w:lang w:eastAsia="fr-FR"/>
            </w:rPr>
          </w:rPrChange>
        </w:rPr>
        <w:t xml:space="preserve"> </w:t>
      </w:r>
      <w:r w:rsidRPr="000F3EE9">
        <w:rPr>
          <w:rFonts w:cs="Times New Roman" w:hint="eastAsia"/>
          <w:sz w:val="26"/>
          <w:szCs w:val="26"/>
          <w:rtl/>
          <w:lang w:eastAsia="fr-FR"/>
          <w:rPrChange w:id="3124" w:author="SRO">
            <w:rPr>
              <w:rFonts w:cs="Times New Roman" w:hint="eastAsia"/>
              <w:sz w:val="26"/>
              <w:szCs w:val="26"/>
              <w:rtl/>
              <w:lang w:eastAsia="fr-FR"/>
            </w:rPr>
          </w:rPrChange>
        </w:rPr>
        <w:t>العربي</w:t>
      </w:r>
      <w:r w:rsidRPr="000F3EE9">
        <w:rPr>
          <w:rFonts w:cs="Times New Roman"/>
          <w:sz w:val="26"/>
          <w:szCs w:val="26"/>
          <w:rtl/>
          <w:lang w:eastAsia="fr-FR"/>
          <w:rPrChange w:id="3125" w:author="SRO">
            <w:rPr>
              <w:rFonts w:cs="Times New Roman"/>
              <w:sz w:val="26"/>
              <w:szCs w:val="26"/>
              <w:rtl/>
              <w:lang w:eastAsia="fr-FR"/>
            </w:rPr>
          </w:rPrChange>
        </w:rPr>
        <w:t xml:space="preserve">. </w:t>
      </w:r>
      <w:r w:rsidRPr="000F3EE9">
        <w:rPr>
          <w:rFonts w:cs="Times New Roman" w:hint="eastAsia"/>
          <w:sz w:val="26"/>
          <w:szCs w:val="26"/>
          <w:rtl/>
          <w:lang w:eastAsia="fr-FR"/>
          <w:rPrChange w:id="3126" w:author="SRO">
            <w:rPr>
              <w:rFonts w:cs="Times New Roman" w:hint="eastAsia"/>
              <w:sz w:val="26"/>
              <w:szCs w:val="26"/>
              <w:rtl/>
              <w:lang w:eastAsia="fr-FR"/>
            </w:rPr>
          </w:rPrChange>
        </w:rPr>
        <w:t>وأنهى</w:t>
      </w:r>
      <w:r w:rsidRPr="000F3EE9">
        <w:rPr>
          <w:rFonts w:cs="Times New Roman"/>
          <w:sz w:val="26"/>
          <w:szCs w:val="26"/>
          <w:rtl/>
          <w:lang w:eastAsia="fr-FR"/>
          <w:rPrChange w:id="3127" w:author="SRO">
            <w:rPr>
              <w:rFonts w:cs="Times New Roman"/>
              <w:sz w:val="26"/>
              <w:szCs w:val="26"/>
              <w:rtl/>
              <w:lang w:eastAsia="fr-FR"/>
            </w:rPr>
          </w:rPrChange>
        </w:rPr>
        <w:t xml:space="preserve"> </w:t>
      </w:r>
      <w:r w:rsidRPr="000F3EE9">
        <w:rPr>
          <w:rFonts w:cs="Times New Roman" w:hint="eastAsia"/>
          <w:sz w:val="26"/>
          <w:szCs w:val="26"/>
          <w:rtl/>
          <w:lang w:eastAsia="fr-FR"/>
          <w:rPrChange w:id="3128" w:author="SRO">
            <w:rPr>
              <w:rFonts w:cs="Times New Roman" w:hint="eastAsia"/>
              <w:sz w:val="26"/>
              <w:szCs w:val="26"/>
              <w:rtl/>
              <w:lang w:eastAsia="fr-FR"/>
            </w:rPr>
          </w:rPrChange>
        </w:rPr>
        <w:t>المشارك</w:t>
      </w:r>
      <w:r w:rsidRPr="000F3EE9">
        <w:rPr>
          <w:rFonts w:cs="Times New Roman"/>
          <w:sz w:val="26"/>
          <w:szCs w:val="26"/>
          <w:rtl/>
          <w:lang w:eastAsia="fr-FR"/>
          <w:rPrChange w:id="3129" w:author="SRO">
            <w:rPr>
              <w:rFonts w:cs="Times New Roman"/>
              <w:sz w:val="26"/>
              <w:szCs w:val="26"/>
              <w:rtl/>
              <w:lang w:eastAsia="fr-FR"/>
            </w:rPr>
          </w:rPrChange>
        </w:rPr>
        <w:t xml:space="preserve"> </w:t>
      </w:r>
      <w:r w:rsidRPr="000F3EE9">
        <w:rPr>
          <w:rFonts w:cs="Times New Roman" w:hint="eastAsia"/>
          <w:sz w:val="26"/>
          <w:szCs w:val="26"/>
          <w:rtl/>
          <w:lang w:eastAsia="fr-FR"/>
          <w:rPrChange w:id="3130" w:author="SRO">
            <w:rPr>
              <w:rFonts w:cs="Times New Roman" w:hint="eastAsia"/>
              <w:sz w:val="26"/>
              <w:szCs w:val="26"/>
              <w:rtl/>
              <w:lang w:eastAsia="fr-FR"/>
            </w:rPr>
          </w:rPrChange>
        </w:rPr>
        <w:t>عرضه</w:t>
      </w:r>
      <w:r w:rsidRPr="000F3EE9">
        <w:rPr>
          <w:rFonts w:cs="Times New Roman"/>
          <w:sz w:val="26"/>
          <w:szCs w:val="26"/>
          <w:rtl/>
          <w:lang w:eastAsia="fr-FR"/>
          <w:rPrChange w:id="3131" w:author="SRO">
            <w:rPr>
              <w:rFonts w:cs="Times New Roman"/>
              <w:sz w:val="26"/>
              <w:szCs w:val="26"/>
              <w:rtl/>
              <w:lang w:eastAsia="fr-FR"/>
            </w:rPr>
          </w:rPrChange>
        </w:rPr>
        <w:t xml:space="preserve"> </w:t>
      </w:r>
      <w:r w:rsidRPr="000F3EE9">
        <w:rPr>
          <w:rFonts w:cs="Times New Roman" w:hint="eastAsia"/>
          <w:sz w:val="26"/>
          <w:szCs w:val="26"/>
          <w:rtl/>
          <w:lang w:eastAsia="fr-FR"/>
          <w:rPrChange w:id="3132" w:author="SRO">
            <w:rPr>
              <w:rFonts w:cs="Times New Roman" w:hint="eastAsia"/>
              <w:sz w:val="26"/>
              <w:szCs w:val="26"/>
              <w:rtl/>
              <w:lang w:eastAsia="fr-FR"/>
            </w:rPr>
          </w:rPrChange>
        </w:rPr>
        <w:t>بتوصيات</w:t>
      </w:r>
      <w:r w:rsidRPr="000F3EE9">
        <w:rPr>
          <w:rFonts w:cs="Times New Roman"/>
          <w:sz w:val="26"/>
          <w:szCs w:val="26"/>
          <w:rtl/>
          <w:lang w:eastAsia="fr-FR"/>
          <w:rPrChange w:id="3133" w:author="SRO">
            <w:rPr>
              <w:rFonts w:cs="Times New Roman"/>
              <w:sz w:val="26"/>
              <w:szCs w:val="26"/>
              <w:rtl/>
              <w:lang w:eastAsia="fr-FR"/>
            </w:rPr>
          </w:rPrChange>
        </w:rPr>
        <w:t xml:space="preserve"> </w:t>
      </w:r>
      <w:r w:rsidRPr="000F3EE9">
        <w:rPr>
          <w:rFonts w:cs="Times New Roman" w:hint="eastAsia"/>
          <w:sz w:val="26"/>
          <w:szCs w:val="26"/>
          <w:rtl/>
          <w:lang w:eastAsia="fr-FR"/>
          <w:rPrChange w:id="3134" w:author="SRO">
            <w:rPr>
              <w:rFonts w:cs="Times New Roman" w:hint="eastAsia"/>
              <w:sz w:val="26"/>
              <w:szCs w:val="26"/>
              <w:rtl/>
              <w:lang w:eastAsia="fr-FR"/>
            </w:rPr>
          </w:rPrChange>
        </w:rPr>
        <w:t>من</w:t>
      </w:r>
      <w:r w:rsidRPr="000F3EE9">
        <w:rPr>
          <w:rFonts w:cs="Times New Roman"/>
          <w:sz w:val="26"/>
          <w:szCs w:val="26"/>
          <w:rtl/>
          <w:lang w:eastAsia="fr-FR"/>
          <w:rPrChange w:id="3135" w:author="SRO">
            <w:rPr>
              <w:rFonts w:cs="Times New Roman"/>
              <w:sz w:val="26"/>
              <w:szCs w:val="26"/>
              <w:rtl/>
              <w:lang w:eastAsia="fr-FR"/>
            </w:rPr>
          </w:rPrChange>
        </w:rPr>
        <w:t xml:space="preserve"> </w:t>
      </w:r>
      <w:r w:rsidRPr="000F3EE9">
        <w:rPr>
          <w:rFonts w:cs="Times New Roman" w:hint="eastAsia"/>
          <w:sz w:val="26"/>
          <w:szCs w:val="26"/>
          <w:rtl/>
          <w:lang w:eastAsia="fr-FR"/>
          <w:rPrChange w:id="3136" w:author="SRO">
            <w:rPr>
              <w:rFonts w:cs="Times New Roman" w:hint="eastAsia"/>
              <w:sz w:val="26"/>
              <w:szCs w:val="26"/>
              <w:rtl/>
              <w:lang w:eastAsia="fr-FR"/>
            </w:rPr>
          </w:rPrChange>
        </w:rPr>
        <w:t>أجل</w:t>
      </w:r>
      <w:r w:rsidRPr="000F3EE9">
        <w:rPr>
          <w:rFonts w:cs="Times New Roman"/>
          <w:sz w:val="26"/>
          <w:szCs w:val="26"/>
          <w:rtl/>
          <w:lang w:eastAsia="fr-FR"/>
          <w:rPrChange w:id="3137" w:author="SRO">
            <w:rPr>
              <w:rFonts w:cs="Times New Roman"/>
              <w:sz w:val="26"/>
              <w:szCs w:val="26"/>
              <w:rtl/>
              <w:lang w:eastAsia="fr-FR"/>
            </w:rPr>
          </w:rPrChange>
        </w:rPr>
        <w:t xml:space="preserve"> </w:t>
      </w:r>
      <w:r w:rsidRPr="000F3EE9">
        <w:rPr>
          <w:rFonts w:cs="Times New Roman" w:hint="eastAsia"/>
          <w:sz w:val="26"/>
          <w:szCs w:val="26"/>
          <w:rtl/>
          <w:lang w:eastAsia="fr-FR"/>
          <w:rPrChange w:id="3138" w:author="SRO">
            <w:rPr>
              <w:rFonts w:cs="Times New Roman" w:hint="eastAsia"/>
              <w:sz w:val="26"/>
              <w:szCs w:val="26"/>
              <w:rtl/>
              <w:lang w:eastAsia="fr-FR"/>
            </w:rPr>
          </w:rPrChange>
        </w:rPr>
        <w:t>تقوية</w:t>
      </w:r>
      <w:r w:rsidRPr="000F3EE9">
        <w:rPr>
          <w:rFonts w:cs="Times New Roman"/>
          <w:sz w:val="26"/>
          <w:szCs w:val="26"/>
          <w:rtl/>
          <w:lang w:eastAsia="fr-FR"/>
          <w:rPrChange w:id="3139" w:author="SRO">
            <w:rPr>
              <w:rFonts w:cs="Times New Roman"/>
              <w:sz w:val="26"/>
              <w:szCs w:val="26"/>
              <w:rtl/>
              <w:lang w:eastAsia="fr-FR"/>
            </w:rPr>
          </w:rPrChange>
        </w:rPr>
        <w:t xml:space="preserve"> </w:t>
      </w:r>
      <w:r w:rsidRPr="000F3EE9">
        <w:rPr>
          <w:rFonts w:cs="Times New Roman" w:hint="eastAsia"/>
          <w:sz w:val="26"/>
          <w:szCs w:val="26"/>
          <w:rtl/>
          <w:lang w:eastAsia="fr-FR"/>
          <w:rPrChange w:id="3140" w:author="SRO">
            <w:rPr>
              <w:rFonts w:cs="Times New Roman" w:hint="eastAsia"/>
              <w:sz w:val="26"/>
              <w:szCs w:val="26"/>
              <w:rtl/>
              <w:lang w:eastAsia="fr-FR"/>
            </w:rPr>
          </w:rPrChange>
        </w:rPr>
        <w:t>الاندماج</w:t>
      </w:r>
      <w:r w:rsidRPr="000F3EE9">
        <w:rPr>
          <w:rFonts w:cs="Times New Roman"/>
          <w:sz w:val="26"/>
          <w:szCs w:val="26"/>
          <w:rtl/>
          <w:lang w:eastAsia="fr-FR"/>
          <w:rPrChange w:id="3141" w:author="SRO">
            <w:rPr>
              <w:rFonts w:cs="Times New Roman"/>
              <w:sz w:val="26"/>
              <w:szCs w:val="26"/>
              <w:rtl/>
              <w:lang w:eastAsia="fr-FR"/>
            </w:rPr>
          </w:rPrChange>
        </w:rPr>
        <w:t xml:space="preserve"> </w:t>
      </w:r>
      <w:r w:rsidRPr="000F3EE9">
        <w:rPr>
          <w:rFonts w:cs="Times New Roman" w:hint="eastAsia"/>
          <w:sz w:val="26"/>
          <w:szCs w:val="26"/>
          <w:rtl/>
          <w:lang w:eastAsia="fr-FR"/>
          <w:rPrChange w:id="3142" w:author="SRO">
            <w:rPr>
              <w:rFonts w:cs="Times New Roman" w:hint="eastAsia"/>
              <w:sz w:val="26"/>
              <w:szCs w:val="26"/>
              <w:rtl/>
              <w:lang w:eastAsia="fr-FR"/>
            </w:rPr>
          </w:rPrChange>
        </w:rPr>
        <w:t>المالي</w:t>
      </w:r>
      <w:r w:rsidRPr="000F3EE9">
        <w:rPr>
          <w:rFonts w:cs="Times New Roman"/>
          <w:sz w:val="26"/>
          <w:szCs w:val="26"/>
          <w:rtl/>
          <w:lang w:eastAsia="fr-FR"/>
          <w:rPrChange w:id="3143" w:author="SRO">
            <w:rPr>
              <w:rFonts w:cs="Times New Roman"/>
              <w:sz w:val="26"/>
              <w:szCs w:val="26"/>
              <w:rtl/>
              <w:lang w:eastAsia="fr-FR"/>
            </w:rPr>
          </w:rPrChange>
        </w:rPr>
        <w:t xml:space="preserve"> </w:t>
      </w:r>
      <w:r w:rsidRPr="000F3EE9">
        <w:rPr>
          <w:rFonts w:cs="Times New Roman" w:hint="eastAsia"/>
          <w:sz w:val="26"/>
          <w:szCs w:val="26"/>
          <w:rtl/>
          <w:lang w:eastAsia="fr-FR"/>
          <w:rPrChange w:id="3144" w:author="SRO">
            <w:rPr>
              <w:rFonts w:cs="Times New Roman" w:hint="eastAsia"/>
              <w:sz w:val="26"/>
              <w:szCs w:val="26"/>
              <w:rtl/>
              <w:lang w:eastAsia="fr-FR"/>
            </w:rPr>
          </w:rPrChange>
        </w:rPr>
        <w:t>بالمغرب</w:t>
      </w:r>
      <w:r w:rsidRPr="000F3EE9">
        <w:rPr>
          <w:rFonts w:cs="Times New Roman"/>
          <w:sz w:val="26"/>
          <w:szCs w:val="26"/>
          <w:rtl/>
          <w:lang w:eastAsia="fr-FR"/>
          <w:rPrChange w:id="3145" w:author="SRO">
            <w:rPr>
              <w:rFonts w:cs="Times New Roman"/>
              <w:sz w:val="26"/>
              <w:szCs w:val="26"/>
              <w:rtl/>
              <w:lang w:eastAsia="fr-FR"/>
            </w:rPr>
          </w:rPrChange>
        </w:rPr>
        <w:t xml:space="preserve"> </w:t>
      </w:r>
      <w:r w:rsidRPr="000F3EE9">
        <w:rPr>
          <w:rFonts w:cs="Times New Roman" w:hint="eastAsia"/>
          <w:sz w:val="26"/>
          <w:szCs w:val="26"/>
          <w:rtl/>
          <w:lang w:eastAsia="fr-FR"/>
          <w:rPrChange w:id="3146" w:author="SRO">
            <w:rPr>
              <w:rFonts w:cs="Times New Roman" w:hint="eastAsia"/>
              <w:sz w:val="26"/>
              <w:szCs w:val="26"/>
              <w:rtl/>
              <w:lang w:eastAsia="fr-FR"/>
            </w:rPr>
          </w:rPrChange>
        </w:rPr>
        <w:t>العربي</w:t>
      </w:r>
      <w:r w:rsidRPr="000F3EE9">
        <w:rPr>
          <w:rFonts w:cs="Times New Roman"/>
          <w:sz w:val="26"/>
          <w:szCs w:val="26"/>
          <w:rtl/>
          <w:lang w:eastAsia="fr-FR"/>
          <w:rPrChange w:id="3147" w:author="SRO">
            <w:rPr>
              <w:rFonts w:cs="Times New Roman"/>
              <w:sz w:val="26"/>
              <w:szCs w:val="26"/>
              <w:rtl/>
              <w:lang w:eastAsia="fr-FR"/>
            </w:rPr>
          </w:rPrChange>
        </w:rPr>
        <w:t xml:space="preserve">.   </w:t>
      </w:r>
    </w:p>
    <w:p w:rsidR="00832F4C" w:rsidRPr="000F3EE9" w:rsidRDefault="00832F4C" w:rsidP="00832F4C">
      <w:pPr>
        <w:pStyle w:val="Sansinterligne1"/>
        <w:numPr>
          <w:ilvl w:val="0"/>
          <w:numId w:val="28"/>
          <w:numberingChange w:id="3148" w:author="SRO" w:date="2011-02-21T09:12:00Z" w:original="%1:79:0:."/>
        </w:numPr>
        <w:tabs>
          <w:tab w:val="right" w:pos="585"/>
        </w:tabs>
        <w:bidi/>
        <w:spacing w:after="240"/>
        <w:ind w:left="34" w:firstLine="0"/>
        <w:jc w:val="both"/>
        <w:rPr>
          <w:rFonts w:cs="Times New Roman"/>
          <w:sz w:val="26"/>
          <w:szCs w:val="26"/>
          <w:rtl/>
          <w:lang w:eastAsia="fr-FR"/>
          <w:rPrChange w:id="3149" w:author="SRO">
            <w:rPr>
              <w:rFonts w:cs="Times New Roman"/>
              <w:sz w:val="26"/>
              <w:szCs w:val="26"/>
              <w:rtl/>
              <w:lang w:eastAsia="fr-FR"/>
            </w:rPr>
          </w:rPrChange>
        </w:rPr>
        <w:pPrChange w:id="3150" w:author="SRO" w:date="2011-02-21T10:15:00Z">
          <w:pPr>
            <w:pStyle w:val="Sansinterligne1"/>
            <w:numPr>
              <w:ilvl w:val="1"/>
              <w:numId w:val="28"/>
            </w:numPr>
            <w:tabs>
              <w:tab w:val="right" w:pos="585"/>
              <w:tab w:val="num" w:pos="1080"/>
            </w:tabs>
            <w:bidi/>
            <w:spacing w:after="240"/>
            <w:ind w:left="34"/>
            <w:jc w:val="both"/>
          </w:pPr>
        </w:pPrChange>
      </w:pPr>
      <w:r w:rsidRPr="000F3EE9">
        <w:rPr>
          <w:rFonts w:cs="Times New Roman" w:hint="eastAsia"/>
          <w:sz w:val="26"/>
          <w:szCs w:val="26"/>
          <w:rtl/>
          <w:lang w:eastAsia="fr-FR"/>
          <w:rPrChange w:id="3151" w:author="SRO">
            <w:rPr>
              <w:rFonts w:cs="Times New Roman" w:hint="eastAsia"/>
              <w:sz w:val="26"/>
              <w:szCs w:val="26"/>
              <w:rtl/>
              <w:lang w:eastAsia="fr-FR"/>
            </w:rPr>
          </w:rPrChange>
        </w:rPr>
        <w:t>ذكرت</w:t>
      </w:r>
      <w:r w:rsidRPr="000F3EE9">
        <w:rPr>
          <w:rFonts w:cs="Times New Roman"/>
          <w:sz w:val="26"/>
          <w:szCs w:val="26"/>
          <w:rtl/>
          <w:lang w:eastAsia="fr-FR"/>
          <w:rPrChange w:id="3152" w:author="SRO">
            <w:rPr>
              <w:rFonts w:cs="Times New Roman"/>
              <w:sz w:val="26"/>
              <w:szCs w:val="26"/>
              <w:rtl/>
              <w:lang w:eastAsia="fr-FR"/>
            </w:rPr>
          </w:rPrChange>
        </w:rPr>
        <w:t xml:space="preserve"> </w:t>
      </w:r>
      <w:r w:rsidRPr="000F3EE9">
        <w:rPr>
          <w:rFonts w:cs="Times New Roman" w:hint="eastAsia"/>
          <w:sz w:val="26"/>
          <w:szCs w:val="26"/>
          <w:rtl/>
          <w:lang w:eastAsia="fr-FR"/>
          <w:rPrChange w:id="3153" w:author="SRO">
            <w:rPr>
              <w:rFonts w:cs="Times New Roman" w:hint="eastAsia"/>
              <w:sz w:val="26"/>
              <w:szCs w:val="26"/>
              <w:rtl/>
              <w:lang w:eastAsia="fr-FR"/>
            </w:rPr>
          </w:rPrChange>
        </w:rPr>
        <w:t>ممثلة</w:t>
      </w:r>
      <w:r w:rsidRPr="000F3EE9">
        <w:rPr>
          <w:rFonts w:cs="Times New Roman"/>
          <w:sz w:val="26"/>
          <w:szCs w:val="26"/>
          <w:rtl/>
          <w:lang w:eastAsia="fr-FR"/>
          <w:rPrChange w:id="3154" w:author="SRO">
            <w:rPr>
              <w:rFonts w:cs="Times New Roman"/>
              <w:sz w:val="26"/>
              <w:szCs w:val="26"/>
              <w:rtl/>
              <w:lang w:eastAsia="fr-FR"/>
            </w:rPr>
          </w:rPrChange>
        </w:rPr>
        <w:t xml:space="preserve"> </w:t>
      </w:r>
      <w:r w:rsidRPr="000F3EE9">
        <w:rPr>
          <w:rFonts w:cs="Times New Roman" w:hint="eastAsia"/>
          <w:sz w:val="26"/>
          <w:szCs w:val="26"/>
          <w:rtl/>
          <w:lang w:eastAsia="fr-FR"/>
          <w:rPrChange w:id="3155" w:author="SRO">
            <w:rPr>
              <w:rFonts w:cs="Times New Roman" w:hint="eastAsia"/>
              <w:sz w:val="26"/>
              <w:szCs w:val="26"/>
              <w:rtl/>
              <w:lang w:eastAsia="fr-FR"/>
            </w:rPr>
          </w:rPrChange>
        </w:rPr>
        <w:t>المغرب</w:t>
      </w:r>
      <w:r w:rsidRPr="000F3EE9">
        <w:rPr>
          <w:rFonts w:cs="Times New Roman"/>
          <w:sz w:val="26"/>
          <w:szCs w:val="26"/>
          <w:rtl/>
          <w:lang w:eastAsia="fr-FR"/>
          <w:rPrChange w:id="3156" w:author="SRO">
            <w:rPr>
              <w:rFonts w:cs="Times New Roman"/>
              <w:sz w:val="26"/>
              <w:szCs w:val="26"/>
              <w:rtl/>
              <w:lang w:eastAsia="fr-FR"/>
            </w:rPr>
          </w:rPrChange>
        </w:rPr>
        <w:t xml:space="preserve"> </w:t>
      </w:r>
      <w:r w:rsidRPr="000F3EE9">
        <w:rPr>
          <w:rFonts w:cs="Times New Roman" w:hint="eastAsia"/>
          <w:sz w:val="26"/>
          <w:szCs w:val="26"/>
          <w:rtl/>
          <w:lang w:eastAsia="fr-FR"/>
          <w:rPrChange w:id="3157" w:author="SRO">
            <w:rPr>
              <w:rFonts w:cs="Times New Roman" w:hint="eastAsia"/>
              <w:sz w:val="26"/>
              <w:szCs w:val="26"/>
              <w:rtl/>
              <w:lang w:eastAsia="fr-FR"/>
            </w:rPr>
          </w:rPrChange>
        </w:rPr>
        <w:t>بالبنك</w:t>
      </w:r>
      <w:r w:rsidRPr="000F3EE9">
        <w:rPr>
          <w:rFonts w:cs="Times New Roman"/>
          <w:sz w:val="26"/>
          <w:szCs w:val="26"/>
          <w:rtl/>
          <w:lang w:eastAsia="fr-FR"/>
          <w:rPrChange w:id="3158" w:author="SRO">
            <w:rPr>
              <w:rFonts w:cs="Times New Roman"/>
              <w:sz w:val="26"/>
              <w:szCs w:val="26"/>
              <w:rtl/>
              <w:lang w:eastAsia="fr-FR"/>
            </w:rPr>
          </w:rPrChange>
        </w:rPr>
        <w:t xml:space="preserve"> </w:t>
      </w:r>
      <w:r w:rsidRPr="000F3EE9">
        <w:rPr>
          <w:rFonts w:cs="Times New Roman" w:hint="eastAsia"/>
          <w:sz w:val="26"/>
          <w:szCs w:val="26"/>
          <w:rtl/>
          <w:lang w:eastAsia="fr-FR"/>
          <w:rPrChange w:id="3159" w:author="SRO">
            <w:rPr>
              <w:rFonts w:cs="Times New Roman" w:hint="eastAsia"/>
              <w:sz w:val="26"/>
              <w:szCs w:val="26"/>
              <w:rtl/>
              <w:lang w:eastAsia="fr-FR"/>
            </w:rPr>
          </w:rPrChange>
        </w:rPr>
        <w:t>الإفريقي</w:t>
      </w:r>
      <w:r w:rsidRPr="000F3EE9">
        <w:rPr>
          <w:rFonts w:cs="Times New Roman"/>
          <w:sz w:val="26"/>
          <w:szCs w:val="26"/>
          <w:rtl/>
          <w:lang w:eastAsia="fr-FR"/>
          <w:rPrChange w:id="3160" w:author="SRO">
            <w:rPr>
              <w:rFonts w:cs="Times New Roman"/>
              <w:sz w:val="26"/>
              <w:szCs w:val="26"/>
              <w:rtl/>
              <w:lang w:eastAsia="fr-FR"/>
            </w:rPr>
          </w:rPrChange>
        </w:rPr>
        <w:t xml:space="preserve"> </w:t>
      </w:r>
      <w:r w:rsidRPr="000F3EE9">
        <w:rPr>
          <w:rFonts w:cs="Times New Roman" w:hint="eastAsia"/>
          <w:sz w:val="26"/>
          <w:szCs w:val="26"/>
          <w:rtl/>
          <w:lang w:eastAsia="fr-FR"/>
          <w:rPrChange w:id="3161" w:author="SRO">
            <w:rPr>
              <w:rFonts w:cs="Times New Roman" w:hint="eastAsia"/>
              <w:sz w:val="26"/>
              <w:szCs w:val="26"/>
              <w:rtl/>
              <w:lang w:eastAsia="fr-FR"/>
            </w:rPr>
          </w:rPrChange>
        </w:rPr>
        <w:t>للتنمية</w:t>
      </w:r>
      <w:r w:rsidRPr="000F3EE9">
        <w:rPr>
          <w:rFonts w:cs="Times New Roman"/>
          <w:sz w:val="26"/>
          <w:szCs w:val="26"/>
          <w:rtl/>
          <w:lang w:eastAsia="fr-FR"/>
          <w:rPrChange w:id="3162" w:author="SRO">
            <w:rPr>
              <w:rFonts w:cs="Times New Roman"/>
              <w:sz w:val="26"/>
              <w:szCs w:val="26"/>
              <w:rtl/>
              <w:lang w:eastAsia="fr-FR"/>
            </w:rPr>
          </w:rPrChange>
        </w:rPr>
        <w:t xml:space="preserve"> </w:t>
      </w:r>
      <w:r w:rsidRPr="000F3EE9">
        <w:rPr>
          <w:rFonts w:cs="Times New Roman" w:hint="eastAsia"/>
          <w:sz w:val="26"/>
          <w:szCs w:val="26"/>
          <w:rtl/>
          <w:lang w:eastAsia="fr-FR"/>
          <w:rPrChange w:id="3163" w:author="SRO">
            <w:rPr>
              <w:rFonts w:cs="Times New Roman" w:hint="eastAsia"/>
              <w:sz w:val="26"/>
              <w:szCs w:val="26"/>
              <w:rtl/>
              <w:lang w:eastAsia="fr-FR"/>
            </w:rPr>
          </w:rPrChange>
        </w:rPr>
        <w:t>بالدور</w:t>
      </w:r>
      <w:r w:rsidRPr="000F3EE9">
        <w:rPr>
          <w:rFonts w:cs="Times New Roman"/>
          <w:sz w:val="26"/>
          <w:szCs w:val="26"/>
          <w:rtl/>
          <w:lang w:eastAsia="fr-FR"/>
          <w:rPrChange w:id="3164" w:author="SRO">
            <w:rPr>
              <w:rFonts w:cs="Times New Roman"/>
              <w:sz w:val="26"/>
              <w:szCs w:val="26"/>
              <w:rtl/>
              <w:lang w:eastAsia="fr-FR"/>
            </w:rPr>
          </w:rPrChange>
        </w:rPr>
        <w:t xml:space="preserve"> </w:t>
      </w:r>
      <w:r w:rsidRPr="000F3EE9">
        <w:rPr>
          <w:rFonts w:cs="Times New Roman" w:hint="eastAsia"/>
          <w:sz w:val="26"/>
          <w:szCs w:val="26"/>
          <w:rtl/>
          <w:lang w:eastAsia="fr-FR"/>
          <w:rPrChange w:id="3165" w:author="SRO">
            <w:rPr>
              <w:rFonts w:cs="Times New Roman" w:hint="eastAsia"/>
              <w:sz w:val="26"/>
              <w:szCs w:val="26"/>
              <w:rtl/>
              <w:lang w:eastAsia="fr-FR"/>
            </w:rPr>
          </w:rPrChange>
        </w:rPr>
        <w:t>الرئيسي</w:t>
      </w:r>
      <w:r w:rsidRPr="000F3EE9">
        <w:rPr>
          <w:rFonts w:cs="Times New Roman"/>
          <w:sz w:val="26"/>
          <w:szCs w:val="26"/>
          <w:rtl/>
          <w:lang w:eastAsia="fr-FR"/>
          <w:rPrChange w:id="3166" w:author="SRO">
            <w:rPr>
              <w:rFonts w:cs="Times New Roman"/>
              <w:sz w:val="26"/>
              <w:szCs w:val="26"/>
              <w:rtl/>
              <w:lang w:eastAsia="fr-FR"/>
            </w:rPr>
          </w:rPrChange>
        </w:rPr>
        <w:t xml:space="preserve"> </w:t>
      </w:r>
      <w:r w:rsidRPr="000F3EE9">
        <w:rPr>
          <w:rFonts w:cs="Times New Roman" w:hint="eastAsia"/>
          <w:sz w:val="26"/>
          <w:szCs w:val="26"/>
          <w:rtl/>
          <w:lang w:eastAsia="fr-FR"/>
          <w:rPrChange w:id="3167" w:author="SRO">
            <w:rPr>
              <w:rFonts w:cs="Times New Roman" w:hint="eastAsia"/>
              <w:sz w:val="26"/>
              <w:szCs w:val="26"/>
              <w:rtl/>
              <w:lang w:eastAsia="fr-FR"/>
            </w:rPr>
          </w:rPrChange>
        </w:rPr>
        <w:t>الذي</w:t>
      </w:r>
      <w:r w:rsidRPr="000F3EE9">
        <w:rPr>
          <w:rFonts w:cs="Times New Roman"/>
          <w:sz w:val="26"/>
          <w:szCs w:val="26"/>
          <w:rtl/>
          <w:lang w:eastAsia="fr-FR"/>
          <w:rPrChange w:id="3168" w:author="SRO">
            <w:rPr>
              <w:rFonts w:cs="Times New Roman"/>
              <w:sz w:val="26"/>
              <w:szCs w:val="26"/>
              <w:rtl/>
              <w:lang w:eastAsia="fr-FR"/>
            </w:rPr>
          </w:rPrChange>
        </w:rPr>
        <w:t xml:space="preserve"> </w:t>
      </w:r>
      <w:r w:rsidRPr="000F3EE9">
        <w:rPr>
          <w:rFonts w:cs="Times New Roman" w:hint="eastAsia"/>
          <w:sz w:val="26"/>
          <w:szCs w:val="26"/>
          <w:rtl/>
          <w:lang w:eastAsia="fr-FR"/>
          <w:rPrChange w:id="3169" w:author="SRO">
            <w:rPr>
              <w:rFonts w:cs="Times New Roman" w:hint="eastAsia"/>
              <w:sz w:val="26"/>
              <w:szCs w:val="26"/>
              <w:rtl/>
              <w:lang w:eastAsia="fr-FR"/>
            </w:rPr>
          </w:rPrChange>
        </w:rPr>
        <w:t>يضطلع</w:t>
      </w:r>
      <w:r w:rsidRPr="000F3EE9">
        <w:rPr>
          <w:rFonts w:cs="Times New Roman"/>
          <w:sz w:val="26"/>
          <w:szCs w:val="26"/>
          <w:rtl/>
          <w:lang w:eastAsia="fr-FR"/>
          <w:rPrChange w:id="3170" w:author="SRO">
            <w:rPr>
              <w:rFonts w:cs="Times New Roman"/>
              <w:sz w:val="26"/>
              <w:szCs w:val="26"/>
              <w:rtl/>
              <w:lang w:eastAsia="fr-FR"/>
            </w:rPr>
          </w:rPrChange>
        </w:rPr>
        <w:t xml:space="preserve"> </w:t>
      </w:r>
      <w:r w:rsidRPr="000F3EE9">
        <w:rPr>
          <w:rFonts w:cs="Times New Roman" w:hint="eastAsia"/>
          <w:sz w:val="26"/>
          <w:szCs w:val="26"/>
          <w:rtl/>
          <w:lang w:eastAsia="fr-FR"/>
          <w:rPrChange w:id="3171" w:author="SRO">
            <w:rPr>
              <w:rFonts w:cs="Times New Roman" w:hint="eastAsia"/>
              <w:sz w:val="26"/>
              <w:szCs w:val="26"/>
              <w:rtl/>
              <w:lang w:eastAsia="fr-FR"/>
            </w:rPr>
          </w:rPrChange>
        </w:rPr>
        <w:t>به</w:t>
      </w:r>
      <w:r w:rsidRPr="000F3EE9">
        <w:rPr>
          <w:rFonts w:cs="Times New Roman"/>
          <w:sz w:val="26"/>
          <w:szCs w:val="26"/>
          <w:rtl/>
          <w:lang w:eastAsia="fr-FR"/>
          <w:rPrChange w:id="3172" w:author="SRO">
            <w:rPr>
              <w:rFonts w:cs="Times New Roman"/>
              <w:sz w:val="26"/>
              <w:szCs w:val="26"/>
              <w:rtl/>
              <w:lang w:eastAsia="fr-FR"/>
            </w:rPr>
          </w:rPrChange>
        </w:rPr>
        <w:t xml:space="preserve"> </w:t>
      </w:r>
      <w:r w:rsidRPr="000F3EE9">
        <w:rPr>
          <w:rFonts w:cs="Times New Roman" w:hint="eastAsia"/>
          <w:sz w:val="26"/>
          <w:szCs w:val="26"/>
          <w:rtl/>
          <w:lang w:eastAsia="fr-FR"/>
          <w:rPrChange w:id="3173" w:author="SRO">
            <w:rPr>
              <w:rFonts w:cs="Times New Roman" w:hint="eastAsia"/>
              <w:sz w:val="26"/>
              <w:szCs w:val="26"/>
              <w:rtl/>
              <w:lang w:eastAsia="fr-FR"/>
            </w:rPr>
          </w:rPrChange>
        </w:rPr>
        <w:t>البنك</w:t>
      </w:r>
      <w:r w:rsidRPr="000F3EE9">
        <w:rPr>
          <w:rFonts w:cs="Times New Roman"/>
          <w:sz w:val="26"/>
          <w:szCs w:val="26"/>
          <w:rtl/>
          <w:lang w:eastAsia="fr-FR"/>
          <w:rPrChange w:id="3174" w:author="SRO">
            <w:rPr>
              <w:rFonts w:cs="Times New Roman"/>
              <w:sz w:val="26"/>
              <w:szCs w:val="26"/>
              <w:rtl/>
              <w:lang w:eastAsia="fr-FR"/>
            </w:rPr>
          </w:rPrChange>
        </w:rPr>
        <w:t xml:space="preserve"> </w:t>
      </w:r>
      <w:r w:rsidRPr="000F3EE9">
        <w:rPr>
          <w:rFonts w:cs="Times New Roman" w:hint="eastAsia"/>
          <w:sz w:val="26"/>
          <w:szCs w:val="26"/>
          <w:rtl/>
          <w:lang w:eastAsia="fr-FR"/>
          <w:rPrChange w:id="3175" w:author="SRO">
            <w:rPr>
              <w:rFonts w:cs="Times New Roman" w:hint="eastAsia"/>
              <w:sz w:val="26"/>
              <w:szCs w:val="26"/>
              <w:rtl/>
              <w:lang w:eastAsia="fr-FR"/>
            </w:rPr>
          </w:rPrChange>
        </w:rPr>
        <w:t>في</w:t>
      </w:r>
      <w:r w:rsidRPr="000F3EE9">
        <w:rPr>
          <w:rFonts w:cs="Times New Roman"/>
          <w:sz w:val="26"/>
          <w:szCs w:val="26"/>
          <w:rtl/>
          <w:lang w:eastAsia="fr-FR"/>
          <w:rPrChange w:id="3176" w:author="SRO">
            <w:rPr>
              <w:rFonts w:cs="Times New Roman"/>
              <w:sz w:val="26"/>
              <w:szCs w:val="26"/>
              <w:rtl/>
              <w:lang w:eastAsia="fr-FR"/>
            </w:rPr>
          </w:rPrChange>
        </w:rPr>
        <w:t xml:space="preserve"> </w:t>
      </w:r>
      <w:r w:rsidRPr="000F3EE9">
        <w:rPr>
          <w:rFonts w:cs="Times New Roman" w:hint="eastAsia"/>
          <w:sz w:val="26"/>
          <w:szCs w:val="26"/>
          <w:rtl/>
          <w:lang w:eastAsia="fr-FR"/>
          <w:rPrChange w:id="3177" w:author="SRO">
            <w:rPr>
              <w:rFonts w:cs="Times New Roman" w:hint="eastAsia"/>
              <w:sz w:val="26"/>
              <w:szCs w:val="26"/>
              <w:rtl/>
              <w:lang w:eastAsia="fr-FR"/>
            </w:rPr>
          </w:rPrChange>
        </w:rPr>
        <w:t>مجال</w:t>
      </w:r>
      <w:r w:rsidRPr="000F3EE9">
        <w:rPr>
          <w:rFonts w:cs="Times New Roman"/>
          <w:sz w:val="26"/>
          <w:szCs w:val="26"/>
          <w:rtl/>
          <w:lang w:eastAsia="fr-FR"/>
          <w:rPrChange w:id="3178" w:author="SRO">
            <w:rPr>
              <w:rFonts w:cs="Times New Roman"/>
              <w:sz w:val="26"/>
              <w:szCs w:val="26"/>
              <w:rtl/>
              <w:lang w:eastAsia="fr-FR"/>
            </w:rPr>
          </w:rPrChange>
        </w:rPr>
        <w:t xml:space="preserve"> </w:t>
      </w:r>
      <w:r w:rsidRPr="000F3EE9">
        <w:rPr>
          <w:rFonts w:cs="Times New Roman" w:hint="eastAsia"/>
          <w:sz w:val="26"/>
          <w:szCs w:val="26"/>
          <w:rtl/>
          <w:lang w:eastAsia="fr-FR"/>
          <w:rPrChange w:id="3179" w:author="SRO">
            <w:rPr>
              <w:rFonts w:cs="Times New Roman" w:hint="eastAsia"/>
              <w:sz w:val="26"/>
              <w:szCs w:val="26"/>
              <w:rtl/>
              <w:lang w:eastAsia="fr-FR"/>
            </w:rPr>
          </w:rPrChange>
        </w:rPr>
        <w:t>الاندماج</w:t>
      </w:r>
      <w:r w:rsidRPr="000F3EE9">
        <w:rPr>
          <w:rFonts w:cs="Times New Roman"/>
          <w:sz w:val="26"/>
          <w:szCs w:val="26"/>
          <w:rtl/>
          <w:lang w:eastAsia="fr-FR"/>
          <w:rPrChange w:id="3180" w:author="SRO">
            <w:rPr>
              <w:rFonts w:cs="Times New Roman"/>
              <w:sz w:val="26"/>
              <w:szCs w:val="26"/>
              <w:rtl/>
              <w:lang w:eastAsia="fr-FR"/>
            </w:rPr>
          </w:rPrChange>
        </w:rPr>
        <w:t xml:space="preserve"> </w:t>
      </w:r>
      <w:r w:rsidRPr="000F3EE9">
        <w:rPr>
          <w:rFonts w:cs="Times New Roman" w:hint="eastAsia"/>
          <w:sz w:val="26"/>
          <w:szCs w:val="26"/>
          <w:rtl/>
          <w:lang w:eastAsia="fr-FR"/>
          <w:rPrChange w:id="3181" w:author="SRO">
            <w:rPr>
              <w:rFonts w:cs="Times New Roman" w:hint="eastAsia"/>
              <w:sz w:val="26"/>
              <w:szCs w:val="26"/>
              <w:rtl/>
              <w:lang w:eastAsia="fr-FR"/>
            </w:rPr>
          </w:rPrChange>
        </w:rPr>
        <w:t>الإقليمي</w:t>
      </w:r>
      <w:r w:rsidRPr="000F3EE9">
        <w:rPr>
          <w:rFonts w:cs="Times New Roman"/>
          <w:sz w:val="26"/>
          <w:szCs w:val="26"/>
          <w:rtl/>
          <w:lang w:eastAsia="fr-FR"/>
          <w:rPrChange w:id="3182" w:author="SRO">
            <w:rPr>
              <w:rFonts w:cs="Times New Roman"/>
              <w:sz w:val="26"/>
              <w:szCs w:val="26"/>
              <w:rtl/>
              <w:lang w:eastAsia="fr-FR"/>
            </w:rPr>
          </w:rPrChange>
        </w:rPr>
        <w:t xml:space="preserve"> </w:t>
      </w:r>
      <w:r w:rsidRPr="000F3EE9">
        <w:rPr>
          <w:rFonts w:cs="Times New Roman" w:hint="eastAsia"/>
          <w:sz w:val="26"/>
          <w:szCs w:val="26"/>
          <w:rtl/>
          <w:lang w:eastAsia="fr-FR"/>
          <w:rPrChange w:id="3183" w:author="SRO">
            <w:rPr>
              <w:rFonts w:cs="Times New Roman" w:hint="eastAsia"/>
              <w:sz w:val="26"/>
              <w:szCs w:val="26"/>
              <w:rtl/>
              <w:lang w:eastAsia="fr-FR"/>
            </w:rPr>
          </w:rPrChange>
        </w:rPr>
        <w:t>بالقارة</w:t>
      </w:r>
      <w:r w:rsidRPr="000F3EE9">
        <w:rPr>
          <w:rFonts w:cs="Times New Roman"/>
          <w:sz w:val="26"/>
          <w:szCs w:val="26"/>
          <w:rtl/>
          <w:lang w:eastAsia="fr-FR"/>
          <w:rPrChange w:id="3184" w:author="SRO">
            <w:rPr>
              <w:rFonts w:cs="Times New Roman"/>
              <w:sz w:val="26"/>
              <w:szCs w:val="26"/>
              <w:rtl/>
              <w:lang w:eastAsia="fr-FR"/>
            </w:rPr>
          </w:rPrChange>
        </w:rPr>
        <w:t xml:space="preserve"> </w:t>
      </w:r>
      <w:r w:rsidRPr="000F3EE9">
        <w:rPr>
          <w:rFonts w:cs="Times New Roman" w:hint="eastAsia"/>
          <w:sz w:val="26"/>
          <w:szCs w:val="26"/>
          <w:rtl/>
          <w:lang w:eastAsia="fr-FR"/>
          <w:rPrChange w:id="3185" w:author="SRO">
            <w:rPr>
              <w:rFonts w:cs="Times New Roman" w:hint="eastAsia"/>
              <w:sz w:val="26"/>
              <w:szCs w:val="26"/>
              <w:rtl/>
              <w:lang w:eastAsia="fr-FR"/>
            </w:rPr>
          </w:rPrChange>
        </w:rPr>
        <w:t>جنبا</w:t>
      </w:r>
      <w:r w:rsidRPr="000F3EE9">
        <w:rPr>
          <w:rFonts w:cs="Times New Roman"/>
          <w:sz w:val="26"/>
          <w:szCs w:val="26"/>
          <w:rtl/>
          <w:lang w:eastAsia="fr-FR"/>
          <w:rPrChange w:id="3186" w:author="SRO">
            <w:rPr>
              <w:rFonts w:cs="Times New Roman"/>
              <w:sz w:val="26"/>
              <w:szCs w:val="26"/>
              <w:rtl/>
              <w:lang w:eastAsia="fr-FR"/>
            </w:rPr>
          </w:rPrChange>
        </w:rPr>
        <w:t xml:space="preserve"> </w:t>
      </w:r>
      <w:r w:rsidRPr="000F3EE9">
        <w:rPr>
          <w:rFonts w:cs="Times New Roman" w:hint="eastAsia"/>
          <w:sz w:val="26"/>
          <w:szCs w:val="26"/>
          <w:rtl/>
          <w:lang w:eastAsia="fr-FR"/>
          <w:rPrChange w:id="3187" w:author="SRO">
            <w:rPr>
              <w:rFonts w:cs="Times New Roman" w:hint="eastAsia"/>
              <w:sz w:val="26"/>
              <w:szCs w:val="26"/>
              <w:rtl/>
              <w:lang w:eastAsia="fr-FR"/>
            </w:rPr>
          </w:rPrChange>
        </w:rPr>
        <w:t>إلى</w:t>
      </w:r>
      <w:r w:rsidRPr="000F3EE9">
        <w:rPr>
          <w:rFonts w:cs="Times New Roman"/>
          <w:sz w:val="26"/>
          <w:szCs w:val="26"/>
          <w:rtl/>
          <w:lang w:eastAsia="fr-FR"/>
          <w:rPrChange w:id="3188" w:author="SRO">
            <w:rPr>
              <w:rFonts w:cs="Times New Roman"/>
              <w:sz w:val="26"/>
              <w:szCs w:val="26"/>
              <w:rtl/>
              <w:lang w:eastAsia="fr-FR"/>
            </w:rPr>
          </w:rPrChange>
        </w:rPr>
        <w:t xml:space="preserve"> </w:t>
      </w:r>
      <w:r w:rsidRPr="000F3EE9">
        <w:rPr>
          <w:rFonts w:cs="Times New Roman" w:hint="eastAsia"/>
          <w:sz w:val="26"/>
          <w:szCs w:val="26"/>
          <w:rtl/>
          <w:lang w:eastAsia="fr-FR"/>
          <w:rPrChange w:id="3189" w:author="SRO">
            <w:rPr>
              <w:rFonts w:cs="Times New Roman" w:hint="eastAsia"/>
              <w:sz w:val="26"/>
              <w:szCs w:val="26"/>
              <w:rtl/>
              <w:lang w:eastAsia="fr-FR"/>
            </w:rPr>
          </w:rPrChange>
        </w:rPr>
        <w:t>جنب</w:t>
      </w:r>
      <w:r w:rsidRPr="000F3EE9">
        <w:rPr>
          <w:rFonts w:cs="Times New Roman"/>
          <w:sz w:val="26"/>
          <w:szCs w:val="26"/>
          <w:rtl/>
          <w:lang w:eastAsia="fr-FR"/>
          <w:rPrChange w:id="3190" w:author="SRO">
            <w:rPr>
              <w:rFonts w:cs="Times New Roman"/>
              <w:sz w:val="26"/>
              <w:szCs w:val="26"/>
              <w:rtl/>
              <w:lang w:eastAsia="fr-FR"/>
            </w:rPr>
          </w:rPrChange>
        </w:rPr>
        <w:t xml:space="preserve"> </w:t>
      </w:r>
      <w:r w:rsidRPr="000F3EE9">
        <w:rPr>
          <w:rFonts w:cs="Times New Roman" w:hint="eastAsia"/>
          <w:sz w:val="26"/>
          <w:szCs w:val="26"/>
          <w:rtl/>
          <w:lang w:eastAsia="fr-FR"/>
          <w:rPrChange w:id="3191" w:author="SRO">
            <w:rPr>
              <w:rFonts w:cs="Times New Roman" w:hint="eastAsia"/>
              <w:sz w:val="26"/>
              <w:szCs w:val="26"/>
              <w:rtl/>
              <w:lang w:eastAsia="fr-FR"/>
            </w:rPr>
          </w:rPrChange>
        </w:rPr>
        <w:t>مع</w:t>
      </w:r>
      <w:r w:rsidRPr="000F3EE9">
        <w:rPr>
          <w:rFonts w:cs="Times New Roman"/>
          <w:sz w:val="26"/>
          <w:szCs w:val="26"/>
          <w:rtl/>
          <w:lang w:eastAsia="fr-FR"/>
          <w:rPrChange w:id="3192" w:author="SRO">
            <w:rPr>
              <w:rFonts w:cs="Times New Roman"/>
              <w:sz w:val="26"/>
              <w:szCs w:val="26"/>
              <w:rtl/>
              <w:lang w:eastAsia="fr-FR"/>
            </w:rPr>
          </w:rPrChange>
        </w:rPr>
        <w:t xml:space="preserve"> </w:t>
      </w:r>
      <w:r w:rsidRPr="000F3EE9">
        <w:rPr>
          <w:rFonts w:cs="Times New Roman" w:hint="eastAsia"/>
          <w:sz w:val="26"/>
          <w:szCs w:val="26"/>
          <w:rtl/>
          <w:lang w:eastAsia="fr-FR"/>
          <w:rPrChange w:id="3193" w:author="SRO">
            <w:rPr>
              <w:rFonts w:cs="Times New Roman" w:hint="eastAsia"/>
              <w:sz w:val="26"/>
              <w:szCs w:val="26"/>
              <w:rtl/>
              <w:lang w:eastAsia="fr-FR"/>
            </w:rPr>
          </w:rPrChange>
        </w:rPr>
        <w:t>المؤسسات</w:t>
      </w:r>
      <w:r w:rsidRPr="000F3EE9">
        <w:rPr>
          <w:rFonts w:cs="Times New Roman"/>
          <w:sz w:val="26"/>
          <w:szCs w:val="26"/>
          <w:rtl/>
          <w:lang w:eastAsia="fr-FR"/>
          <w:rPrChange w:id="3194" w:author="SRO">
            <w:rPr>
              <w:rFonts w:cs="Times New Roman"/>
              <w:sz w:val="26"/>
              <w:szCs w:val="26"/>
              <w:rtl/>
              <w:lang w:eastAsia="fr-FR"/>
            </w:rPr>
          </w:rPrChange>
        </w:rPr>
        <w:t xml:space="preserve"> </w:t>
      </w:r>
      <w:r w:rsidRPr="000F3EE9">
        <w:rPr>
          <w:rFonts w:cs="Times New Roman" w:hint="eastAsia"/>
          <w:sz w:val="26"/>
          <w:szCs w:val="26"/>
          <w:rtl/>
          <w:lang w:eastAsia="fr-FR"/>
          <w:rPrChange w:id="3195" w:author="SRO">
            <w:rPr>
              <w:rFonts w:cs="Times New Roman" w:hint="eastAsia"/>
              <w:sz w:val="26"/>
              <w:szCs w:val="26"/>
              <w:rtl/>
              <w:lang w:eastAsia="fr-FR"/>
            </w:rPr>
          </w:rPrChange>
        </w:rPr>
        <w:t>الشقيقة</w:t>
      </w:r>
      <w:r w:rsidRPr="000F3EE9">
        <w:rPr>
          <w:rFonts w:cs="Times New Roman"/>
          <w:sz w:val="26"/>
          <w:szCs w:val="26"/>
          <w:rtl/>
          <w:lang w:eastAsia="fr-FR"/>
          <w:rPrChange w:id="3196" w:author="SRO">
            <w:rPr>
              <w:rFonts w:cs="Times New Roman"/>
              <w:sz w:val="26"/>
              <w:szCs w:val="26"/>
              <w:rtl/>
              <w:lang w:eastAsia="fr-FR"/>
            </w:rPr>
          </w:rPrChange>
        </w:rPr>
        <w:t xml:space="preserve"> </w:t>
      </w:r>
      <w:r w:rsidRPr="000F3EE9">
        <w:rPr>
          <w:rFonts w:cs="Times New Roman" w:hint="eastAsia"/>
          <w:sz w:val="26"/>
          <w:szCs w:val="26"/>
          <w:rtl/>
          <w:lang w:eastAsia="fr-FR"/>
          <w:rPrChange w:id="3197" w:author="SRO">
            <w:rPr>
              <w:rFonts w:cs="Times New Roman" w:hint="eastAsia"/>
              <w:sz w:val="26"/>
              <w:szCs w:val="26"/>
              <w:rtl/>
              <w:lang w:eastAsia="fr-FR"/>
            </w:rPr>
          </w:rPrChange>
        </w:rPr>
        <w:t>مثل</w:t>
      </w:r>
      <w:r w:rsidRPr="000F3EE9">
        <w:rPr>
          <w:rFonts w:cs="Times New Roman"/>
          <w:sz w:val="26"/>
          <w:szCs w:val="26"/>
          <w:rtl/>
          <w:lang w:eastAsia="fr-FR"/>
          <w:rPrChange w:id="3198" w:author="SRO">
            <w:rPr>
              <w:rFonts w:cs="Times New Roman"/>
              <w:sz w:val="26"/>
              <w:szCs w:val="26"/>
              <w:rtl/>
              <w:lang w:eastAsia="fr-FR"/>
            </w:rPr>
          </w:rPrChange>
        </w:rPr>
        <w:t xml:space="preserve"> </w:t>
      </w:r>
      <w:r w:rsidRPr="000F3EE9">
        <w:rPr>
          <w:rFonts w:cs="Times New Roman" w:hint="eastAsia"/>
          <w:sz w:val="26"/>
          <w:szCs w:val="26"/>
          <w:rtl/>
          <w:lang w:eastAsia="fr-FR"/>
          <w:rPrChange w:id="3199" w:author="SRO">
            <w:rPr>
              <w:rFonts w:cs="Times New Roman" w:hint="eastAsia"/>
              <w:sz w:val="26"/>
              <w:szCs w:val="26"/>
              <w:rtl/>
              <w:lang w:eastAsia="fr-FR"/>
            </w:rPr>
          </w:rPrChange>
        </w:rPr>
        <w:t>اللجنة</w:t>
      </w:r>
      <w:r w:rsidRPr="000F3EE9">
        <w:rPr>
          <w:rFonts w:cs="Times New Roman"/>
          <w:sz w:val="26"/>
          <w:szCs w:val="26"/>
          <w:rtl/>
          <w:lang w:eastAsia="fr-FR"/>
          <w:rPrChange w:id="3200" w:author="SRO">
            <w:rPr>
              <w:rFonts w:cs="Times New Roman"/>
              <w:sz w:val="26"/>
              <w:szCs w:val="26"/>
              <w:rtl/>
              <w:lang w:eastAsia="fr-FR"/>
            </w:rPr>
          </w:rPrChange>
        </w:rPr>
        <w:t xml:space="preserve"> </w:t>
      </w:r>
      <w:r w:rsidRPr="000F3EE9">
        <w:rPr>
          <w:rFonts w:cs="Times New Roman" w:hint="eastAsia"/>
          <w:sz w:val="26"/>
          <w:szCs w:val="26"/>
          <w:rtl/>
          <w:lang w:eastAsia="fr-FR"/>
          <w:rPrChange w:id="3201" w:author="SRO">
            <w:rPr>
              <w:rFonts w:cs="Times New Roman" w:hint="eastAsia"/>
              <w:sz w:val="26"/>
              <w:szCs w:val="26"/>
              <w:rtl/>
              <w:lang w:eastAsia="fr-FR"/>
            </w:rPr>
          </w:rPrChange>
        </w:rPr>
        <w:t>الاقتصادية</w:t>
      </w:r>
      <w:r w:rsidRPr="000F3EE9">
        <w:rPr>
          <w:rFonts w:cs="Times New Roman"/>
          <w:sz w:val="26"/>
          <w:szCs w:val="26"/>
          <w:rtl/>
          <w:lang w:eastAsia="fr-FR"/>
          <w:rPrChange w:id="3202" w:author="SRO">
            <w:rPr>
              <w:rFonts w:cs="Times New Roman"/>
              <w:sz w:val="26"/>
              <w:szCs w:val="26"/>
              <w:rtl/>
              <w:lang w:eastAsia="fr-FR"/>
            </w:rPr>
          </w:rPrChange>
        </w:rPr>
        <w:t xml:space="preserve"> </w:t>
      </w:r>
      <w:r w:rsidRPr="000F3EE9">
        <w:rPr>
          <w:rFonts w:cs="Times New Roman" w:hint="eastAsia"/>
          <w:sz w:val="26"/>
          <w:szCs w:val="26"/>
          <w:rtl/>
          <w:lang w:eastAsia="fr-FR"/>
          <w:rPrChange w:id="3203" w:author="SRO">
            <w:rPr>
              <w:rFonts w:cs="Times New Roman" w:hint="eastAsia"/>
              <w:sz w:val="26"/>
              <w:szCs w:val="26"/>
              <w:rtl/>
              <w:lang w:eastAsia="fr-FR"/>
            </w:rPr>
          </w:rPrChange>
        </w:rPr>
        <w:t>لأفريقيا</w:t>
      </w:r>
      <w:r w:rsidRPr="000F3EE9">
        <w:rPr>
          <w:rFonts w:cs="Times New Roman"/>
          <w:sz w:val="26"/>
          <w:szCs w:val="26"/>
          <w:rtl/>
          <w:lang w:eastAsia="fr-FR"/>
          <w:rPrChange w:id="3204" w:author="SRO">
            <w:rPr>
              <w:rFonts w:cs="Times New Roman"/>
              <w:sz w:val="26"/>
              <w:szCs w:val="26"/>
              <w:rtl/>
              <w:lang w:eastAsia="fr-FR"/>
            </w:rPr>
          </w:rPrChange>
        </w:rPr>
        <w:t xml:space="preserve">. </w:t>
      </w:r>
      <w:r w:rsidRPr="000F3EE9">
        <w:rPr>
          <w:rFonts w:cs="Times New Roman" w:hint="eastAsia"/>
          <w:sz w:val="26"/>
          <w:szCs w:val="26"/>
          <w:rtl/>
          <w:lang w:eastAsia="fr-FR"/>
          <w:rPrChange w:id="3205" w:author="SRO">
            <w:rPr>
              <w:rFonts w:cs="Times New Roman" w:hint="eastAsia"/>
              <w:sz w:val="26"/>
              <w:szCs w:val="26"/>
              <w:rtl/>
              <w:lang w:eastAsia="fr-FR"/>
            </w:rPr>
          </w:rPrChange>
        </w:rPr>
        <w:t>كما</w:t>
      </w:r>
      <w:r w:rsidRPr="000F3EE9">
        <w:rPr>
          <w:rFonts w:cs="Times New Roman"/>
          <w:sz w:val="26"/>
          <w:szCs w:val="26"/>
          <w:rtl/>
          <w:lang w:eastAsia="fr-FR"/>
          <w:rPrChange w:id="3206" w:author="SRO">
            <w:rPr>
              <w:rFonts w:cs="Times New Roman"/>
              <w:sz w:val="26"/>
              <w:szCs w:val="26"/>
              <w:rtl/>
              <w:lang w:eastAsia="fr-FR"/>
            </w:rPr>
          </w:rPrChange>
        </w:rPr>
        <w:t xml:space="preserve"> </w:t>
      </w:r>
      <w:r w:rsidRPr="000F3EE9">
        <w:rPr>
          <w:rFonts w:cs="Times New Roman" w:hint="eastAsia"/>
          <w:sz w:val="26"/>
          <w:szCs w:val="26"/>
          <w:rtl/>
          <w:lang w:eastAsia="fr-FR"/>
          <w:rPrChange w:id="3207" w:author="SRO">
            <w:rPr>
              <w:rFonts w:cs="Times New Roman" w:hint="eastAsia"/>
              <w:sz w:val="26"/>
              <w:szCs w:val="26"/>
              <w:rtl/>
              <w:lang w:eastAsia="fr-FR"/>
            </w:rPr>
          </w:rPrChange>
        </w:rPr>
        <w:t>أشار</w:t>
      </w:r>
      <w:r w:rsidRPr="000F3EE9">
        <w:rPr>
          <w:rFonts w:cs="Times New Roman"/>
          <w:sz w:val="26"/>
          <w:szCs w:val="26"/>
          <w:rtl/>
          <w:lang w:eastAsia="fr-FR"/>
          <w:rPrChange w:id="3208" w:author="SRO">
            <w:rPr>
              <w:rFonts w:cs="Times New Roman"/>
              <w:sz w:val="26"/>
              <w:szCs w:val="26"/>
              <w:rtl/>
              <w:lang w:eastAsia="fr-FR"/>
            </w:rPr>
          </w:rPrChange>
        </w:rPr>
        <w:t xml:space="preserve"> </w:t>
      </w:r>
      <w:r w:rsidRPr="000F3EE9">
        <w:rPr>
          <w:rFonts w:cs="Times New Roman" w:hint="eastAsia"/>
          <w:sz w:val="26"/>
          <w:szCs w:val="26"/>
          <w:rtl/>
          <w:lang w:eastAsia="fr-FR"/>
          <w:rPrChange w:id="3209" w:author="SRO">
            <w:rPr>
              <w:rFonts w:cs="Times New Roman" w:hint="eastAsia"/>
              <w:sz w:val="26"/>
              <w:szCs w:val="26"/>
              <w:rtl/>
              <w:lang w:eastAsia="fr-FR"/>
            </w:rPr>
          </w:rPrChange>
        </w:rPr>
        <w:t>إلى</w:t>
      </w:r>
      <w:r w:rsidRPr="000F3EE9">
        <w:rPr>
          <w:rFonts w:cs="Times New Roman"/>
          <w:sz w:val="26"/>
          <w:szCs w:val="26"/>
          <w:rtl/>
          <w:lang w:eastAsia="fr-FR"/>
          <w:rPrChange w:id="3210" w:author="SRO">
            <w:rPr>
              <w:rFonts w:cs="Times New Roman"/>
              <w:sz w:val="26"/>
              <w:szCs w:val="26"/>
              <w:rtl/>
              <w:lang w:eastAsia="fr-FR"/>
            </w:rPr>
          </w:rPrChange>
        </w:rPr>
        <w:t xml:space="preserve"> </w:t>
      </w:r>
      <w:r w:rsidRPr="000F3EE9">
        <w:rPr>
          <w:rFonts w:cs="Times New Roman" w:hint="eastAsia"/>
          <w:sz w:val="26"/>
          <w:szCs w:val="26"/>
          <w:rtl/>
          <w:lang w:eastAsia="fr-FR"/>
          <w:rPrChange w:id="3211" w:author="SRO">
            <w:rPr>
              <w:rFonts w:cs="Times New Roman" w:hint="eastAsia"/>
              <w:sz w:val="26"/>
              <w:szCs w:val="26"/>
              <w:rtl/>
              <w:lang w:eastAsia="fr-FR"/>
            </w:rPr>
          </w:rPrChange>
        </w:rPr>
        <w:t>أنه</w:t>
      </w:r>
      <w:r w:rsidRPr="000F3EE9">
        <w:rPr>
          <w:rFonts w:cs="Times New Roman"/>
          <w:sz w:val="26"/>
          <w:szCs w:val="26"/>
          <w:rtl/>
          <w:lang w:eastAsia="fr-FR"/>
          <w:rPrChange w:id="3212" w:author="SRO">
            <w:rPr>
              <w:rFonts w:cs="Times New Roman"/>
              <w:sz w:val="26"/>
              <w:szCs w:val="26"/>
              <w:rtl/>
              <w:lang w:eastAsia="fr-FR"/>
            </w:rPr>
          </w:rPrChange>
        </w:rPr>
        <w:t xml:space="preserve"> </w:t>
      </w:r>
      <w:r w:rsidRPr="000F3EE9">
        <w:rPr>
          <w:rFonts w:cs="Times New Roman" w:hint="eastAsia"/>
          <w:sz w:val="26"/>
          <w:szCs w:val="26"/>
          <w:rtl/>
          <w:lang w:eastAsia="fr-FR"/>
          <w:rPrChange w:id="3213" w:author="SRO">
            <w:rPr>
              <w:rFonts w:cs="Times New Roman" w:hint="eastAsia"/>
              <w:sz w:val="26"/>
              <w:szCs w:val="26"/>
              <w:rtl/>
              <w:lang w:eastAsia="fr-FR"/>
            </w:rPr>
          </w:rPrChange>
        </w:rPr>
        <w:t>فيما</w:t>
      </w:r>
      <w:r w:rsidRPr="000F3EE9">
        <w:rPr>
          <w:rFonts w:cs="Times New Roman"/>
          <w:sz w:val="26"/>
          <w:szCs w:val="26"/>
          <w:rtl/>
          <w:lang w:eastAsia="fr-FR"/>
          <w:rPrChange w:id="3214" w:author="SRO">
            <w:rPr>
              <w:rFonts w:cs="Times New Roman"/>
              <w:sz w:val="26"/>
              <w:szCs w:val="26"/>
              <w:rtl/>
              <w:lang w:eastAsia="fr-FR"/>
            </w:rPr>
          </w:rPrChange>
        </w:rPr>
        <w:t xml:space="preserve"> </w:t>
      </w:r>
      <w:r w:rsidRPr="000F3EE9">
        <w:rPr>
          <w:rFonts w:cs="Times New Roman" w:hint="eastAsia"/>
          <w:sz w:val="26"/>
          <w:szCs w:val="26"/>
          <w:rtl/>
          <w:lang w:eastAsia="fr-FR"/>
          <w:rPrChange w:id="3215" w:author="SRO">
            <w:rPr>
              <w:rFonts w:cs="Times New Roman" w:hint="eastAsia"/>
              <w:sz w:val="26"/>
              <w:szCs w:val="26"/>
              <w:rtl/>
              <w:lang w:eastAsia="fr-FR"/>
            </w:rPr>
          </w:rPrChange>
        </w:rPr>
        <w:t>يتعلق</w:t>
      </w:r>
      <w:r w:rsidRPr="000F3EE9">
        <w:rPr>
          <w:rFonts w:cs="Times New Roman"/>
          <w:sz w:val="26"/>
          <w:szCs w:val="26"/>
          <w:rtl/>
          <w:lang w:eastAsia="fr-FR"/>
          <w:rPrChange w:id="3216" w:author="SRO">
            <w:rPr>
              <w:rFonts w:cs="Times New Roman"/>
              <w:sz w:val="26"/>
              <w:szCs w:val="26"/>
              <w:rtl/>
              <w:lang w:eastAsia="fr-FR"/>
            </w:rPr>
          </w:rPrChange>
        </w:rPr>
        <w:t xml:space="preserve"> </w:t>
      </w:r>
      <w:r w:rsidRPr="000F3EE9">
        <w:rPr>
          <w:rFonts w:cs="Times New Roman" w:hint="eastAsia"/>
          <w:sz w:val="26"/>
          <w:szCs w:val="26"/>
          <w:rtl/>
          <w:lang w:eastAsia="fr-FR"/>
          <w:rPrChange w:id="3217" w:author="SRO">
            <w:rPr>
              <w:rFonts w:cs="Times New Roman" w:hint="eastAsia"/>
              <w:sz w:val="26"/>
              <w:szCs w:val="26"/>
              <w:rtl/>
              <w:lang w:eastAsia="fr-FR"/>
            </w:rPr>
          </w:rPrChange>
        </w:rPr>
        <w:t>بشمال</w:t>
      </w:r>
      <w:r w:rsidRPr="000F3EE9">
        <w:rPr>
          <w:rFonts w:cs="Times New Roman"/>
          <w:sz w:val="26"/>
          <w:szCs w:val="26"/>
          <w:rtl/>
          <w:lang w:eastAsia="fr-FR"/>
          <w:rPrChange w:id="3218" w:author="SRO">
            <w:rPr>
              <w:rFonts w:cs="Times New Roman"/>
              <w:sz w:val="26"/>
              <w:szCs w:val="26"/>
              <w:rtl/>
              <w:lang w:eastAsia="fr-FR"/>
            </w:rPr>
          </w:rPrChange>
        </w:rPr>
        <w:t xml:space="preserve"> </w:t>
      </w:r>
      <w:r w:rsidRPr="000F3EE9">
        <w:rPr>
          <w:rFonts w:cs="Times New Roman" w:hint="eastAsia"/>
          <w:sz w:val="26"/>
          <w:szCs w:val="26"/>
          <w:rtl/>
          <w:lang w:eastAsia="fr-FR"/>
          <w:rPrChange w:id="3219" w:author="SRO">
            <w:rPr>
              <w:rFonts w:cs="Times New Roman" w:hint="eastAsia"/>
              <w:sz w:val="26"/>
              <w:szCs w:val="26"/>
              <w:rtl/>
              <w:lang w:eastAsia="fr-FR"/>
            </w:rPr>
          </w:rPrChange>
        </w:rPr>
        <w:t>أفريقيا،</w:t>
      </w:r>
      <w:r w:rsidRPr="000F3EE9">
        <w:rPr>
          <w:rFonts w:cs="Times New Roman"/>
          <w:sz w:val="26"/>
          <w:szCs w:val="26"/>
          <w:rtl/>
          <w:lang w:eastAsia="fr-FR"/>
          <w:rPrChange w:id="3220" w:author="SRO">
            <w:rPr>
              <w:rFonts w:cs="Times New Roman"/>
              <w:sz w:val="26"/>
              <w:szCs w:val="26"/>
              <w:rtl/>
              <w:lang w:eastAsia="fr-FR"/>
            </w:rPr>
          </w:rPrChange>
        </w:rPr>
        <w:t xml:space="preserve"> </w:t>
      </w:r>
      <w:r w:rsidRPr="000F3EE9">
        <w:rPr>
          <w:rFonts w:cs="Times New Roman" w:hint="eastAsia"/>
          <w:sz w:val="26"/>
          <w:szCs w:val="26"/>
          <w:rtl/>
          <w:lang w:eastAsia="fr-FR"/>
          <w:rPrChange w:id="3221" w:author="SRO">
            <w:rPr>
              <w:rFonts w:cs="Times New Roman" w:hint="eastAsia"/>
              <w:sz w:val="26"/>
              <w:szCs w:val="26"/>
              <w:rtl/>
              <w:lang w:eastAsia="fr-FR"/>
            </w:rPr>
          </w:rPrChange>
        </w:rPr>
        <w:t>فإن</w:t>
      </w:r>
      <w:r w:rsidRPr="000F3EE9">
        <w:rPr>
          <w:rFonts w:cs="Times New Roman"/>
          <w:sz w:val="26"/>
          <w:szCs w:val="26"/>
          <w:rtl/>
          <w:lang w:eastAsia="fr-FR"/>
          <w:rPrChange w:id="3222" w:author="SRO">
            <w:rPr>
              <w:rFonts w:cs="Times New Roman"/>
              <w:sz w:val="26"/>
              <w:szCs w:val="26"/>
              <w:rtl/>
              <w:lang w:eastAsia="fr-FR"/>
            </w:rPr>
          </w:rPrChange>
        </w:rPr>
        <w:t xml:space="preserve"> </w:t>
      </w:r>
      <w:r w:rsidRPr="000F3EE9">
        <w:rPr>
          <w:rFonts w:cs="Times New Roman" w:hint="eastAsia"/>
          <w:sz w:val="26"/>
          <w:szCs w:val="26"/>
          <w:rtl/>
          <w:lang w:eastAsia="fr-FR"/>
          <w:rPrChange w:id="3223" w:author="SRO">
            <w:rPr>
              <w:rFonts w:cs="Times New Roman" w:hint="eastAsia"/>
              <w:sz w:val="26"/>
              <w:szCs w:val="26"/>
              <w:rtl/>
              <w:lang w:eastAsia="fr-FR"/>
            </w:rPr>
          </w:rPrChange>
        </w:rPr>
        <w:t>البنك</w:t>
      </w:r>
      <w:r w:rsidRPr="000F3EE9">
        <w:rPr>
          <w:rFonts w:cs="Times New Roman"/>
          <w:sz w:val="26"/>
          <w:szCs w:val="26"/>
          <w:rtl/>
          <w:lang w:eastAsia="fr-FR"/>
          <w:rPrChange w:id="3224" w:author="SRO">
            <w:rPr>
              <w:rFonts w:cs="Times New Roman"/>
              <w:sz w:val="26"/>
              <w:szCs w:val="26"/>
              <w:rtl/>
              <w:lang w:eastAsia="fr-FR"/>
            </w:rPr>
          </w:rPrChange>
        </w:rPr>
        <w:t xml:space="preserve"> </w:t>
      </w:r>
      <w:r w:rsidRPr="000F3EE9">
        <w:rPr>
          <w:rFonts w:cs="Times New Roman" w:hint="eastAsia"/>
          <w:sz w:val="26"/>
          <w:szCs w:val="26"/>
          <w:rtl/>
          <w:lang w:eastAsia="fr-FR"/>
          <w:rPrChange w:id="3225" w:author="SRO">
            <w:rPr>
              <w:rFonts w:cs="Times New Roman" w:hint="eastAsia"/>
              <w:sz w:val="26"/>
              <w:szCs w:val="26"/>
              <w:rtl/>
              <w:lang w:eastAsia="fr-FR"/>
            </w:rPr>
          </w:rPrChange>
        </w:rPr>
        <w:t>يقوم</w:t>
      </w:r>
      <w:r w:rsidRPr="000F3EE9">
        <w:rPr>
          <w:rFonts w:cs="Times New Roman"/>
          <w:sz w:val="26"/>
          <w:szCs w:val="26"/>
          <w:rtl/>
          <w:lang w:eastAsia="fr-FR"/>
          <w:rPrChange w:id="3226" w:author="SRO">
            <w:rPr>
              <w:rFonts w:cs="Times New Roman"/>
              <w:sz w:val="26"/>
              <w:szCs w:val="26"/>
              <w:rtl/>
              <w:lang w:eastAsia="fr-FR"/>
            </w:rPr>
          </w:rPrChange>
        </w:rPr>
        <w:t xml:space="preserve"> </w:t>
      </w:r>
      <w:r w:rsidRPr="000F3EE9">
        <w:rPr>
          <w:rFonts w:cs="Times New Roman" w:hint="eastAsia"/>
          <w:sz w:val="26"/>
          <w:szCs w:val="26"/>
          <w:rtl/>
          <w:lang w:eastAsia="fr-FR"/>
          <w:rPrChange w:id="3227" w:author="SRO">
            <w:rPr>
              <w:rFonts w:cs="Times New Roman" w:hint="eastAsia"/>
              <w:sz w:val="26"/>
              <w:szCs w:val="26"/>
              <w:rtl/>
              <w:lang w:eastAsia="fr-FR"/>
            </w:rPr>
          </w:rPrChange>
        </w:rPr>
        <w:t>بإنجاز</w:t>
      </w:r>
      <w:r w:rsidRPr="000F3EE9">
        <w:rPr>
          <w:rFonts w:cs="Times New Roman"/>
          <w:sz w:val="26"/>
          <w:szCs w:val="26"/>
          <w:rtl/>
          <w:lang w:eastAsia="fr-FR"/>
          <w:rPrChange w:id="3228" w:author="SRO">
            <w:rPr>
              <w:rFonts w:cs="Times New Roman"/>
              <w:sz w:val="26"/>
              <w:szCs w:val="26"/>
              <w:rtl/>
              <w:lang w:eastAsia="fr-FR"/>
            </w:rPr>
          </w:rPrChange>
        </w:rPr>
        <w:t xml:space="preserve"> </w:t>
      </w:r>
      <w:r w:rsidRPr="000F3EE9">
        <w:rPr>
          <w:rFonts w:cs="Times New Roman" w:hint="eastAsia"/>
          <w:sz w:val="26"/>
          <w:szCs w:val="26"/>
          <w:rtl/>
          <w:lang w:eastAsia="fr-FR"/>
          <w:rPrChange w:id="3229" w:author="SRO">
            <w:rPr>
              <w:rFonts w:cs="Times New Roman" w:hint="eastAsia"/>
              <w:sz w:val="26"/>
              <w:szCs w:val="26"/>
              <w:rtl/>
              <w:lang w:eastAsia="fr-FR"/>
            </w:rPr>
          </w:rPrChange>
        </w:rPr>
        <w:t>استراتيجية</w:t>
      </w:r>
      <w:r w:rsidRPr="000F3EE9">
        <w:rPr>
          <w:rFonts w:cs="Times New Roman"/>
          <w:sz w:val="26"/>
          <w:szCs w:val="26"/>
          <w:rtl/>
          <w:lang w:eastAsia="fr-FR"/>
          <w:rPrChange w:id="3230" w:author="SRO">
            <w:rPr>
              <w:rFonts w:cs="Times New Roman"/>
              <w:sz w:val="26"/>
              <w:szCs w:val="26"/>
              <w:rtl/>
              <w:lang w:eastAsia="fr-FR"/>
            </w:rPr>
          </w:rPrChange>
        </w:rPr>
        <w:t xml:space="preserve"> </w:t>
      </w:r>
      <w:r w:rsidRPr="000F3EE9">
        <w:rPr>
          <w:rFonts w:cs="Times New Roman" w:hint="eastAsia"/>
          <w:sz w:val="26"/>
          <w:szCs w:val="26"/>
          <w:rtl/>
          <w:lang w:eastAsia="fr-FR"/>
          <w:rPrChange w:id="3231" w:author="SRO">
            <w:rPr>
              <w:rFonts w:cs="Times New Roman" w:hint="eastAsia"/>
              <w:sz w:val="26"/>
              <w:szCs w:val="26"/>
              <w:rtl/>
              <w:lang w:eastAsia="fr-FR"/>
            </w:rPr>
          </w:rPrChange>
        </w:rPr>
        <w:t>اندماج</w:t>
      </w:r>
      <w:r w:rsidRPr="000F3EE9">
        <w:rPr>
          <w:rFonts w:cs="Times New Roman"/>
          <w:sz w:val="26"/>
          <w:szCs w:val="26"/>
          <w:rtl/>
          <w:lang w:eastAsia="fr-FR"/>
          <w:rPrChange w:id="3232" w:author="SRO">
            <w:rPr>
              <w:rFonts w:cs="Times New Roman"/>
              <w:sz w:val="26"/>
              <w:szCs w:val="26"/>
              <w:rtl/>
              <w:lang w:eastAsia="fr-FR"/>
            </w:rPr>
          </w:rPrChange>
        </w:rPr>
        <w:t xml:space="preserve"> </w:t>
      </w:r>
      <w:r w:rsidRPr="000F3EE9">
        <w:rPr>
          <w:rFonts w:cs="Times New Roman" w:hint="eastAsia"/>
          <w:sz w:val="26"/>
          <w:szCs w:val="26"/>
          <w:rtl/>
          <w:lang w:eastAsia="fr-FR"/>
          <w:rPrChange w:id="3233" w:author="SRO">
            <w:rPr>
              <w:rFonts w:cs="Times New Roman" w:hint="eastAsia"/>
              <w:sz w:val="26"/>
              <w:szCs w:val="26"/>
              <w:rtl/>
              <w:lang w:eastAsia="fr-FR"/>
            </w:rPr>
          </w:rPrChange>
        </w:rPr>
        <w:t>إقليمي</w:t>
      </w:r>
      <w:r w:rsidRPr="000F3EE9">
        <w:rPr>
          <w:rFonts w:cs="Times New Roman"/>
          <w:sz w:val="26"/>
          <w:szCs w:val="26"/>
          <w:rtl/>
          <w:lang w:eastAsia="fr-FR"/>
          <w:rPrChange w:id="3234" w:author="SRO">
            <w:rPr>
              <w:rFonts w:cs="Times New Roman"/>
              <w:sz w:val="26"/>
              <w:szCs w:val="26"/>
              <w:rtl/>
              <w:lang w:eastAsia="fr-FR"/>
            </w:rPr>
          </w:rPrChange>
        </w:rPr>
        <w:t xml:space="preserve">. </w:t>
      </w:r>
      <w:r w:rsidRPr="000F3EE9">
        <w:rPr>
          <w:rFonts w:cs="Times New Roman" w:hint="eastAsia"/>
          <w:sz w:val="26"/>
          <w:szCs w:val="26"/>
          <w:rtl/>
          <w:lang w:eastAsia="fr-FR"/>
          <w:rPrChange w:id="3235" w:author="SRO">
            <w:rPr>
              <w:rFonts w:cs="Times New Roman" w:hint="eastAsia"/>
              <w:sz w:val="26"/>
              <w:szCs w:val="26"/>
              <w:rtl/>
              <w:lang w:eastAsia="fr-FR"/>
            </w:rPr>
          </w:rPrChange>
        </w:rPr>
        <w:t>وفي</w:t>
      </w:r>
      <w:r w:rsidRPr="000F3EE9">
        <w:rPr>
          <w:rFonts w:cs="Times New Roman"/>
          <w:sz w:val="26"/>
          <w:szCs w:val="26"/>
          <w:rtl/>
          <w:lang w:eastAsia="fr-FR"/>
          <w:rPrChange w:id="3236" w:author="SRO">
            <w:rPr>
              <w:rFonts w:cs="Times New Roman"/>
              <w:sz w:val="26"/>
              <w:szCs w:val="26"/>
              <w:rtl/>
              <w:lang w:eastAsia="fr-FR"/>
            </w:rPr>
          </w:rPrChange>
        </w:rPr>
        <w:t xml:space="preserve"> </w:t>
      </w:r>
      <w:r w:rsidRPr="000F3EE9">
        <w:rPr>
          <w:rFonts w:cs="Times New Roman" w:hint="eastAsia"/>
          <w:sz w:val="26"/>
          <w:szCs w:val="26"/>
          <w:rtl/>
          <w:lang w:eastAsia="fr-FR"/>
          <w:rPrChange w:id="3237" w:author="SRO">
            <w:rPr>
              <w:rFonts w:cs="Times New Roman" w:hint="eastAsia"/>
              <w:sz w:val="26"/>
              <w:szCs w:val="26"/>
              <w:rtl/>
              <w:lang w:eastAsia="fr-FR"/>
            </w:rPr>
          </w:rPrChange>
        </w:rPr>
        <w:t>هذا</w:t>
      </w:r>
      <w:r w:rsidRPr="000F3EE9">
        <w:rPr>
          <w:rFonts w:cs="Times New Roman"/>
          <w:sz w:val="26"/>
          <w:szCs w:val="26"/>
          <w:rtl/>
          <w:lang w:eastAsia="fr-FR"/>
          <w:rPrChange w:id="3238" w:author="SRO">
            <w:rPr>
              <w:rFonts w:cs="Times New Roman"/>
              <w:sz w:val="26"/>
              <w:szCs w:val="26"/>
              <w:rtl/>
              <w:lang w:eastAsia="fr-FR"/>
            </w:rPr>
          </w:rPrChange>
        </w:rPr>
        <w:t xml:space="preserve"> </w:t>
      </w:r>
      <w:r w:rsidRPr="000F3EE9">
        <w:rPr>
          <w:rFonts w:cs="Times New Roman" w:hint="eastAsia"/>
          <w:sz w:val="26"/>
          <w:szCs w:val="26"/>
          <w:rtl/>
          <w:lang w:eastAsia="fr-FR"/>
          <w:rPrChange w:id="3239" w:author="SRO">
            <w:rPr>
              <w:rFonts w:cs="Times New Roman" w:hint="eastAsia"/>
              <w:sz w:val="26"/>
              <w:szCs w:val="26"/>
              <w:rtl/>
              <w:lang w:eastAsia="fr-FR"/>
            </w:rPr>
          </w:rPrChange>
        </w:rPr>
        <w:t>الإطار،</w:t>
      </w:r>
      <w:r w:rsidRPr="000F3EE9">
        <w:rPr>
          <w:rFonts w:cs="Times New Roman"/>
          <w:sz w:val="26"/>
          <w:szCs w:val="26"/>
          <w:rtl/>
          <w:lang w:eastAsia="fr-FR"/>
          <w:rPrChange w:id="3240" w:author="SRO">
            <w:rPr>
              <w:rFonts w:cs="Times New Roman"/>
              <w:sz w:val="26"/>
              <w:szCs w:val="26"/>
              <w:rtl/>
              <w:lang w:eastAsia="fr-FR"/>
            </w:rPr>
          </w:rPrChange>
        </w:rPr>
        <w:t xml:space="preserve"> </w:t>
      </w:r>
      <w:r w:rsidRPr="000F3EE9">
        <w:rPr>
          <w:rFonts w:cs="Times New Roman" w:hint="eastAsia"/>
          <w:sz w:val="26"/>
          <w:szCs w:val="26"/>
          <w:rtl/>
          <w:lang w:eastAsia="fr-FR"/>
          <w:rPrChange w:id="3241" w:author="SRO">
            <w:rPr>
              <w:rFonts w:cs="Times New Roman" w:hint="eastAsia"/>
              <w:sz w:val="26"/>
              <w:szCs w:val="26"/>
              <w:rtl/>
              <w:lang w:eastAsia="fr-FR"/>
            </w:rPr>
          </w:rPrChange>
        </w:rPr>
        <w:t>أجرى</w:t>
      </w:r>
      <w:r w:rsidRPr="000F3EE9">
        <w:rPr>
          <w:rFonts w:cs="Times New Roman"/>
          <w:sz w:val="26"/>
          <w:szCs w:val="26"/>
          <w:rtl/>
          <w:lang w:eastAsia="fr-FR"/>
          <w:rPrChange w:id="3242" w:author="SRO">
            <w:rPr>
              <w:rFonts w:cs="Times New Roman"/>
              <w:sz w:val="26"/>
              <w:szCs w:val="26"/>
              <w:rtl/>
              <w:lang w:eastAsia="fr-FR"/>
            </w:rPr>
          </w:rPrChange>
        </w:rPr>
        <w:t xml:space="preserve"> </w:t>
      </w:r>
      <w:r w:rsidRPr="000F3EE9">
        <w:rPr>
          <w:rFonts w:cs="Times New Roman" w:hint="eastAsia"/>
          <w:sz w:val="26"/>
          <w:szCs w:val="26"/>
          <w:rtl/>
          <w:lang w:eastAsia="fr-FR"/>
          <w:rPrChange w:id="3243" w:author="SRO">
            <w:rPr>
              <w:rFonts w:cs="Times New Roman" w:hint="eastAsia"/>
              <w:sz w:val="26"/>
              <w:szCs w:val="26"/>
              <w:rtl/>
              <w:lang w:eastAsia="fr-FR"/>
            </w:rPr>
          </w:rPrChange>
        </w:rPr>
        <w:t>البنك</w:t>
      </w:r>
      <w:r w:rsidRPr="000F3EE9">
        <w:rPr>
          <w:rFonts w:cs="Times New Roman"/>
          <w:sz w:val="26"/>
          <w:szCs w:val="26"/>
          <w:rtl/>
          <w:lang w:eastAsia="fr-FR"/>
          <w:rPrChange w:id="3244" w:author="SRO">
            <w:rPr>
              <w:rFonts w:cs="Times New Roman"/>
              <w:sz w:val="26"/>
              <w:szCs w:val="26"/>
              <w:rtl/>
              <w:lang w:eastAsia="fr-FR"/>
            </w:rPr>
          </w:rPrChange>
        </w:rPr>
        <w:t xml:space="preserve"> </w:t>
      </w:r>
      <w:r w:rsidRPr="000F3EE9">
        <w:rPr>
          <w:rFonts w:cs="Times New Roman" w:hint="eastAsia"/>
          <w:sz w:val="26"/>
          <w:szCs w:val="26"/>
          <w:rtl/>
          <w:lang w:eastAsia="fr-FR"/>
          <w:rPrChange w:id="3245" w:author="SRO">
            <w:rPr>
              <w:rFonts w:cs="Times New Roman" w:hint="eastAsia"/>
              <w:sz w:val="26"/>
              <w:szCs w:val="26"/>
              <w:rtl/>
              <w:lang w:eastAsia="fr-FR"/>
            </w:rPr>
          </w:rPrChange>
        </w:rPr>
        <w:t>مشاورات</w:t>
      </w:r>
      <w:r w:rsidRPr="000F3EE9">
        <w:rPr>
          <w:rFonts w:cs="Times New Roman"/>
          <w:sz w:val="26"/>
          <w:szCs w:val="26"/>
          <w:rtl/>
          <w:lang w:eastAsia="fr-FR"/>
          <w:rPrChange w:id="3246" w:author="SRO">
            <w:rPr>
              <w:rFonts w:cs="Times New Roman"/>
              <w:sz w:val="26"/>
              <w:szCs w:val="26"/>
              <w:rtl/>
              <w:lang w:eastAsia="fr-FR"/>
            </w:rPr>
          </w:rPrChange>
        </w:rPr>
        <w:t xml:space="preserve"> </w:t>
      </w:r>
      <w:r w:rsidRPr="000F3EE9">
        <w:rPr>
          <w:rFonts w:cs="Times New Roman" w:hint="eastAsia"/>
          <w:sz w:val="26"/>
          <w:szCs w:val="26"/>
          <w:rtl/>
          <w:lang w:eastAsia="fr-FR"/>
          <w:rPrChange w:id="3247" w:author="SRO">
            <w:rPr>
              <w:rFonts w:cs="Times New Roman" w:hint="eastAsia"/>
              <w:sz w:val="26"/>
              <w:szCs w:val="26"/>
              <w:rtl/>
              <w:lang w:eastAsia="fr-FR"/>
            </w:rPr>
          </w:rPrChange>
        </w:rPr>
        <w:t>مع</w:t>
      </w:r>
      <w:r w:rsidRPr="000F3EE9">
        <w:rPr>
          <w:rFonts w:cs="Times New Roman"/>
          <w:sz w:val="26"/>
          <w:szCs w:val="26"/>
          <w:rtl/>
          <w:lang w:eastAsia="fr-FR"/>
          <w:rPrChange w:id="3248" w:author="SRO">
            <w:rPr>
              <w:rFonts w:cs="Times New Roman"/>
              <w:sz w:val="26"/>
              <w:szCs w:val="26"/>
              <w:rtl/>
              <w:lang w:eastAsia="fr-FR"/>
            </w:rPr>
          </w:rPrChange>
        </w:rPr>
        <w:t xml:space="preserve"> </w:t>
      </w:r>
      <w:r w:rsidRPr="000F3EE9">
        <w:rPr>
          <w:rFonts w:cs="Times New Roman" w:hint="eastAsia"/>
          <w:sz w:val="26"/>
          <w:szCs w:val="26"/>
          <w:rtl/>
          <w:lang w:eastAsia="fr-FR"/>
          <w:rPrChange w:id="3249" w:author="SRO">
            <w:rPr>
              <w:rFonts w:cs="Times New Roman" w:hint="eastAsia"/>
              <w:sz w:val="26"/>
              <w:szCs w:val="26"/>
              <w:rtl/>
              <w:lang w:eastAsia="fr-FR"/>
            </w:rPr>
          </w:rPrChange>
        </w:rPr>
        <w:t>مختلف</w:t>
      </w:r>
      <w:r w:rsidRPr="000F3EE9">
        <w:rPr>
          <w:rFonts w:cs="Times New Roman"/>
          <w:sz w:val="26"/>
          <w:szCs w:val="26"/>
          <w:rtl/>
          <w:lang w:eastAsia="fr-FR"/>
          <w:rPrChange w:id="3250" w:author="SRO">
            <w:rPr>
              <w:rFonts w:cs="Times New Roman"/>
              <w:sz w:val="26"/>
              <w:szCs w:val="26"/>
              <w:rtl/>
              <w:lang w:eastAsia="fr-FR"/>
            </w:rPr>
          </w:rPrChange>
        </w:rPr>
        <w:t xml:space="preserve"> </w:t>
      </w:r>
      <w:r w:rsidRPr="000F3EE9">
        <w:rPr>
          <w:rFonts w:cs="Times New Roman" w:hint="eastAsia"/>
          <w:sz w:val="26"/>
          <w:szCs w:val="26"/>
          <w:rtl/>
          <w:lang w:eastAsia="fr-FR"/>
          <w:rPrChange w:id="3251" w:author="SRO">
            <w:rPr>
              <w:rFonts w:cs="Times New Roman" w:hint="eastAsia"/>
              <w:sz w:val="26"/>
              <w:szCs w:val="26"/>
              <w:rtl/>
              <w:lang w:eastAsia="fr-FR"/>
            </w:rPr>
          </w:rPrChange>
        </w:rPr>
        <w:t>الأطراف</w:t>
      </w:r>
      <w:r w:rsidRPr="000F3EE9">
        <w:rPr>
          <w:rFonts w:cs="Times New Roman"/>
          <w:sz w:val="26"/>
          <w:szCs w:val="26"/>
          <w:rtl/>
          <w:lang w:eastAsia="fr-FR"/>
          <w:rPrChange w:id="3252" w:author="SRO">
            <w:rPr>
              <w:rFonts w:cs="Times New Roman"/>
              <w:sz w:val="26"/>
              <w:szCs w:val="26"/>
              <w:rtl/>
              <w:lang w:eastAsia="fr-FR"/>
            </w:rPr>
          </w:rPrChange>
        </w:rPr>
        <w:t xml:space="preserve"> </w:t>
      </w:r>
      <w:r w:rsidRPr="000F3EE9">
        <w:rPr>
          <w:rFonts w:cs="Times New Roman" w:hint="eastAsia"/>
          <w:sz w:val="26"/>
          <w:szCs w:val="26"/>
          <w:rtl/>
          <w:lang w:eastAsia="fr-FR"/>
          <w:rPrChange w:id="3253" w:author="SRO">
            <w:rPr>
              <w:rFonts w:cs="Times New Roman" w:hint="eastAsia"/>
              <w:sz w:val="26"/>
              <w:szCs w:val="26"/>
              <w:rtl/>
              <w:lang w:eastAsia="fr-FR"/>
            </w:rPr>
          </w:rPrChange>
        </w:rPr>
        <w:t>الفاعلة</w:t>
      </w:r>
      <w:r w:rsidRPr="000F3EE9">
        <w:rPr>
          <w:rFonts w:cs="Times New Roman"/>
          <w:sz w:val="26"/>
          <w:szCs w:val="26"/>
          <w:rtl/>
          <w:lang w:eastAsia="fr-FR"/>
          <w:rPrChange w:id="3254" w:author="SRO">
            <w:rPr>
              <w:rFonts w:cs="Times New Roman"/>
              <w:sz w:val="26"/>
              <w:szCs w:val="26"/>
              <w:rtl/>
              <w:lang w:eastAsia="fr-FR"/>
            </w:rPr>
          </w:rPrChange>
        </w:rPr>
        <w:t xml:space="preserve"> </w:t>
      </w:r>
      <w:r w:rsidRPr="000F3EE9">
        <w:rPr>
          <w:rFonts w:cs="Times New Roman" w:hint="eastAsia"/>
          <w:sz w:val="26"/>
          <w:szCs w:val="26"/>
          <w:rtl/>
          <w:lang w:eastAsia="fr-FR"/>
          <w:rPrChange w:id="3255" w:author="SRO">
            <w:rPr>
              <w:rFonts w:cs="Times New Roman" w:hint="eastAsia"/>
              <w:sz w:val="26"/>
              <w:szCs w:val="26"/>
              <w:rtl/>
              <w:lang w:eastAsia="fr-FR"/>
            </w:rPr>
          </w:rPrChange>
        </w:rPr>
        <w:t>منها</w:t>
      </w:r>
      <w:r w:rsidRPr="000F3EE9">
        <w:rPr>
          <w:rFonts w:cs="Times New Roman"/>
          <w:sz w:val="26"/>
          <w:szCs w:val="26"/>
          <w:rtl/>
          <w:lang w:eastAsia="fr-FR"/>
          <w:rPrChange w:id="3256" w:author="SRO">
            <w:rPr>
              <w:rFonts w:cs="Times New Roman"/>
              <w:sz w:val="26"/>
              <w:szCs w:val="26"/>
              <w:rtl/>
              <w:lang w:eastAsia="fr-FR"/>
            </w:rPr>
          </w:rPrChange>
        </w:rPr>
        <w:t xml:space="preserve"> </w:t>
      </w:r>
      <w:r w:rsidRPr="000F3EE9">
        <w:rPr>
          <w:rFonts w:cs="Times New Roman" w:hint="eastAsia"/>
          <w:sz w:val="26"/>
          <w:szCs w:val="26"/>
          <w:rtl/>
          <w:lang w:eastAsia="fr-FR"/>
          <w:rPrChange w:id="3257" w:author="SRO">
            <w:rPr>
              <w:rFonts w:cs="Times New Roman" w:hint="eastAsia"/>
              <w:sz w:val="26"/>
              <w:szCs w:val="26"/>
              <w:rtl/>
              <w:lang w:eastAsia="fr-FR"/>
            </w:rPr>
          </w:rPrChange>
        </w:rPr>
        <w:t>الدول</w:t>
      </w:r>
      <w:r w:rsidRPr="000F3EE9">
        <w:rPr>
          <w:rFonts w:cs="Times New Roman"/>
          <w:sz w:val="26"/>
          <w:szCs w:val="26"/>
          <w:rtl/>
          <w:lang w:eastAsia="fr-FR"/>
          <w:rPrChange w:id="3258" w:author="SRO">
            <w:rPr>
              <w:rFonts w:cs="Times New Roman"/>
              <w:sz w:val="26"/>
              <w:szCs w:val="26"/>
              <w:rtl/>
              <w:lang w:eastAsia="fr-FR"/>
            </w:rPr>
          </w:rPrChange>
        </w:rPr>
        <w:t xml:space="preserve"> </w:t>
      </w:r>
      <w:r w:rsidRPr="000F3EE9">
        <w:rPr>
          <w:rFonts w:cs="Times New Roman" w:hint="eastAsia"/>
          <w:sz w:val="26"/>
          <w:szCs w:val="26"/>
          <w:rtl/>
          <w:lang w:eastAsia="fr-FR"/>
          <w:rPrChange w:id="3259" w:author="SRO">
            <w:rPr>
              <w:rFonts w:cs="Times New Roman" w:hint="eastAsia"/>
              <w:sz w:val="26"/>
              <w:szCs w:val="26"/>
              <w:rtl/>
              <w:lang w:eastAsia="fr-FR"/>
            </w:rPr>
          </w:rPrChange>
        </w:rPr>
        <w:t>الأعضاء،</w:t>
      </w:r>
      <w:r w:rsidRPr="000F3EE9">
        <w:rPr>
          <w:rFonts w:cs="Times New Roman"/>
          <w:sz w:val="26"/>
          <w:szCs w:val="26"/>
          <w:rtl/>
          <w:lang w:eastAsia="fr-FR"/>
          <w:rPrChange w:id="3260" w:author="SRO">
            <w:rPr>
              <w:rFonts w:cs="Times New Roman"/>
              <w:sz w:val="26"/>
              <w:szCs w:val="26"/>
              <w:rtl/>
              <w:lang w:eastAsia="fr-FR"/>
            </w:rPr>
          </w:rPrChange>
        </w:rPr>
        <w:t xml:space="preserve"> </w:t>
      </w:r>
      <w:r w:rsidRPr="000F3EE9">
        <w:rPr>
          <w:rFonts w:cs="Times New Roman" w:hint="eastAsia"/>
          <w:sz w:val="26"/>
          <w:szCs w:val="26"/>
          <w:rtl/>
          <w:lang w:eastAsia="fr-FR"/>
          <w:rPrChange w:id="3261" w:author="SRO">
            <w:rPr>
              <w:rFonts w:cs="Times New Roman" w:hint="eastAsia"/>
              <w:sz w:val="26"/>
              <w:szCs w:val="26"/>
              <w:rtl/>
              <w:lang w:eastAsia="fr-FR"/>
            </w:rPr>
          </w:rPrChange>
        </w:rPr>
        <w:t>والتجمعات</w:t>
      </w:r>
      <w:r w:rsidRPr="000F3EE9">
        <w:rPr>
          <w:rFonts w:cs="Times New Roman"/>
          <w:sz w:val="26"/>
          <w:szCs w:val="26"/>
          <w:rtl/>
          <w:lang w:eastAsia="fr-FR"/>
          <w:rPrChange w:id="3262" w:author="SRO">
            <w:rPr>
              <w:rFonts w:cs="Times New Roman"/>
              <w:sz w:val="26"/>
              <w:szCs w:val="26"/>
              <w:rtl/>
              <w:lang w:eastAsia="fr-FR"/>
            </w:rPr>
          </w:rPrChange>
        </w:rPr>
        <w:t xml:space="preserve"> </w:t>
      </w:r>
      <w:r w:rsidRPr="000F3EE9">
        <w:rPr>
          <w:rFonts w:cs="Times New Roman" w:hint="eastAsia"/>
          <w:sz w:val="26"/>
          <w:szCs w:val="26"/>
          <w:rtl/>
          <w:lang w:eastAsia="fr-FR"/>
          <w:rPrChange w:id="3263" w:author="SRO">
            <w:rPr>
              <w:rFonts w:cs="Times New Roman" w:hint="eastAsia"/>
              <w:sz w:val="26"/>
              <w:szCs w:val="26"/>
              <w:rtl/>
              <w:lang w:eastAsia="fr-FR"/>
            </w:rPr>
          </w:rPrChange>
        </w:rPr>
        <w:t>الاقتصادية</w:t>
      </w:r>
      <w:r w:rsidRPr="000F3EE9">
        <w:rPr>
          <w:rFonts w:cs="Times New Roman"/>
          <w:sz w:val="26"/>
          <w:szCs w:val="26"/>
          <w:rtl/>
          <w:lang w:eastAsia="fr-FR"/>
          <w:rPrChange w:id="3264" w:author="SRO">
            <w:rPr>
              <w:rFonts w:cs="Times New Roman"/>
              <w:sz w:val="26"/>
              <w:szCs w:val="26"/>
              <w:rtl/>
              <w:lang w:eastAsia="fr-FR"/>
            </w:rPr>
          </w:rPrChange>
        </w:rPr>
        <w:t xml:space="preserve"> </w:t>
      </w:r>
      <w:r w:rsidRPr="000F3EE9">
        <w:rPr>
          <w:rFonts w:cs="Times New Roman" w:hint="eastAsia"/>
          <w:sz w:val="26"/>
          <w:szCs w:val="26"/>
          <w:rtl/>
          <w:lang w:eastAsia="fr-FR"/>
          <w:rPrChange w:id="3265" w:author="SRO">
            <w:rPr>
              <w:rFonts w:cs="Times New Roman" w:hint="eastAsia"/>
              <w:sz w:val="26"/>
              <w:szCs w:val="26"/>
              <w:rtl/>
              <w:lang w:eastAsia="fr-FR"/>
            </w:rPr>
          </w:rPrChange>
        </w:rPr>
        <w:t>الإقليمية،</w:t>
      </w:r>
      <w:r w:rsidRPr="000F3EE9">
        <w:rPr>
          <w:rFonts w:cs="Times New Roman"/>
          <w:sz w:val="26"/>
          <w:szCs w:val="26"/>
          <w:rtl/>
          <w:lang w:eastAsia="fr-FR"/>
          <w:rPrChange w:id="3266" w:author="SRO">
            <w:rPr>
              <w:rFonts w:cs="Times New Roman"/>
              <w:sz w:val="26"/>
              <w:szCs w:val="26"/>
              <w:rtl/>
              <w:lang w:eastAsia="fr-FR"/>
            </w:rPr>
          </w:rPrChange>
        </w:rPr>
        <w:t xml:space="preserve"> </w:t>
      </w:r>
      <w:r w:rsidRPr="000F3EE9">
        <w:rPr>
          <w:rFonts w:cs="Times New Roman" w:hint="eastAsia"/>
          <w:sz w:val="26"/>
          <w:szCs w:val="26"/>
          <w:rtl/>
          <w:lang w:eastAsia="fr-FR"/>
          <w:rPrChange w:id="3267" w:author="SRO">
            <w:rPr>
              <w:rFonts w:cs="Times New Roman" w:hint="eastAsia"/>
              <w:sz w:val="26"/>
              <w:szCs w:val="26"/>
              <w:rtl/>
              <w:lang w:eastAsia="fr-FR"/>
            </w:rPr>
          </w:rPrChange>
        </w:rPr>
        <w:t>واللجنة</w:t>
      </w:r>
      <w:r w:rsidRPr="000F3EE9">
        <w:rPr>
          <w:rFonts w:cs="Times New Roman"/>
          <w:sz w:val="26"/>
          <w:szCs w:val="26"/>
          <w:rtl/>
          <w:lang w:eastAsia="fr-FR"/>
          <w:rPrChange w:id="3268" w:author="SRO">
            <w:rPr>
              <w:rFonts w:cs="Times New Roman"/>
              <w:sz w:val="26"/>
              <w:szCs w:val="26"/>
              <w:rtl/>
              <w:lang w:eastAsia="fr-FR"/>
            </w:rPr>
          </w:rPrChange>
        </w:rPr>
        <w:t xml:space="preserve"> </w:t>
      </w:r>
      <w:r w:rsidRPr="000F3EE9">
        <w:rPr>
          <w:rFonts w:cs="Times New Roman" w:hint="eastAsia"/>
          <w:sz w:val="26"/>
          <w:szCs w:val="26"/>
          <w:rtl/>
          <w:lang w:eastAsia="fr-FR"/>
          <w:rPrChange w:id="3269" w:author="SRO">
            <w:rPr>
              <w:rFonts w:cs="Times New Roman" w:hint="eastAsia"/>
              <w:sz w:val="26"/>
              <w:szCs w:val="26"/>
              <w:rtl/>
              <w:lang w:eastAsia="fr-FR"/>
            </w:rPr>
          </w:rPrChange>
        </w:rPr>
        <w:t>الاقتصادية</w:t>
      </w:r>
      <w:r w:rsidRPr="000F3EE9">
        <w:rPr>
          <w:rFonts w:cs="Times New Roman"/>
          <w:sz w:val="26"/>
          <w:szCs w:val="26"/>
          <w:rtl/>
          <w:lang w:eastAsia="fr-FR"/>
          <w:rPrChange w:id="3270" w:author="SRO">
            <w:rPr>
              <w:rFonts w:cs="Times New Roman"/>
              <w:sz w:val="26"/>
              <w:szCs w:val="26"/>
              <w:rtl/>
              <w:lang w:eastAsia="fr-FR"/>
            </w:rPr>
          </w:rPrChange>
        </w:rPr>
        <w:t xml:space="preserve"> </w:t>
      </w:r>
      <w:r w:rsidRPr="000F3EE9">
        <w:rPr>
          <w:rFonts w:cs="Times New Roman" w:hint="eastAsia"/>
          <w:sz w:val="26"/>
          <w:szCs w:val="26"/>
          <w:rtl/>
          <w:lang w:eastAsia="fr-FR"/>
          <w:rPrChange w:id="3271" w:author="SRO">
            <w:rPr>
              <w:rFonts w:cs="Times New Roman" w:hint="eastAsia"/>
              <w:sz w:val="26"/>
              <w:szCs w:val="26"/>
              <w:rtl/>
              <w:lang w:eastAsia="fr-FR"/>
            </w:rPr>
          </w:rPrChange>
        </w:rPr>
        <w:t>لأفريقيا</w:t>
      </w:r>
      <w:r w:rsidRPr="000F3EE9">
        <w:rPr>
          <w:rFonts w:cs="Times New Roman"/>
          <w:sz w:val="26"/>
          <w:szCs w:val="26"/>
          <w:rtl/>
          <w:lang w:eastAsia="fr-FR"/>
          <w:rPrChange w:id="3272" w:author="SRO">
            <w:rPr>
              <w:rFonts w:cs="Times New Roman"/>
              <w:sz w:val="26"/>
              <w:szCs w:val="26"/>
              <w:rtl/>
              <w:lang w:eastAsia="fr-FR"/>
            </w:rPr>
          </w:rPrChange>
        </w:rPr>
        <w:t xml:space="preserve">.  </w:t>
      </w:r>
      <w:r w:rsidRPr="000F3EE9">
        <w:rPr>
          <w:rFonts w:cs="Times New Roman" w:hint="eastAsia"/>
          <w:sz w:val="26"/>
          <w:szCs w:val="26"/>
          <w:rtl/>
          <w:lang w:eastAsia="fr-FR"/>
          <w:rPrChange w:id="3273" w:author="SRO">
            <w:rPr>
              <w:rFonts w:cs="Times New Roman" w:hint="eastAsia"/>
              <w:sz w:val="26"/>
              <w:szCs w:val="26"/>
              <w:rtl/>
              <w:lang w:eastAsia="fr-FR"/>
            </w:rPr>
          </w:rPrChange>
        </w:rPr>
        <w:t>وانبثق</w:t>
      </w:r>
      <w:r w:rsidRPr="000F3EE9">
        <w:rPr>
          <w:rFonts w:cs="Times New Roman"/>
          <w:sz w:val="26"/>
          <w:szCs w:val="26"/>
          <w:rtl/>
          <w:lang w:eastAsia="fr-FR"/>
          <w:rPrChange w:id="3274" w:author="SRO">
            <w:rPr>
              <w:rFonts w:cs="Times New Roman"/>
              <w:sz w:val="26"/>
              <w:szCs w:val="26"/>
              <w:rtl/>
              <w:lang w:eastAsia="fr-FR"/>
            </w:rPr>
          </w:rPrChange>
        </w:rPr>
        <w:t xml:space="preserve"> </w:t>
      </w:r>
      <w:r w:rsidRPr="000F3EE9">
        <w:rPr>
          <w:rFonts w:cs="Times New Roman" w:hint="eastAsia"/>
          <w:sz w:val="26"/>
          <w:szCs w:val="26"/>
          <w:rtl/>
          <w:lang w:eastAsia="fr-FR"/>
          <w:rPrChange w:id="3275" w:author="SRO">
            <w:rPr>
              <w:rFonts w:cs="Times New Roman" w:hint="eastAsia"/>
              <w:sz w:val="26"/>
              <w:szCs w:val="26"/>
              <w:rtl/>
              <w:lang w:eastAsia="fr-FR"/>
            </w:rPr>
          </w:rPrChange>
        </w:rPr>
        <w:t>عن</w:t>
      </w:r>
      <w:r w:rsidRPr="000F3EE9">
        <w:rPr>
          <w:rFonts w:cs="Times New Roman"/>
          <w:sz w:val="26"/>
          <w:szCs w:val="26"/>
          <w:rtl/>
          <w:lang w:eastAsia="fr-FR"/>
          <w:rPrChange w:id="3276" w:author="SRO">
            <w:rPr>
              <w:rFonts w:cs="Times New Roman"/>
              <w:sz w:val="26"/>
              <w:szCs w:val="26"/>
              <w:rtl/>
              <w:lang w:eastAsia="fr-FR"/>
            </w:rPr>
          </w:rPrChange>
        </w:rPr>
        <w:t xml:space="preserve"> </w:t>
      </w:r>
      <w:r w:rsidRPr="000F3EE9">
        <w:rPr>
          <w:rFonts w:cs="Times New Roman" w:hint="eastAsia"/>
          <w:sz w:val="26"/>
          <w:szCs w:val="26"/>
          <w:rtl/>
          <w:lang w:eastAsia="fr-FR"/>
          <w:rPrChange w:id="3277" w:author="SRO">
            <w:rPr>
              <w:rFonts w:cs="Times New Roman" w:hint="eastAsia"/>
              <w:sz w:val="26"/>
              <w:szCs w:val="26"/>
              <w:rtl/>
              <w:lang w:eastAsia="fr-FR"/>
            </w:rPr>
          </w:rPrChange>
        </w:rPr>
        <w:t>هذه</w:t>
      </w:r>
      <w:r w:rsidRPr="000F3EE9">
        <w:rPr>
          <w:rFonts w:cs="Times New Roman"/>
          <w:sz w:val="26"/>
          <w:szCs w:val="26"/>
          <w:rtl/>
          <w:lang w:eastAsia="fr-FR"/>
          <w:rPrChange w:id="3278" w:author="SRO">
            <w:rPr>
              <w:rFonts w:cs="Times New Roman"/>
              <w:sz w:val="26"/>
              <w:szCs w:val="26"/>
              <w:rtl/>
              <w:lang w:eastAsia="fr-FR"/>
            </w:rPr>
          </w:rPrChange>
        </w:rPr>
        <w:t xml:space="preserve"> </w:t>
      </w:r>
      <w:r w:rsidRPr="000F3EE9">
        <w:rPr>
          <w:rFonts w:cs="Times New Roman" w:hint="eastAsia"/>
          <w:sz w:val="26"/>
          <w:szCs w:val="26"/>
          <w:rtl/>
          <w:lang w:eastAsia="fr-FR"/>
          <w:rPrChange w:id="3279" w:author="SRO">
            <w:rPr>
              <w:rFonts w:cs="Times New Roman" w:hint="eastAsia"/>
              <w:sz w:val="26"/>
              <w:szCs w:val="26"/>
              <w:rtl/>
              <w:lang w:eastAsia="fr-FR"/>
            </w:rPr>
          </w:rPrChange>
        </w:rPr>
        <w:t>المشاورات</w:t>
      </w:r>
      <w:r w:rsidRPr="000F3EE9">
        <w:rPr>
          <w:rFonts w:cs="Times New Roman"/>
          <w:sz w:val="26"/>
          <w:szCs w:val="26"/>
          <w:rtl/>
          <w:lang w:eastAsia="fr-FR"/>
          <w:rPrChange w:id="3280" w:author="SRO">
            <w:rPr>
              <w:rFonts w:cs="Times New Roman"/>
              <w:sz w:val="26"/>
              <w:szCs w:val="26"/>
              <w:rtl/>
              <w:lang w:eastAsia="fr-FR"/>
            </w:rPr>
          </w:rPrChange>
        </w:rPr>
        <w:t xml:space="preserve"> </w:t>
      </w:r>
      <w:r w:rsidRPr="000F3EE9">
        <w:rPr>
          <w:rFonts w:cs="Times New Roman" w:hint="eastAsia"/>
          <w:sz w:val="26"/>
          <w:szCs w:val="26"/>
          <w:rtl/>
          <w:lang w:eastAsia="fr-FR"/>
          <w:rPrChange w:id="3281" w:author="SRO">
            <w:rPr>
              <w:rFonts w:cs="Times New Roman" w:hint="eastAsia"/>
              <w:sz w:val="26"/>
              <w:szCs w:val="26"/>
              <w:rtl/>
              <w:lang w:eastAsia="fr-FR"/>
            </w:rPr>
          </w:rPrChange>
        </w:rPr>
        <w:t>عدد</w:t>
      </w:r>
      <w:r w:rsidRPr="000F3EE9">
        <w:rPr>
          <w:rFonts w:cs="Times New Roman"/>
          <w:sz w:val="26"/>
          <w:szCs w:val="26"/>
          <w:rtl/>
          <w:lang w:eastAsia="fr-FR"/>
          <w:rPrChange w:id="3282" w:author="SRO">
            <w:rPr>
              <w:rFonts w:cs="Times New Roman"/>
              <w:sz w:val="26"/>
              <w:szCs w:val="26"/>
              <w:rtl/>
              <w:lang w:eastAsia="fr-FR"/>
            </w:rPr>
          </w:rPrChange>
        </w:rPr>
        <w:t xml:space="preserve"> </w:t>
      </w:r>
      <w:r w:rsidRPr="000F3EE9">
        <w:rPr>
          <w:rFonts w:cs="Times New Roman" w:hint="eastAsia"/>
          <w:sz w:val="26"/>
          <w:szCs w:val="26"/>
          <w:rtl/>
          <w:lang w:eastAsia="fr-FR"/>
          <w:rPrChange w:id="3283" w:author="SRO">
            <w:rPr>
              <w:rFonts w:cs="Times New Roman" w:hint="eastAsia"/>
              <w:sz w:val="26"/>
              <w:szCs w:val="26"/>
              <w:rtl/>
              <w:lang w:eastAsia="fr-FR"/>
            </w:rPr>
          </w:rPrChange>
        </w:rPr>
        <w:t>من</w:t>
      </w:r>
      <w:r w:rsidRPr="000F3EE9">
        <w:rPr>
          <w:rFonts w:cs="Times New Roman"/>
          <w:sz w:val="26"/>
          <w:szCs w:val="26"/>
          <w:rtl/>
          <w:lang w:eastAsia="fr-FR"/>
          <w:rPrChange w:id="3284" w:author="SRO">
            <w:rPr>
              <w:rFonts w:cs="Times New Roman"/>
              <w:sz w:val="26"/>
              <w:szCs w:val="26"/>
              <w:rtl/>
              <w:lang w:eastAsia="fr-FR"/>
            </w:rPr>
          </w:rPrChange>
        </w:rPr>
        <w:t xml:space="preserve"> </w:t>
      </w:r>
      <w:r w:rsidRPr="000F3EE9">
        <w:rPr>
          <w:rFonts w:cs="Times New Roman" w:hint="eastAsia"/>
          <w:sz w:val="26"/>
          <w:szCs w:val="26"/>
          <w:rtl/>
          <w:lang w:eastAsia="fr-FR"/>
          <w:rPrChange w:id="3285" w:author="SRO">
            <w:rPr>
              <w:rFonts w:cs="Times New Roman" w:hint="eastAsia"/>
              <w:sz w:val="26"/>
              <w:szCs w:val="26"/>
              <w:rtl/>
              <w:lang w:eastAsia="fr-FR"/>
            </w:rPr>
          </w:rPrChange>
        </w:rPr>
        <w:t>القطاعات</w:t>
      </w:r>
      <w:r w:rsidRPr="000F3EE9">
        <w:rPr>
          <w:rFonts w:cs="Times New Roman"/>
          <w:sz w:val="26"/>
          <w:szCs w:val="26"/>
          <w:rtl/>
          <w:lang w:eastAsia="fr-FR"/>
          <w:rPrChange w:id="3286" w:author="SRO">
            <w:rPr>
              <w:rFonts w:cs="Times New Roman"/>
              <w:sz w:val="26"/>
              <w:szCs w:val="26"/>
              <w:rtl/>
              <w:lang w:eastAsia="fr-FR"/>
            </w:rPr>
          </w:rPrChange>
        </w:rPr>
        <w:t xml:space="preserve"> </w:t>
      </w:r>
      <w:r w:rsidRPr="000F3EE9">
        <w:rPr>
          <w:rFonts w:cs="Times New Roman" w:hint="eastAsia"/>
          <w:sz w:val="26"/>
          <w:szCs w:val="26"/>
          <w:rtl/>
          <w:lang w:eastAsia="fr-FR"/>
          <w:rPrChange w:id="3287" w:author="SRO">
            <w:rPr>
              <w:rFonts w:cs="Times New Roman" w:hint="eastAsia"/>
              <w:sz w:val="26"/>
              <w:szCs w:val="26"/>
              <w:rtl/>
              <w:lang w:eastAsia="fr-FR"/>
            </w:rPr>
          </w:rPrChange>
        </w:rPr>
        <w:t>الاستراتيجية</w:t>
      </w:r>
      <w:r w:rsidRPr="000F3EE9">
        <w:rPr>
          <w:rFonts w:cs="Times New Roman"/>
          <w:sz w:val="26"/>
          <w:szCs w:val="26"/>
          <w:rtl/>
          <w:lang w:eastAsia="fr-FR"/>
          <w:rPrChange w:id="3288" w:author="SRO">
            <w:rPr>
              <w:rFonts w:cs="Times New Roman"/>
              <w:sz w:val="26"/>
              <w:szCs w:val="26"/>
              <w:rtl/>
              <w:lang w:eastAsia="fr-FR"/>
            </w:rPr>
          </w:rPrChange>
        </w:rPr>
        <w:t xml:space="preserve"> </w:t>
      </w:r>
      <w:r w:rsidRPr="000F3EE9">
        <w:rPr>
          <w:rFonts w:cs="Times New Roman" w:hint="eastAsia"/>
          <w:sz w:val="26"/>
          <w:szCs w:val="26"/>
          <w:rtl/>
          <w:lang w:eastAsia="fr-FR"/>
          <w:rPrChange w:id="3289" w:author="SRO">
            <w:rPr>
              <w:rFonts w:cs="Times New Roman" w:hint="eastAsia"/>
              <w:sz w:val="26"/>
              <w:szCs w:val="26"/>
              <w:rtl/>
              <w:lang w:eastAsia="fr-FR"/>
            </w:rPr>
          </w:rPrChange>
        </w:rPr>
        <w:t>مثل</w:t>
      </w:r>
      <w:r w:rsidRPr="000F3EE9">
        <w:rPr>
          <w:rFonts w:cs="Times New Roman"/>
          <w:sz w:val="26"/>
          <w:szCs w:val="26"/>
          <w:rtl/>
          <w:lang w:eastAsia="fr-FR"/>
          <w:rPrChange w:id="3290" w:author="SRO">
            <w:rPr>
              <w:rFonts w:cs="Times New Roman"/>
              <w:sz w:val="26"/>
              <w:szCs w:val="26"/>
              <w:rtl/>
              <w:lang w:eastAsia="fr-FR"/>
            </w:rPr>
          </w:rPrChange>
        </w:rPr>
        <w:t xml:space="preserve"> </w:t>
      </w:r>
      <w:r w:rsidRPr="000F3EE9">
        <w:rPr>
          <w:rFonts w:cs="Times New Roman" w:hint="eastAsia"/>
          <w:sz w:val="26"/>
          <w:szCs w:val="26"/>
          <w:rtl/>
          <w:lang w:eastAsia="fr-FR"/>
          <w:rPrChange w:id="3291" w:author="SRO">
            <w:rPr>
              <w:rFonts w:cs="Times New Roman" w:hint="eastAsia"/>
              <w:sz w:val="26"/>
              <w:szCs w:val="26"/>
              <w:rtl/>
              <w:lang w:eastAsia="fr-FR"/>
            </w:rPr>
          </w:rPrChange>
        </w:rPr>
        <w:t>الطاقات</w:t>
      </w:r>
      <w:r w:rsidRPr="000F3EE9">
        <w:rPr>
          <w:rFonts w:cs="Times New Roman"/>
          <w:sz w:val="26"/>
          <w:szCs w:val="26"/>
          <w:rtl/>
          <w:lang w:eastAsia="fr-FR"/>
          <w:rPrChange w:id="3292" w:author="SRO">
            <w:rPr>
              <w:rFonts w:cs="Times New Roman"/>
              <w:sz w:val="26"/>
              <w:szCs w:val="26"/>
              <w:rtl/>
              <w:lang w:eastAsia="fr-FR"/>
            </w:rPr>
          </w:rPrChange>
        </w:rPr>
        <w:t xml:space="preserve"> </w:t>
      </w:r>
      <w:r w:rsidRPr="000F3EE9">
        <w:rPr>
          <w:rFonts w:cs="Times New Roman" w:hint="eastAsia"/>
          <w:sz w:val="26"/>
          <w:szCs w:val="26"/>
          <w:rtl/>
          <w:lang w:eastAsia="fr-FR"/>
          <w:rPrChange w:id="3293" w:author="SRO">
            <w:rPr>
              <w:rFonts w:cs="Times New Roman" w:hint="eastAsia"/>
              <w:sz w:val="26"/>
              <w:szCs w:val="26"/>
              <w:rtl/>
              <w:lang w:eastAsia="fr-FR"/>
            </w:rPr>
          </w:rPrChange>
        </w:rPr>
        <w:t>المتجددة،</w:t>
      </w:r>
      <w:r w:rsidRPr="000F3EE9">
        <w:rPr>
          <w:rFonts w:cs="Times New Roman"/>
          <w:sz w:val="26"/>
          <w:szCs w:val="26"/>
          <w:rtl/>
          <w:lang w:eastAsia="fr-FR"/>
          <w:rPrChange w:id="3294" w:author="SRO">
            <w:rPr>
              <w:rFonts w:cs="Times New Roman"/>
              <w:sz w:val="26"/>
              <w:szCs w:val="26"/>
              <w:rtl/>
              <w:lang w:eastAsia="fr-FR"/>
            </w:rPr>
          </w:rPrChange>
        </w:rPr>
        <w:t xml:space="preserve"> </w:t>
      </w:r>
      <w:r w:rsidRPr="000F3EE9">
        <w:rPr>
          <w:rFonts w:cs="Times New Roman" w:hint="eastAsia"/>
          <w:sz w:val="26"/>
          <w:szCs w:val="26"/>
          <w:rtl/>
          <w:lang w:eastAsia="fr-FR"/>
          <w:rPrChange w:id="3295" w:author="SRO">
            <w:rPr>
              <w:rFonts w:cs="Times New Roman" w:hint="eastAsia"/>
              <w:sz w:val="26"/>
              <w:szCs w:val="26"/>
              <w:rtl/>
              <w:lang w:eastAsia="fr-FR"/>
            </w:rPr>
          </w:rPrChange>
        </w:rPr>
        <w:t>والأعمال</w:t>
      </w:r>
      <w:r w:rsidRPr="000F3EE9">
        <w:rPr>
          <w:rFonts w:cs="Times New Roman"/>
          <w:sz w:val="26"/>
          <w:szCs w:val="26"/>
          <w:rtl/>
          <w:lang w:eastAsia="fr-FR"/>
          <w:rPrChange w:id="3296" w:author="SRO">
            <w:rPr>
              <w:rFonts w:cs="Times New Roman"/>
              <w:sz w:val="26"/>
              <w:szCs w:val="26"/>
              <w:rtl/>
              <w:lang w:eastAsia="fr-FR"/>
            </w:rPr>
          </w:rPrChange>
        </w:rPr>
        <w:t xml:space="preserve"> </w:t>
      </w:r>
      <w:r w:rsidRPr="000F3EE9">
        <w:rPr>
          <w:rFonts w:cs="Times New Roman" w:hint="eastAsia"/>
          <w:sz w:val="26"/>
          <w:szCs w:val="26"/>
          <w:rtl/>
          <w:lang w:eastAsia="fr-FR"/>
          <w:rPrChange w:id="3297" w:author="SRO">
            <w:rPr>
              <w:rFonts w:cs="Times New Roman" w:hint="eastAsia"/>
              <w:sz w:val="26"/>
              <w:szCs w:val="26"/>
              <w:rtl/>
              <w:lang w:eastAsia="fr-FR"/>
            </w:rPr>
          </w:rPrChange>
        </w:rPr>
        <w:t>المصرفية،</w:t>
      </w:r>
      <w:r w:rsidRPr="000F3EE9">
        <w:rPr>
          <w:rFonts w:cs="Times New Roman"/>
          <w:sz w:val="26"/>
          <w:szCs w:val="26"/>
          <w:rtl/>
          <w:lang w:eastAsia="fr-FR"/>
          <w:rPrChange w:id="3298" w:author="SRO">
            <w:rPr>
              <w:rFonts w:cs="Times New Roman"/>
              <w:sz w:val="26"/>
              <w:szCs w:val="26"/>
              <w:rtl/>
              <w:lang w:eastAsia="fr-FR"/>
            </w:rPr>
          </w:rPrChange>
        </w:rPr>
        <w:t xml:space="preserve"> </w:t>
      </w:r>
      <w:r w:rsidRPr="000F3EE9">
        <w:rPr>
          <w:rFonts w:cs="Times New Roman" w:hint="eastAsia"/>
          <w:sz w:val="26"/>
          <w:szCs w:val="26"/>
          <w:rtl/>
          <w:lang w:eastAsia="fr-FR"/>
          <w:rPrChange w:id="3299" w:author="SRO">
            <w:rPr>
              <w:rFonts w:cs="Times New Roman" w:hint="eastAsia"/>
              <w:sz w:val="26"/>
              <w:szCs w:val="26"/>
              <w:rtl/>
              <w:lang w:eastAsia="fr-FR"/>
            </w:rPr>
          </w:rPrChange>
        </w:rPr>
        <w:t>وتكنولوجيا</w:t>
      </w:r>
      <w:r w:rsidRPr="000F3EE9">
        <w:rPr>
          <w:rFonts w:cs="Times New Roman"/>
          <w:sz w:val="26"/>
          <w:szCs w:val="26"/>
          <w:rtl/>
          <w:lang w:eastAsia="fr-FR"/>
          <w:rPrChange w:id="3300" w:author="SRO">
            <w:rPr>
              <w:rFonts w:cs="Times New Roman"/>
              <w:sz w:val="26"/>
              <w:szCs w:val="26"/>
              <w:rtl/>
              <w:lang w:eastAsia="fr-FR"/>
            </w:rPr>
          </w:rPrChange>
        </w:rPr>
        <w:t xml:space="preserve"> </w:t>
      </w:r>
      <w:r w:rsidRPr="000F3EE9">
        <w:rPr>
          <w:rFonts w:cs="Times New Roman" w:hint="eastAsia"/>
          <w:sz w:val="26"/>
          <w:szCs w:val="26"/>
          <w:rtl/>
          <w:lang w:eastAsia="fr-FR"/>
          <w:rPrChange w:id="3301" w:author="SRO">
            <w:rPr>
              <w:rFonts w:cs="Times New Roman" w:hint="eastAsia"/>
              <w:sz w:val="26"/>
              <w:szCs w:val="26"/>
              <w:rtl/>
              <w:lang w:eastAsia="fr-FR"/>
            </w:rPr>
          </w:rPrChange>
        </w:rPr>
        <w:t>المعلومات</w:t>
      </w:r>
      <w:r w:rsidRPr="000F3EE9">
        <w:rPr>
          <w:rFonts w:cs="Times New Roman"/>
          <w:sz w:val="26"/>
          <w:szCs w:val="26"/>
          <w:rtl/>
          <w:lang w:eastAsia="fr-FR"/>
          <w:rPrChange w:id="3302" w:author="SRO">
            <w:rPr>
              <w:rFonts w:cs="Times New Roman"/>
              <w:sz w:val="26"/>
              <w:szCs w:val="26"/>
              <w:rtl/>
              <w:lang w:eastAsia="fr-FR"/>
            </w:rPr>
          </w:rPrChange>
        </w:rPr>
        <w:t xml:space="preserve"> </w:t>
      </w:r>
      <w:r w:rsidRPr="000F3EE9">
        <w:rPr>
          <w:rFonts w:cs="Times New Roman" w:hint="eastAsia"/>
          <w:sz w:val="26"/>
          <w:szCs w:val="26"/>
          <w:rtl/>
          <w:lang w:eastAsia="fr-FR"/>
          <w:rPrChange w:id="3303" w:author="SRO">
            <w:rPr>
              <w:rFonts w:cs="Times New Roman" w:hint="eastAsia"/>
              <w:sz w:val="26"/>
              <w:szCs w:val="26"/>
              <w:rtl/>
              <w:lang w:eastAsia="fr-FR"/>
            </w:rPr>
          </w:rPrChange>
        </w:rPr>
        <w:t>أو</w:t>
      </w:r>
      <w:r w:rsidRPr="000F3EE9">
        <w:rPr>
          <w:rFonts w:cs="Times New Roman"/>
          <w:sz w:val="26"/>
          <w:szCs w:val="26"/>
          <w:rtl/>
          <w:lang w:eastAsia="fr-FR"/>
          <w:rPrChange w:id="3304" w:author="SRO">
            <w:rPr>
              <w:rFonts w:cs="Times New Roman"/>
              <w:sz w:val="26"/>
              <w:szCs w:val="26"/>
              <w:rtl/>
              <w:lang w:eastAsia="fr-FR"/>
            </w:rPr>
          </w:rPrChange>
        </w:rPr>
        <w:t xml:space="preserve"> </w:t>
      </w:r>
      <w:r w:rsidRPr="000F3EE9">
        <w:rPr>
          <w:rFonts w:cs="Times New Roman" w:hint="eastAsia"/>
          <w:sz w:val="26"/>
          <w:szCs w:val="26"/>
          <w:rtl/>
          <w:lang w:eastAsia="fr-FR"/>
          <w:rPrChange w:id="3305" w:author="SRO">
            <w:rPr>
              <w:rFonts w:cs="Times New Roman" w:hint="eastAsia"/>
              <w:sz w:val="26"/>
              <w:szCs w:val="26"/>
              <w:rtl/>
              <w:lang w:eastAsia="fr-FR"/>
            </w:rPr>
          </w:rPrChange>
        </w:rPr>
        <w:t>النقل</w:t>
      </w:r>
      <w:r w:rsidRPr="000F3EE9">
        <w:rPr>
          <w:rFonts w:cs="Times New Roman"/>
          <w:sz w:val="26"/>
          <w:szCs w:val="26"/>
          <w:rtl/>
          <w:lang w:eastAsia="fr-FR"/>
          <w:rPrChange w:id="3306" w:author="SRO">
            <w:rPr>
              <w:rFonts w:cs="Times New Roman"/>
              <w:sz w:val="26"/>
              <w:szCs w:val="26"/>
              <w:rtl/>
              <w:lang w:eastAsia="fr-FR"/>
            </w:rPr>
          </w:rPrChange>
        </w:rPr>
        <w:t xml:space="preserve"> </w:t>
      </w:r>
      <w:r w:rsidRPr="000F3EE9">
        <w:rPr>
          <w:rFonts w:cs="Times New Roman" w:hint="eastAsia"/>
          <w:sz w:val="26"/>
          <w:szCs w:val="26"/>
          <w:rtl/>
          <w:lang w:eastAsia="fr-FR"/>
          <w:rPrChange w:id="3307" w:author="SRO">
            <w:rPr>
              <w:rFonts w:cs="Times New Roman" w:hint="eastAsia"/>
              <w:sz w:val="26"/>
              <w:szCs w:val="26"/>
              <w:rtl/>
              <w:lang w:eastAsia="fr-FR"/>
            </w:rPr>
          </w:rPrChange>
        </w:rPr>
        <w:t>البحري</w:t>
      </w:r>
      <w:r w:rsidRPr="000F3EE9">
        <w:rPr>
          <w:rFonts w:cs="Times New Roman"/>
          <w:sz w:val="26"/>
          <w:szCs w:val="26"/>
          <w:rtl/>
          <w:lang w:eastAsia="fr-FR"/>
          <w:rPrChange w:id="3308" w:author="SRO">
            <w:rPr>
              <w:rFonts w:cs="Times New Roman"/>
              <w:sz w:val="26"/>
              <w:szCs w:val="26"/>
              <w:rtl/>
              <w:lang w:eastAsia="fr-FR"/>
            </w:rPr>
          </w:rPrChange>
        </w:rPr>
        <w:t xml:space="preserve"> </w:t>
      </w:r>
      <w:r w:rsidRPr="000F3EE9">
        <w:rPr>
          <w:rFonts w:cs="Times New Roman" w:hint="eastAsia"/>
          <w:sz w:val="26"/>
          <w:szCs w:val="26"/>
          <w:rtl/>
          <w:lang w:eastAsia="fr-FR"/>
          <w:rPrChange w:id="3309" w:author="SRO">
            <w:rPr>
              <w:rFonts w:cs="Times New Roman" w:hint="eastAsia"/>
              <w:sz w:val="26"/>
              <w:szCs w:val="26"/>
              <w:rtl/>
              <w:lang w:eastAsia="fr-FR"/>
            </w:rPr>
          </w:rPrChange>
        </w:rPr>
        <w:t>كدعامات</w:t>
      </w:r>
      <w:r w:rsidRPr="000F3EE9">
        <w:rPr>
          <w:rFonts w:cs="Times New Roman"/>
          <w:sz w:val="26"/>
          <w:szCs w:val="26"/>
          <w:rtl/>
          <w:lang w:eastAsia="fr-FR"/>
          <w:rPrChange w:id="3310" w:author="SRO">
            <w:rPr>
              <w:rFonts w:cs="Times New Roman"/>
              <w:sz w:val="26"/>
              <w:szCs w:val="26"/>
              <w:rtl/>
              <w:lang w:eastAsia="fr-FR"/>
            </w:rPr>
          </w:rPrChange>
        </w:rPr>
        <w:t xml:space="preserve"> </w:t>
      </w:r>
      <w:r w:rsidRPr="000F3EE9">
        <w:rPr>
          <w:rFonts w:cs="Times New Roman" w:hint="eastAsia"/>
          <w:sz w:val="26"/>
          <w:szCs w:val="26"/>
          <w:rtl/>
          <w:lang w:eastAsia="fr-FR"/>
          <w:rPrChange w:id="3311" w:author="SRO">
            <w:rPr>
              <w:rFonts w:cs="Times New Roman" w:hint="eastAsia"/>
              <w:sz w:val="26"/>
              <w:szCs w:val="26"/>
              <w:rtl/>
              <w:lang w:eastAsia="fr-FR"/>
            </w:rPr>
          </w:rPrChange>
        </w:rPr>
        <w:t>مستقبلية</w:t>
      </w:r>
      <w:r w:rsidRPr="000F3EE9">
        <w:rPr>
          <w:rFonts w:cs="Times New Roman"/>
          <w:sz w:val="26"/>
          <w:szCs w:val="26"/>
          <w:rtl/>
          <w:lang w:eastAsia="fr-FR"/>
          <w:rPrChange w:id="3312" w:author="SRO">
            <w:rPr>
              <w:rFonts w:cs="Times New Roman"/>
              <w:sz w:val="26"/>
              <w:szCs w:val="26"/>
              <w:rtl/>
              <w:lang w:eastAsia="fr-FR"/>
            </w:rPr>
          </w:rPrChange>
        </w:rPr>
        <w:t xml:space="preserve"> </w:t>
      </w:r>
      <w:r w:rsidRPr="000F3EE9">
        <w:rPr>
          <w:rFonts w:cs="Times New Roman" w:hint="eastAsia"/>
          <w:sz w:val="26"/>
          <w:szCs w:val="26"/>
          <w:rtl/>
          <w:lang w:eastAsia="fr-FR"/>
          <w:rPrChange w:id="3313" w:author="SRO">
            <w:rPr>
              <w:rFonts w:cs="Times New Roman" w:hint="eastAsia"/>
              <w:sz w:val="26"/>
              <w:szCs w:val="26"/>
              <w:rtl/>
              <w:lang w:eastAsia="fr-FR"/>
            </w:rPr>
          </w:rPrChange>
        </w:rPr>
        <w:t>للاندماج،</w:t>
      </w:r>
      <w:r w:rsidRPr="000F3EE9">
        <w:rPr>
          <w:rFonts w:cs="Times New Roman"/>
          <w:sz w:val="26"/>
          <w:szCs w:val="26"/>
          <w:rtl/>
          <w:lang w:eastAsia="fr-FR"/>
          <w:rPrChange w:id="3314" w:author="SRO">
            <w:rPr>
              <w:rFonts w:cs="Times New Roman"/>
              <w:sz w:val="26"/>
              <w:szCs w:val="26"/>
              <w:rtl/>
              <w:lang w:eastAsia="fr-FR"/>
            </w:rPr>
          </w:rPrChange>
        </w:rPr>
        <w:t xml:space="preserve"> </w:t>
      </w:r>
      <w:r w:rsidRPr="000F3EE9">
        <w:rPr>
          <w:rFonts w:cs="Times New Roman" w:hint="eastAsia"/>
          <w:sz w:val="26"/>
          <w:szCs w:val="26"/>
          <w:rtl/>
          <w:lang w:eastAsia="fr-FR"/>
          <w:rPrChange w:id="3315" w:author="SRO">
            <w:rPr>
              <w:rFonts w:cs="Times New Roman" w:hint="eastAsia"/>
              <w:sz w:val="26"/>
              <w:szCs w:val="26"/>
              <w:rtl/>
              <w:lang w:eastAsia="fr-FR"/>
            </w:rPr>
          </w:rPrChange>
        </w:rPr>
        <w:t>والتي</w:t>
      </w:r>
      <w:r w:rsidRPr="000F3EE9">
        <w:rPr>
          <w:rFonts w:cs="Times New Roman"/>
          <w:sz w:val="26"/>
          <w:szCs w:val="26"/>
          <w:rtl/>
          <w:lang w:eastAsia="fr-FR"/>
          <w:rPrChange w:id="3316" w:author="SRO">
            <w:rPr>
              <w:rFonts w:cs="Times New Roman"/>
              <w:sz w:val="26"/>
              <w:szCs w:val="26"/>
              <w:rtl/>
              <w:lang w:eastAsia="fr-FR"/>
            </w:rPr>
          </w:rPrChange>
        </w:rPr>
        <w:t xml:space="preserve"> </w:t>
      </w:r>
      <w:r w:rsidRPr="000F3EE9">
        <w:rPr>
          <w:rFonts w:cs="Times New Roman" w:hint="eastAsia"/>
          <w:sz w:val="26"/>
          <w:szCs w:val="26"/>
          <w:rtl/>
          <w:lang w:eastAsia="fr-FR"/>
          <w:rPrChange w:id="3317" w:author="SRO">
            <w:rPr>
              <w:rFonts w:cs="Times New Roman" w:hint="eastAsia"/>
              <w:sz w:val="26"/>
              <w:szCs w:val="26"/>
              <w:rtl/>
              <w:lang w:eastAsia="fr-FR"/>
            </w:rPr>
          </w:rPrChange>
        </w:rPr>
        <w:t>ينبغي</w:t>
      </w:r>
      <w:r w:rsidRPr="000F3EE9">
        <w:rPr>
          <w:rFonts w:cs="Times New Roman"/>
          <w:sz w:val="26"/>
          <w:szCs w:val="26"/>
          <w:rtl/>
          <w:lang w:eastAsia="fr-FR"/>
          <w:rPrChange w:id="3318" w:author="SRO">
            <w:rPr>
              <w:rFonts w:cs="Times New Roman"/>
              <w:sz w:val="26"/>
              <w:szCs w:val="26"/>
              <w:rtl/>
              <w:lang w:eastAsia="fr-FR"/>
            </w:rPr>
          </w:rPrChange>
        </w:rPr>
        <w:t xml:space="preserve"> </w:t>
      </w:r>
      <w:r w:rsidRPr="000F3EE9">
        <w:rPr>
          <w:rFonts w:cs="Times New Roman" w:hint="eastAsia"/>
          <w:sz w:val="26"/>
          <w:szCs w:val="26"/>
          <w:rtl/>
          <w:lang w:eastAsia="fr-FR"/>
          <w:rPrChange w:id="3319" w:author="SRO">
            <w:rPr>
              <w:rFonts w:cs="Times New Roman" w:hint="eastAsia"/>
              <w:sz w:val="26"/>
              <w:szCs w:val="26"/>
              <w:rtl/>
              <w:lang w:eastAsia="fr-FR"/>
            </w:rPr>
          </w:rPrChange>
        </w:rPr>
        <w:t>أن</w:t>
      </w:r>
      <w:r w:rsidRPr="000F3EE9">
        <w:rPr>
          <w:rFonts w:cs="Times New Roman"/>
          <w:sz w:val="26"/>
          <w:szCs w:val="26"/>
          <w:rtl/>
          <w:lang w:eastAsia="fr-FR"/>
          <w:rPrChange w:id="3320" w:author="SRO">
            <w:rPr>
              <w:rFonts w:cs="Times New Roman"/>
              <w:sz w:val="26"/>
              <w:szCs w:val="26"/>
              <w:rtl/>
              <w:lang w:eastAsia="fr-FR"/>
            </w:rPr>
          </w:rPrChange>
        </w:rPr>
        <w:t xml:space="preserve"> </w:t>
      </w:r>
      <w:r w:rsidRPr="000F3EE9">
        <w:rPr>
          <w:rFonts w:cs="Times New Roman" w:hint="eastAsia"/>
          <w:sz w:val="26"/>
          <w:szCs w:val="26"/>
          <w:rtl/>
          <w:lang w:eastAsia="fr-FR"/>
          <w:rPrChange w:id="3321" w:author="SRO">
            <w:rPr>
              <w:rFonts w:cs="Times New Roman" w:hint="eastAsia"/>
              <w:sz w:val="26"/>
              <w:szCs w:val="26"/>
              <w:rtl/>
              <w:lang w:eastAsia="fr-FR"/>
            </w:rPr>
          </w:rPrChange>
        </w:rPr>
        <w:t>توضع</w:t>
      </w:r>
      <w:r w:rsidRPr="000F3EE9">
        <w:rPr>
          <w:rFonts w:cs="Times New Roman"/>
          <w:sz w:val="26"/>
          <w:szCs w:val="26"/>
          <w:rtl/>
          <w:lang w:eastAsia="fr-FR"/>
          <w:rPrChange w:id="3322" w:author="SRO">
            <w:rPr>
              <w:rFonts w:cs="Times New Roman"/>
              <w:sz w:val="26"/>
              <w:szCs w:val="26"/>
              <w:rtl/>
              <w:lang w:eastAsia="fr-FR"/>
            </w:rPr>
          </w:rPrChange>
        </w:rPr>
        <w:t xml:space="preserve"> </w:t>
      </w:r>
      <w:r w:rsidRPr="000F3EE9">
        <w:rPr>
          <w:rFonts w:cs="Times New Roman" w:hint="eastAsia"/>
          <w:sz w:val="26"/>
          <w:szCs w:val="26"/>
          <w:rtl/>
          <w:lang w:eastAsia="fr-FR"/>
          <w:rPrChange w:id="3323" w:author="SRO">
            <w:rPr>
              <w:rFonts w:cs="Times New Roman" w:hint="eastAsia"/>
              <w:sz w:val="26"/>
              <w:szCs w:val="26"/>
              <w:rtl/>
              <w:lang w:eastAsia="fr-FR"/>
            </w:rPr>
          </w:rPrChange>
        </w:rPr>
        <w:t>لها</w:t>
      </w:r>
      <w:r w:rsidRPr="000F3EE9">
        <w:rPr>
          <w:rFonts w:cs="Times New Roman"/>
          <w:sz w:val="26"/>
          <w:szCs w:val="26"/>
          <w:rtl/>
          <w:lang w:eastAsia="fr-FR"/>
          <w:rPrChange w:id="3324" w:author="SRO">
            <w:rPr>
              <w:rFonts w:cs="Times New Roman"/>
              <w:sz w:val="26"/>
              <w:szCs w:val="26"/>
              <w:rtl/>
              <w:lang w:eastAsia="fr-FR"/>
            </w:rPr>
          </w:rPrChange>
        </w:rPr>
        <w:t xml:space="preserve"> </w:t>
      </w:r>
      <w:r w:rsidRPr="000F3EE9">
        <w:rPr>
          <w:rFonts w:cs="Times New Roman" w:hint="eastAsia"/>
          <w:sz w:val="26"/>
          <w:szCs w:val="26"/>
          <w:rtl/>
          <w:lang w:eastAsia="fr-FR"/>
          <w:rPrChange w:id="3325" w:author="SRO">
            <w:rPr>
              <w:rFonts w:cs="Times New Roman" w:hint="eastAsia"/>
              <w:sz w:val="26"/>
              <w:szCs w:val="26"/>
              <w:rtl/>
              <w:lang w:eastAsia="fr-FR"/>
            </w:rPr>
          </w:rPrChange>
        </w:rPr>
        <w:t>آليات</w:t>
      </w:r>
      <w:r w:rsidRPr="000F3EE9">
        <w:rPr>
          <w:rFonts w:cs="Times New Roman"/>
          <w:sz w:val="26"/>
          <w:szCs w:val="26"/>
          <w:rtl/>
          <w:lang w:eastAsia="fr-FR"/>
          <w:rPrChange w:id="3326" w:author="SRO">
            <w:rPr>
              <w:rFonts w:cs="Times New Roman"/>
              <w:sz w:val="26"/>
              <w:szCs w:val="26"/>
              <w:rtl/>
              <w:lang w:eastAsia="fr-FR"/>
            </w:rPr>
          </w:rPrChange>
        </w:rPr>
        <w:t xml:space="preserve"> </w:t>
      </w:r>
      <w:r w:rsidRPr="000F3EE9">
        <w:rPr>
          <w:rFonts w:cs="Times New Roman" w:hint="eastAsia"/>
          <w:sz w:val="26"/>
          <w:szCs w:val="26"/>
          <w:rtl/>
          <w:lang w:eastAsia="fr-FR"/>
          <w:rPrChange w:id="3327" w:author="SRO">
            <w:rPr>
              <w:rFonts w:cs="Times New Roman" w:hint="eastAsia"/>
              <w:sz w:val="26"/>
              <w:szCs w:val="26"/>
              <w:rtl/>
              <w:lang w:eastAsia="fr-FR"/>
            </w:rPr>
          </w:rPrChange>
        </w:rPr>
        <w:t>للتمويل</w:t>
      </w:r>
      <w:r w:rsidRPr="000F3EE9">
        <w:rPr>
          <w:rFonts w:cs="Times New Roman"/>
          <w:sz w:val="26"/>
          <w:szCs w:val="26"/>
          <w:rtl/>
          <w:lang w:eastAsia="fr-FR"/>
          <w:rPrChange w:id="3328" w:author="SRO">
            <w:rPr>
              <w:rFonts w:cs="Times New Roman"/>
              <w:sz w:val="26"/>
              <w:szCs w:val="26"/>
              <w:rtl/>
              <w:lang w:eastAsia="fr-FR"/>
            </w:rPr>
          </w:rPrChange>
        </w:rPr>
        <w:t xml:space="preserve">.    </w:t>
      </w:r>
    </w:p>
    <w:p w:rsidR="00832F4C" w:rsidRPr="000F3EE9" w:rsidRDefault="00832F4C" w:rsidP="00832F4C">
      <w:pPr>
        <w:pStyle w:val="Sansinterligne1"/>
        <w:numPr>
          <w:ilvl w:val="0"/>
          <w:numId w:val="28"/>
          <w:numberingChange w:id="3329" w:author="SRO" w:date="2011-02-21T09:12:00Z" w:original="%1:80:0:."/>
        </w:numPr>
        <w:tabs>
          <w:tab w:val="right" w:pos="585"/>
        </w:tabs>
        <w:bidi/>
        <w:spacing w:after="240"/>
        <w:ind w:left="34" w:firstLine="0"/>
        <w:jc w:val="both"/>
        <w:rPr>
          <w:rFonts w:cs="Times New Roman"/>
          <w:sz w:val="26"/>
          <w:szCs w:val="26"/>
          <w:rtl/>
          <w:lang w:eastAsia="fr-FR"/>
          <w:rPrChange w:id="3330" w:author="SRO">
            <w:rPr>
              <w:rFonts w:cs="Times New Roman"/>
              <w:sz w:val="26"/>
              <w:szCs w:val="26"/>
              <w:rtl/>
              <w:lang w:eastAsia="fr-FR"/>
            </w:rPr>
          </w:rPrChange>
        </w:rPr>
        <w:pPrChange w:id="3331" w:author="SRO" w:date="2011-02-21T10:15:00Z">
          <w:pPr>
            <w:pStyle w:val="Sansinterligne1"/>
            <w:numPr>
              <w:ilvl w:val="1"/>
              <w:numId w:val="28"/>
            </w:numPr>
            <w:tabs>
              <w:tab w:val="right" w:pos="585"/>
              <w:tab w:val="num" w:pos="1080"/>
            </w:tabs>
            <w:bidi/>
            <w:spacing w:after="240"/>
            <w:ind w:left="34"/>
            <w:jc w:val="both"/>
          </w:pPr>
        </w:pPrChange>
      </w:pPr>
      <w:r w:rsidRPr="000F3EE9">
        <w:rPr>
          <w:rFonts w:cs="Times New Roman" w:hint="eastAsia"/>
          <w:sz w:val="26"/>
          <w:szCs w:val="26"/>
          <w:rtl/>
          <w:lang w:eastAsia="fr-FR"/>
          <w:rPrChange w:id="3332" w:author="SRO">
            <w:rPr>
              <w:rFonts w:cs="Times New Roman" w:hint="eastAsia"/>
              <w:sz w:val="26"/>
              <w:szCs w:val="26"/>
              <w:rtl/>
              <w:lang w:eastAsia="fr-FR"/>
            </w:rPr>
          </w:rPrChange>
        </w:rPr>
        <w:t>أكد</w:t>
      </w:r>
      <w:r w:rsidRPr="000F3EE9">
        <w:rPr>
          <w:rFonts w:cs="Times New Roman"/>
          <w:sz w:val="26"/>
          <w:szCs w:val="26"/>
          <w:rtl/>
          <w:lang w:eastAsia="fr-FR"/>
          <w:rPrChange w:id="3333" w:author="SRO">
            <w:rPr>
              <w:rFonts w:cs="Times New Roman"/>
              <w:sz w:val="26"/>
              <w:szCs w:val="26"/>
              <w:rtl/>
              <w:lang w:eastAsia="fr-FR"/>
            </w:rPr>
          </w:rPrChange>
        </w:rPr>
        <w:t xml:space="preserve"> </w:t>
      </w:r>
      <w:r w:rsidRPr="000F3EE9">
        <w:rPr>
          <w:rFonts w:cs="Times New Roman" w:hint="eastAsia"/>
          <w:sz w:val="26"/>
          <w:szCs w:val="26"/>
          <w:rtl/>
          <w:lang w:eastAsia="fr-FR"/>
          <w:rPrChange w:id="3334" w:author="SRO">
            <w:rPr>
              <w:rFonts w:cs="Times New Roman" w:hint="eastAsia"/>
              <w:sz w:val="26"/>
              <w:szCs w:val="26"/>
              <w:rtl/>
              <w:lang w:eastAsia="fr-FR"/>
            </w:rPr>
          </w:rPrChange>
        </w:rPr>
        <w:t>ممثل</w:t>
      </w:r>
      <w:r w:rsidRPr="000F3EE9">
        <w:rPr>
          <w:rFonts w:cs="Times New Roman"/>
          <w:sz w:val="26"/>
          <w:szCs w:val="26"/>
          <w:rtl/>
          <w:lang w:eastAsia="fr-FR"/>
          <w:rPrChange w:id="3335" w:author="SRO">
            <w:rPr>
              <w:rFonts w:cs="Times New Roman"/>
              <w:sz w:val="26"/>
              <w:szCs w:val="26"/>
              <w:rtl/>
              <w:lang w:eastAsia="fr-FR"/>
            </w:rPr>
          </w:rPrChange>
        </w:rPr>
        <w:t xml:space="preserve"> </w:t>
      </w:r>
      <w:r w:rsidRPr="000F3EE9">
        <w:rPr>
          <w:rFonts w:cs="Times New Roman" w:hint="eastAsia"/>
          <w:sz w:val="26"/>
          <w:szCs w:val="26"/>
          <w:rtl/>
          <w:lang w:eastAsia="fr-FR"/>
          <w:rPrChange w:id="3336" w:author="SRO">
            <w:rPr>
              <w:rFonts w:cs="Times New Roman" w:hint="eastAsia"/>
              <w:sz w:val="26"/>
              <w:szCs w:val="26"/>
              <w:rtl/>
              <w:lang w:eastAsia="fr-FR"/>
            </w:rPr>
          </w:rPrChange>
        </w:rPr>
        <w:t>اللجنة</w:t>
      </w:r>
      <w:r w:rsidRPr="000F3EE9">
        <w:rPr>
          <w:rFonts w:cs="Times New Roman"/>
          <w:sz w:val="26"/>
          <w:szCs w:val="26"/>
          <w:rtl/>
          <w:lang w:eastAsia="fr-FR"/>
          <w:rPrChange w:id="3337" w:author="SRO">
            <w:rPr>
              <w:rFonts w:cs="Times New Roman"/>
              <w:sz w:val="26"/>
              <w:szCs w:val="26"/>
              <w:rtl/>
              <w:lang w:eastAsia="fr-FR"/>
            </w:rPr>
          </w:rPrChange>
        </w:rPr>
        <w:t xml:space="preserve"> </w:t>
      </w:r>
      <w:r w:rsidRPr="000F3EE9">
        <w:rPr>
          <w:rFonts w:cs="Times New Roman" w:hint="eastAsia"/>
          <w:sz w:val="26"/>
          <w:szCs w:val="26"/>
          <w:rtl/>
          <w:lang w:eastAsia="fr-FR"/>
          <w:rPrChange w:id="3338" w:author="SRO">
            <w:rPr>
              <w:rFonts w:cs="Times New Roman" w:hint="eastAsia"/>
              <w:sz w:val="26"/>
              <w:szCs w:val="26"/>
              <w:rtl/>
              <w:lang w:eastAsia="fr-FR"/>
            </w:rPr>
          </w:rPrChange>
        </w:rPr>
        <w:t>الاقتصادية</w:t>
      </w:r>
      <w:r w:rsidRPr="000F3EE9">
        <w:rPr>
          <w:rFonts w:cs="Times New Roman"/>
          <w:sz w:val="26"/>
          <w:szCs w:val="26"/>
          <w:rtl/>
          <w:lang w:eastAsia="fr-FR"/>
          <w:rPrChange w:id="3339" w:author="SRO">
            <w:rPr>
              <w:rFonts w:cs="Times New Roman"/>
              <w:sz w:val="26"/>
              <w:szCs w:val="26"/>
              <w:rtl/>
              <w:lang w:eastAsia="fr-FR"/>
            </w:rPr>
          </w:rPrChange>
        </w:rPr>
        <w:t xml:space="preserve"> </w:t>
      </w:r>
      <w:r w:rsidRPr="000F3EE9">
        <w:rPr>
          <w:rFonts w:cs="Times New Roman" w:hint="eastAsia"/>
          <w:sz w:val="26"/>
          <w:szCs w:val="26"/>
          <w:rtl/>
          <w:lang w:eastAsia="fr-FR"/>
          <w:rPrChange w:id="3340" w:author="SRO">
            <w:rPr>
              <w:rFonts w:cs="Times New Roman" w:hint="eastAsia"/>
              <w:sz w:val="26"/>
              <w:szCs w:val="26"/>
              <w:rtl/>
              <w:lang w:eastAsia="fr-FR"/>
            </w:rPr>
          </w:rPrChange>
        </w:rPr>
        <w:t>والاجتماعية</w:t>
      </w:r>
      <w:r w:rsidRPr="000F3EE9">
        <w:rPr>
          <w:rFonts w:cs="Times New Roman"/>
          <w:sz w:val="26"/>
          <w:szCs w:val="26"/>
          <w:rtl/>
          <w:lang w:eastAsia="fr-FR"/>
          <w:rPrChange w:id="3341" w:author="SRO">
            <w:rPr>
              <w:rFonts w:cs="Times New Roman"/>
              <w:sz w:val="26"/>
              <w:szCs w:val="26"/>
              <w:rtl/>
              <w:lang w:eastAsia="fr-FR"/>
            </w:rPr>
          </w:rPrChange>
        </w:rPr>
        <w:t xml:space="preserve"> </w:t>
      </w:r>
      <w:r w:rsidRPr="000F3EE9">
        <w:rPr>
          <w:rFonts w:cs="Times New Roman" w:hint="eastAsia"/>
          <w:sz w:val="26"/>
          <w:szCs w:val="26"/>
          <w:rtl/>
          <w:lang w:eastAsia="fr-FR"/>
          <w:rPrChange w:id="3342" w:author="SRO">
            <w:rPr>
              <w:rFonts w:cs="Times New Roman" w:hint="eastAsia"/>
              <w:sz w:val="26"/>
              <w:szCs w:val="26"/>
              <w:rtl/>
              <w:lang w:eastAsia="fr-FR"/>
            </w:rPr>
          </w:rPrChange>
        </w:rPr>
        <w:t>لغرب</w:t>
      </w:r>
      <w:r w:rsidRPr="000F3EE9">
        <w:rPr>
          <w:rFonts w:cs="Times New Roman"/>
          <w:sz w:val="26"/>
          <w:szCs w:val="26"/>
          <w:rtl/>
          <w:lang w:eastAsia="fr-FR"/>
          <w:rPrChange w:id="3343" w:author="SRO">
            <w:rPr>
              <w:rFonts w:cs="Times New Roman"/>
              <w:sz w:val="26"/>
              <w:szCs w:val="26"/>
              <w:rtl/>
              <w:lang w:eastAsia="fr-FR"/>
            </w:rPr>
          </w:rPrChange>
        </w:rPr>
        <w:t xml:space="preserve"> </w:t>
      </w:r>
      <w:r w:rsidRPr="000F3EE9">
        <w:rPr>
          <w:rFonts w:cs="Times New Roman" w:hint="eastAsia"/>
          <w:sz w:val="26"/>
          <w:szCs w:val="26"/>
          <w:rtl/>
          <w:lang w:eastAsia="fr-FR"/>
          <w:rPrChange w:id="3344" w:author="SRO">
            <w:rPr>
              <w:rFonts w:cs="Times New Roman" w:hint="eastAsia"/>
              <w:sz w:val="26"/>
              <w:szCs w:val="26"/>
              <w:rtl/>
              <w:lang w:eastAsia="fr-FR"/>
            </w:rPr>
          </w:rPrChange>
        </w:rPr>
        <w:t>أفريقيا</w:t>
      </w:r>
      <w:r w:rsidRPr="000F3EE9">
        <w:rPr>
          <w:rFonts w:cs="Times New Roman"/>
          <w:sz w:val="26"/>
          <w:szCs w:val="26"/>
          <w:rtl/>
          <w:lang w:eastAsia="fr-FR"/>
          <w:rPrChange w:id="3345" w:author="SRO">
            <w:rPr>
              <w:rFonts w:cs="Times New Roman"/>
              <w:sz w:val="26"/>
              <w:szCs w:val="26"/>
              <w:rtl/>
              <w:lang w:eastAsia="fr-FR"/>
            </w:rPr>
          </w:rPrChange>
        </w:rPr>
        <w:t xml:space="preserve"> </w:t>
      </w:r>
      <w:r w:rsidRPr="000F3EE9">
        <w:rPr>
          <w:rFonts w:cs="Times New Roman" w:hint="eastAsia"/>
          <w:sz w:val="26"/>
          <w:szCs w:val="26"/>
          <w:rtl/>
          <w:lang w:eastAsia="fr-FR"/>
          <w:rPrChange w:id="3346" w:author="SRO">
            <w:rPr>
              <w:rFonts w:cs="Times New Roman" w:hint="eastAsia"/>
              <w:sz w:val="26"/>
              <w:szCs w:val="26"/>
              <w:rtl/>
              <w:lang w:eastAsia="fr-FR"/>
            </w:rPr>
          </w:rPrChange>
        </w:rPr>
        <w:t>من</w:t>
      </w:r>
      <w:r w:rsidRPr="000F3EE9">
        <w:rPr>
          <w:rFonts w:cs="Times New Roman"/>
          <w:sz w:val="26"/>
          <w:szCs w:val="26"/>
          <w:rtl/>
          <w:lang w:eastAsia="fr-FR"/>
          <w:rPrChange w:id="3347" w:author="SRO">
            <w:rPr>
              <w:rFonts w:cs="Times New Roman"/>
              <w:sz w:val="26"/>
              <w:szCs w:val="26"/>
              <w:rtl/>
              <w:lang w:eastAsia="fr-FR"/>
            </w:rPr>
          </w:rPrChange>
        </w:rPr>
        <w:t xml:space="preserve"> </w:t>
      </w:r>
      <w:r w:rsidRPr="000F3EE9">
        <w:rPr>
          <w:rFonts w:cs="Times New Roman" w:hint="eastAsia"/>
          <w:sz w:val="26"/>
          <w:szCs w:val="26"/>
          <w:rtl/>
          <w:lang w:eastAsia="fr-FR"/>
          <w:rPrChange w:id="3348" w:author="SRO">
            <w:rPr>
              <w:rFonts w:cs="Times New Roman" w:hint="eastAsia"/>
              <w:sz w:val="26"/>
              <w:szCs w:val="26"/>
              <w:rtl/>
              <w:lang w:eastAsia="fr-FR"/>
            </w:rPr>
          </w:rPrChange>
        </w:rPr>
        <w:t>جانبه</w:t>
      </w:r>
      <w:r w:rsidRPr="000F3EE9">
        <w:rPr>
          <w:rFonts w:cs="Times New Roman"/>
          <w:sz w:val="26"/>
          <w:szCs w:val="26"/>
          <w:rtl/>
          <w:lang w:eastAsia="fr-FR"/>
          <w:rPrChange w:id="3349" w:author="SRO">
            <w:rPr>
              <w:rFonts w:cs="Times New Roman"/>
              <w:sz w:val="26"/>
              <w:szCs w:val="26"/>
              <w:rtl/>
              <w:lang w:eastAsia="fr-FR"/>
            </w:rPr>
          </w:rPrChange>
        </w:rPr>
        <w:t xml:space="preserve"> </w:t>
      </w:r>
      <w:r w:rsidRPr="000F3EE9">
        <w:rPr>
          <w:rFonts w:cs="Times New Roman" w:hint="eastAsia"/>
          <w:sz w:val="26"/>
          <w:szCs w:val="26"/>
          <w:rtl/>
          <w:lang w:eastAsia="fr-FR"/>
          <w:rPrChange w:id="3350" w:author="SRO">
            <w:rPr>
              <w:rFonts w:cs="Times New Roman" w:hint="eastAsia"/>
              <w:sz w:val="26"/>
              <w:szCs w:val="26"/>
              <w:rtl/>
              <w:lang w:eastAsia="fr-FR"/>
            </w:rPr>
          </w:rPrChange>
        </w:rPr>
        <w:t>تكامل</w:t>
      </w:r>
      <w:r w:rsidRPr="000F3EE9">
        <w:rPr>
          <w:rFonts w:cs="Times New Roman"/>
          <w:sz w:val="26"/>
          <w:szCs w:val="26"/>
          <w:rtl/>
          <w:lang w:eastAsia="fr-FR"/>
          <w:rPrChange w:id="3351" w:author="SRO">
            <w:rPr>
              <w:rFonts w:cs="Times New Roman"/>
              <w:sz w:val="26"/>
              <w:szCs w:val="26"/>
              <w:rtl/>
              <w:lang w:eastAsia="fr-FR"/>
            </w:rPr>
          </w:rPrChange>
        </w:rPr>
        <w:t xml:space="preserve"> </w:t>
      </w:r>
      <w:r w:rsidRPr="000F3EE9">
        <w:rPr>
          <w:rFonts w:cs="Times New Roman" w:hint="eastAsia"/>
          <w:sz w:val="26"/>
          <w:szCs w:val="26"/>
          <w:rtl/>
          <w:lang w:eastAsia="fr-FR"/>
          <w:rPrChange w:id="3352" w:author="SRO">
            <w:rPr>
              <w:rFonts w:cs="Times New Roman" w:hint="eastAsia"/>
              <w:sz w:val="26"/>
              <w:szCs w:val="26"/>
              <w:rtl/>
              <w:lang w:eastAsia="fr-FR"/>
            </w:rPr>
          </w:rPrChange>
        </w:rPr>
        <w:t>البلدان</w:t>
      </w:r>
      <w:r w:rsidRPr="000F3EE9">
        <w:rPr>
          <w:rFonts w:cs="Times New Roman"/>
          <w:sz w:val="26"/>
          <w:szCs w:val="26"/>
          <w:rtl/>
          <w:lang w:eastAsia="fr-FR"/>
          <w:rPrChange w:id="3353" w:author="SRO">
            <w:rPr>
              <w:rFonts w:cs="Times New Roman"/>
              <w:sz w:val="26"/>
              <w:szCs w:val="26"/>
              <w:rtl/>
              <w:lang w:eastAsia="fr-FR"/>
            </w:rPr>
          </w:rPrChange>
        </w:rPr>
        <w:t xml:space="preserve"> </w:t>
      </w:r>
      <w:r w:rsidRPr="000F3EE9">
        <w:rPr>
          <w:rFonts w:cs="Times New Roman" w:hint="eastAsia"/>
          <w:sz w:val="26"/>
          <w:szCs w:val="26"/>
          <w:rtl/>
          <w:lang w:eastAsia="fr-FR"/>
          <w:rPrChange w:id="3354" w:author="SRO">
            <w:rPr>
              <w:rFonts w:cs="Times New Roman" w:hint="eastAsia"/>
              <w:sz w:val="26"/>
              <w:szCs w:val="26"/>
              <w:rtl/>
              <w:lang w:eastAsia="fr-FR"/>
            </w:rPr>
          </w:rPrChange>
        </w:rPr>
        <w:t>العربية</w:t>
      </w:r>
      <w:r w:rsidRPr="000F3EE9">
        <w:rPr>
          <w:rFonts w:cs="Times New Roman"/>
          <w:sz w:val="26"/>
          <w:szCs w:val="26"/>
          <w:rtl/>
          <w:lang w:eastAsia="fr-FR"/>
          <w:rPrChange w:id="3355" w:author="SRO">
            <w:rPr>
              <w:rFonts w:cs="Times New Roman"/>
              <w:sz w:val="26"/>
              <w:szCs w:val="26"/>
              <w:rtl/>
              <w:lang w:eastAsia="fr-FR"/>
            </w:rPr>
          </w:rPrChange>
        </w:rPr>
        <w:t xml:space="preserve"> </w:t>
      </w:r>
      <w:r w:rsidRPr="000F3EE9">
        <w:rPr>
          <w:rFonts w:cs="Times New Roman" w:hint="eastAsia"/>
          <w:sz w:val="26"/>
          <w:szCs w:val="26"/>
          <w:rtl/>
          <w:lang w:eastAsia="fr-FR"/>
          <w:rPrChange w:id="3356" w:author="SRO">
            <w:rPr>
              <w:rFonts w:cs="Times New Roman" w:hint="eastAsia"/>
              <w:sz w:val="26"/>
              <w:szCs w:val="26"/>
              <w:rtl/>
              <w:lang w:eastAsia="fr-FR"/>
            </w:rPr>
          </w:rPrChange>
        </w:rPr>
        <w:t>وقدرتها</w:t>
      </w:r>
      <w:r w:rsidRPr="000F3EE9">
        <w:rPr>
          <w:rFonts w:cs="Times New Roman"/>
          <w:sz w:val="26"/>
          <w:szCs w:val="26"/>
          <w:rtl/>
          <w:lang w:eastAsia="fr-FR"/>
          <w:rPrChange w:id="3357" w:author="SRO">
            <w:rPr>
              <w:rFonts w:cs="Times New Roman"/>
              <w:sz w:val="26"/>
              <w:szCs w:val="26"/>
              <w:rtl/>
              <w:lang w:eastAsia="fr-FR"/>
            </w:rPr>
          </w:rPrChange>
        </w:rPr>
        <w:t xml:space="preserve"> </w:t>
      </w:r>
      <w:r w:rsidRPr="000F3EE9">
        <w:rPr>
          <w:rFonts w:cs="Times New Roman" w:hint="eastAsia"/>
          <w:sz w:val="26"/>
          <w:szCs w:val="26"/>
          <w:rtl/>
          <w:lang w:eastAsia="fr-FR"/>
          <w:rPrChange w:id="3358" w:author="SRO">
            <w:rPr>
              <w:rFonts w:cs="Times New Roman" w:hint="eastAsia"/>
              <w:sz w:val="26"/>
              <w:szCs w:val="26"/>
              <w:rtl/>
              <w:lang w:eastAsia="fr-FR"/>
            </w:rPr>
          </w:rPrChange>
        </w:rPr>
        <w:t>على</w:t>
      </w:r>
      <w:r w:rsidRPr="000F3EE9">
        <w:rPr>
          <w:rFonts w:cs="Times New Roman"/>
          <w:sz w:val="26"/>
          <w:szCs w:val="26"/>
          <w:rtl/>
          <w:lang w:eastAsia="fr-FR"/>
          <w:rPrChange w:id="3359" w:author="SRO">
            <w:rPr>
              <w:rFonts w:cs="Times New Roman"/>
              <w:sz w:val="26"/>
              <w:szCs w:val="26"/>
              <w:rtl/>
              <w:lang w:eastAsia="fr-FR"/>
            </w:rPr>
          </w:rPrChange>
        </w:rPr>
        <w:t xml:space="preserve"> </w:t>
      </w:r>
      <w:r w:rsidRPr="000F3EE9">
        <w:rPr>
          <w:rFonts w:cs="Times New Roman" w:hint="eastAsia"/>
          <w:sz w:val="26"/>
          <w:szCs w:val="26"/>
          <w:rtl/>
          <w:lang w:eastAsia="fr-FR"/>
          <w:rPrChange w:id="3360" w:author="SRO">
            <w:rPr>
              <w:rFonts w:cs="Times New Roman" w:hint="eastAsia"/>
              <w:sz w:val="26"/>
              <w:szCs w:val="26"/>
              <w:rtl/>
              <w:lang w:eastAsia="fr-FR"/>
            </w:rPr>
          </w:rPrChange>
        </w:rPr>
        <w:t>تمويل</w:t>
      </w:r>
      <w:r w:rsidRPr="000F3EE9">
        <w:rPr>
          <w:rFonts w:cs="Times New Roman"/>
          <w:sz w:val="26"/>
          <w:szCs w:val="26"/>
          <w:rtl/>
          <w:lang w:eastAsia="fr-FR"/>
          <w:rPrChange w:id="3361" w:author="SRO">
            <w:rPr>
              <w:rFonts w:cs="Times New Roman"/>
              <w:sz w:val="26"/>
              <w:szCs w:val="26"/>
              <w:rtl/>
              <w:lang w:eastAsia="fr-FR"/>
            </w:rPr>
          </w:rPrChange>
        </w:rPr>
        <w:t xml:space="preserve"> </w:t>
      </w:r>
      <w:r w:rsidRPr="000F3EE9">
        <w:rPr>
          <w:rFonts w:cs="Times New Roman" w:hint="eastAsia"/>
          <w:sz w:val="26"/>
          <w:szCs w:val="26"/>
          <w:rtl/>
          <w:lang w:eastAsia="fr-FR"/>
          <w:rPrChange w:id="3362" w:author="SRO">
            <w:rPr>
              <w:rFonts w:cs="Times New Roman" w:hint="eastAsia"/>
              <w:sz w:val="26"/>
              <w:szCs w:val="26"/>
              <w:rtl/>
              <w:lang w:eastAsia="fr-FR"/>
            </w:rPr>
          </w:rPrChange>
        </w:rPr>
        <w:t>التنمية</w:t>
      </w:r>
      <w:r w:rsidRPr="000F3EE9">
        <w:rPr>
          <w:rFonts w:cs="Times New Roman"/>
          <w:sz w:val="26"/>
          <w:szCs w:val="26"/>
          <w:rtl/>
          <w:lang w:eastAsia="fr-FR"/>
          <w:rPrChange w:id="3363" w:author="SRO">
            <w:rPr>
              <w:rFonts w:cs="Times New Roman"/>
              <w:sz w:val="26"/>
              <w:szCs w:val="26"/>
              <w:rtl/>
              <w:lang w:eastAsia="fr-FR"/>
            </w:rPr>
          </w:rPrChange>
        </w:rPr>
        <w:t xml:space="preserve"> </w:t>
      </w:r>
      <w:r w:rsidRPr="000F3EE9">
        <w:rPr>
          <w:rFonts w:cs="Times New Roman" w:hint="eastAsia"/>
          <w:sz w:val="26"/>
          <w:szCs w:val="26"/>
          <w:rtl/>
          <w:lang w:eastAsia="fr-FR"/>
          <w:rPrChange w:id="3364" w:author="SRO">
            <w:rPr>
              <w:rFonts w:cs="Times New Roman" w:hint="eastAsia"/>
              <w:sz w:val="26"/>
              <w:szCs w:val="26"/>
              <w:rtl/>
              <w:lang w:eastAsia="fr-FR"/>
            </w:rPr>
          </w:rPrChange>
        </w:rPr>
        <w:t>الاقتصادية</w:t>
      </w:r>
      <w:r w:rsidRPr="000F3EE9">
        <w:rPr>
          <w:rFonts w:cs="Times New Roman"/>
          <w:sz w:val="26"/>
          <w:szCs w:val="26"/>
          <w:rtl/>
          <w:lang w:eastAsia="fr-FR"/>
          <w:rPrChange w:id="3365" w:author="SRO">
            <w:rPr>
              <w:rFonts w:cs="Times New Roman"/>
              <w:sz w:val="26"/>
              <w:szCs w:val="26"/>
              <w:rtl/>
              <w:lang w:eastAsia="fr-FR"/>
            </w:rPr>
          </w:rPrChange>
        </w:rPr>
        <w:t xml:space="preserve"> </w:t>
      </w:r>
      <w:r w:rsidRPr="000F3EE9">
        <w:rPr>
          <w:rFonts w:cs="Times New Roman" w:hint="eastAsia"/>
          <w:sz w:val="26"/>
          <w:szCs w:val="26"/>
          <w:rtl/>
          <w:lang w:eastAsia="fr-FR"/>
          <w:rPrChange w:id="3366" w:author="SRO">
            <w:rPr>
              <w:rFonts w:cs="Times New Roman" w:hint="eastAsia"/>
              <w:sz w:val="26"/>
              <w:szCs w:val="26"/>
              <w:rtl/>
              <w:lang w:eastAsia="fr-FR"/>
            </w:rPr>
          </w:rPrChange>
        </w:rPr>
        <w:t>والاجتماعية</w:t>
      </w:r>
      <w:r w:rsidRPr="000F3EE9">
        <w:rPr>
          <w:rFonts w:cs="Times New Roman"/>
          <w:sz w:val="26"/>
          <w:szCs w:val="26"/>
          <w:rtl/>
          <w:lang w:eastAsia="fr-FR"/>
          <w:rPrChange w:id="3367" w:author="SRO">
            <w:rPr>
              <w:rFonts w:cs="Times New Roman"/>
              <w:sz w:val="26"/>
              <w:szCs w:val="26"/>
              <w:rtl/>
              <w:lang w:eastAsia="fr-FR"/>
            </w:rPr>
          </w:rPrChange>
        </w:rPr>
        <w:t xml:space="preserve">. </w:t>
      </w:r>
      <w:r w:rsidRPr="000F3EE9">
        <w:rPr>
          <w:rFonts w:cs="Times New Roman" w:hint="eastAsia"/>
          <w:sz w:val="26"/>
          <w:szCs w:val="26"/>
          <w:rtl/>
          <w:lang w:eastAsia="fr-FR"/>
          <w:rPrChange w:id="3368" w:author="SRO">
            <w:rPr>
              <w:rFonts w:cs="Times New Roman" w:hint="eastAsia"/>
              <w:sz w:val="26"/>
              <w:szCs w:val="26"/>
              <w:rtl/>
              <w:lang w:eastAsia="fr-FR"/>
            </w:rPr>
          </w:rPrChange>
        </w:rPr>
        <w:t>وألقى</w:t>
      </w:r>
      <w:r w:rsidRPr="000F3EE9">
        <w:rPr>
          <w:rFonts w:cs="Times New Roman"/>
          <w:sz w:val="26"/>
          <w:szCs w:val="26"/>
          <w:rtl/>
          <w:lang w:eastAsia="fr-FR"/>
          <w:rPrChange w:id="3369" w:author="SRO">
            <w:rPr>
              <w:rFonts w:cs="Times New Roman"/>
              <w:sz w:val="26"/>
              <w:szCs w:val="26"/>
              <w:rtl/>
              <w:lang w:eastAsia="fr-FR"/>
            </w:rPr>
          </w:rPrChange>
        </w:rPr>
        <w:t xml:space="preserve"> </w:t>
      </w:r>
      <w:r w:rsidRPr="000F3EE9">
        <w:rPr>
          <w:rFonts w:cs="Times New Roman" w:hint="eastAsia"/>
          <w:sz w:val="26"/>
          <w:szCs w:val="26"/>
          <w:rtl/>
          <w:lang w:eastAsia="fr-FR"/>
          <w:rPrChange w:id="3370" w:author="SRO">
            <w:rPr>
              <w:rFonts w:cs="Times New Roman" w:hint="eastAsia"/>
              <w:sz w:val="26"/>
              <w:szCs w:val="26"/>
              <w:rtl/>
              <w:lang w:eastAsia="fr-FR"/>
            </w:rPr>
          </w:rPrChange>
        </w:rPr>
        <w:t>الضوء</w:t>
      </w:r>
      <w:r w:rsidRPr="000F3EE9">
        <w:rPr>
          <w:rFonts w:cs="Times New Roman"/>
          <w:sz w:val="26"/>
          <w:szCs w:val="26"/>
          <w:rtl/>
          <w:lang w:eastAsia="fr-FR"/>
          <w:rPrChange w:id="3371" w:author="SRO">
            <w:rPr>
              <w:rFonts w:cs="Times New Roman"/>
              <w:sz w:val="26"/>
              <w:szCs w:val="26"/>
              <w:rtl/>
              <w:lang w:eastAsia="fr-FR"/>
            </w:rPr>
          </w:rPrChange>
        </w:rPr>
        <w:t xml:space="preserve"> </w:t>
      </w:r>
      <w:r w:rsidRPr="000F3EE9">
        <w:rPr>
          <w:rFonts w:cs="Times New Roman" w:hint="eastAsia"/>
          <w:sz w:val="26"/>
          <w:szCs w:val="26"/>
          <w:rtl/>
          <w:lang w:eastAsia="fr-FR"/>
          <w:rPrChange w:id="3372" w:author="SRO">
            <w:rPr>
              <w:rFonts w:cs="Times New Roman" w:hint="eastAsia"/>
              <w:sz w:val="26"/>
              <w:szCs w:val="26"/>
              <w:rtl/>
              <w:lang w:eastAsia="fr-FR"/>
            </w:rPr>
          </w:rPrChange>
        </w:rPr>
        <w:t>على</w:t>
      </w:r>
      <w:r w:rsidRPr="000F3EE9">
        <w:rPr>
          <w:rFonts w:cs="Times New Roman"/>
          <w:sz w:val="26"/>
          <w:szCs w:val="26"/>
          <w:rtl/>
          <w:lang w:eastAsia="fr-FR"/>
          <w:rPrChange w:id="3373" w:author="SRO">
            <w:rPr>
              <w:rFonts w:cs="Times New Roman"/>
              <w:sz w:val="26"/>
              <w:szCs w:val="26"/>
              <w:rtl/>
              <w:lang w:eastAsia="fr-FR"/>
            </w:rPr>
          </w:rPrChange>
        </w:rPr>
        <w:t xml:space="preserve"> </w:t>
      </w:r>
      <w:r w:rsidRPr="000F3EE9">
        <w:rPr>
          <w:rFonts w:cs="Times New Roman" w:hint="eastAsia"/>
          <w:sz w:val="26"/>
          <w:szCs w:val="26"/>
          <w:rtl/>
          <w:lang w:eastAsia="fr-FR"/>
          <w:rPrChange w:id="3374" w:author="SRO">
            <w:rPr>
              <w:rFonts w:cs="Times New Roman" w:hint="eastAsia"/>
              <w:sz w:val="26"/>
              <w:szCs w:val="26"/>
              <w:rtl/>
              <w:lang w:eastAsia="fr-FR"/>
            </w:rPr>
          </w:rPrChange>
        </w:rPr>
        <w:t>أهمية</w:t>
      </w:r>
      <w:r w:rsidRPr="000F3EE9">
        <w:rPr>
          <w:rFonts w:cs="Times New Roman"/>
          <w:sz w:val="26"/>
          <w:szCs w:val="26"/>
          <w:rtl/>
          <w:lang w:eastAsia="fr-FR"/>
          <w:rPrChange w:id="3375" w:author="SRO">
            <w:rPr>
              <w:rFonts w:cs="Times New Roman"/>
              <w:sz w:val="26"/>
              <w:szCs w:val="26"/>
              <w:rtl/>
              <w:lang w:eastAsia="fr-FR"/>
            </w:rPr>
          </w:rPrChange>
        </w:rPr>
        <w:t xml:space="preserve"> </w:t>
      </w:r>
      <w:r w:rsidRPr="000F3EE9">
        <w:rPr>
          <w:rFonts w:cs="Times New Roman" w:hint="eastAsia"/>
          <w:sz w:val="26"/>
          <w:szCs w:val="26"/>
          <w:rtl/>
          <w:lang w:eastAsia="fr-FR"/>
          <w:rPrChange w:id="3376" w:author="SRO">
            <w:rPr>
              <w:rFonts w:cs="Times New Roman" w:hint="eastAsia"/>
              <w:sz w:val="26"/>
              <w:szCs w:val="26"/>
              <w:rtl/>
              <w:lang w:eastAsia="fr-FR"/>
            </w:rPr>
          </w:rPrChange>
        </w:rPr>
        <w:t>الاحتياطيات</w:t>
      </w:r>
      <w:r w:rsidRPr="000F3EE9">
        <w:rPr>
          <w:rFonts w:cs="Times New Roman"/>
          <w:sz w:val="26"/>
          <w:szCs w:val="26"/>
          <w:rtl/>
          <w:lang w:eastAsia="fr-FR"/>
          <w:rPrChange w:id="3377" w:author="SRO">
            <w:rPr>
              <w:rFonts w:cs="Times New Roman"/>
              <w:sz w:val="26"/>
              <w:szCs w:val="26"/>
              <w:rtl/>
              <w:lang w:eastAsia="fr-FR"/>
            </w:rPr>
          </w:rPrChange>
        </w:rPr>
        <w:t xml:space="preserve"> </w:t>
      </w:r>
      <w:r w:rsidRPr="000F3EE9">
        <w:rPr>
          <w:rFonts w:cs="Times New Roman" w:hint="eastAsia"/>
          <w:sz w:val="26"/>
          <w:szCs w:val="26"/>
          <w:rtl/>
          <w:lang w:eastAsia="fr-FR"/>
          <w:rPrChange w:id="3378" w:author="SRO">
            <w:rPr>
              <w:rFonts w:cs="Times New Roman" w:hint="eastAsia"/>
              <w:sz w:val="26"/>
              <w:szCs w:val="26"/>
              <w:rtl/>
              <w:lang w:eastAsia="fr-FR"/>
            </w:rPr>
          </w:rPrChange>
        </w:rPr>
        <w:t>المالية</w:t>
      </w:r>
      <w:r w:rsidRPr="000F3EE9">
        <w:rPr>
          <w:rFonts w:cs="Times New Roman"/>
          <w:sz w:val="26"/>
          <w:szCs w:val="26"/>
          <w:rtl/>
          <w:lang w:eastAsia="fr-FR"/>
          <w:rPrChange w:id="3379" w:author="SRO">
            <w:rPr>
              <w:rFonts w:cs="Times New Roman"/>
              <w:sz w:val="26"/>
              <w:szCs w:val="26"/>
              <w:rtl/>
              <w:lang w:eastAsia="fr-FR"/>
            </w:rPr>
          </w:rPrChange>
        </w:rPr>
        <w:t xml:space="preserve"> </w:t>
      </w:r>
      <w:r w:rsidRPr="000F3EE9">
        <w:rPr>
          <w:rFonts w:cs="Times New Roman" w:hint="eastAsia"/>
          <w:sz w:val="26"/>
          <w:szCs w:val="26"/>
          <w:rtl/>
          <w:lang w:eastAsia="fr-FR"/>
          <w:rPrChange w:id="3380" w:author="SRO">
            <w:rPr>
              <w:rFonts w:cs="Times New Roman" w:hint="eastAsia"/>
              <w:sz w:val="26"/>
              <w:szCs w:val="26"/>
              <w:rtl/>
              <w:lang w:eastAsia="fr-FR"/>
            </w:rPr>
          </w:rPrChange>
        </w:rPr>
        <w:t>للعديد</w:t>
      </w:r>
      <w:r w:rsidRPr="000F3EE9">
        <w:rPr>
          <w:rFonts w:cs="Times New Roman"/>
          <w:sz w:val="26"/>
          <w:szCs w:val="26"/>
          <w:rtl/>
          <w:lang w:eastAsia="fr-FR"/>
          <w:rPrChange w:id="3381" w:author="SRO">
            <w:rPr>
              <w:rFonts w:cs="Times New Roman"/>
              <w:sz w:val="26"/>
              <w:szCs w:val="26"/>
              <w:rtl/>
              <w:lang w:eastAsia="fr-FR"/>
            </w:rPr>
          </w:rPrChange>
        </w:rPr>
        <w:t xml:space="preserve"> </w:t>
      </w:r>
      <w:r w:rsidRPr="000F3EE9">
        <w:rPr>
          <w:rFonts w:cs="Times New Roman" w:hint="eastAsia"/>
          <w:sz w:val="26"/>
          <w:szCs w:val="26"/>
          <w:rtl/>
          <w:lang w:eastAsia="fr-FR"/>
          <w:rPrChange w:id="3382" w:author="SRO">
            <w:rPr>
              <w:rFonts w:cs="Times New Roman" w:hint="eastAsia"/>
              <w:sz w:val="26"/>
              <w:szCs w:val="26"/>
              <w:rtl/>
              <w:lang w:eastAsia="fr-FR"/>
            </w:rPr>
          </w:rPrChange>
        </w:rPr>
        <w:t>من</w:t>
      </w:r>
      <w:r w:rsidRPr="000F3EE9">
        <w:rPr>
          <w:rFonts w:cs="Times New Roman"/>
          <w:sz w:val="26"/>
          <w:szCs w:val="26"/>
          <w:rtl/>
          <w:lang w:eastAsia="fr-FR"/>
          <w:rPrChange w:id="3383" w:author="SRO">
            <w:rPr>
              <w:rFonts w:cs="Times New Roman"/>
              <w:sz w:val="26"/>
              <w:szCs w:val="26"/>
              <w:rtl/>
              <w:lang w:eastAsia="fr-FR"/>
            </w:rPr>
          </w:rPrChange>
        </w:rPr>
        <w:t xml:space="preserve"> </w:t>
      </w:r>
      <w:r w:rsidRPr="000F3EE9">
        <w:rPr>
          <w:rFonts w:cs="Times New Roman" w:hint="eastAsia"/>
          <w:sz w:val="26"/>
          <w:szCs w:val="26"/>
          <w:rtl/>
          <w:lang w:eastAsia="fr-FR"/>
          <w:rPrChange w:id="3384" w:author="SRO">
            <w:rPr>
              <w:rFonts w:cs="Times New Roman" w:hint="eastAsia"/>
              <w:sz w:val="26"/>
              <w:szCs w:val="26"/>
              <w:rtl/>
              <w:lang w:eastAsia="fr-FR"/>
            </w:rPr>
          </w:rPrChange>
        </w:rPr>
        <w:t>البلدان</w:t>
      </w:r>
      <w:r w:rsidRPr="000F3EE9">
        <w:rPr>
          <w:rFonts w:cs="Times New Roman"/>
          <w:sz w:val="26"/>
          <w:szCs w:val="26"/>
          <w:rtl/>
          <w:lang w:eastAsia="fr-FR"/>
          <w:rPrChange w:id="3385" w:author="SRO">
            <w:rPr>
              <w:rFonts w:cs="Times New Roman"/>
              <w:sz w:val="26"/>
              <w:szCs w:val="26"/>
              <w:rtl/>
              <w:lang w:eastAsia="fr-FR"/>
            </w:rPr>
          </w:rPrChange>
        </w:rPr>
        <w:t xml:space="preserve"> </w:t>
      </w:r>
      <w:r w:rsidRPr="000F3EE9">
        <w:rPr>
          <w:rFonts w:cs="Times New Roman" w:hint="eastAsia"/>
          <w:sz w:val="26"/>
          <w:szCs w:val="26"/>
          <w:rtl/>
          <w:lang w:eastAsia="fr-FR"/>
          <w:rPrChange w:id="3386" w:author="SRO">
            <w:rPr>
              <w:rFonts w:cs="Times New Roman" w:hint="eastAsia"/>
              <w:sz w:val="26"/>
              <w:szCs w:val="26"/>
              <w:rtl/>
              <w:lang w:eastAsia="fr-FR"/>
            </w:rPr>
          </w:rPrChange>
        </w:rPr>
        <w:t>العربية،</w:t>
      </w:r>
      <w:r w:rsidRPr="000F3EE9">
        <w:rPr>
          <w:rFonts w:cs="Times New Roman"/>
          <w:sz w:val="26"/>
          <w:szCs w:val="26"/>
          <w:rtl/>
          <w:lang w:eastAsia="fr-FR"/>
          <w:rPrChange w:id="3387" w:author="SRO">
            <w:rPr>
              <w:rFonts w:cs="Times New Roman"/>
              <w:sz w:val="26"/>
              <w:szCs w:val="26"/>
              <w:rtl/>
              <w:lang w:eastAsia="fr-FR"/>
            </w:rPr>
          </w:rPrChange>
        </w:rPr>
        <w:t xml:space="preserve"> </w:t>
      </w:r>
      <w:r w:rsidRPr="000F3EE9">
        <w:rPr>
          <w:rFonts w:cs="Times New Roman" w:hint="eastAsia"/>
          <w:sz w:val="26"/>
          <w:szCs w:val="26"/>
          <w:rtl/>
          <w:lang w:eastAsia="fr-FR"/>
          <w:rPrChange w:id="3388" w:author="SRO">
            <w:rPr>
              <w:rFonts w:cs="Times New Roman" w:hint="eastAsia"/>
              <w:sz w:val="26"/>
              <w:szCs w:val="26"/>
              <w:rtl/>
              <w:lang w:eastAsia="fr-FR"/>
            </w:rPr>
          </w:rPrChange>
        </w:rPr>
        <w:t>وضرورة</w:t>
      </w:r>
      <w:r w:rsidRPr="000F3EE9">
        <w:rPr>
          <w:rFonts w:cs="Times New Roman"/>
          <w:sz w:val="26"/>
          <w:szCs w:val="26"/>
          <w:rtl/>
          <w:lang w:eastAsia="fr-FR"/>
          <w:rPrChange w:id="3389" w:author="SRO">
            <w:rPr>
              <w:rFonts w:cs="Times New Roman"/>
              <w:sz w:val="26"/>
              <w:szCs w:val="26"/>
              <w:rtl/>
              <w:lang w:eastAsia="fr-FR"/>
            </w:rPr>
          </w:rPrChange>
        </w:rPr>
        <w:t xml:space="preserve"> </w:t>
      </w:r>
      <w:r w:rsidRPr="000F3EE9">
        <w:rPr>
          <w:rFonts w:cs="Times New Roman" w:hint="eastAsia"/>
          <w:sz w:val="26"/>
          <w:szCs w:val="26"/>
          <w:rtl/>
          <w:lang w:eastAsia="fr-FR"/>
          <w:rPrChange w:id="3390" w:author="SRO">
            <w:rPr>
              <w:rFonts w:cs="Times New Roman" w:hint="eastAsia"/>
              <w:sz w:val="26"/>
              <w:szCs w:val="26"/>
              <w:rtl/>
              <w:lang w:eastAsia="fr-FR"/>
            </w:rPr>
          </w:rPrChange>
        </w:rPr>
        <w:t>إنشاء</w:t>
      </w:r>
      <w:r w:rsidRPr="000F3EE9">
        <w:rPr>
          <w:rFonts w:cs="Times New Roman"/>
          <w:sz w:val="26"/>
          <w:szCs w:val="26"/>
          <w:rtl/>
          <w:lang w:eastAsia="fr-FR"/>
          <w:rPrChange w:id="3391" w:author="SRO">
            <w:rPr>
              <w:rFonts w:cs="Times New Roman"/>
              <w:sz w:val="26"/>
              <w:szCs w:val="26"/>
              <w:rtl/>
              <w:lang w:eastAsia="fr-FR"/>
            </w:rPr>
          </w:rPrChange>
        </w:rPr>
        <w:t xml:space="preserve"> </w:t>
      </w:r>
      <w:r w:rsidRPr="000F3EE9">
        <w:rPr>
          <w:rFonts w:cs="Times New Roman" w:hint="eastAsia"/>
          <w:sz w:val="26"/>
          <w:szCs w:val="26"/>
          <w:rtl/>
          <w:lang w:eastAsia="fr-FR"/>
          <w:rPrChange w:id="3392" w:author="SRO">
            <w:rPr>
              <w:rFonts w:cs="Times New Roman" w:hint="eastAsia"/>
              <w:sz w:val="26"/>
              <w:szCs w:val="26"/>
              <w:rtl/>
              <w:lang w:eastAsia="fr-FR"/>
            </w:rPr>
          </w:rPrChange>
        </w:rPr>
        <w:t>صناديق</w:t>
      </w:r>
      <w:r w:rsidRPr="000F3EE9">
        <w:rPr>
          <w:rFonts w:cs="Times New Roman"/>
          <w:sz w:val="26"/>
          <w:szCs w:val="26"/>
          <w:rtl/>
          <w:lang w:eastAsia="fr-FR"/>
          <w:rPrChange w:id="3393" w:author="SRO">
            <w:rPr>
              <w:rFonts w:cs="Times New Roman"/>
              <w:sz w:val="26"/>
              <w:szCs w:val="26"/>
              <w:rtl/>
              <w:lang w:eastAsia="fr-FR"/>
            </w:rPr>
          </w:rPrChange>
        </w:rPr>
        <w:t xml:space="preserve"> </w:t>
      </w:r>
      <w:r w:rsidRPr="000F3EE9">
        <w:rPr>
          <w:rFonts w:cs="Times New Roman" w:hint="eastAsia"/>
          <w:sz w:val="26"/>
          <w:szCs w:val="26"/>
          <w:rtl/>
          <w:lang w:eastAsia="fr-FR"/>
          <w:rPrChange w:id="3394" w:author="SRO">
            <w:rPr>
              <w:rFonts w:cs="Times New Roman" w:hint="eastAsia"/>
              <w:sz w:val="26"/>
              <w:szCs w:val="26"/>
              <w:rtl/>
              <w:lang w:eastAsia="fr-FR"/>
            </w:rPr>
          </w:rPrChange>
        </w:rPr>
        <w:t>إقليمية</w:t>
      </w:r>
      <w:r w:rsidRPr="000F3EE9">
        <w:rPr>
          <w:rFonts w:cs="Times New Roman"/>
          <w:sz w:val="26"/>
          <w:szCs w:val="26"/>
          <w:rtl/>
          <w:lang w:eastAsia="fr-FR"/>
          <w:rPrChange w:id="3395" w:author="SRO">
            <w:rPr>
              <w:rFonts w:cs="Times New Roman"/>
              <w:sz w:val="26"/>
              <w:szCs w:val="26"/>
              <w:rtl/>
              <w:lang w:eastAsia="fr-FR"/>
            </w:rPr>
          </w:rPrChange>
        </w:rPr>
        <w:t xml:space="preserve"> </w:t>
      </w:r>
      <w:r w:rsidRPr="000F3EE9">
        <w:rPr>
          <w:rFonts w:cs="Times New Roman" w:hint="eastAsia"/>
          <w:sz w:val="26"/>
          <w:szCs w:val="26"/>
          <w:rtl/>
          <w:lang w:eastAsia="fr-FR"/>
          <w:rPrChange w:id="3396" w:author="SRO">
            <w:rPr>
              <w:rFonts w:cs="Times New Roman" w:hint="eastAsia"/>
              <w:sz w:val="26"/>
              <w:szCs w:val="26"/>
              <w:rtl/>
              <w:lang w:eastAsia="fr-FR"/>
            </w:rPr>
          </w:rPrChange>
        </w:rPr>
        <w:t>للتمويل</w:t>
      </w:r>
      <w:r w:rsidRPr="000F3EE9">
        <w:rPr>
          <w:rFonts w:cs="Times New Roman"/>
          <w:sz w:val="26"/>
          <w:szCs w:val="26"/>
          <w:rtl/>
          <w:lang w:eastAsia="fr-FR"/>
          <w:rPrChange w:id="3397" w:author="SRO">
            <w:rPr>
              <w:rFonts w:cs="Times New Roman"/>
              <w:sz w:val="26"/>
              <w:szCs w:val="26"/>
              <w:rtl/>
              <w:lang w:eastAsia="fr-FR"/>
            </w:rPr>
          </w:rPrChange>
        </w:rPr>
        <w:t xml:space="preserve"> </w:t>
      </w:r>
      <w:r w:rsidRPr="000F3EE9">
        <w:rPr>
          <w:rFonts w:cs="Times New Roman" w:hint="eastAsia"/>
          <w:sz w:val="26"/>
          <w:szCs w:val="26"/>
          <w:rtl/>
          <w:lang w:eastAsia="fr-FR"/>
          <w:rPrChange w:id="3398" w:author="SRO">
            <w:rPr>
              <w:rFonts w:cs="Times New Roman" w:hint="eastAsia"/>
              <w:sz w:val="26"/>
              <w:szCs w:val="26"/>
              <w:rtl/>
              <w:lang w:eastAsia="fr-FR"/>
            </w:rPr>
          </w:rPrChange>
        </w:rPr>
        <w:t>ترمي</w:t>
      </w:r>
      <w:r w:rsidRPr="000F3EE9">
        <w:rPr>
          <w:rFonts w:cs="Times New Roman"/>
          <w:sz w:val="26"/>
          <w:szCs w:val="26"/>
          <w:rtl/>
          <w:lang w:eastAsia="fr-FR"/>
          <w:rPrChange w:id="3399" w:author="SRO">
            <w:rPr>
              <w:rFonts w:cs="Times New Roman"/>
              <w:sz w:val="26"/>
              <w:szCs w:val="26"/>
              <w:rtl/>
              <w:lang w:eastAsia="fr-FR"/>
            </w:rPr>
          </w:rPrChange>
        </w:rPr>
        <w:t xml:space="preserve"> </w:t>
      </w:r>
      <w:r w:rsidRPr="000F3EE9">
        <w:rPr>
          <w:rFonts w:cs="Times New Roman" w:hint="eastAsia"/>
          <w:sz w:val="26"/>
          <w:szCs w:val="26"/>
          <w:rtl/>
          <w:lang w:eastAsia="fr-FR"/>
          <w:rPrChange w:id="3400" w:author="SRO">
            <w:rPr>
              <w:rFonts w:cs="Times New Roman" w:hint="eastAsia"/>
              <w:sz w:val="26"/>
              <w:szCs w:val="26"/>
              <w:rtl/>
              <w:lang w:eastAsia="fr-FR"/>
            </w:rPr>
          </w:rPrChange>
        </w:rPr>
        <w:t>إلى</w:t>
      </w:r>
      <w:r w:rsidRPr="000F3EE9">
        <w:rPr>
          <w:rFonts w:cs="Times New Roman"/>
          <w:sz w:val="26"/>
          <w:szCs w:val="26"/>
          <w:rtl/>
          <w:lang w:eastAsia="fr-FR"/>
          <w:rPrChange w:id="3401" w:author="SRO">
            <w:rPr>
              <w:rFonts w:cs="Times New Roman"/>
              <w:sz w:val="26"/>
              <w:szCs w:val="26"/>
              <w:rtl/>
              <w:lang w:eastAsia="fr-FR"/>
            </w:rPr>
          </w:rPrChange>
        </w:rPr>
        <w:t xml:space="preserve"> </w:t>
      </w:r>
      <w:r w:rsidRPr="000F3EE9">
        <w:rPr>
          <w:rFonts w:cs="Times New Roman" w:hint="eastAsia"/>
          <w:sz w:val="26"/>
          <w:szCs w:val="26"/>
          <w:rtl/>
          <w:lang w:eastAsia="fr-FR"/>
          <w:rPrChange w:id="3402" w:author="SRO">
            <w:rPr>
              <w:rFonts w:cs="Times New Roman" w:hint="eastAsia"/>
              <w:sz w:val="26"/>
              <w:szCs w:val="26"/>
              <w:rtl/>
              <w:lang w:eastAsia="fr-FR"/>
            </w:rPr>
          </w:rPrChange>
        </w:rPr>
        <w:t>تطوير</w:t>
      </w:r>
      <w:r w:rsidRPr="000F3EE9">
        <w:rPr>
          <w:rFonts w:cs="Times New Roman"/>
          <w:sz w:val="26"/>
          <w:szCs w:val="26"/>
          <w:rtl/>
          <w:lang w:eastAsia="fr-FR"/>
          <w:rPrChange w:id="3403" w:author="SRO">
            <w:rPr>
              <w:rFonts w:cs="Times New Roman"/>
              <w:sz w:val="26"/>
              <w:szCs w:val="26"/>
              <w:rtl/>
              <w:lang w:eastAsia="fr-FR"/>
            </w:rPr>
          </w:rPrChange>
        </w:rPr>
        <w:t xml:space="preserve"> </w:t>
      </w:r>
      <w:r w:rsidRPr="000F3EE9">
        <w:rPr>
          <w:rFonts w:cs="Times New Roman" w:hint="eastAsia"/>
          <w:sz w:val="26"/>
          <w:szCs w:val="26"/>
          <w:rtl/>
          <w:lang w:eastAsia="fr-FR"/>
          <w:rPrChange w:id="3404" w:author="SRO">
            <w:rPr>
              <w:rFonts w:cs="Times New Roman" w:hint="eastAsia"/>
              <w:sz w:val="26"/>
              <w:szCs w:val="26"/>
              <w:rtl/>
              <w:lang w:eastAsia="fr-FR"/>
            </w:rPr>
          </w:rPrChange>
        </w:rPr>
        <w:t>المشاريع</w:t>
      </w:r>
      <w:r w:rsidRPr="000F3EE9">
        <w:rPr>
          <w:rFonts w:cs="Times New Roman"/>
          <w:sz w:val="26"/>
          <w:szCs w:val="26"/>
          <w:rtl/>
          <w:lang w:eastAsia="fr-FR"/>
          <w:rPrChange w:id="3405" w:author="SRO">
            <w:rPr>
              <w:rFonts w:cs="Times New Roman"/>
              <w:sz w:val="26"/>
              <w:szCs w:val="26"/>
              <w:rtl/>
              <w:lang w:eastAsia="fr-FR"/>
            </w:rPr>
          </w:rPrChange>
        </w:rPr>
        <w:t xml:space="preserve"> </w:t>
      </w:r>
      <w:r w:rsidRPr="000F3EE9">
        <w:rPr>
          <w:rFonts w:cs="Times New Roman" w:hint="eastAsia"/>
          <w:sz w:val="26"/>
          <w:szCs w:val="26"/>
          <w:rtl/>
          <w:lang w:eastAsia="fr-FR"/>
          <w:rPrChange w:id="3406" w:author="SRO">
            <w:rPr>
              <w:rFonts w:cs="Times New Roman" w:hint="eastAsia"/>
              <w:sz w:val="26"/>
              <w:szCs w:val="26"/>
              <w:rtl/>
              <w:lang w:eastAsia="fr-FR"/>
            </w:rPr>
          </w:rPrChange>
        </w:rPr>
        <w:t>بالمنطقة</w:t>
      </w:r>
      <w:r w:rsidRPr="000F3EE9">
        <w:rPr>
          <w:rFonts w:cs="Times New Roman"/>
          <w:sz w:val="26"/>
          <w:szCs w:val="26"/>
          <w:rtl/>
          <w:lang w:eastAsia="fr-FR"/>
          <w:rPrChange w:id="3407" w:author="SRO">
            <w:rPr>
              <w:rFonts w:cs="Times New Roman"/>
              <w:sz w:val="26"/>
              <w:szCs w:val="26"/>
              <w:rtl/>
              <w:lang w:eastAsia="fr-FR"/>
            </w:rPr>
          </w:rPrChange>
        </w:rPr>
        <w:t xml:space="preserve"> </w:t>
      </w:r>
      <w:r w:rsidRPr="000F3EE9">
        <w:rPr>
          <w:rFonts w:cs="Times New Roman" w:hint="eastAsia"/>
          <w:sz w:val="26"/>
          <w:szCs w:val="26"/>
          <w:rtl/>
          <w:lang w:eastAsia="fr-FR"/>
          <w:rPrChange w:id="3408" w:author="SRO">
            <w:rPr>
              <w:rFonts w:cs="Times New Roman" w:hint="eastAsia"/>
              <w:sz w:val="26"/>
              <w:szCs w:val="26"/>
              <w:rtl/>
              <w:lang w:eastAsia="fr-FR"/>
            </w:rPr>
          </w:rPrChange>
        </w:rPr>
        <w:t>العربية،</w:t>
      </w:r>
      <w:r w:rsidRPr="000F3EE9">
        <w:rPr>
          <w:rFonts w:cs="Times New Roman"/>
          <w:sz w:val="26"/>
          <w:szCs w:val="26"/>
          <w:rtl/>
          <w:lang w:eastAsia="fr-FR"/>
          <w:rPrChange w:id="3409" w:author="SRO">
            <w:rPr>
              <w:rFonts w:cs="Times New Roman"/>
              <w:sz w:val="26"/>
              <w:szCs w:val="26"/>
              <w:rtl/>
              <w:lang w:eastAsia="fr-FR"/>
            </w:rPr>
          </w:rPrChange>
        </w:rPr>
        <w:t xml:space="preserve"> </w:t>
      </w:r>
      <w:r w:rsidRPr="000F3EE9">
        <w:rPr>
          <w:rFonts w:cs="Times New Roman" w:hint="eastAsia"/>
          <w:sz w:val="26"/>
          <w:szCs w:val="26"/>
          <w:rtl/>
          <w:lang w:eastAsia="fr-FR"/>
          <w:rPrChange w:id="3410" w:author="SRO">
            <w:rPr>
              <w:rFonts w:cs="Times New Roman" w:hint="eastAsia"/>
              <w:sz w:val="26"/>
              <w:szCs w:val="26"/>
              <w:rtl/>
              <w:lang w:eastAsia="fr-FR"/>
            </w:rPr>
          </w:rPrChange>
        </w:rPr>
        <w:t>وخاصة</w:t>
      </w:r>
      <w:r w:rsidRPr="000F3EE9">
        <w:rPr>
          <w:rFonts w:cs="Times New Roman"/>
          <w:sz w:val="26"/>
          <w:szCs w:val="26"/>
          <w:rtl/>
          <w:lang w:eastAsia="fr-FR"/>
          <w:rPrChange w:id="3411" w:author="SRO">
            <w:rPr>
              <w:rFonts w:cs="Times New Roman"/>
              <w:sz w:val="26"/>
              <w:szCs w:val="26"/>
              <w:rtl/>
              <w:lang w:eastAsia="fr-FR"/>
            </w:rPr>
          </w:rPrChange>
        </w:rPr>
        <w:t xml:space="preserve"> </w:t>
      </w:r>
      <w:r w:rsidRPr="000F3EE9">
        <w:rPr>
          <w:rFonts w:cs="Times New Roman" w:hint="eastAsia"/>
          <w:sz w:val="26"/>
          <w:szCs w:val="26"/>
          <w:rtl/>
          <w:lang w:eastAsia="fr-FR"/>
          <w:rPrChange w:id="3412" w:author="SRO">
            <w:rPr>
              <w:rFonts w:cs="Times New Roman" w:hint="eastAsia"/>
              <w:sz w:val="26"/>
              <w:szCs w:val="26"/>
              <w:rtl/>
              <w:lang w:eastAsia="fr-FR"/>
            </w:rPr>
          </w:rPrChange>
        </w:rPr>
        <w:t>المشاريع</w:t>
      </w:r>
      <w:r w:rsidRPr="000F3EE9">
        <w:rPr>
          <w:rFonts w:cs="Times New Roman"/>
          <w:sz w:val="26"/>
          <w:szCs w:val="26"/>
          <w:rtl/>
          <w:lang w:eastAsia="fr-FR"/>
          <w:rPrChange w:id="3413" w:author="SRO">
            <w:rPr>
              <w:rFonts w:cs="Times New Roman"/>
              <w:sz w:val="26"/>
              <w:szCs w:val="26"/>
              <w:rtl/>
              <w:lang w:eastAsia="fr-FR"/>
            </w:rPr>
          </w:rPrChange>
        </w:rPr>
        <w:t xml:space="preserve"> </w:t>
      </w:r>
      <w:r w:rsidRPr="000F3EE9">
        <w:rPr>
          <w:rFonts w:cs="Times New Roman" w:hint="eastAsia"/>
          <w:sz w:val="26"/>
          <w:szCs w:val="26"/>
          <w:rtl/>
          <w:lang w:eastAsia="fr-FR"/>
          <w:rPrChange w:id="3414" w:author="SRO">
            <w:rPr>
              <w:rFonts w:cs="Times New Roman" w:hint="eastAsia"/>
              <w:sz w:val="26"/>
              <w:szCs w:val="26"/>
              <w:rtl/>
              <w:lang w:eastAsia="fr-FR"/>
            </w:rPr>
          </w:rPrChange>
        </w:rPr>
        <w:t>ذات</w:t>
      </w:r>
      <w:r w:rsidRPr="000F3EE9">
        <w:rPr>
          <w:rFonts w:cs="Times New Roman"/>
          <w:sz w:val="26"/>
          <w:szCs w:val="26"/>
          <w:rtl/>
          <w:lang w:eastAsia="fr-FR"/>
          <w:rPrChange w:id="3415" w:author="SRO">
            <w:rPr>
              <w:rFonts w:cs="Times New Roman"/>
              <w:sz w:val="26"/>
              <w:szCs w:val="26"/>
              <w:rtl/>
              <w:lang w:eastAsia="fr-FR"/>
            </w:rPr>
          </w:rPrChange>
        </w:rPr>
        <w:t xml:space="preserve"> </w:t>
      </w:r>
      <w:r w:rsidRPr="000F3EE9">
        <w:rPr>
          <w:rFonts w:cs="Times New Roman" w:hint="eastAsia"/>
          <w:sz w:val="26"/>
          <w:szCs w:val="26"/>
          <w:rtl/>
          <w:lang w:eastAsia="fr-FR"/>
          <w:rPrChange w:id="3416" w:author="SRO">
            <w:rPr>
              <w:rFonts w:cs="Times New Roman" w:hint="eastAsia"/>
              <w:sz w:val="26"/>
              <w:szCs w:val="26"/>
              <w:rtl/>
              <w:lang w:eastAsia="fr-FR"/>
            </w:rPr>
          </w:rPrChange>
        </w:rPr>
        <w:t>البعد</w:t>
      </w:r>
      <w:r w:rsidRPr="000F3EE9">
        <w:rPr>
          <w:rFonts w:cs="Times New Roman"/>
          <w:sz w:val="26"/>
          <w:szCs w:val="26"/>
          <w:rtl/>
          <w:lang w:eastAsia="fr-FR"/>
          <w:rPrChange w:id="3417" w:author="SRO">
            <w:rPr>
              <w:rFonts w:cs="Times New Roman"/>
              <w:sz w:val="26"/>
              <w:szCs w:val="26"/>
              <w:rtl/>
              <w:lang w:eastAsia="fr-FR"/>
            </w:rPr>
          </w:rPrChange>
        </w:rPr>
        <w:t xml:space="preserve"> </w:t>
      </w:r>
      <w:r w:rsidRPr="000F3EE9">
        <w:rPr>
          <w:rFonts w:cs="Times New Roman" w:hint="eastAsia"/>
          <w:sz w:val="26"/>
          <w:szCs w:val="26"/>
          <w:rtl/>
          <w:lang w:eastAsia="fr-FR"/>
          <w:rPrChange w:id="3418" w:author="SRO">
            <w:rPr>
              <w:rFonts w:cs="Times New Roman" w:hint="eastAsia"/>
              <w:sz w:val="26"/>
              <w:szCs w:val="26"/>
              <w:rtl/>
              <w:lang w:eastAsia="fr-FR"/>
            </w:rPr>
          </w:rPrChange>
        </w:rPr>
        <w:t>الإقليمي</w:t>
      </w:r>
      <w:r w:rsidRPr="000F3EE9">
        <w:rPr>
          <w:rFonts w:cs="Times New Roman"/>
          <w:sz w:val="26"/>
          <w:szCs w:val="26"/>
          <w:rtl/>
          <w:lang w:eastAsia="fr-FR"/>
          <w:rPrChange w:id="3419" w:author="SRO">
            <w:rPr>
              <w:rFonts w:cs="Times New Roman"/>
              <w:sz w:val="26"/>
              <w:szCs w:val="26"/>
              <w:rtl/>
              <w:lang w:eastAsia="fr-FR"/>
            </w:rPr>
          </w:rPrChange>
        </w:rPr>
        <w:t xml:space="preserve">. </w:t>
      </w:r>
    </w:p>
    <w:p w:rsidR="00832F4C" w:rsidRPr="000F3EE9" w:rsidRDefault="00832F4C" w:rsidP="00832F4C">
      <w:pPr>
        <w:pStyle w:val="Sansinterligne1"/>
        <w:numPr>
          <w:ilvl w:val="0"/>
          <w:numId w:val="28"/>
          <w:numberingChange w:id="3420" w:author="SRO" w:date="2011-02-21T09:12:00Z" w:original="%1:81:0:."/>
        </w:numPr>
        <w:tabs>
          <w:tab w:val="right" w:pos="585"/>
        </w:tabs>
        <w:bidi/>
        <w:spacing w:after="240"/>
        <w:ind w:left="34" w:firstLine="0"/>
        <w:jc w:val="both"/>
        <w:rPr>
          <w:rFonts w:cs="Times New Roman"/>
          <w:sz w:val="26"/>
          <w:szCs w:val="26"/>
          <w:rtl/>
          <w:lang w:eastAsia="fr-FR"/>
          <w:rPrChange w:id="3421" w:author="SRO">
            <w:rPr>
              <w:rFonts w:cs="Times New Roman"/>
              <w:sz w:val="26"/>
              <w:szCs w:val="26"/>
              <w:rtl/>
              <w:lang w:eastAsia="fr-FR"/>
            </w:rPr>
          </w:rPrChange>
        </w:rPr>
        <w:pPrChange w:id="3422" w:author="SRO" w:date="2011-02-21T10:15:00Z">
          <w:pPr>
            <w:pStyle w:val="Sansinterligne1"/>
            <w:numPr>
              <w:ilvl w:val="1"/>
              <w:numId w:val="28"/>
            </w:numPr>
            <w:tabs>
              <w:tab w:val="right" w:pos="585"/>
              <w:tab w:val="num" w:pos="1080"/>
            </w:tabs>
            <w:bidi/>
            <w:spacing w:after="240"/>
            <w:ind w:left="34"/>
            <w:jc w:val="both"/>
          </w:pPr>
        </w:pPrChange>
      </w:pPr>
      <w:r w:rsidRPr="000F3EE9">
        <w:rPr>
          <w:rFonts w:cs="Times New Roman" w:hint="eastAsia"/>
          <w:sz w:val="26"/>
          <w:szCs w:val="26"/>
          <w:rtl/>
          <w:lang w:eastAsia="fr-FR"/>
          <w:rPrChange w:id="3423" w:author="SRO">
            <w:rPr>
              <w:rFonts w:cs="Times New Roman" w:hint="eastAsia"/>
              <w:sz w:val="26"/>
              <w:szCs w:val="26"/>
              <w:rtl/>
              <w:lang w:eastAsia="fr-FR"/>
            </w:rPr>
          </w:rPrChange>
        </w:rPr>
        <w:t>ركز</w:t>
      </w:r>
      <w:r w:rsidRPr="000F3EE9">
        <w:rPr>
          <w:rFonts w:cs="Times New Roman"/>
          <w:sz w:val="26"/>
          <w:szCs w:val="26"/>
          <w:rtl/>
          <w:lang w:eastAsia="fr-FR"/>
          <w:rPrChange w:id="3424" w:author="SRO">
            <w:rPr>
              <w:rFonts w:cs="Times New Roman"/>
              <w:sz w:val="26"/>
              <w:szCs w:val="26"/>
              <w:rtl/>
              <w:lang w:eastAsia="fr-FR"/>
            </w:rPr>
          </w:rPrChange>
        </w:rPr>
        <w:t xml:space="preserve"> </w:t>
      </w:r>
      <w:r w:rsidRPr="000F3EE9">
        <w:rPr>
          <w:rFonts w:cs="Times New Roman" w:hint="eastAsia"/>
          <w:sz w:val="26"/>
          <w:szCs w:val="26"/>
          <w:rtl/>
          <w:lang w:eastAsia="fr-FR"/>
          <w:rPrChange w:id="3425" w:author="SRO">
            <w:rPr>
              <w:rFonts w:cs="Times New Roman" w:hint="eastAsia"/>
              <w:sz w:val="26"/>
              <w:szCs w:val="26"/>
              <w:rtl/>
              <w:lang w:eastAsia="fr-FR"/>
            </w:rPr>
          </w:rPrChange>
        </w:rPr>
        <w:t>السيد</w:t>
      </w:r>
      <w:r w:rsidRPr="000F3EE9">
        <w:rPr>
          <w:rFonts w:cs="Times New Roman"/>
          <w:sz w:val="26"/>
          <w:szCs w:val="26"/>
          <w:rtl/>
          <w:lang w:eastAsia="fr-FR"/>
          <w:rPrChange w:id="3426" w:author="SRO">
            <w:rPr>
              <w:rFonts w:cs="Times New Roman"/>
              <w:sz w:val="26"/>
              <w:szCs w:val="26"/>
              <w:rtl/>
              <w:lang w:eastAsia="fr-FR"/>
            </w:rPr>
          </w:rPrChange>
        </w:rPr>
        <w:t xml:space="preserve"> </w:t>
      </w:r>
      <w:r w:rsidRPr="000F3EE9">
        <w:rPr>
          <w:rFonts w:cs="Times New Roman" w:hint="eastAsia"/>
          <w:sz w:val="26"/>
          <w:szCs w:val="26"/>
          <w:rtl/>
          <w:lang w:eastAsia="fr-FR"/>
          <w:rPrChange w:id="3427" w:author="SRO">
            <w:rPr>
              <w:rFonts w:cs="Times New Roman" w:hint="eastAsia"/>
              <w:sz w:val="26"/>
              <w:szCs w:val="26"/>
              <w:rtl/>
              <w:lang w:eastAsia="fr-FR"/>
            </w:rPr>
          </w:rPrChange>
        </w:rPr>
        <w:t>ظافر</w:t>
      </w:r>
      <w:r w:rsidRPr="000F3EE9">
        <w:rPr>
          <w:rFonts w:cs="Times New Roman"/>
          <w:sz w:val="26"/>
          <w:szCs w:val="26"/>
          <w:rtl/>
          <w:lang w:eastAsia="fr-FR"/>
          <w:rPrChange w:id="3428" w:author="SRO">
            <w:rPr>
              <w:rFonts w:cs="Times New Roman"/>
              <w:sz w:val="26"/>
              <w:szCs w:val="26"/>
              <w:rtl/>
              <w:lang w:eastAsia="fr-FR"/>
            </w:rPr>
          </w:rPrChange>
        </w:rPr>
        <w:t xml:space="preserve"> </w:t>
      </w:r>
      <w:r w:rsidRPr="000F3EE9">
        <w:rPr>
          <w:rFonts w:cs="Times New Roman" w:hint="eastAsia"/>
          <w:sz w:val="26"/>
          <w:szCs w:val="26"/>
          <w:rtl/>
          <w:lang w:eastAsia="fr-FR"/>
          <w:rPrChange w:id="3429" w:author="SRO">
            <w:rPr>
              <w:rFonts w:cs="Times New Roman" w:hint="eastAsia"/>
              <w:sz w:val="26"/>
              <w:szCs w:val="26"/>
              <w:rtl/>
              <w:lang w:eastAsia="fr-FR"/>
            </w:rPr>
          </w:rPrChange>
        </w:rPr>
        <w:t>سعيدان</w:t>
      </w:r>
      <w:r w:rsidRPr="000F3EE9">
        <w:rPr>
          <w:rFonts w:cs="Times New Roman"/>
          <w:sz w:val="26"/>
          <w:szCs w:val="26"/>
          <w:rtl/>
          <w:lang w:eastAsia="fr-FR"/>
          <w:rPrChange w:id="3430" w:author="SRO">
            <w:rPr>
              <w:rFonts w:cs="Times New Roman"/>
              <w:sz w:val="26"/>
              <w:szCs w:val="26"/>
              <w:rtl/>
              <w:lang w:eastAsia="fr-FR"/>
            </w:rPr>
          </w:rPrChange>
        </w:rPr>
        <w:t xml:space="preserve"> </w:t>
      </w:r>
      <w:r w:rsidRPr="000F3EE9">
        <w:rPr>
          <w:rFonts w:cs="Times New Roman" w:hint="eastAsia"/>
          <w:sz w:val="26"/>
          <w:szCs w:val="26"/>
          <w:rtl/>
          <w:lang w:eastAsia="fr-FR"/>
          <w:rPrChange w:id="3431" w:author="SRO">
            <w:rPr>
              <w:rFonts w:cs="Times New Roman" w:hint="eastAsia"/>
              <w:sz w:val="26"/>
              <w:szCs w:val="26"/>
              <w:rtl/>
              <w:lang w:eastAsia="fr-FR"/>
            </w:rPr>
          </w:rPrChange>
        </w:rPr>
        <w:t>تدخله</w:t>
      </w:r>
      <w:r w:rsidRPr="000F3EE9">
        <w:rPr>
          <w:rFonts w:cs="Times New Roman"/>
          <w:sz w:val="26"/>
          <w:szCs w:val="26"/>
          <w:rtl/>
          <w:lang w:eastAsia="fr-FR"/>
          <w:rPrChange w:id="3432" w:author="SRO">
            <w:rPr>
              <w:rFonts w:cs="Times New Roman"/>
              <w:sz w:val="26"/>
              <w:szCs w:val="26"/>
              <w:rtl/>
              <w:lang w:eastAsia="fr-FR"/>
            </w:rPr>
          </w:rPrChange>
        </w:rPr>
        <w:t xml:space="preserve"> </w:t>
      </w:r>
      <w:r w:rsidRPr="000F3EE9">
        <w:rPr>
          <w:rFonts w:cs="Times New Roman" w:hint="eastAsia"/>
          <w:sz w:val="26"/>
          <w:szCs w:val="26"/>
          <w:rtl/>
          <w:lang w:eastAsia="fr-FR"/>
          <w:rPrChange w:id="3433" w:author="SRO">
            <w:rPr>
              <w:rFonts w:cs="Times New Roman" w:hint="eastAsia"/>
              <w:sz w:val="26"/>
              <w:szCs w:val="26"/>
              <w:rtl/>
              <w:lang w:eastAsia="fr-FR"/>
            </w:rPr>
          </w:rPrChange>
        </w:rPr>
        <w:t>على</w:t>
      </w:r>
      <w:r w:rsidRPr="000F3EE9">
        <w:rPr>
          <w:rFonts w:cs="Times New Roman"/>
          <w:sz w:val="26"/>
          <w:szCs w:val="26"/>
          <w:rtl/>
          <w:lang w:eastAsia="fr-FR"/>
          <w:rPrChange w:id="3434" w:author="SRO">
            <w:rPr>
              <w:rFonts w:cs="Times New Roman"/>
              <w:sz w:val="26"/>
              <w:szCs w:val="26"/>
              <w:rtl/>
              <w:lang w:eastAsia="fr-FR"/>
            </w:rPr>
          </w:rPrChange>
        </w:rPr>
        <w:t xml:space="preserve"> </w:t>
      </w:r>
      <w:r w:rsidRPr="000F3EE9">
        <w:rPr>
          <w:rFonts w:cs="Times New Roman" w:hint="eastAsia"/>
          <w:sz w:val="26"/>
          <w:szCs w:val="26"/>
          <w:rtl/>
          <w:lang w:eastAsia="fr-FR"/>
          <w:rPrChange w:id="3435" w:author="SRO">
            <w:rPr>
              <w:rFonts w:cs="Times New Roman" w:hint="eastAsia"/>
              <w:sz w:val="26"/>
              <w:szCs w:val="26"/>
              <w:rtl/>
              <w:lang w:eastAsia="fr-FR"/>
            </w:rPr>
          </w:rPrChange>
        </w:rPr>
        <w:t>الجوانب</w:t>
      </w:r>
      <w:r w:rsidRPr="000F3EE9">
        <w:rPr>
          <w:rFonts w:cs="Times New Roman"/>
          <w:sz w:val="26"/>
          <w:szCs w:val="26"/>
          <w:rtl/>
          <w:lang w:eastAsia="fr-FR"/>
          <w:rPrChange w:id="3436" w:author="SRO">
            <w:rPr>
              <w:rFonts w:cs="Times New Roman"/>
              <w:sz w:val="26"/>
              <w:szCs w:val="26"/>
              <w:rtl/>
              <w:lang w:eastAsia="fr-FR"/>
            </w:rPr>
          </w:rPrChange>
        </w:rPr>
        <w:t xml:space="preserve"> </w:t>
      </w:r>
      <w:r w:rsidRPr="000F3EE9">
        <w:rPr>
          <w:rFonts w:cs="Times New Roman" w:hint="eastAsia"/>
          <w:sz w:val="26"/>
          <w:szCs w:val="26"/>
          <w:rtl/>
          <w:lang w:eastAsia="fr-FR"/>
          <w:rPrChange w:id="3437" w:author="SRO">
            <w:rPr>
              <w:rFonts w:cs="Times New Roman" w:hint="eastAsia"/>
              <w:sz w:val="26"/>
              <w:szCs w:val="26"/>
              <w:rtl/>
              <w:lang w:eastAsia="fr-FR"/>
            </w:rPr>
          </w:rPrChange>
        </w:rPr>
        <w:t>المتعلقة</w:t>
      </w:r>
      <w:r w:rsidRPr="000F3EE9">
        <w:rPr>
          <w:rFonts w:cs="Times New Roman"/>
          <w:sz w:val="26"/>
          <w:szCs w:val="26"/>
          <w:rtl/>
          <w:lang w:eastAsia="fr-FR"/>
          <w:rPrChange w:id="3438" w:author="SRO">
            <w:rPr>
              <w:rFonts w:cs="Times New Roman"/>
              <w:sz w:val="26"/>
              <w:szCs w:val="26"/>
              <w:rtl/>
              <w:lang w:eastAsia="fr-FR"/>
            </w:rPr>
          </w:rPrChange>
        </w:rPr>
        <w:t xml:space="preserve"> </w:t>
      </w:r>
      <w:r w:rsidRPr="000F3EE9">
        <w:rPr>
          <w:rFonts w:cs="Times New Roman" w:hint="eastAsia"/>
          <w:sz w:val="26"/>
          <w:szCs w:val="26"/>
          <w:rtl/>
          <w:lang w:eastAsia="fr-FR"/>
          <w:rPrChange w:id="3439" w:author="SRO">
            <w:rPr>
              <w:rFonts w:cs="Times New Roman" w:hint="eastAsia"/>
              <w:sz w:val="26"/>
              <w:szCs w:val="26"/>
              <w:rtl/>
              <w:lang w:eastAsia="fr-FR"/>
            </w:rPr>
          </w:rPrChange>
        </w:rPr>
        <w:t>بأهمية</w:t>
      </w:r>
      <w:r w:rsidRPr="000F3EE9">
        <w:rPr>
          <w:rFonts w:cs="Times New Roman"/>
          <w:sz w:val="26"/>
          <w:szCs w:val="26"/>
          <w:rtl/>
          <w:lang w:eastAsia="fr-FR"/>
          <w:rPrChange w:id="3440" w:author="SRO">
            <w:rPr>
              <w:rFonts w:cs="Times New Roman"/>
              <w:sz w:val="26"/>
              <w:szCs w:val="26"/>
              <w:rtl/>
              <w:lang w:eastAsia="fr-FR"/>
            </w:rPr>
          </w:rPrChange>
        </w:rPr>
        <w:t xml:space="preserve"> </w:t>
      </w:r>
      <w:r w:rsidRPr="000F3EE9">
        <w:rPr>
          <w:rFonts w:cs="Times New Roman" w:hint="eastAsia"/>
          <w:sz w:val="26"/>
          <w:szCs w:val="26"/>
          <w:rtl/>
          <w:lang w:eastAsia="fr-FR"/>
          <w:rPrChange w:id="3441" w:author="SRO">
            <w:rPr>
              <w:rFonts w:cs="Times New Roman" w:hint="eastAsia"/>
              <w:sz w:val="26"/>
              <w:szCs w:val="26"/>
              <w:rtl/>
              <w:lang w:eastAsia="fr-FR"/>
            </w:rPr>
          </w:rPrChange>
        </w:rPr>
        <w:t>إنشاء</w:t>
      </w:r>
      <w:r w:rsidRPr="000F3EE9">
        <w:rPr>
          <w:rFonts w:cs="Times New Roman"/>
          <w:sz w:val="26"/>
          <w:szCs w:val="26"/>
          <w:rtl/>
          <w:lang w:eastAsia="fr-FR"/>
          <w:rPrChange w:id="3442" w:author="SRO">
            <w:rPr>
              <w:rFonts w:cs="Times New Roman"/>
              <w:sz w:val="26"/>
              <w:szCs w:val="26"/>
              <w:rtl/>
              <w:lang w:eastAsia="fr-FR"/>
            </w:rPr>
          </w:rPrChange>
        </w:rPr>
        <w:t xml:space="preserve"> </w:t>
      </w:r>
      <w:r w:rsidRPr="000F3EE9">
        <w:rPr>
          <w:rFonts w:cs="Times New Roman" w:hint="eastAsia"/>
          <w:sz w:val="26"/>
          <w:szCs w:val="26"/>
          <w:rtl/>
          <w:lang w:eastAsia="fr-FR"/>
          <w:rPrChange w:id="3443" w:author="SRO">
            <w:rPr>
              <w:rFonts w:cs="Times New Roman" w:hint="eastAsia"/>
              <w:sz w:val="26"/>
              <w:szCs w:val="26"/>
              <w:rtl/>
              <w:lang w:eastAsia="fr-FR"/>
            </w:rPr>
          </w:rPrChange>
        </w:rPr>
        <w:t>مؤسسات</w:t>
      </w:r>
      <w:r w:rsidRPr="000F3EE9">
        <w:rPr>
          <w:rFonts w:cs="Times New Roman"/>
          <w:sz w:val="26"/>
          <w:szCs w:val="26"/>
          <w:rtl/>
          <w:lang w:eastAsia="fr-FR"/>
          <w:rPrChange w:id="3444" w:author="SRO">
            <w:rPr>
              <w:rFonts w:cs="Times New Roman"/>
              <w:sz w:val="26"/>
              <w:szCs w:val="26"/>
              <w:rtl/>
              <w:lang w:eastAsia="fr-FR"/>
            </w:rPr>
          </w:rPrChange>
        </w:rPr>
        <w:t xml:space="preserve"> </w:t>
      </w:r>
      <w:r w:rsidRPr="000F3EE9">
        <w:rPr>
          <w:rFonts w:cs="Times New Roman" w:hint="eastAsia"/>
          <w:sz w:val="26"/>
          <w:szCs w:val="26"/>
          <w:rtl/>
          <w:lang w:eastAsia="fr-FR"/>
          <w:rPrChange w:id="3445" w:author="SRO">
            <w:rPr>
              <w:rFonts w:cs="Times New Roman" w:hint="eastAsia"/>
              <w:sz w:val="26"/>
              <w:szCs w:val="26"/>
              <w:rtl/>
              <w:lang w:eastAsia="fr-FR"/>
            </w:rPr>
          </w:rPrChange>
        </w:rPr>
        <w:t>لتقييم</w:t>
      </w:r>
      <w:r w:rsidRPr="000F3EE9">
        <w:rPr>
          <w:rFonts w:cs="Times New Roman"/>
          <w:sz w:val="26"/>
          <w:szCs w:val="26"/>
          <w:rtl/>
          <w:lang w:eastAsia="fr-FR"/>
          <w:rPrChange w:id="3446" w:author="SRO">
            <w:rPr>
              <w:rFonts w:cs="Times New Roman"/>
              <w:sz w:val="26"/>
              <w:szCs w:val="26"/>
              <w:rtl/>
              <w:lang w:eastAsia="fr-FR"/>
            </w:rPr>
          </w:rPrChange>
        </w:rPr>
        <w:t xml:space="preserve"> </w:t>
      </w:r>
      <w:r w:rsidRPr="000F3EE9">
        <w:rPr>
          <w:rFonts w:cs="Times New Roman" w:hint="eastAsia"/>
          <w:sz w:val="26"/>
          <w:szCs w:val="26"/>
          <w:rtl/>
          <w:lang w:eastAsia="fr-FR"/>
          <w:rPrChange w:id="3447" w:author="SRO">
            <w:rPr>
              <w:rFonts w:cs="Times New Roman" w:hint="eastAsia"/>
              <w:sz w:val="26"/>
              <w:szCs w:val="26"/>
              <w:rtl/>
              <w:lang w:eastAsia="fr-FR"/>
            </w:rPr>
          </w:rPrChange>
        </w:rPr>
        <w:t>المخاطر</w:t>
      </w:r>
      <w:r w:rsidRPr="000F3EE9">
        <w:rPr>
          <w:rFonts w:cs="Times New Roman"/>
          <w:sz w:val="26"/>
          <w:szCs w:val="26"/>
          <w:rtl/>
          <w:lang w:eastAsia="fr-FR"/>
          <w:rPrChange w:id="3448" w:author="SRO">
            <w:rPr>
              <w:rFonts w:cs="Times New Roman"/>
              <w:sz w:val="26"/>
              <w:szCs w:val="26"/>
              <w:rtl/>
              <w:lang w:eastAsia="fr-FR"/>
            </w:rPr>
          </w:rPrChange>
        </w:rPr>
        <w:t xml:space="preserve"> </w:t>
      </w:r>
      <w:r w:rsidRPr="000F3EE9">
        <w:rPr>
          <w:rFonts w:cs="Times New Roman" w:hint="eastAsia"/>
          <w:sz w:val="26"/>
          <w:szCs w:val="26"/>
          <w:rtl/>
          <w:lang w:eastAsia="fr-FR"/>
          <w:rPrChange w:id="3449" w:author="SRO">
            <w:rPr>
              <w:rFonts w:cs="Times New Roman" w:hint="eastAsia"/>
              <w:sz w:val="26"/>
              <w:szCs w:val="26"/>
              <w:rtl/>
              <w:lang w:eastAsia="fr-FR"/>
            </w:rPr>
          </w:rPrChange>
        </w:rPr>
        <w:t>الرئيسية</w:t>
      </w:r>
      <w:r w:rsidRPr="000F3EE9">
        <w:rPr>
          <w:rFonts w:cs="Times New Roman"/>
          <w:sz w:val="26"/>
          <w:szCs w:val="26"/>
          <w:rtl/>
          <w:lang w:eastAsia="fr-FR"/>
          <w:rPrChange w:id="3450" w:author="SRO">
            <w:rPr>
              <w:rFonts w:cs="Times New Roman"/>
              <w:sz w:val="26"/>
              <w:szCs w:val="26"/>
              <w:rtl/>
              <w:lang w:eastAsia="fr-FR"/>
            </w:rPr>
          </w:rPrChange>
        </w:rPr>
        <w:t xml:space="preserve"> </w:t>
      </w:r>
      <w:r w:rsidRPr="000F3EE9">
        <w:rPr>
          <w:rFonts w:cs="Times New Roman" w:hint="eastAsia"/>
          <w:sz w:val="26"/>
          <w:szCs w:val="26"/>
          <w:rtl/>
          <w:lang w:eastAsia="fr-FR"/>
          <w:rPrChange w:id="3451" w:author="SRO">
            <w:rPr>
              <w:rFonts w:cs="Times New Roman" w:hint="eastAsia"/>
              <w:sz w:val="26"/>
              <w:szCs w:val="26"/>
              <w:rtl/>
              <w:lang w:eastAsia="fr-FR"/>
            </w:rPr>
          </w:rPrChange>
        </w:rPr>
        <w:t>والمنتظمة</w:t>
      </w:r>
      <w:r w:rsidRPr="000F3EE9">
        <w:rPr>
          <w:rFonts w:cs="Times New Roman"/>
          <w:sz w:val="26"/>
          <w:szCs w:val="26"/>
          <w:rtl/>
          <w:lang w:eastAsia="fr-FR"/>
          <w:rPrChange w:id="3452" w:author="SRO">
            <w:rPr>
              <w:rFonts w:cs="Times New Roman"/>
              <w:sz w:val="26"/>
              <w:szCs w:val="26"/>
              <w:rtl/>
              <w:lang w:eastAsia="fr-FR"/>
            </w:rPr>
          </w:rPrChange>
        </w:rPr>
        <w:t xml:space="preserve"> </w:t>
      </w:r>
      <w:r w:rsidRPr="000F3EE9">
        <w:rPr>
          <w:rFonts w:cs="Times New Roman" w:hint="eastAsia"/>
          <w:sz w:val="26"/>
          <w:szCs w:val="26"/>
          <w:rtl/>
          <w:lang w:eastAsia="fr-FR"/>
          <w:rPrChange w:id="3453" w:author="SRO">
            <w:rPr>
              <w:rFonts w:cs="Times New Roman" w:hint="eastAsia"/>
              <w:sz w:val="26"/>
              <w:szCs w:val="26"/>
              <w:rtl/>
              <w:lang w:eastAsia="fr-FR"/>
            </w:rPr>
          </w:rPrChange>
        </w:rPr>
        <w:t>على</w:t>
      </w:r>
      <w:r w:rsidRPr="000F3EE9">
        <w:rPr>
          <w:rFonts w:cs="Times New Roman"/>
          <w:sz w:val="26"/>
          <w:szCs w:val="26"/>
          <w:rtl/>
          <w:lang w:eastAsia="fr-FR"/>
          <w:rPrChange w:id="3454" w:author="SRO">
            <w:rPr>
              <w:rFonts w:cs="Times New Roman"/>
              <w:sz w:val="26"/>
              <w:szCs w:val="26"/>
              <w:rtl/>
              <w:lang w:eastAsia="fr-FR"/>
            </w:rPr>
          </w:rPrChange>
        </w:rPr>
        <w:t xml:space="preserve"> </w:t>
      </w:r>
      <w:r w:rsidRPr="000F3EE9">
        <w:rPr>
          <w:rFonts w:cs="Times New Roman" w:hint="eastAsia"/>
          <w:sz w:val="26"/>
          <w:szCs w:val="26"/>
          <w:rtl/>
          <w:lang w:eastAsia="fr-FR"/>
          <w:rPrChange w:id="3455" w:author="SRO">
            <w:rPr>
              <w:rFonts w:cs="Times New Roman" w:hint="eastAsia"/>
              <w:sz w:val="26"/>
              <w:szCs w:val="26"/>
              <w:rtl/>
              <w:lang w:eastAsia="fr-FR"/>
            </w:rPr>
          </w:rPrChange>
        </w:rPr>
        <w:t>الصعيد</w:t>
      </w:r>
      <w:r w:rsidRPr="000F3EE9">
        <w:rPr>
          <w:rFonts w:cs="Times New Roman"/>
          <w:sz w:val="26"/>
          <w:szCs w:val="26"/>
          <w:rtl/>
          <w:lang w:eastAsia="fr-FR"/>
          <w:rPrChange w:id="3456" w:author="SRO">
            <w:rPr>
              <w:rFonts w:cs="Times New Roman"/>
              <w:sz w:val="26"/>
              <w:szCs w:val="26"/>
              <w:rtl/>
              <w:lang w:eastAsia="fr-FR"/>
            </w:rPr>
          </w:rPrChange>
        </w:rPr>
        <w:t xml:space="preserve"> </w:t>
      </w:r>
      <w:r w:rsidRPr="000F3EE9">
        <w:rPr>
          <w:rFonts w:cs="Times New Roman" w:hint="eastAsia"/>
          <w:sz w:val="26"/>
          <w:szCs w:val="26"/>
          <w:rtl/>
          <w:lang w:eastAsia="fr-FR"/>
          <w:rPrChange w:id="3457" w:author="SRO">
            <w:rPr>
              <w:rFonts w:cs="Times New Roman" w:hint="eastAsia"/>
              <w:sz w:val="26"/>
              <w:szCs w:val="26"/>
              <w:rtl/>
              <w:lang w:eastAsia="fr-FR"/>
            </w:rPr>
          </w:rPrChange>
        </w:rPr>
        <w:t>الإقليمي</w:t>
      </w:r>
      <w:r w:rsidRPr="000F3EE9">
        <w:rPr>
          <w:rFonts w:cs="Times New Roman"/>
          <w:sz w:val="26"/>
          <w:szCs w:val="26"/>
          <w:rtl/>
          <w:lang w:eastAsia="fr-FR"/>
          <w:rPrChange w:id="3458" w:author="SRO">
            <w:rPr>
              <w:rFonts w:cs="Times New Roman"/>
              <w:sz w:val="26"/>
              <w:szCs w:val="26"/>
              <w:rtl/>
              <w:lang w:eastAsia="fr-FR"/>
            </w:rPr>
          </w:rPrChange>
        </w:rPr>
        <w:t xml:space="preserve"> </w:t>
      </w:r>
      <w:r w:rsidRPr="000F3EE9">
        <w:rPr>
          <w:rFonts w:cs="Times New Roman" w:hint="eastAsia"/>
          <w:sz w:val="26"/>
          <w:szCs w:val="26"/>
          <w:rtl/>
          <w:lang w:eastAsia="fr-FR"/>
          <w:rPrChange w:id="3459" w:author="SRO">
            <w:rPr>
              <w:rFonts w:cs="Times New Roman" w:hint="eastAsia"/>
              <w:sz w:val="26"/>
              <w:szCs w:val="26"/>
              <w:rtl/>
              <w:lang w:eastAsia="fr-FR"/>
            </w:rPr>
          </w:rPrChange>
        </w:rPr>
        <w:t>والوقاية</w:t>
      </w:r>
      <w:r w:rsidRPr="000F3EE9">
        <w:rPr>
          <w:rFonts w:cs="Times New Roman"/>
          <w:sz w:val="26"/>
          <w:szCs w:val="26"/>
          <w:rtl/>
          <w:lang w:eastAsia="fr-FR"/>
          <w:rPrChange w:id="3460" w:author="SRO">
            <w:rPr>
              <w:rFonts w:cs="Times New Roman"/>
              <w:sz w:val="26"/>
              <w:szCs w:val="26"/>
              <w:rtl/>
              <w:lang w:eastAsia="fr-FR"/>
            </w:rPr>
          </w:rPrChange>
        </w:rPr>
        <w:t xml:space="preserve"> </w:t>
      </w:r>
      <w:r w:rsidRPr="000F3EE9">
        <w:rPr>
          <w:rFonts w:cs="Times New Roman" w:hint="eastAsia"/>
          <w:sz w:val="26"/>
          <w:szCs w:val="26"/>
          <w:rtl/>
          <w:lang w:eastAsia="fr-FR"/>
          <w:rPrChange w:id="3461" w:author="SRO">
            <w:rPr>
              <w:rFonts w:cs="Times New Roman" w:hint="eastAsia"/>
              <w:sz w:val="26"/>
              <w:szCs w:val="26"/>
              <w:rtl/>
              <w:lang w:eastAsia="fr-FR"/>
            </w:rPr>
          </w:rPrChange>
        </w:rPr>
        <w:t>منها،</w:t>
      </w:r>
      <w:r w:rsidRPr="000F3EE9">
        <w:rPr>
          <w:rFonts w:cs="Times New Roman"/>
          <w:sz w:val="26"/>
          <w:szCs w:val="26"/>
          <w:rtl/>
          <w:lang w:eastAsia="fr-FR"/>
          <w:rPrChange w:id="3462" w:author="SRO">
            <w:rPr>
              <w:rFonts w:cs="Times New Roman"/>
              <w:sz w:val="26"/>
              <w:szCs w:val="26"/>
              <w:rtl/>
              <w:lang w:eastAsia="fr-FR"/>
            </w:rPr>
          </w:rPrChange>
        </w:rPr>
        <w:t xml:space="preserve"> </w:t>
      </w:r>
      <w:r w:rsidRPr="000F3EE9">
        <w:rPr>
          <w:rFonts w:cs="Times New Roman" w:hint="eastAsia"/>
          <w:sz w:val="26"/>
          <w:szCs w:val="26"/>
          <w:rtl/>
          <w:lang w:eastAsia="fr-FR"/>
          <w:rPrChange w:id="3463" w:author="SRO">
            <w:rPr>
              <w:rFonts w:cs="Times New Roman" w:hint="eastAsia"/>
              <w:sz w:val="26"/>
              <w:szCs w:val="26"/>
              <w:rtl/>
              <w:lang w:eastAsia="fr-FR"/>
            </w:rPr>
          </w:rPrChange>
        </w:rPr>
        <w:t>وتعزيز</w:t>
      </w:r>
      <w:r w:rsidRPr="000F3EE9">
        <w:rPr>
          <w:rFonts w:cs="Times New Roman"/>
          <w:sz w:val="26"/>
          <w:szCs w:val="26"/>
          <w:rtl/>
          <w:lang w:eastAsia="fr-FR"/>
          <w:rPrChange w:id="3464" w:author="SRO">
            <w:rPr>
              <w:rFonts w:cs="Times New Roman"/>
              <w:sz w:val="26"/>
              <w:szCs w:val="26"/>
              <w:rtl/>
              <w:lang w:eastAsia="fr-FR"/>
            </w:rPr>
          </w:rPrChange>
        </w:rPr>
        <w:t xml:space="preserve"> </w:t>
      </w:r>
      <w:r w:rsidRPr="000F3EE9">
        <w:rPr>
          <w:rFonts w:cs="Times New Roman" w:hint="eastAsia"/>
          <w:sz w:val="26"/>
          <w:szCs w:val="26"/>
          <w:rtl/>
          <w:lang w:eastAsia="fr-FR"/>
          <w:rPrChange w:id="3465" w:author="SRO">
            <w:rPr>
              <w:rFonts w:cs="Times New Roman" w:hint="eastAsia"/>
              <w:sz w:val="26"/>
              <w:szCs w:val="26"/>
              <w:rtl/>
              <w:lang w:eastAsia="fr-FR"/>
            </w:rPr>
          </w:rPrChange>
        </w:rPr>
        <w:t>البنك</w:t>
      </w:r>
      <w:r w:rsidRPr="000F3EE9">
        <w:rPr>
          <w:rFonts w:cs="Times New Roman"/>
          <w:sz w:val="26"/>
          <w:szCs w:val="26"/>
          <w:rtl/>
          <w:lang w:eastAsia="fr-FR"/>
          <w:rPrChange w:id="3466" w:author="SRO">
            <w:rPr>
              <w:rFonts w:cs="Times New Roman"/>
              <w:sz w:val="26"/>
              <w:szCs w:val="26"/>
              <w:rtl/>
              <w:lang w:eastAsia="fr-FR"/>
            </w:rPr>
          </w:rPrChange>
        </w:rPr>
        <w:t xml:space="preserve"> </w:t>
      </w:r>
      <w:r w:rsidRPr="000F3EE9">
        <w:rPr>
          <w:rFonts w:cs="Times New Roman" w:hint="eastAsia"/>
          <w:sz w:val="26"/>
          <w:szCs w:val="26"/>
          <w:rtl/>
          <w:lang w:eastAsia="fr-FR"/>
          <w:rPrChange w:id="3467" w:author="SRO">
            <w:rPr>
              <w:rFonts w:cs="Times New Roman" w:hint="eastAsia"/>
              <w:sz w:val="26"/>
              <w:szCs w:val="26"/>
              <w:rtl/>
              <w:lang w:eastAsia="fr-FR"/>
            </w:rPr>
          </w:rPrChange>
        </w:rPr>
        <w:t>المغاربي</w:t>
      </w:r>
      <w:r w:rsidRPr="000F3EE9">
        <w:rPr>
          <w:rFonts w:cs="Times New Roman"/>
          <w:sz w:val="26"/>
          <w:szCs w:val="26"/>
          <w:rtl/>
          <w:lang w:eastAsia="fr-FR"/>
          <w:rPrChange w:id="3468" w:author="SRO">
            <w:rPr>
              <w:rFonts w:cs="Times New Roman"/>
              <w:sz w:val="26"/>
              <w:szCs w:val="26"/>
              <w:rtl/>
              <w:lang w:eastAsia="fr-FR"/>
            </w:rPr>
          </w:rPrChange>
        </w:rPr>
        <w:t xml:space="preserve">  </w:t>
      </w:r>
      <w:r w:rsidRPr="000F3EE9">
        <w:rPr>
          <w:rFonts w:cs="Times New Roman" w:hint="eastAsia"/>
          <w:sz w:val="26"/>
          <w:szCs w:val="26"/>
          <w:rtl/>
          <w:lang w:eastAsia="fr-FR"/>
          <w:rPrChange w:id="3469" w:author="SRO">
            <w:rPr>
              <w:rFonts w:cs="Times New Roman" w:hint="eastAsia"/>
              <w:sz w:val="26"/>
              <w:szCs w:val="26"/>
              <w:rtl/>
              <w:lang w:eastAsia="fr-FR"/>
            </w:rPr>
          </w:rPrChange>
        </w:rPr>
        <w:t>للاستثمار</w:t>
      </w:r>
      <w:r w:rsidRPr="000F3EE9">
        <w:rPr>
          <w:rFonts w:cs="Times New Roman"/>
          <w:sz w:val="26"/>
          <w:szCs w:val="26"/>
          <w:rtl/>
          <w:lang w:eastAsia="fr-FR"/>
          <w:rPrChange w:id="3470" w:author="SRO">
            <w:rPr>
              <w:rFonts w:cs="Times New Roman"/>
              <w:sz w:val="26"/>
              <w:szCs w:val="26"/>
              <w:rtl/>
              <w:lang w:eastAsia="fr-FR"/>
            </w:rPr>
          </w:rPrChange>
        </w:rPr>
        <w:t xml:space="preserve"> </w:t>
      </w:r>
      <w:r w:rsidRPr="000F3EE9">
        <w:rPr>
          <w:rFonts w:cs="Times New Roman" w:hint="eastAsia"/>
          <w:sz w:val="26"/>
          <w:szCs w:val="26"/>
          <w:rtl/>
          <w:lang w:eastAsia="fr-FR"/>
          <w:rPrChange w:id="3471" w:author="SRO">
            <w:rPr>
              <w:rFonts w:cs="Times New Roman" w:hint="eastAsia"/>
              <w:sz w:val="26"/>
              <w:szCs w:val="26"/>
              <w:rtl/>
              <w:lang w:eastAsia="fr-FR"/>
            </w:rPr>
          </w:rPrChange>
        </w:rPr>
        <w:t>والتجارة</w:t>
      </w:r>
      <w:r w:rsidRPr="000F3EE9">
        <w:rPr>
          <w:rFonts w:cs="Times New Roman"/>
          <w:sz w:val="26"/>
          <w:szCs w:val="26"/>
          <w:rtl/>
          <w:lang w:eastAsia="fr-FR"/>
          <w:rPrChange w:id="3472" w:author="SRO">
            <w:rPr>
              <w:rFonts w:cs="Times New Roman"/>
              <w:sz w:val="26"/>
              <w:szCs w:val="26"/>
              <w:rtl/>
              <w:lang w:eastAsia="fr-FR"/>
            </w:rPr>
          </w:rPrChange>
        </w:rPr>
        <w:t xml:space="preserve"> </w:t>
      </w:r>
      <w:r w:rsidRPr="000F3EE9">
        <w:rPr>
          <w:rFonts w:cs="Times New Roman" w:hint="eastAsia"/>
          <w:sz w:val="26"/>
          <w:szCs w:val="26"/>
          <w:rtl/>
          <w:lang w:eastAsia="fr-FR"/>
          <w:rPrChange w:id="3473" w:author="SRO">
            <w:rPr>
              <w:rFonts w:cs="Times New Roman" w:hint="eastAsia"/>
              <w:sz w:val="26"/>
              <w:szCs w:val="26"/>
              <w:rtl/>
              <w:lang w:eastAsia="fr-FR"/>
            </w:rPr>
          </w:rPrChange>
        </w:rPr>
        <w:t>الخارجية</w:t>
      </w:r>
      <w:r w:rsidRPr="000F3EE9">
        <w:rPr>
          <w:rFonts w:cs="Times New Roman"/>
          <w:sz w:val="26"/>
          <w:szCs w:val="26"/>
          <w:rtl/>
          <w:lang w:eastAsia="fr-FR"/>
          <w:rPrChange w:id="3474" w:author="SRO">
            <w:rPr>
              <w:rFonts w:cs="Times New Roman"/>
              <w:sz w:val="26"/>
              <w:szCs w:val="26"/>
              <w:rtl/>
              <w:lang w:eastAsia="fr-FR"/>
            </w:rPr>
          </w:rPrChange>
        </w:rPr>
        <w:t xml:space="preserve"> </w:t>
      </w:r>
      <w:r w:rsidRPr="000F3EE9">
        <w:rPr>
          <w:rFonts w:cs="Times New Roman" w:hint="eastAsia"/>
          <w:sz w:val="26"/>
          <w:szCs w:val="26"/>
          <w:rtl/>
          <w:lang w:eastAsia="fr-FR"/>
          <w:rPrChange w:id="3475" w:author="SRO">
            <w:rPr>
              <w:rFonts w:cs="Times New Roman" w:hint="eastAsia"/>
              <w:sz w:val="26"/>
              <w:szCs w:val="26"/>
              <w:rtl/>
              <w:lang w:eastAsia="fr-FR"/>
            </w:rPr>
          </w:rPrChange>
        </w:rPr>
        <w:t>على</w:t>
      </w:r>
      <w:r w:rsidRPr="000F3EE9">
        <w:rPr>
          <w:rFonts w:cs="Times New Roman"/>
          <w:sz w:val="26"/>
          <w:szCs w:val="26"/>
          <w:rtl/>
          <w:lang w:eastAsia="fr-FR"/>
          <w:rPrChange w:id="3476" w:author="SRO">
            <w:rPr>
              <w:rFonts w:cs="Times New Roman"/>
              <w:sz w:val="26"/>
              <w:szCs w:val="26"/>
              <w:rtl/>
              <w:lang w:eastAsia="fr-FR"/>
            </w:rPr>
          </w:rPrChange>
        </w:rPr>
        <w:t xml:space="preserve"> </w:t>
      </w:r>
      <w:r w:rsidRPr="000F3EE9">
        <w:rPr>
          <w:rFonts w:cs="Times New Roman" w:hint="eastAsia"/>
          <w:sz w:val="26"/>
          <w:szCs w:val="26"/>
          <w:rtl/>
          <w:lang w:eastAsia="fr-FR"/>
          <w:rPrChange w:id="3477" w:author="SRO">
            <w:rPr>
              <w:rFonts w:cs="Times New Roman" w:hint="eastAsia"/>
              <w:sz w:val="26"/>
              <w:szCs w:val="26"/>
              <w:rtl/>
              <w:lang w:eastAsia="fr-FR"/>
            </w:rPr>
          </w:rPrChange>
        </w:rPr>
        <w:t>المستوى</w:t>
      </w:r>
      <w:r w:rsidRPr="000F3EE9">
        <w:rPr>
          <w:rFonts w:cs="Times New Roman"/>
          <w:sz w:val="26"/>
          <w:szCs w:val="26"/>
          <w:rtl/>
          <w:lang w:eastAsia="fr-FR"/>
          <w:rPrChange w:id="3478" w:author="SRO">
            <w:rPr>
              <w:rFonts w:cs="Times New Roman"/>
              <w:sz w:val="26"/>
              <w:szCs w:val="26"/>
              <w:rtl/>
              <w:lang w:eastAsia="fr-FR"/>
            </w:rPr>
          </w:rPrChange>
        </w:rPr>
        <w:t xml:space="preserve"> </w:t>
      </w:r>
      <w:r w:rsidRPr="000F3EE9">
        <w:rPr>
          <w:rFonts w:cs="Times New Roman" w:hint="eastAsia"/>
          <w:sz w:val="26"/>
          <w:szCs w:val="26"/>
          <w:rtl/>
          <w:lang w:eastAsia="fr-FR"/>
          <w:rPrChange w:id="3479" w:author="SRO">
            <w:rPr>
              <w:rFonts w:cs="Times New Roman" w:hint="eastAsia"/>
              <w:sz w:val="26"/>
              <w:szCs w:val="26"/>
              <w:rtl/>
              <w:lang w:eastAsia="fr-FR"/>
            </w:rPr>
          </w:rPrChange>
        </w:rPr>
        <w:t>التقني</w:t>
      </w:r>
      <w:r w:rsidRPr="000F3EE9">
        <w:rPr>
          <w:rFonts w:cs="Times New Roman"/>
          <w:sz w:val="26"/>
          <w:szCs w:val="26"/>
          <w:rtl/>
          <w:lang w:eastAsia="fr-FR"/>
          <w:rPrChange w:id="3480" w:author="SRO">
            <w:rPr>
              <w:rFonts w:cs="Times New Roman"/>
              <w:sz w:val="26"/>
              <w:szCs w:val="26"/>
              <w:rtl/>
              <w:lang w:eastAsia="fr-FR"/>
            </w:rPr>
          </w:rPrChange>
        </w:rPr>
        <w:t xml:space="preserve"> </w:t>
      </w:r>
      <w:r w:rsidRPr="000F3EE9">
        <w:rPr>
          <w:rFonts w:cs="Times New Roman" w:hint="eastAsia"/>
          <w:sz w:val="26"/>
          <w:szCs w:val="26"/>
          <w:rtl/>
          <w:lang w:eastAsia="fr-FR"/>
          <w:rPrChange w:id="3481" w:author="SRO">
            <w:rPr>
              <w:rFonts w:cs="Times New Roman" w:hint="eastAsia"/>
              <w:sz w:val="26"/>
              <w:szCs w:val="26"/>
              <w:rtl/>
              <w:lang w:eastAsia="fr-FR"/>
            </w:rPr>
          </w:rPrChange>
        </w:rPr>
        <w:t>لجعله</w:t>
      </w:r>
      <w:r w:rsidRPr="000F3EE9">
        <w:rPr>
          <w:rFonts w:cs="Times New Roman"/>
          <w:sz w:val="26"/>
          <w:szCs w:val="26"/>
          <w:rtl/>
          <w:lang w:eastAsia="fr-FR"/>
          <w:rPrChange w:id="3482" w:author="SRO">
            <w:rPr>
              <w:rFonts w:cs="Times New Roman"/>
              <w:sz w:val="26"/>
              <w:szCs w:val="26"/>
              <w:rtl/>
              <w:lang w:eastAsia="fr-FR"/>
            </w:rPr>
          </w:rPrChange>
        </w:rPr>
        <w:t xml:space="preserve"> </w:t>
      </w:r>
      <w:r w:rsidRPr="000F3EE9">
        <w:rPr>
          <w:rFonts w:cs="Times New Roman" w:hint="eastAsia"/>
          <w:sz w:val="26"/>
          <w:szCs w:val="26"/>
          <w:rtl/>
          <w:lang w:eastAsia="fr-FR"/>
          <w:rPrChange w:id="3483" w:author="SRO">
            <w:rPr>
              <w:rFonts w:cs="Times New Roman" w:hint="eastAsia"/>
              <w:sz w:val="26"/>
              <w:szCs w:val="26"/>
              <w:rtl/>
              <w:lang w:eastAsia="fr-FR"/>
            </w:rPr>
          </w:rPrChange>
        </w:rPr>
        <w:t>أداة</w:t>
      </w:r>
      <w:r w:rsidRPr="000F3EE9">
        <w:rPr>
          <w:rFonts w:cs="Times New Roman"/>
          <w:sz w:val="26"/>
          <w:szCs w:val="26"/>
          <w:rtl/>
          <w:lang w:eastAsia="fr-FR"/>
          <w:rPrChange w:id="3484" w:author="SRO">
            <w:rPr>
              <w:rFonts w:cs="Times New Roman"/>
              <w:sz w:val="26"/>
              <w:szCs w:val="26"/>
              <w:rtl/>
              <w:lang w:eastAsia="fr-FR"/>
            </w:rPr>
          </w:rPrChange>
        </w:rPr>
        <w:t xml:space="preserve"> </w:t>
      </w:r>
      <w:r w:rsidRPr="000F3EE9">
        <w:rPr>
          <w:rFonts w:cs="Times New Roman" w:hint="eastAsia"/>
          <w:sz w:val="26"/>
          <w:szCs w:val="26"/>
          <w:rtl/>
          <w:lang w:eastAsia="fr-FR"/>
          <w:rPrChange w:id="3485" w:author="SRO">
            <w:rPr>
              <w:rFonts w:cs="Times New Roman" w:hint="eastAsia"/>
              <w:sz w:val="26"/>
              <w:szCs w:val="26"/>
              <w:rtl/>
              <w:lang w:eastAsia="fr-FR"/>
            </w:rPr>
          </w:rPrChange>
        </w:rPr>
        <w:t>حقيقية</w:t>
      </w:r>
      <w:r w:rsidRPr="000F3EE9">
        <w:rPr>
          <w:rFonts w:cs="Times New Roman"/>
          <w:sz w:val="26"/>
          <w:szCs w:val="26"/>
          <w:rtl/>
          <w:lang w:eastAsia="fr-FR"/>
          <w:rPrChange w:id="3486" w:author="SRO">
            <w:rPr>
              <w:rFonts w:cs="Times New Roman"/>
              <w:sz w:val="26"/>
              <w:szCs w:val="26"/>
              <w:rtl/>
              <w:lang w:eastAsia="fr-FR"/>
            </w:rPr>
          </w:rPrChange>
        </w:rPr>
        <w:t xml:space="preserve"> </w:t>
      </w:r>
      <w:r w:rsidRPr="000F3EE9">
        <w:rPr>
          <w:rFonts w:cs="Times New Roman" w:hint="eastAsia"/>
          <w:sz w:val="26"/>
          <w:szCs w:val="26"/>
          <w:rtl/>
          <w:lang w:eastAsia="fr-FR"/>
          <w:rPrChange w:id="3487" w:author="SRO">
            <w:rPr>
              <w:rFonts w:cs="Times New Roman" w:hint="eastAsia"/>
              <w:sz w:val="26"/>
              <w:szCs w:val="26"/>
              <w:rtl/>
              <w:lang w:eastAsia="fr-FR"/>
            </w:rPr>
          </w:rPrChange>
        </w:rPr>
        <w:t>للتنمية</w:t>
      </w:r>
      <w:r w:rsidRPr="000F3EE9">
        <w:rPr>
          <w:rFonts w:cs="Times New Roman"/>
          <w:sz w:val="26"/>
          <w:szCs w:val="26"/>
          <w:rtl/>
          <w:lang w:eastAsia="fr-FR"/>
          <w:rPrChange w:id="3488" w:author="SRO">
            <w:rPr>
              <w:rFonts w:cs="Times New Roman"/>
              <w:sz w:val="26"/>
              <w:szCs w:val="26"/>
              <w:rtl/>
              <w:lang w:eastAsia="fr-FR"/>
            </w:rPr>
          </w:rPrChange>
        </w:rPr>
        <w:t xml:space="preserve"> </w:t>
      </w:r>
      <w:r w:rsidRPr="000F3EE9">
        <w:rPr>
          <w:rFonts w:cs="Times New Roman" w:hint="eastAsia"/>
          <w:sz w:val="26"/>
          <w:szCs w:val="26"/>
          <w:rtl/>
          <w:lang w:eastAsia="fr-FR"/>
          <w:rPrChange w:id="3489" w:author="SRO">
            <w:rPr>
              <w:rFonts w:cs="Times New Roman" w:hint="eastAsia"/>
              <w:sz w:val="26"/>
              <w:szCs w:val="26"/>
              <w:rtl/>
              <w:lang w:eastAsia="fr-FR"/>
            </w:rPr>
          </w:rPrChange>
        </w:rPr>
        <w:t>الاقتصادية</w:t>
      </w:r>
      <w:r w:rsidRPr="000F3EE9">
        <w:rPr>
          <w:rFonts w:cs="Times New Roman"/>
          <w:sz w:val="26"/>
          <w:szCs w:val="26"/>
          <w:rtl/>
          <w:lang w:eastAsia="fr-FR"/>
          <w:rPrChange w:id="3490" w:author="SRO">
            <w:rPr>
              <w:rFonts w:cs="Times New Roman"/>
              <w:sz w:val="26"/>
              <w:szCs w:val="26"/>
              <w:rtl/>
              <w:lang w:eastAsia="fr-FR"/>
            </w:rPr>
          </w:rPrChange>
        </w:rPr>
        <w:t xml:space="preserve"> </w:t>
      </w:r>
      <w:r w:rsidRPr="000F3EE9">
        <w:rPr>
          <w:rFonts w:cs="Times New Roman" w:hint="eastAsia"/>
          <w:sz w:val="26"/>
          <w:szCs w:val="26"/>
          <w:rtl/>
          <w:lang w:eastAsia="fr-FR"/>
          <w:rPrChange w:id="3491" w:author="SRO">
            <w:rPr>
              <w:rFonts w:cs="Times New Roman" w:hint="eastAsia"/>
              <w:sz w:val="26"/>
              <w:szCs w:val="26"/>
              <w:rtl/>
              <w:lang w:eastAsia="fr-FR"/>
            </w:rPr>
          </w:rPrChange>
        </w:rPr>
        <w:t>للمقاولات</w:t>
      </w:r>
      <w:r w:rsidRPr="000F3EE9">
        <w:rPr>
          <w:rFonts w:cs="Times New Roman"/>
          <w:sz w:val="26"/>
          <w:szCs w:val="26"/>
          <w:rtl/>
          <w:lang w:eastAsia="fr-FR"/>
          <w:rPrChange w:id="3492" w:author="SRO">
            <w:rPr>
              <w:rFonts w:cs="Times New Roman"/>
              <w:sz w:val="26"/>
              <w:szCs w:val="26"/>
              <w:rtl/>
              <w:lang w:eastAsia="fr-FR"/>
            </w:rPr>
          </w:rPrChange>
        </w:rPr>
        <w:t xml:space="preserve"> </w:t>
      </w:r>
      <w:r w:rsidRPr="000F3EE9">
        <w:rPr>
          <w:rFonts w:cs="Times New Roman" w:hint="eastAsia"/>
          <w:sz w:val="26"/>
          <w:szCs w:val="26"/>
          <w:rtl/>
          <w:lang w:eastAsia="fr-FR"/>
          <w:rPrChange w:id="3493" w:author="SRO">
            <w:rPr>
              <w:rFonts w:cs="Times New Roman" w:hint="eastAsia"/>
              <w:sz w:val="26"/>
              <w:szCs w:val="26"/>
              <w:rtl/>
              <w:lang w:eastAsia="fr-FR"/>
            </w:rPr>
          </w:rPrChange>
        </w:rPr>
        <w:t>الصغيرة</w:t>
      </w:r>
      <w:r w:rsidRPr="000F3EE9">
        <w:rPr>
          <w:rFonts w:cs="Times New Roman"/>
          <w:sz w:val="26"/>
          <w:szCs w:val="26"/>
          <w:rtl/>
          <w:lang w:eastAsia="fr-FR"/>
          <w:rPrChange w:id="3494" w:author="SRO">
            <w:rPr>
              <w:rFonts w:cs="Times New Roman"/>
              <w:sz w:val="26"/>
              <w:szCs w:val="26"/>
              <w:rtl/>
              <w:lang w:eastAsia="fr-FR"/>
            </w:rPr>
          </w:rPrChange>
        </w:rPr>
        <w:t xml:space="preserve"> </w:t>
      </w:r>
      <w:r w:rsidRPr="000F3EE9">
        <w:rPr>
          <w:rFonts w:cs="Times New Roman" w:hint="eastAsia"/>
          <w:sz w:val="26"/>
          <w:szCs w:val="26"/>
          <w:rtl/>
          <w:lang w:eastAsia="fr-FR"/>
          <w:rPrChange w:id="3495" w:author="SRO">
            <w:rPr>
              <w:rFonts w:cs="Times New Roman" w:hint="eastAsia"/>
              <w:sz w:val="26"/>
              <w:szCs w:val="26"/>
              <w:rtl/>
              <w:lang w:eastAsia="fr-FR"/>
            </w:rPr>
          </w:rPrChange>
        </w:rPr>
        <w:t>والمتوسطة</w:t>
      </w:r>
      <w:r w:rsidRPr="000F3EE9">
        <w:rPr>
          <w:rFonts w:cs="Times New Roman"/>
          <w:sz w:val="26"/>
          <w:szCs w:val="26"/>
          <w:rtl/>
          <w:lang w:eastAsia="fr-FR"/>
          <w:rPrChange w:id="3496" w:author="SRO">
            <w:rPr>
              <w:rFonts w:cs="Times New Roman"/>
              <w:sz w:val="26"/>
              <w:szCs w:val="26"/>
              <w:rtl/>
              <w:lang w:eastAsia="fr-FR"/>
            </w:rPr>
          </w:rPrChange>
        </w:rPr>
        <w:t xml:space="preserve"> </w:t>
      </w:r>
      <w:r w:rsidRPr="000F3EE9">
        <w:rPr>
          <w:rFonts w:cs="Times New Roman" w:hint="eastAsia"/>
          <w:sz w:val="26"/>
          <w:szCs w:val="26"/>
          <w:rtl/>
          <w:lang w:eastAsia="fr-FR"/>
          <w:rPrChange w:id="3497" w:author="SRO">
            <w:rPr>
              <w:rFonts w:cs="Times New Roman" w:hint="eastAsia"/>
              <w:sz w:val="26"/>
              <w:szCs w:val="26"/>
              <w:rtl/>
              <w:lang w:eastAsia="fr-FR"/>
            </w:rPr>
          </w:rPrChange>
        </w:rPr>
        <w:t>المغاربية،</w:t>
      </w:r>
      <w:r w:rsidRPr="000F3EE9">
        <w:rPr>
          <w:rFonts w:cs="Times New Roman"/>
          <w:sz w:val="26"/>
          <w:szCs w:val="26"/>
          <w:rtl/>
          <w:lang w:eastAsia="fr-FR"/>
          <w:rPrChange w:id="3498" w:author="SRO">
            <w:rPr>
              <w:rFonts w:cs="Times New Roman"/>
              <w:sz w:val="26"/>
              <w:szCs w:val="26"/>
              <w:rtl/>
              <w:lang w:eastAsia="fr-FR"/>
            </w:rPr>
          </w:rPrChange>
        </w:rPr>
        <w:t xml:space="preserve"> </w:t>
      </w:r>
      <w:r w:rsidRPr="000F3EE9">
        <w:rPr>
          <w:rFonts w:cs="Times New Roman" w:hint="eastAsia"/>
          <w:sz w:val="26"/>
          <w:szCs w:val="26"/>
          <w:rtl/>
          <w:lang w:eastAsia="fr-FR"/>
          <w:rPrChange w:id="3499" w:author="SRO">
            <w:rPr>
              <w:rFonts w:cs="Times New Roman" w:hint="eastAsia"/>
              <w:sz w:val="26"/>
              <w:szCs w:val="26"/>
              <w:rtl/>
              <w:lang w:eastAsia="fr-FR"/>
            </w:rPr>
          </w:rPrChange>
        </w:rPr>
        <w:t>والخصائص</w:t>
      </w:r>
      <w:r w:rsidRPr="000F3EE9">
        <w:rPr>
          <w:rFonts w:cs="Times New Roman"/>
          <w:sz w:val="26"/>
          <w:szCs w:val="26"/>
          <w:rtl/>
          <w:lang w:eastAsia="fr-FR"/>
          <w:rPrChange w:id="3500" w:author="SRO">
            <w:rPr>
              <w:rFonts w:cs="Times New Roman"/>
              <w:sz w:val="26"/>
              <w:szCs w:val="26"/>
              <w:rtl/>
              <w:lang w:eastAsia="fr-FR"/>
            </w:rPr>
          </w:rPrChange>
        </w:rPr>
        <w:t xml:space="preserve"> </w:t>
      </w:r>
      <w:r w:rsidRPr="000F3EE9">
        <w:rPr>
          <w:rFonts w:cs="Times New Roman" w:hint="eastAsia"/>
          <w:sz w:val="26"/>
          <w:szCs w:val="26"/>
          <w:rtl/>
          <w:lang w:eastAsia="fr-FR"/>
          <w:rPrChange w:id="3501" w:author="SRO">
            <w:rPr>
              <w:rFonts w:cs="Times New Roman" w:hint="eastAsia"/>
              <w:sz w:val="26"/>
              <w:szCs w:val="26"/>
              <w:rtl/>
              <w:lang w:eastAsia="fr-FR"/>
            </w:rPr>
          </w:rPrChange>
        </w:rPr>
        <w:t>المميزة</w:t>
      </w:r>
      <w:r w:rsidRPr="000F3EE9">
        <w:rPr>
          <w:rFonts w:cs="Times New Roman"/>
          <w:sz w:val="26"/>
          <w:szCs w:val="26"/>
          <w:rtl/>
          <w:lang w:eastAsia="fr-FR"/>
          <w:rPrChange w:id="3502" w:author="SRO">
            <w:rPr>
              <w:rFonts w:cs="Times New Roman"/>
              <w:sz w:val="26"/>
              <w:szCs w:val="26"/>
              <w:rtl/>
              <w:lang w:eastAsia="fr-FR"/>
            </w:rPr>
          </w:rPrChange>
        </w:rPr>
        <w:t xml:space="preserve"> </w:t>
      </w:r>
      <w:r w:rsidRPr="000F3EE9">
        <w:rPr>
          <w:rFonts w:cs="Times New Roman" w:hint="eastAsia"/>
          <w:sz w:val="26"/>
          <w:szCs w:val="26"/>
          <w:rtl/>
          <w:lang w:eastAsia="fr-FR"/>
          <w:rPrChange w:id="3503" w:author="SRO">
            <w:rPr>
              <w:rFonts w:cs="Times New Roman" w:hint="eastAsia"/>
              <w:sz w:val="26"/>
              <w:szCs w:val="26"/>
              <w:rtl/>
              <w:lang w:eastAsia="fr-FR"/>
            </w:rPr>
          </w:rPrChange>
        </w:rPr>
        <w:t>للبورصات</w:t>
      </w:r>
      <w:r w:rsidRPr="000F3EE9">
        <w:rPr>
          <w:rFonts w:cs="Times New Roman"/>
          <w:sz w:val="26"/>
          <w:szCs w:val="26"/>
          <w:rtl/>
          <w:lang w:eastAsia="fr-FR"/>
          <w:rPrChange w:id="3504" w:author="SRO">
            <w:rPr>
              <w:rFonts w:cs="Times New Roman"/>
              <w:sz w:val="26"/>
              <w:szCs w:val="26"/>
              <w:rtl/>
              <w:lang w:eastAsia="fr-FR"/>
            </w:rPr>
          </w:rPrChange>
        </w:rPr>
        <w:t xml:space="preserve"> </w:t>
      </w:r>
      <w:r w:rsidRPr="000F3EE9">
        <w:rPr>
          <w:rFonts w:cs="Times New Roman" w:hint="eastAsia"/>
          <w:sz w:val="26"/>
          <w:szCs w:val="26"/>
          <w:rtl/>
          <w:lang w:eastAsia="fr-FR"/>
          <w:rPrChange w:id="3505" w:author="SRO">
            <w:rPr>
              <w:rFonts w:cs="Times New Roman" w:hint="eastAsia"/>
              <w:sz w:val="26"/>
              <w:szCs w:val="26"/>
              <w:rtl/>
              <w:lang w:eastAsia="fr-FR"/>
            </w:rPr>
          </w:rPrChange>
        </w:rPr>
        <w:t>بشمال</w:t>
      </w:r>
      <w:r w:rsidRPr="000F3EE9">
        <w:rPr>
          <w:rFonts w:cs="Times New Roman"/>
          <w:sz w:val="26"/>
          <w:szCs w:val="26"/>
          <w:rtl/>
          <w:lang w:eastAsia="fr-FR"/>
          <w:rPrChange w:id="3506" w:author="SRO">
            <w:rPr>
              <w:rFonts w:cs="Times New Roman"/>
              <w:sz w:val="26"/>
              <w:szCs w:val="26"/>
              <w:rtl/>
              <w:lang w:eastAsia="fr-FR"/>
            </w:rPr>
          </w:rPrChange>
        </w:rPr>
        <w:t xml:space="preserve"> </w:t>
      </w:r>
      <w:r w:rsidRPr="000F3EE9">
        <w:rPr>
          <w:rFonts w:cs="Times New Roman" w:hint="eastAsia"/>
          <w:sz w:val="26"/>
          <w:szCs w:val="26"/>
          <w:rtl/>
          <w:lang w:eastAsia="fr-FR"/>
          <w:rPrChange w:id="3507" w:author="SRO">
            <w:rPr>
              <w:rFonts w:cs="Times New Roman" w:hint="eastAsia"/>
              <w:sz w:val="26"/>
              <w:szCs w:val="26"/>
              <w:rtl/>
              <w:lang w:eastAsia="fr-FR"/>
            </w:rPr>
          </w:rPrChange>
        </w:rPr>
        <w:t>أفريقيا</w:t>
      </w:r>
      <w:r w:rsidRPr="000F3EE9">
        <w:rPr>
          <w:rFonts w:cs="Times New Roman"/>
          <w:sz w:val="26"/>
          <w:szCs w:val="26"/>
          <w:rtl/>
          <w:lang w:eastAsia="fr-FR"/>
          <w:rPrChange w:id="3508" w:author="SRO">
            <w:rPr>
              <w:rFonts w:cs="Times New Roman"/>
              <w:sz w:val="26"/>
              <w:szCs w:val="26"/>
              <w:rtl/>
              <w:lang w:eastAsia="fr-FR"/>
            </w:rPr>
          </w:rPrChange>
        </w:rPr>
        <w:t xml:space="preserve"> </w:t>
      </w:r>
      <w:r w:rsidRPr="000F3EE9">
        <w:rPr>
          <w:rFonts w:cs="Times New Roman" w:hint="eastAsia"/>
          <w:sz w:val="26"/>
          <w:szCs w:val="26"/>
          <w:rtl/>
          <w:lang w:eastAsia="fr-FR"/>
          <w:rPrChange w:id="3509" w:author="SRO">
            <w:rPr>
              <w:rFonts w:cs="Times New Roman" w:hint="eastAsia"/>
              <w:sz w:val="26"/>
              <w:szCs w:val="26"/>
              <w:rtl/>
              <w:lang w:eastAsia="fr-FR"/>
            </w:rPr>
          </w:rPrChange>
        </w:rPr>
        <w:t>بغية</w:t>
      </w:r>
      <w:r w:rsidRPr="000F3EE9">
        <w:rPr>
          <w:rFonts w:cs="Times New Roman"/>
          <w:sz w:val="26"/>
          <w:szCs w:val="26"/>
          <w:rtl/>
          <w:lang w:eastAsia="fr-FR"/>
          <w:rPrChange w:id="3510" w:author="SRO">
            <w:rPr>
              <w:rFonts w:cs="Times New Roman"/>
              <w:sz w:val="26"/>
              <w:szCs w:val="26"/>
              <w:rtl/>
              <w:lang w:eastAsia="fr-FR"/>
            </w:rPr>
          </w:rPrChange>
        </w:rPr>
        <w:t xml:space="preserve"> </w:t>
      </w:r>
      <w:r w:rsidRPr="000F3EE9">
        <w:rPr>
          <w:rFonts w:cs="Times New Roman" w:hint="eastAsia"/>
          <w:sz w:val="26"/>
          <w:szCs w:val="26"/>
          <w:rtl/>
          <w:lang w:eastAsia="fr-FR"/>
          <w:rPrChange w:id="3511" w:author="SRO">
            <w:rPr>
              <w:rFonts w:cs="Times New Roman" w:hint="eastAsia"/>
              <w:sz w:val="26"/>
              <w:szCs w:val="26"/>
              <w:rtl/>
              <w:lang w:eastAsia="fr-FR"/>
            </w:rPr>
          </w:rPrChange>
        </w:rPr>
        <w:t>تحقيق</w:t>
      </w:r>
      <w:r w:rsidRPr="000F3EE9">
        <w:rPr>
          <w:rFonts w:cs="Times New Roman"/>
          <w:sz w:val="26"/>
          <w:szCs w:val="26"/>
          <w:rtl/>
          <w:lang w:eastAsia="fr-FR"/>
          <w:rPrChange w:id="3512" w:author="SRO">
            <w:rPr>
              <w:rFonts w:cs="Times New Roman"/>
              <w:sz w:val="26"/>
              <w:szCs w:val="26"/>
              <w:rtl/>
              <w:lang w:eastAsia="fr-FR"/>
            </w:rPr>
          </w:rPrChange>
        </w:rPr>
        <w:t xml:space="preserve"> </w:t>
      </w:r>
      <w:r w:rsidRPr="000F3EE9">
        <w:rPr>
          <w:rFonts w:cs="Times New Roman" w:hint="eastAsia"/>
          <w:sz w:val="26"/>
          <w:szCs w:val="26"/>
          <w:rtl/>
          <w:lang w:eastAsia="fr-FR"/>
          <w:rPrChange w:id="3513" w:author="SRO">
            <w:rPr>
              <w:rFonts w:cs="Times New Roman" w:hint="eastAsia"/>
              <w:sz w:val="26"/>
              <w:szCs w:val="26"/>
              <w:rtl/>
              <w:lang w:eastAsia="fr-FR"/>
            </w:rPr>
          </w:rPrChange>
        </w:rPr>
        <w:t>قدر</w:t>
      </w:r>
      <w:r w:rsidRPr="000F3EE9">
        <w:rPr>
          <w:rFonts w:cs="Times New Roman"/>
          <w:sz w:val="26"/>
          <w:szCs w:val="26"/>
          <w:rtl/>
          <w:lang w:eastAsia="fr-FR"/>
          <w:rPrChange w:id="3514" w:author="SRO">
            <w:rPr>
              <w:rFonts w:cs="Times New Roman"/>
              <w:sz w:val="26"/>
              <w:szCs w:val="26"/>
              <w:rtl/>
              <w:lang w:eastAsia="fr-FR"/>
            </w:rPr>
          </w:rPrChange>
        </w:rPr>
        <w:t xml:space="preserve"> </w:t>
      </w:r>
      <w:r w:rsidRPr="000F3EE9">
        <w:rPr>
          <w:rFonts w:cs="Times New Roman" w:hint="eastAsia"/>
          <w:sz w:val="26"/>
          <w:szCs w:val="26"/>
          <w:rtl/>
          <w:lang w:eastAsia="fr-FR"/>
          <w:rPrChange w:id="3515" w:author="SRO">
            <w:rPr>
              <w:rFonts w:cs="Times New Roman" w:hint="eastAsia"/>
              <w:sz w:val="26"/>
              <w:szCs w:val="26"/>
              <w:rtl/>
              <w:lang w:eastAsia="fr-FR"/>
            </w:rPr>
          </w:rPrChange>
        </w:rPr>
        <w:t>كبير</w:t>
      </w:r>
      <w:r w:rsidRPr="000F3EE9">
        <w:rPr>
          <w:rFonts w:cs="Times New Roman"/>
          <w:sz w:val="26"/>
          <w:szCs w:val="26"/>
          <w:rtl/>
          <w:lang w:eastAsia="fr-FR"/>
          <w:rPrChange w:id="3516" w:author="SRO">
            <w:rPr>
              <w:rFonts w:cs="Times New Roman"/>
              <w:sz w:val="26"/>
              <w:szCs w:val="26"/>
              <w:rtl/>
              <w:lang w:eastAsia="fr-FR"/>
            </w:rPr>
          </w:rPrChange>
        </w:rPr>
        <w:t xml:space="preserve"> </w:t>
      </w:r>
      <w:r w:rsidRPr="000F3EE9">
        <w:rPr>
          <w:rFonts w:cs="Times New Roman" w:hint="eastAsia"/>
          <w:sz w:val="26"/>
          <w:szCs w:val="26"/>
          <w:rtl/>
          <w:lang w:eastAsia="fr-FR"/>
          <w:rPrChange w:id="3517" w:author="SRO">
            <w:rPr>
              <w:rFonts w:cs="Times New Roman" w:hint="eastAsia"/>
              <w:sz w:val="26"/>
              <w:szCs w:val="26"/>
              <w:rtl/>
              <w:lang w:eastAsia="fr-FR"/>
            </w:rPr>
          </w:rPrChange>
        </w:rPr>
        <w:t>من</w:t>
      </w:r>
      <w:r w:rsidRPr="000F3EE9">
        <w:rPr>
          <w:rFonts w:cs="Times New Roman"/>
          <w:sz w:val="26"/>
          <w:szCs w:val="26"/>
          <w:rtl/>
          <w:lang w:eastAsia="fr-FR"/>
          <w:rPrChange w:id="3518" w:author="SRO">
            <w:rPr>
              <w:rFonts w:cs="Times New Roman"/>
              <w:sz w:val="26"/>
              <w:szCs w:val="26"/>
              <w:rtl/>
              <w:lang w:eastAsia="fr-FR"/>
            </w:rPr>
          </w:rPrChange>
        </w:rPr>
        <w:t xml:space="preserve"> </w:t>
      </w:r>
      <w:r w:rsidRPr="000F3EE9">
        <w:rPr>
          <w:rFonts w:cs="Times New Roman" w:hint="eastAsia"/>
          <w:sz w:val="26"/>
          <w:szCs w:val="26"/>
          <w:rtl/>
          <w:lang w:eastAsia="fr-FR"/>
          <w:rPrChange w:id="3519" w:author="SRO">
            <w:rPr>
              <w:rFonts w:cs="Times New Roman" w:hint="eastAsia"/>
              <w:sz w:val="26"/>
              <w:szCs w:val="26"/>
              <w:rtl/>
              <w:lang w:eastAsia="fr-FR"/>
            </w:rPr>
          </w:rPrChange>
        </w:rPr>
        <w:t>التآزر</w:t>
      </w:r>
      <w:r w:rsidRPr="000F3EE9">
        <w:rPr>
          <w:rFonts w:cs="Times New Roman"/>
          <w:sz w:val="26"/>
          <w:szCs w:val="26"/>
          <w:rtl/>
          <w:lang w:eastAsia="fr-FR"/>
          <w:rPrChange w:id="3520" w:author="SRO">
            <w:rPr>
              <w:rFonts w:cs="Times New Roman"/>
              <w:sz w:val="26"/>
              <w:szCs w:val="26"/>
              <w:rtl/>
              <w:lang w:eastAsia="fr-FR"/>
            </w:rPr>
          </w:rPrChange>
        </w:rPr>
        <w:t xml:space="preserve"> </w:t>
      </w:r>
      <w:r w:rsidRPr="000F3EE9">
        <w:rPr>
          <w:rFonts w:cs="Times New Roman" w:hint="eastAsia"/>
          <w:sz w:val="26"/>
          <w:szCs w:val="26"/>
          <w:rtl/>
          <w:lang w:eastAsia="fr-FR"/>
          <w:rPrChange w:id="3521" w:author="SRO">
            <w:rPr>
              <w:rFonts w:cs="Times New Roman" w:hint="eastAsia"/>
              <w:sz w:val="26"/>
              <w:szCs w:val="26"/>
              <w:rtl/>
              <w:lang w:eastAsia="fr-FR"/>
            </w:rPr>
          </w:rPrChange>
        </w:rPr>
        <w:t>مما</w:t>
      </w:r>
      <w:r w:rsidRPr="000F3EE9">
        <w:rPr>
          <w:rFonts w:cs="Times New Roman"/>
          <w:sz w:val="26"/>
          <w:szCs w:val="26"/>
          <w:rtl/>
          <w:lang w:eastAsia="fr-FR"/>
          <w:rPrChange w:id="3522" w:author="SRO">
            <w:rPr>
              <w:rFonts w:cs="Times New Roman"/>
              <w:sz w:val="26"/>
              <w:szCs w:val="26"/>
              <w:rtl/>
              <w:lang w:eastAsia="fr-FR"/>
            </w:rPr>
          </w:rPrChange>
        </w:rPr>
        <w:t xml:space="preserve"> </w:t>
      </w:r>
      <w:r w:rsidRPr="000F3EE9">
        <w:rPr>
          <w:rFonts w:cs="Times New Roman" w:hint="eastAsia"/>
          <w:sz w:val="26"/>
          <w:szCs w:val="26"/>
          <w:rtl/>
          <w:lang w:eastAsia="fr-FR"/>
          <w:rPrChange w:id="3523" w:author="SRO">
            <w:rPr>
              <w:rFonts w:cs="Times New Roman" w:hint="eastAsia"/>
              <w:sz w:val="26"/>
              <w:szCs w:val="26"/>
              <w:rtl/>
              <w:lang w:eastAsia="fr-FR"/>
            </w:rPr>
          </w:rPrChange>
        </w:rPr>
        <w:t>سيسهل</w:t>
      </w:r>
      <w:r w:rsidRPr="000F3EE9">
        <w:rPr>
          <w:rFonts w:cs="Times New Roman"/>
          <w:sz w:val="26"/>
          <w:szCs w:val="26"/>
          <w:rtl/>
          <w:lang w:eastAsia="fr-FR"/>
          <w:rPrChange w:id="3524" w:author="SRO">
            <w:rPr>
              <w:rFonts w:cs="Times New Roman"/>
              <w:sz w:val="26"/>
              <w:szCs w:val="26"/>
              <w:rtl/>
              <w:lang w:eastAsia="fr-FR"/>
            </w:rPr>
          </w:rPrChange>
        </w:rPr>
        <w:t xml:space="preserve"> </w:t>
      </w:r>
      <w:r w:rsidRPr="000F3EE9">
        <w:rPr>
          <w:rFonts w:cs="Times New Roman" w:hint="eastAsia"/>
          <w:sz w:val="26"/>
          <w:szCs w:val="26"/>
          <w:rtl/>
          <w:lang w:eastAsia="fr-FR"/>
          <w:rPrChange w:id="3525" w:author="SRO">
            <w:rPr>
              <w:rFonts w:cs="Times New Roman" w:hint="eastAsia"/>
              <w:sz w:val="26"/>
              <w:szCs w:val="26"/>
              <w:rtl/>
              <w:lang w:eastAsia="fr-FR"/>
            </w:rPr>
          </w:rPrChange>
        </w:rPr>
        <w:t>اجتذاب</w:t>
      </w:r>
      <w:r w:rsidRPr="000F3EE9">
        <w:rPr>
          <w:rFonts w:cs="Times New Roman"/>
          <w:sz w:val="26"/>
          <w:szCs w:val="26"/>
          <w:rtl/>
          <w:lang w:eastAsia="fr-FR"/>
          <w:rPrChange w:id="3526" w:author="SRO">
            <w:rPr>
              <w:rFonts w:cs="Times New Roman"/>
              <w:sz w:val="26"/>
              <w:szCs w:val="26"/>
              <w:rtl/>
              <w:lang w:eastAsia="fr-FR"/>
            </w:rPr>
          </w:rPrChange>
        </w:rPr>
        <w:t xml:space="preserve"> </w:t>
      </w:r>
      <w:r w:rsidRPr="000F3EE9">
        <w:rPr>
          <w:rFonts w:cs="Times New Roman" w:hint="eastAsia"/>
          <w:sz w:val="26"/>
          <w:szCs w:val="26"/>
          <w:rtl/>
          <w:lang w:eastAsia="fr-FR"/>
          <w:rPrChange w:id="3527" w:author="SRO">
            <w:rPr>
              <w:rFonts w:cs="Times New Roman" w:hint="eastAsia"/>
              <w:sz w:val="26"/>
              <w:szCs w:val="26"/>
              <w:rtl/>
              <w:lang w:eastAsia="fr-FR"/>
            </w:rPr>
          </w:rPrChange>
        </w:rPr>
        <w:t>المستثمرين</w:t>
      </w:r>
      <w:r w:rsidRPr="000F3EE9">
        <w:rPr>
          <w:rFonts w:cs="Times New Roman"/>
          <w:sz w:val="26"/>
          <w:szCs w:val="26"/>
          <w:rtl/>
          <w:lang w:eastAsia="fr-FR"/>
          <w:rPrChange w:id="3528" w:author="SRO">
            <w:rPr>
              <w:rFonts w:cs="Times New Roman"/>
              <w:sz w:val="26"/>
              <w:szCs w:val="26"/>
              <w:rtl/>
              <w:lang w:eastAsia="fr-FR"/>
            </w:rPr>
          </w:rPrChange>
        </w:rPr>
        <w:t xml:space="preserve"> </w:t>
      </w:r>
      <w:r w:rsidRPr="000F3EE9">
        <w:rPr>
          <w:rFonts w:cs="Times New Roman" w:hint="eastAsia"/>
          <w:sz w:val="26"/>
          <w:szCs w:val="26"/>
          <w:rtl/>
          <w:lang w:eastAsia="fr-FR"/>
          <w:rPrChange w:id="3529" w:author="SRO">
            <w:rPr>
              <w:rFonts w:cs="Times New Roman" w:hint="eastAsia"/>
              <w:sz w:val="26"/>
              <w:szCs w:val="26"/>
              <w:rtl/>
              <w:lang w:eastAsia="fr-FR"/>
            </w:rPr>
          </w:rPrChange>
        </w:rPr>
        <w:t>وتخصيص</w:t>
      </w:r>
      <w:r w:rsidRPr="000F3EE9">
        <w:rPr>
          <w:rFonts w:cs="Times New Roman"/>
          <w:sz w:val="26"/>
          <w:szCs w:val="26"/>
          <w:rtl/>
          <w:lang w:eastAsia="fr-FR"/>
          <w:rPrChange w:id="3530" w:author="SRO">
            <w:rPr>
              <w:rFonts w:cs="Times New Roman"/>
              <w:sz w:val="26"/>
              <w:szCs w:val="26"/>
              <w:rtl/>
              <w:lang w:eastAsia="fr-FR"/>
            </w:rPr>
          </w:rPrChange>
        </w:rPr>
        <w:t xml:space="preserve"> </w:t>
      </w:r>
      <w:r w:rsidRPr="000F3EE9">
        <w:rPr>
          <w:rFonts w:cs="Times New Roman" w:hint="eastAsia"/>
          <w:sz w:val="26"/>
          <w:szCs w:val="26"/>
          <w:rtl/>
          <w:lang w:eastAsia="fr-FR"/>
          <w:rPrChange w:id="3531" w:author="SRO">
            <w:rPr>
              <w:rFonts w:cs="Times New Roman" w:hint="eastAsia"/>
              <w:sz w:val="26"/>
              <w:szCs w:val="26"/>
              <w:rtl/>
              <w:lang w:eastAsia="fr-FR"/>
            </w:rPr>
          </w:rPrChange>
        </w:rPr>
        <w:t>إقليمي</w:t>
      </w:r>
      <w:r w:rsidRPr="000F3EE9">
        <w:rPr>
          <w:rFonts w:cs="Times New Roman"/>
          <w:sz w:val="26"/>
          <w:szCs w:val="26"/>
          <w:rtl/>
          <w:lang w:eastAsia="fr-FR"/>
          <w:rPrChange w:id="3532" w:author="SRO">
            <w:rPr>
              <w:rFonts w:cs="Times New Roman"/>
              <w:sz w:val="26"/>
              <w:szCs w:val="26"/>
              <w:rtl/>
              <w:lang w:eastAsia="fr-FR"/>
            </w:rPr>
          </w:rPrChange>
        </w:rPr>
        <w:t xml:space="preserve"> </w:t>
      </w:r>
      <w:r w:rsidRPr="000F3EE9">
        <w:rPr>
          <w:rFonts w:cs="Times New Roman" w:hint="eastAsia"/>
          <w:sz w:val="26"/>
          <w:szCs w:val="26"/>
          <w:rtl/>
          <w:lang w:eastAsia="fr-FR"/>
          <w:rPrChange w:id="3533" w:author="SRO">
            <w:rPr>
              <w:rFonts w:cs="Times New Roman" w:hint="eastAsia"/>
              <w:sz w:val="26"/>
              <w:szCs w:val="26"/>
              <w:rtl/>
              <w:lang w:eastAsia="fr-FR"/>
            </w:rPr>
          </w:rPrChange>
        </w:rPr>
        <w:t>للاستثمارات</w:t>
      </w:r>
      <w:r w:rsidRPr="000F3EE9">
        <w:rPr>
          <w:rFonts w:cs="Times New Roman"/>
          <w:sz w:val="26"/>
          <w:szCs w:val="26"/>
          <w:rtl/>
          <w:lang w:eastAsia="fr-FR"/>
          <w:rPrChange w:id="3534" w:author="SRO">
            <w:rPr>
              <w:rFonts w:cs="Times New Roman"/>
              <w:sz w:val="26"/>
              <w:szCs w:val="26"/>
              <w:rtl/>
              <w:lang w:eastAsia="fr-FR"/>
            </w:rPr>
          </w:rPrChange>
        </w:rPr>
        <w:t xml:space="preserve"> </w:t>
      </w:r>
      <w:r w:rsidRPr="000F3EE9">
        <w:rPr>
          <w:rFonts w:cs="Times New Roman" w:hint="eastAsia"/>
          <w:sz w:val="26"/>
          <w:szCs w:val="26"/>
          <w:rtl/>
          <w:lang w:eastAsia="fr-FR"/>
          <w:rPrChange w:id="3535" w:author="SRO">
            <w:rPr>
              <w:rFonts w:cs="Times New Roman" w:hint="eastAsia"/>
              <w:sz w:val="26"/>
              <w:szCs w:val="26"/>
              <w:rtl/>
              <w:lang w:eastAsia="fr-FR"/>
            </w:rPr>
          </w:rPrChange>
        </w:rPr>
        <w:t>المباشرة</w:t>
      </w:r>
      <w:r w:rsidRPr="000F3EE9">
        <w:rPr>
          <w:rFonts w:cs="Times New Roman"/>
          <w:sz w:val="26"/>
          <w:szCs w:val="26"/>
          <w:rtl/>
          <w:lang w:eastAsia="fr-FR"/>
          <w:rPrChange w:id="3536" w:author="SRO">
            <w:rPr>
              <w:rFonts w:cs="Times New Roman"/>
              <w:sz w:val="26"/>
              <w:szCs w:val="26"/>
              <w:rtl/>
              <w:lang w:eastAsia="fr-FR"/>
            </w:rPr>
          </w:rPrChange>
        </w:rPr>
        <w:t xml:space="preserve"> </w:t>
      </w:r>
      <w:r w:rsidRPr="000F3EE9">
        <w:rPr>
          <w:rFonts w:cs="Times New Roman" w:hint="eastAsia"/>
          <w:sz w:val="26"/>
          <w:szCs w:val="26"/>
          <w:rtl/>
          <w:lang w:eastAsia="fr-FR"/>
          <w:rPrChange w:id="3537" w:author="SRO">
            <w:rPr>
              <w:rFonts w:cs="Times New Roman" w:hint="eastAsia"/>
              <w:sz w:val="26"/>
              <w:szCs w:val="26"/>
              <w:rtl/>
              <w:lang w:eastAsia="fr-FR"/>
            </w:rPr>
          </w:rPrChange>
        </w:rPr>
        <w:t>بالخارج</w:t>
      </w:r>
      <w:r w:rsidRPr="000F3EE9">
        <w:rPr>
          <w:rFonts w:cs="Times New Roman"/>
          <w:sz w:val="26"/>
          <w:szCs w:val="26"/>
          <w:rtl/>
          <w:lang w:eastAsia="fr-FR"/>
          <w:rPrChange w:id="3538" w:author="SRO">
            <w:rPr>
              <w:rFonts w:cs="Times New Roman"/>
              <w:sz w:val="26"/>
              <w:szCs w:val="26"/>
              <w:rtl/>
              <w:lang w:eastAsia="fr-FR"/>
            </w:rPr>
          </w:rPrChange>
        </w:rPr>
        <w:t xml:space="preserve">. </w:t>
      </w:r>
      <w:r w:rsidRPr="000F3EE9">
        <w:rPr>
          <w:rFonts w:cs="Times New Roman" w:hint="eastAsia"/>
          <w:sz w:val="26"/>
          <w:szCs w:val="26"/>
          <w:rtl/>
          <w:lang w:eastAsia="fr-FR"/>
          <w:rPrChange w:id="3539" w:author="SRO">
            <w:rPr>
              <w:rFonts w:cs="Times New Roman" w:hint="eastAsia"/>
              <w:sz w:val="26"/>
              <w:szCs w:val="26"/>
              <w:rtl/>
              <w:lang w:eastAsia="fr-FR"/>
            </w:rPr>
          </w:rPrChange>
        </w:rPr>
        <w:t>وشدد</w:t>
      </w:r>
      <w:r w:rsidRPr="000F3EE9">
        <w:rPr>
          <w:rFonts w:cs="Times New Roman"/>
          <w:sz w:val="26"/>
          <w:szCs w:val="26"/>
          <w:rtl/>
          <w:lang w:eastAsia="fr-FR"/>
          <w:rPrChange w:id="3540" w:author="SRO">
            <w:rPr>
              <w:rFonts w:cs="Times New Roman"/>
              <w:sz w:val="26"/>
              <w:szCs w:val="26"/>
              <w:rtl/>
              <w:lang w:eastAsia="fr-FR"/>
            </w:rPr>
          </w:rPrChange>
        </w:rPr>
        <w:t xml:space="preserve"> </w:t>
      </w:r>
      <w:r w:rsidRPr="000F3EE9">
        <w:rPr>
          <w:rFonts w:cs="Times New Roman" w:hint="eastAsia"/>
          <w:sz w:val="26"/>
          <w:szCs w:val="26"/>
          <w:rtl/>
          <w:lang w:eastAsia="fr-FR"/>
          <w:rPrChange w:id="3541" w:author="SRO">
            <w:rPr>
              <w:rFonts w:cs="Times New Roman" w:hint="eastAsia"/>
              <w:sz w:val="26"/>
              <w:szCs w:val="26"/>
              <w:rtl/>
              <w:lang w:eastAsia="fr-FR"/>
            </w:rPr>
          </w:rPrChange>
        </w:rPr>
        <w:t>على</w:t>
      </w:r>
      <w:r w:rsidRPr="000F3EE9">
        <w:rPr>
          <w:rFonts w:cs="Times New Roman"/>
          <w:sz w:val="26"/>
          <w:szCs w:val="26"/>
          <w:rtl/>
          <w:lang w:eastAsia="fr-FR"/>
          <w:rPrChange w:id="3542" w:author="SRO">
            <w:rPr>
              <w:rFonts w:cs="Times New Roman"/>
              <w:sz w:val="26"/>
              <w:szCs w:val="26"/>
              <w:rtl/>
              <w:lang w:eastAsia="fr-FR"/>
            </w:rPr>
          </w:rPrChange>
        </w:rPr>
        <w:t xml:space="preserve"> </w:t>
      </w:r>
      <w:r w:rsidRPr="000F3EE9">
        <w:rPr>
          <w:rFonts w:cs="Times New Roman" w:hint="eastAsia"/>
          <w:sz w:val="26"/>
          <w:szCs w:val="26"/>
          <w:rtl/>
          <w:lang w:eastAsia="fr-FR"/>
          <w:rPrChange w:id="3543" w:author="SRO">
            <w:rPr>
              <w:rFonts w:cs="Times New Roman" w:hint="eastAsia"/>
              <w:sz w:val="26"/>
              <w:szCs w:val="26"/>
              <w:rtl/>
              <w:lang w:eastAsia="fr-FR"/>
            </w:rPr>
          </w:rPrChange>
        </w:rPr>
        <w:t>ضرورة</w:t>
      </w:r>
      <w:r w:rsidRPr="000F3EE9">
        <w:rPr>
          <w:rFonts w:cs="Times New Roman"/>
          <w:sz w:val="26"/>
          <w:szCs w:val="26"/>
          <w:rtl/>
          <w:lang w:eastAsia="fr-FR"/>
          <w:rPrChange w:id="3544" w:author="SRO">
            <w:rPr>
              <w:rFonts w:cs="Times New Roman"/>
              <w:sz w:val="26"/>
              <w:szCs w:val="26"/>
              <w:rtl/>
              <w:lang w:eastAsia="fr-FR"/>
            </w:rPr>
          </w:rPrChange>
        </w:rPr>
        <w:t xml:space="preserve"> </w:t>
      </w:r>
      <w:r w:rsidRPr="000F3EE9">
        <w:rPr>
          <w:rFonts w:cs="Times New Roman" w:hint="eastAsia"/>
          <w:sz w:val="26"/>
          <w:szCs w:val="26"/>
          <w:rtl/>
          <w:lang w:eastAsia="fr-FR"/>
          <w:rPrChange w:id="3545" w:author="SRO">
            <w:rPr>
              <w:rFonts w:cs="Times New Roman" w:hint="eastAsia"/>
              <w:sz w:val="26"/>
              <w:szCs w:val="26"/>
              <w:rtl/>
              <w:lang w:eastAsia="fr-FR"/>
            </w:rPr>
          </w:rPrChange>
        </w:rPr>
        <w:t>إنهاء</w:t>
      </w:r>
      <w:r w:rsidRPr="000F3EE9">
        <w:rPr>
          <w:rFonts w:cs="Times New Roman"/>
          <w:sz w:val="26"/>
          <w:szCs w:val="26"/>
          <w:rtl/>
          <w:lang w:eastAsia="fr-FR"/>
          <w:rPrChange w:id="3546" w:author="SRO">
            <w:rPr>
              <w:rFonts w:cs="Times New Roman"/>
              <w:sz w:val="26"/>
              <w:szCs w:val="26"/>
              <w:rtl/>
              <w:lang w:eastAsia="fr-FR"/>
            </w:rPr>
          </w:rPrChange>
        </w:rPr>
        <w:t xml:space="preserve"> </w:t>
      </w:r>
      <w:r w:rsidRPr="000F3EE9">
        <w:rPr>
          <w:rFonts w:cs="Times New Roman" w:hint="eastAsia"/>
          <w:sz w:val="26"/>
          <w:szCs w:val="26"/>
          <w:rtl/>
          <w:lang w:eastAsia="fr-FR"/>
          <w:rPrChange w:id="3547" w:author="SRO">
            <w:rPr>
              <w:rFonts w:cs="Times New Roman" w:hint="eastAsia"/>
              <w:sz w:val="26"/>
              <w:szCs w:val="26"/>
              <w:rtl/>
              <w:lang w:eastAsia="fr-FR"/>
            </w:rPr>
          </w:rPrChange>
        </w:rPr>
        <w:t>الانقسام</w:t>
      </w:r>
      <w:r w:rsidRPr="000F3EE9">
        <w:rPr>
          <w:rFonts w:cs="Times New Roman"/>
          <w:sz w:val="26"/>
          <w:szCs w:val="26"/>
          <w:rtl/>
          <w:lang w:eastAsia="fr-FR"/>
          <w:rPrChange w:id="3548" w:author="SRO">
            <w:rPr>
              <w:rFonts w:cs="Times New Roman"/>
              <w:sz w:val="26"/>
              <w:szCs w:val="26"/>
              <w:rtl/>
              <w:lang w:eastAsia="fr-FR"/>
            </w:rPr>
          </w:rPrChange>
        </w:rPr>
        <w:t xml:space="preserve"> </w:t>
      </w:r>
      <w:r w:rsidRPr="000F3EE9">
        <w:rPr>
          <w:rFonts w:cs="Times New Roman" w:hint="eastAsia"/>
          <w:sz w:val="26"/>
          <w:szCs w:val="26"/>
          <w:rtl/>
          <w:lang w:eastAsia="fr-FR"/>
          <w:rPrChange w:id="3549" w:author="SRO">
            <w:rPr>
              <w:rFonts w:cs="Times New Roman" w:hint="eastAsia"/>
              <w:sz w:val="26"/>
              <w:szCs w:val="26"/>
              <w:rtl/>
              <w:lang w:eastAsia="fr-FR"/>
            </w:rPr>
          </w:rPrChange>
        </w:rPr>
        <w:t>بين</w:t>
      </w:r>
      <w:r w:rsidRPr="000F3EE9">
        <w:rPr>
          <w:rFonts w:cs="Times New Roman"/>
          <w:sz w:val="26"/>
          <w:szCs w:val="26"/>
          <w:rtl/>
          <w:lang w:eastAsia="fr-FR"/>
          <w:rPrChange w:id="3550" w:author="SRO">
            <w:rPr>
              <w:rFonts w:cs="Times New Roman"/>
              <w:sz w:val="26"/>
              <w:szCs w:val="26"/>
              <w:rtl/>
              <w:lang w:eastAsia="fr-FR"/>
            </w:rPr>
          </w:rPrChange>
        </w:rPr>
        <w:t xml:space="preserve"> </w:t>
      </w:r>
      <w:r w:rsidRPr="000F3EE9">
        <w:rPr>
          <w:rFonts w:cs="Times New Roman" w:hint="eastAsia"/>
          <w:sz w:val="26"/>
          <w:szCs w:val="26"/>
          <w:rtl/>
          <w:lang w:eastAsia="fr-FR"/>
          <w:rPrChange w:id="3551" w:author="SRO">
            <w:rPr>
              <w:rFonts w:cs="Times New Roman" w:hint="eastAsia"/>
              <w:sz w:val="26"/>
              <w:szCs w:val="26"/>
              <w:rtl/>
              <w:lang w:eastAsia="fr-FR"/>
            </w:rPr>
          </w:rPrChange>
        </w:rPr>
        <w:t>المصارف</w:t>
      </w:r>
      <w:r w:rsidRPr="000F3EE9">
        <w:rPr>
          <w:rFonts w:cs="Times New Roman"/>
          <w:sz w:val="26"/>
          <w:szCs w:val="26"/>
          <w:rtl/>
          <w:lang w:eastAsia="fr-FR"/>
          <w:rPrChange w:id="3552" w:author="SRO">
            <w:rPr>
              <w:rFonts w:cs="Times New Roman"/>
              <w:sz w:val="26"/>
              <w:szCs w:val="26"/>
              <w:rtl/>
              <w:lang w:eastAsia="fr-FR"/>
            </w:rPr>
          </w:rPrChange>
        </w:rPr>
        <w:t xml:space="preserve"> </w:t>
      </w:r>
      <w:r w:rsidRPr="000F3EE9">
        <w:rPr>
          <w:rFonts w:cs="Times New Roman" w:hint="eastAsia"/>
          <w:sz w:val="26"/>
          <w:szCs w:val="26"/>
          <w:rtl/>
          <w:lang w:eastAsia="fr-FR"/>
          <w:rPrChange w:id="3553" w:author="SRO">
            <w:rPr>
              <w:rFonts w:cs="Times New Roman" w:hint="eastAsia"/>
              <w:sz w:val="26"/>
              <w:szCs w:val="26"/>
              <w:rtl/>
              <w:lang w:eastAsia="fr-FR"/>
            </w:rPr>
          </w:rPrChange>
        </w:rPr>
        <w:t>والأسواق</w:t>
      </w:r>
      <w:r w:rsidRPr="000F3EE9">
        <w:rPr>
          <w:rFonts w:cs="Times New Roman"/>
          <w:sz w:val="26"/>
          <w:szCs w:val="26"/>
          <w:rtl/>
          <w:lang w:eastAsia="fr-FR"/>
          <w:rPrChange w:id="3554" w:author="SRO">
            <w:rPr>
              <w:rFonts w:cs="Times New Roman"/>
              <w:sz w:val="26"/>
              <w:szCs w:val="26"/>
              <w:rtl/>
              <w:lang w:eastAsia="fr-FR"/>
            </w:rPr>
          </w:rPrChange>
        </w:rPr>
        <w:t xml:space="preserve"> </w:t>
      </w:r>
      <w:r w:rsidRPr="000F3EE9">
        <w:rPr>
          <w:rFonts w:cs="Times New Roman" w:hint="eastAsia"/>
          <w:sz w:val="26"/>
          <w:szCs w:val="26"/>
          <w:rtl/>
          <w:lang w:eastAsia="fr-FR"/>
          <w:rPrChange w:id="3555" w:author="SRO">
            <w:rPr>
              <w:rFonts w:cs="Times New Roman" w:hint="eastAsia"/>
              <w:sz w:val="26"/>
              <w:szCs w:val="26"/>
              <w:rtl/>
              <w:lang w:eastAsia="fr-FR"/>
            </w:rPr>
          </w:rPrChange>
        </w:rPr>
        <w:t>المالية</w:t>
      </w:r>
      <w:r w:rsidRPr="000F3EE9">
        <w:rPr>
          <w:rFonts w:cs="Times New Roman"/>
          <w:sz w:val="26"/>
          <w:szCs w:val="26"/>
          <w:rtl/>
          <w:lang w:eastAsia="fr-FR"/>
          <w:rPrChange w:id="3556" w:author="SRO">
            <w:rPr>
              <w:rFonts w:cs="Times New Roman"/>
              <w:sz w:val="26"/>
              <w:szCs w:val="26"/>
              <w:rtl/>
              <w:lang w:eastAsia="fr-FR"/>
            </w:rPr>
          </w:rPrChange>
        </w:rPr>
        <w:t xml:space="preserve"> </w:t>
      </w:r>
      <w:r w:rsidRPr="000F3EE9">
        <w:rPr>
          <w:rFonts w:cs="Times New Roman" w:hint="eastAsia"/>
          <w:sz w:val="26"/>
          <w:szCs w:val="26"/>
          <w:rtl/>
          <w:lang w:eastAsia="fr-FR"/>
          <w:rPrChange w:id="3557" w:author="SRO">
            <w:rPr>
              <w:rFonts w:cs="Times New Roman" w:hint="eastAsia"/>
              <w:sz w:val="26"/>
              <w:szCs w:val="26"/>
              <w:rtl/>
              <w:lang w:eastAsia="fr-FR"/>
            </w:rPr>
          </w:rPrChange>
        </w:rPr>
        <w:t>لتعـزيز</w:t>
      </w:r>
      <w:r w:rsidRPr="000F3EE9">
        <w:rPr>
          <w:rFonts w:cs="Times New Roman"/>
          <w:sz w:val="26"/>
          <w:szCs w:val="26"/>
          <w:rtl/>
          <w:lang w:eastAsia="fr-FR"/>
          <w:rPrChange w:id="3558" w:author="SRO">
            <w:rPr>
              <w:rFonts w:cs="Times New Roman"/>
              <w:sz w:val="26"/>
              <w:szCs w:val="26"/>
              <w:rtl/>
              <w:lang w:eastAsia="fr-FR"/>
            </w:rPr>
          </w:rPrChange>
        </w:rPr>
        <w:t xml:space="preserve"> </w:t>
      </w:r>
      <w:r w:rsidRPr="000F3EE9">
        <w:rPr>
          <w:rFonts w:cs="Times New Roman" w:hint="eastAsia"/>
          <w:sz w:val="26"/>
          <w:szCs w:val="26"/>
          <w:rtl/>
          <w:lang w:eastAsia="fr-FR"/>
          <w:rPrChange w:id="3559" w:author="SRO">
            <w:rPr>
              <w:rFonts w:cs="Times New Roman" w:hint="eastAsia"/>
              <w:sz w:val="26"/>
              <w:szCs w:val="26"/>
              <w:rtl/>
              <w:lang w:eastAsia="fr-FR"/>
            </w:rPr>
          </w:rPrChange>
        </w:rPr>
        <w:t>عـرض</w:t>
      </w:r>
      <w:r w:rsidRPr="000F3EE9">
        <w:rPr>
          <w:rFonts w:cs="Times New Roman"/>
          <w:sz w:val="26"/>
          <w:szCs w:val="26"/>
          <w:rtl/>
          <w:lang w:eastAsia="fr-FR"/>
          <w:rPrChange w:id="3560" w:author="SRO">
            <w:rPr>
              <w:rFonts w:cs="Times New Roman"/>
              <w:sz w:val="26"/>
              <w:szCs w:val="26"/>
              <w:rtl/>
              <w:lang w:eastAsia="fr-FR"/>
            </w:rPr>
          </w:rPrChange>
        </w:rPr>
        <w:t xml:space="preserve"> </w:t>
      </w:r>
      <w:r w:rsidRPr="000F3EE9">
        <w:rPr>
          <w:rFonts w:cs="Times New Roman" w:hint="eastAsia"/>
          <w:sz w:val="26"/>
          <w:szCs w:val="26"/>
          <w:rtl/>
          <w:lang w:eastAsia="fr-FR"/>
          <w:rPrChange w:id="3561" w:author="SRO">
            <w:rPr>
              <w:rFonts w:cs="Times New Roman" w:hint="eastAsia"/>
              <w:sz w:val="26"/>
              <w:szCs w:val="26"/>
              <w:rtl/>
              <w:lang w:eastAsia="fr-FR"/>
            </w:rPr>
          </w:rPrChange>
        </w:rPr>
        <w:t>التمويل</w:t>
      </w:r>
      <w:r w:rsidRPr="000F3EE9">
        <w:rPr>
          <w:rFonts w:cs="Times New Roman"/>
          <w:sz w:val="26"/>
          <w:szCs w:val="26"/>
          <w:rtl/>
          <w:lang w:eastAsia="fr-FR"/>
          <w:rPrChange w:id="3562" w:author="SRO">
            <w:rPr>
              <w:rFonts w:cs="Times New Roman"/>
              <w:sz w:val="26"/>
              <w:szCs w:val="26"/>
              <w:rtl/>
              <w:lang w:eastAsia="fr-FR"/>
            </w:rPr>
          </w:rPrChange>
        </w:rPr>
        <w:t xml:space="preserve"> </w:t>
      </w:r>
      <w:r w:rsidRPr="000F3EE9">
        <w:rPr>
          <w:rFonts w:cs="Times New Roman" w:hint="eastAsia"/>
          <w:sz w:val="26"/>
          <w:szCs w:val="26"/>
          <w:rtl/>
          <w:lang w:eastAsia="fr-FR"/>
          <w:rPrChange w:id="3563" w:author="SRO">
            <w:rPr>
              <w:rFonts w:cs="Times New Roman" w:hint="eastAsia"/>
              <w:sz w:val="26"/>
              <w:szCs w:val="26"/>
              <w:rtl/>
              <w:lang w:eastAsia="fr-FR"/>
            </w:rPr>
          </w:rPrChange>
        </w:rPr>
        <w:t>بناءً</w:t>
      </w:r>
      <w:r w:rsidRPr="000F3EE9">
        <w:rPr>
          <w:rFonts w:cs="Times New Roman"/>
          <w:sz w:val="26"/>
          <w:szCs w:val="26"/>
          <w:rtl/>
          <w:lang w:eastAsia="fr-FR"/>
          <w:rPrChange w:id="3564" w:author="SRO">
            <w:rPr>
              <w:rFonts w:cs="Times New Roman"/>
              <w:sz w:val="26"/>
              <w:szCs w:val="26"/>
              <w:rtl/>
              <w:lang w:eastAsia="fr-FR"/>
            </w:rPr>
          </w:rPrChange>
        </w:rPr>
        <w:t xml:space="preserve"> </w:t>
      </w:r>
      <w:r w:rsidRPr="000F3EE9">
        <w:rPr>
          <w:rFonts w:cs="Times New Roman" w:hint="eastAsia"/>
          <w:sz w:val="26"/>
          <w:szCs w:val="26"/>
          <w:rtl/>
          <w:lang w:eastAsia="fr-FR"/>
          <w:rPrChange w:id="3565" w:author="SRO">
            <w:rPr>
              <w:rFonts w:cs="Times New Roman" w:hint="eastAsia"/>
              <w:sz w:val="26"/>
              <w:szCs w:val="26"/>
              <w:rtl/>
              <w:lang w:eastAsia="fr-FR"/>
            </w:rPr>
          </w:rPrChange>
        </w:rPr>
        <w:t>عـلى</w:t>
      </w:r>
      <w:r w:rsidRPr="000F3EE9">
        <w:rPr>
          <w:rFonts w:cs="Times New Roman"/>
          <w:sz w:val="26"/>
          <w:szCs w:val="26"/>
          <w:rtl/>
          <w:lang w:eastAsia="fr-FR"/>
          <w:rPrChange w:id="3566" w:author="SRO">
            <w:rPr>
              <w:rFonts w:cs="Times New Roman"/>
              <w:sz w:val="26"/>
              <w:szCs w:val="26"/>
              <w:rtl/>
              <w:lang w:eastAsia="fr-FR"/>
            </w:rPr>
          </w:rPrChange>
        </w:rPr>
        <w:t xml:space="preserve"> </w:t>
      </w:r>
      <w:r w:rsidRPr="000F3EE9">
        <w:rPr>
          <w:rFonts w:cs="Times New Roman" w:hint="eastAsia"/>
          <w:sz w:val="26"/>
          <w:szCs w:val="26"/>
          <w:rtl/>
          <w:lang w:eastAsia="fr-FR"/>
          <w:rPrChange w:id="3567" w:author="SRO">
            <w:rPr>
              <w:rFonts w:cs="Times New Roman" w:hint="eastAsia"/>
              <w:sz w:val="26"/>
              <w:szCs w:val="26"/>
              <w:rtl/>
              <w:lang w:eastAsia="fr-FR"/>
            </w:rPr>
          </w:rPrChange>
        </w:rPr>
        <w:t>الاحتياجات</w:t>
      </w:r>
      <w:r w:rsidRPr="000F3EE9">
        <w:rPr>
          <w:rFonts w:cs="Times New Roman"/>
          <w:sz w:val="26"/>
          <w:szCs w:val="26"/>
          <w:rtl/>
          <w:lang w:eastAsia="fr-FR"/>
          <w:rPrChange w:id="3568" w:author="SRO">
            <w:rPr>
              <w:rFonts w:cs="Times New Roman"/>
              <w:sz w:val="26"/>
              <w:szCs w:val="26"/>
              <w:rtl/>
              <w:lang w:eastAsia="fr-FR"/>
            </w:rPr>
          </w:rPrChange>
        </w:rPr>
        <w:t xml:space="preserve"> </w:t>
      </w:r>
      <w:r w:rsidRPr="000F3EE9">
        <w:rPr>
          <w:rFonts w:cs="Times New Roman" w:hint="eastAsia"/>
          <w:sz w:val="26"/>
          <w:szCs w:val="26"/>
          <w:rtl/>
          <w:lang w:eastAsia="fr-FR"/>
          <w:rPrChange w:id="3569" w:author="SRO">
            <w:rPr>
              <w:rFonts w:cs="Times New Roman" w:hint="eastAsia"/>
              <w:sz w:val="26"/>
              <w:szCs w:val="26"/>
              <w:rtl/>
              <w:lang w:eastAsia="fr-FR"/>
            </w:rPr>
          </w:rPrChange>
        </w:rPr>
        <w:t>الحقيقية</w:t>
      </w:r>
      <w:r w:rsidRPr="000F3EE9">
        <w:rPr>
          <w:rFonts w:cs="Times New Roman"/>
          <w:sz w:val="26"/>
          <w:szCs w:val="26"/>
          <w:rtl/>
          <w:lang w:eastAsia="fr-FR"/>
          <w:rPrChange w:id="3570" w:author="SRO">
            <w:rPr>
              <w:rFonts w:cs="Times New Roman"/>
              <w:sz w:val="26"/>
              <w:szCs w:val="26"/>
              <w:rtl/>
              <w:lang w:eastAsia="fr-FR"/>
            </w:rPr>
          </w:rPrChange>
        </w:rPr>
        <w:t xml:space="preserve"> </w:t>
      </w:r>
      <w:r w:rsidRPr="000F3EE9">
        <w:rPr>
          <w:rFonts w:cs="Times New Roman" w:hint="eastAsia"/>
          <w:sz w:val="26"/>
          <w:szCs w:val="26"/>
          <w:rtl/>
          <w:lang w:eastAsia="fr-FR"/>
          <w:rPrChange w:id="3571" w:author="SRO">
            <w:rPr>
              <w:rFonts w:cs="Times New Roman" w:hint="eastAsia"/>
              <w:sz w:val="26"/>
              <w:szCs w:val="26"/>
              <w:rtl/>
              <w:lang w:eastAsia="fr-FR"/>
            </w:rPr>
          </w:rPrChange>
        </w:rPr>
        <w:t>للشركات</w:t>
      </w:r>
      <w:r w:rsidRPr="000F3EE9">
        <w:rPr>
          <w:rFonts w:cs="Times New Roman"/>
          <w:sz w:val="26"/>
          <w:szCs w:val="26"/>
          <w:rtl/>
          <w:lang w:eastAsia="fr-FR"/>
          <w:rPrChange w:id="3572" w:author="SRO">
            <w:rPr>
              <w:rFonts w:cs="Times New Roman"/>
              <w:sz w:val="26"/>
              <w:szCs w:val="26"/>
              <w:rtl/>
              <w:lang w:eastAsia="fr-FR"/>
            </w:rPr>
          </w:rPrChange>
        </w:rPr>
        <w:t xml:space="preserve"> </w:t>
      </w:r>
      <w:r w:rsidRPr="000F3EE9">
        <w:rPr>
          <w:rFonts w:cs="Times New Roman" w:hint="eastAsia"/>
          <w:sz w:val="26"/>
          <w:szCs w:val="26"/>
          <w:rtl/>
          <w:lang w:eastAsia="fr-FR"/>
          <w:rPrChange w:id="3573" w:author="SRO">
            <w:rPr>
              <w:rFonts w:cs="Times New Roman" w:hint="eastAsia"/>
              <w:sz w:val="26"/>
              <w:szCs w:val="26"/>
              <w:rtl/>
              <w:lang w:eastAsia="fr-FR"/>
            </w:rPr>
          </w:rPrChange>
        </w:rPr>
        <w:t>في</w:t>
      </w:r>
      <w:r w:rsidRPr="000F3EE9">
        <w:rPr>
          <w:rFonts w:cs="Times New Roman"/>
          <w:sz w:val="26"/>
          <w:szCs w:val="26"/>
          <w:rtl/>
          <w:lang w:eastAsia="fr-FR"/>
          <w:rPrChange w:id="3574" w:author="SRO">
            <w:rPr>
              <w:rFonts w:cs="Times New Roman"/>
              <w:sz w:val="26"/>
              <w:szCs w:val="26"/>
              <w:rtl/>
              <w:lang w:eastAsia="fr-FR"/>
            </w:rPr>
          </w:rPrChange>
        </w:rPr>
        <w:t xml:space="preserve"> </w:t>
      </w:r>
      <w:r w:rsidRPr="000F3EE9">
        <w:rPr>
          <w:rFonts w:cs="Times New Roman" w:hint="eastAsia"/>
          <w:sz w:val="26"/>
          <w:szCs w:val="26"/>
          <w:rtl/>
          <w:lang w:eastAsia="fr-FR"/>
          <w:rPrChange w:id="3575" w:author="SRO">
            <w:rPr>
              <w:rFonts w:cs="Times New Roman" w:hint="eastAsia"/>
              <w:sz w:val="26"/>
              <w:szCs w:val="26"/>
              <w:rtl/>
              <w:lang w:eastAsia="fr-FR"/>
            </w:rPr>
          </w:rPrChange>
        </w:rPr>
        <w:t>المنطقة</w:t>
      </w:r>
      <w:r w:rsidRPr="000F3EE9">
        <w:rPr>
          <w:rFonts w:cs="Times New Roman"/>
          <w:sz w:val="26"/>
          <w:szCs w:val="26"/>
          <w:rtl/>
          <w:lang w:eastAsia="fr-FR"/>
          <w:rPrChange w:id="3576" w:author="SRO">
            <w:rPr>
              <w:rFonts w:cs="Times New Roman"/>
              <w:sz w:val="26"/>
              <w:szCs w:val="26"/>
              <w:rtl/>
              <w:lang w:eastAsia="fr-FR"/>
            </w:rPr>
          </w:rPrChange>
        </w:rPr>
        <w:t xml:space="preserve"> </w:t>
      </w:r>
      <w:r w:rsidRPr="000F3EE9">
        <w:rPr>
          <w:rFonts w:cs="Times New Roman" w:hint="eastAsia"/>
          <w:sz w:val="26"/>
          <w:szCs w:val="26"/>
          <w:rtl/>
          <w:lang w:eastAsia="fr-FR"/>
          <w:rPrChange w:id="3577" w:author="SRO">
            <w:rPr>
              <w:rFonts w:cs="Times New Roman" w:hint="eastAsia"/>
              <w:sz w:val="26"/>
              <w:szCs w:val="26"/>
              <w:rtl/>
              <w:lang w:eastAsia="fr-FR"/>
            </w:rPr>
          </w:rPrChange>
        </w:rPr>
        <w:t>دون</w:t>
      </w:r>
      <w:r w:rsidRPr="000F3EE9">
        <w:rPr>
          <w:rFonts w:cs="Times New Roman"/>
          <w:sz w:val="26"/>
          <w:szCs w:val="26"/>
          <w:rtl/>
          <w:lang w:eastAsia="fr-FR"/>
          <w:rPrChange w:id="3578" w:author="SRO">
            <w:rPr>
              <w:rFonts w:cs="Times New Roman"/>
              <w:sz w:val="26"/>
              <w:szCs w:val="26"/>
              <w:rtl/>
              <w:lang w:eastAsia="fr-FR"/>
            </w:rPr>
          </w:rPrChange>
        </w:rPr>
        <w:t>-</w:t>
      </w:r>
      <w:r w:rsidRPr="000F3EE9">
        <w:rPr>
          <w:rFonts w:cs="Times New Roman" w:hint="eastAsia"/>
          <w:sz w:val="26"/>
          <w:szCs w:val="26"/>
          <w:rtl/>
          <w:lang w:eastAsia="fr-FR"/>
          <w:rPrChange w:id="3579" w:author="SRO">
            <w:rPr>
              <w:rFonts w:cs="Times New Roman" w:hint="eastAsia"/>
              <w:sz w:val="26"/>
              <w:szCs w:val="26"/>
              <w:rtl/>
              <w:lang w:eastAsia="fr-FR"/>
            </w:rPr>
          </w:rPrChange>
        </w:rPr>
        <w:t>الإقليمية</w:t>
      </w:r>
      <w:r w:rsidRPr="000F3EE9">
        <w:rPr>
          <w:rFonts w:cs="Times New Roman"/>
          <w:sz w:val="26"/>
          <w:szCs w:val="26"/>
          <w:rtl/>
          <w:lang w:eastAsia="fr-FR"/>
          <w:rPrChange w:id="3580" w:author="SRO">
            <w:rPr>
              <w:rFonts w:cs="Times New Roman"/>
              <w:sz w:val="26"/>
              <w:szCs w:val="26"/>
              <w:rtl/>
              <w:lang w:eastAsia="fr-FR"/>
            </w:rPr>
          </w:rPrChange>
        </w:rPr>
        <w:t>.</w:t>
      </w:r>
    </w:p>
    <w:p w:rsidR="00832F4C" w:rsidRDefault="00832F4C" w:rsidP="00832F4C">
      <w:pPr>
        <w:pStyle w:val="Sansinterligne1"/>
        <w:numPr>
          <w:ins w:id="3581" w:author="SRO" w:date="2011-02-21T11:29:00Z"/>
        </w:numPr>
        <w:bidi/>
        <w:spacing w:after="240"/>
        <w:jc w:val="center"/>
        <w:rPr>
          <w:ins w:id="3582" w:author="SRO" w:date="2011-02-21T11:29:00Z"/>
          <w:rFonts w:cs="Times New Roman"/>
          <w:sz w:val="26"/>
          <w:szCs w:val="26"/>
          <w:rtl/>
          <w:lang w:eastAsia="fr-FR"/>
        </w:rPr>
        <w:pPrChange w:id="3583" w:author="SRO" w:date="2011-02-21T11:29:00Z">
          <w:pPr>
            <w:pStyle w:val="Sansinterligne1"/>
            <w:bidi/>
            <w:spacing w:after="240"/>
            <w:jc w:val="both"/>
          </w:pPr>
        </w:pPrChange>
      </w:pPr>
    </w:p>
    <w:p w:rsidR="00832F4C" w:rsidRPr="000F3EE9" w:rsidDel="00EC4095" w:rsidRDefault="00832F4C" w:rsidP="00832F4C">
      <w:pPr>
        <w:pStyle w:val="Sansinterligne1"/>
        <w:bidi/>
        <w:spacing w:after="240"/>
        <w:jc w:val="center"/>
        <w:rPr>
          <w:del w:id="3584" w:author="SRO" w:date="2011-02-21T11:29:00Z"/>
          <w:rFonts w:cs="Times New Roman"/>
          <w:sz w:val="26"/>
          <w:szCs w:val="26"/>
          <w:rtl/>
          <w:lang w:eastAsia="fr-FR"/>
          <w:rPrChange w:id="3585" w:author="SRO">
            <w:rPr>
              <w:del w:id="3586" w:author="SRO" w:date="2011-02-21T11:29:00Z"/>
              <w:rFonts w:cs="Times New Roman"/>
              <w:sz w:val="26"/>
              <w:szCs w:val="26"/>
              <w:rtl/>
              <w:lang w:eastAsia="fr-FR"/>
            </w:rPr>
          </w:rPrChange>
        </w:rPr>
        <w:pPrChange w:id="3587" w:author="SRO" w:date="2011-02-21T11:29:00Z">
          <w:pPr>
            <w:pStyle w:val="Sansinterligne1"/>
            <w:bidi/>
            <w:spacing w:after="240"/>
            <w:jc w:val="both"/>
          </w:pPr>
        </w:pPrChange>
      </w:pPr>
      <w:r w:rsidRPr="000F3EE9">
        <w:rPr>
          <w:rFonts w:cs="Times New Roman"/>
          <w:sz w:val="26"/>
          <w:szCs w:val="26"/>
          <w:rtl/>
          <w:lang w:eastAsia="fr-FR"/>
          <w:rPrChange w:id="3588" w:author="SRO">
            <w:rPr>
              <w:rFonts w:cs="Times New Roman"/>
              <w:sz w:val="26"/>
              <w:szCs w:val="26"/>
              <w:rtl/>
              <w:lang w:eastAsia="fr-FR"/>
            </w:rPr>
          </w:rPrChange>
        </w:rPr>
        <w:t xml:space="preserve"> </w:t>
      </w:r>
      <w:del w:id="3589" w:author="SRO" w:date="2011-02-21T11:29:00Z">
        <w:r w:rsidRPr="000F3EE9" w:rsidDel="00EC4095">
          <w:rPr>
            <w:rFonts w:cs="Times New Roman"/>
            <w:sz w:val="26"/>
            <w:szCs w:val="26"/>
            <w:rtl/>
            <w:lang w:eastAsia="fr-FR"/>
            <w:rPrChange w:id="3590" w:author="SRO">
              <w:rPr>
                <w:rFonts w:cs="Times New Roman"/>
                <w:sz w:val="26"/>
                <w:szCs w:val="26"/>
                <w:rtl/>
                <w:lang w:eastAsia="fr-FR"/>
              </w:rPr>
            </w:rPrChange>
          </w:rPr>
          <w:delText xml:space="preserve">  </w:delText>
        </w:r>
      </w:del>
    </w:p>
    <w:p w:rsidR="00832F4C" w:rsidRPr="00832F4C" w:rsidRDefault="00832F4C" w:rsidP="00832F4C">
      <w:pPr>
        <w:pStyle w:val="Sansinterligne1"/>
        <w:bidi/>
        <w:spacing w:after="240"/>
        <w:jc w:val="center"/>
        <w:rPr>
          <w:rFonts w:ascii="Times New Roman" w:hAnsi="Times New Roman" w:cs="Times New Roman"/>
          <w:b/>
          <w:bCs/>
          <w:sz w:val="28"/>
          <w:szCs w:val="28"/>
          <w:rPrChange w:id="3591" w:author="SRO" w:date="2011-02-21T10:18:00Z">
            <w:rPr>
              <w:rFonts w:ascii="Times New Roman" w:hAnsi="Times New Roman" w:cs="Times New Roman"/>
              <w:b/>
              <w:bCs/>
              <w:sz w:val="26"/>
              <w:szCs w:val="28"/>
            </w:rPr>
          </w:rPrChange>
        </w:rPr>
        <w:pPrChange w:id="3592" w:author="SRO" w:date="2011-02-21T11:29:00Z">
          <w:pPr>
            <w:pStyle w:val="Sansinterligne1"/>
            <w:bidi/>
            <w:spacing w:after="240"/>
            <w:jc w:val="both"/>
          </w:pPr>
        </w:pPrChange>
      </w:pPr>
      <w:r w:rsidRPr="00832F4C">
        <w:rPr>
          <w:rFonts w:ascii="Times New Roman" w:hAnsi="Times New Roman" w:cs="Times New Roman"/>
          <w:b/>
          <w:bCs/>
          <w:sz w:val="28"/>
          <w:szCs w:val="28"/>
          <w:rtl/>
          <w:rPrChange w:id="3593" w:author="SRO" w:date="2011-02-21T10:18:00Z">
            <w:rPr>
              <w:rFonts w:ascii="Times New Roman" w:hAnsi="Times New Roman" w:cs="Times New Roman"/>
              <w:b/>
              <w:bCs/>
              <w:sz w:val="28"/>
              <w:szCs w:val="26"/>
              <w:rtl/>
            </w:rPr>
          </w:rPrChange>
        </w:rPr>
        <w:t>اختتام الاجتماع</w:t>
      </w:r>
    </w:p>
    <w:p w:rsidR="00832F4C" w:rsidRPr="000F3EE9" w:rsidDel="000F3EE9" w:rsidRDefault="00832F4C" w:rsidP="00832F4C">
      <w:pPr>
        <w:pStyle w:val="Sansinterligne1"/>
        <w:numPr>
          <w:ilvl w:val="0"/>
          <w:numId w:val="28"/>
          <w:numberingChange w:id="3594" w:author="SRO" w:date="2011-02-21T09:12:00Z" w:original="%1:82:0:."/>
        </w:numPr>
        <w:tabs>
          <w:tab w:val="right" w:pos="585"/>
        </w:tabs>
        <w:bidi/>
        <w:spacing w:after="240"/>
        <w:ind w:left="34" w:firstLine="0"/>
        <w:jc w:val="both"/>
        <w:rPr>
          <w:del w:id="3595" w:author="SRO" w:date="2011-02-21T10:15:00Z"/>
          <w:rFonts w:cs="Times New Roman"/>
          <w:sz w:val="26"/>
          <w:szCs w:val="26"/>
          <w:rtl/>
          <w:lang w:eastAsia="fr-FR"/>
          <w:rPrChange w:id="3596" w:author="SRO">
            <w:rPr>
              <w:del w:id="3597" w:author="SRO" w:date="2011-02-21T10:15:00Z"/>
              <w:rFonts w:cs="Times New Roman"/>
              <w:sz w:val="26"/>
              <w:szCs w:val="26"/>
              <w:rtl/>
              <w:lang w:eastAsia="fr-FR"/>
            </w:rPr>
          </w:rPrChange>
        </w:rPr>
        <w:pPrChange w:id="3598" w:author="SRO" w:date="2011-02-21T10:15:00Z">
          <w:pPr>
            <w:pStyle w:val="Sansinterligne1"/>
            <w:numPr>
              <w:ilvl w:val="1"/>
              <w:numId w:val="28"/>
            </w:numPr>
            <w:tabs>
              <w:tab w:val="right" w:pos="585"/>
              <w:tab w:val="num" w:pos="1080"/>
            </w:tabs>
            <w:bidi/>
            <w:spacing w:after="240"/>
            <w:ind w:left="34"/>
            <w:jc w:val="both"/>
          </w:pPr>
        </w:pPrChange>
      </w:pPr>
    </w:p>
    <w:p w:rsidR="00832F4C" w:rsidRPr="000F3EE9" w:rsidRDefault="00832F4C" w:rsidP="00832F4C">
      <w:pPr>
        <w:pStyle w:val="Sansinterligne1"/>
        <w:numPr>
          <w:ilvl w:val="0"/>
          <w:numId w:val="28"/>
          <w:numberingChange w:id="3599" w:author="SRO" w:date="2011-02-21T09:12:00Z" w:original="%1:82:0:."/>
        </w:numPr>
        <w:tabs>
          <w:tab w:val="right" w:pos="585"/>
        </w:tabs>
        <w:bidi/>
        <w:spacing w:after="240"/>
        <w:ind w:left="34" w:firstLine="0"/>
        <w:jc w:val="both"/>
        <w:rPr>
          <w:rFonts w:cs="Times New Roman"/>
          <w:sz w:val="26"/>
          <w:szCs w:val="26"/>
          <w:rtl/>
          <w:lang w:eastAsia="fr-FR"/>
          <w:rPrChange w:id="3600" w:author="SRO">
            <w:rPr>
              <w:rFonts w:cs="Times New Roman"/>
              <w:sz w:val="26"/>
              <w:szCs w:val="26"/>
              <w:rtl/>
              <w:lang w:eastAsia="fr-FR"/>
            </w:rPr>
          </w:rPrChange>
        </w:rPr>
        <w:pPrChange w:id="3601" w:author="SRO" w:date="2011-02-21T10:15:00Z">
          <w:pPr>
            <w:pStyle w:val="Sansinterligne1"/>
            <w:numPr>
              <w:ilvl w:val="1"/>
              <w:numId w:val="28"/>
            </w:numPr>
            <w:tabs>
              <w:tab w:val="right" w:pos="585"/>
              <w:tab w:val="num" w:pos="1080"/>
            </w:tabs>
            <w:bidi/>
            <w:spacing w:after="240"/>
            <w:ind w:left="34"/>
            <w:jc w:val="both"/>
          </w:pPr>
        </w:pPrChange>
      </w:pPr>
      <w:r w:rsidRPr="000F3EE9">
        <w:rPr>
          <w:rFonts w:cs="Times New Roman" w:hint="eastAsia"/>
          <w:sz w:val="26"/>
          <w:szCs w:val="26"/>
          <w:rtl/>
          <w:lang w:eastAsia="fr-FR"/>
          <w:rPrChange w:id="3602" w:author="SRO">
            <w:rPr>
              <w:rFonts w:cs="Times New Roman" w:hint="eastAsia"/>
              <w:sz w:val="26"/>
              <w:szCs w:val="26"/>
              <w:rtl/>
              <w:lang w:eastAsia="fr-FR"/>
            </w:rPr>
          </w:rPrChange>
        </w:rPr>
        <w:t>تمت</w:t>
      </w:r>
      <w:r w:rsidRPr="000F3EE9">
        <w:rPr>
          <w:rFonts w:cs="Times New Roman"/>
          <w:sz w:val="26"/>
          <w:szCs w:val="26"/>
          <w:rtl/>
          <w:lang w:eastAsia="fr-FR"/>
          <w:rPrChange w:id="3603" w:author="SRO">
            <w:rPr>
              <w:rFonts w:cs="Times New Roman"/>
              <w:sz w:val="26"/>
              <w:szCs w:val="26"/>
              <w:rtl/>
              <w:lang w:eastAsia="fr-FR"/>
            </w:rPr>
          </w:rPrChange>
        </w:rPr>
        <w:t xml:space="preserve"> </w:t>
      </w:r>
      <w:r w:rsidRPr="000F3EE9">
        <w:rPr>
          <w:rFonts w:cs="Times New Roman" w:hint="eastAsia"/>
          <w:sz w:val="26"/>
          <w:szCs w:val="26"/>
          <w:rtl/>
          <w:lang w:eastAsia="fr-FR"/>
          <w:rPrChange w:id="3604" w:author="SRO">
            <w:rPr>
              <w:rFonts w:cs="Times New Roman" w:hint="eastAsia"/>
              <w:sz w:val="26"/>
              <w:szCs w:val="26"/>
              <w:rtl/>
              <w:lang w:eastAsia="fr-FR"/>
            </w:rPr>
          </w:rPrChange>
        </w:rPr>
        <w:t>قراءة</w:t>
      </w:r>
      <w:r w:rsidRPr="000F3EE9">
        <w:rPr>
          <w:rFonts w:cs="Times New Roman"/>
          <w:sz w:val="26"/>
          <w:szCs w:val="26"/>
          <w:rtl/>
          <w:lang w:eastAsia="fr-FR"/>
          <w:rPrChange w:id="3605" w:author="SRO">
            <w:rPr>
              <w:rFonts w:cs="Times New Roman"/>
              <w:sz w:val="26"/>
              <w:szCs w:val="26"/>
              <w:rtl/>
              <w:lang w:eastAsia="fr-FR"/>
            </w:rPr>
          </w:rPrChange>
        </w:rPr>
        <w:t xml:space="preserve"> </w:t>
      </w:r>
      <w:r w:rsidRPr="000F3EE9">
        <w:rPr>
          <w:rFonts w:cs="Times New Roman" w:hint="eastAsia"/>
          <w:sz w:val="26"/>
          <w:szCs w:val="26"/>
          <w:rtl/>
          <w:lang w:eastAsia="fr-FR"/>
          <w:rPrChange w:id="3606" w:author="SRO">
            <w:rPr>
              <w:rFonts w:cs="Times New Roman" w:hint="eastAsia"/>
              <w:sz w:val="26"/>
              <w:szCs w:val="26"/>
              <w:rtl/>
              <w:lang w:eastAsia="fr-FR"/>
            </w:rPr>
          </w:rPrChange>
        </w:rPr>
        <w:t>توصيات</w:t>
      </w:r>
      <w:r w:rsidRPr="000F3EE9">
        <w:rPr>
          <w:rFonts w:cs="Times New Roman"/>
          <w:sz w:val="26"/>
          <w:szCs w:val="26"/>
          <w:rtl/>
          <w:lang w:eastAsia="fr-FR"/>
          <w:rPrChange w:id="3607" w:author="SRO">
            <w:rPr>
              <w:rFonts w:cs="Times New Roman"/>
              <w:sz w:val="26"/>
              <w:szCs w:val="26"/>
              <w:rtl/>
              <w:lang w:eastAsia="fr-FR"/>
            </w:rPr>
          </w:rPrChange>
        </w:rPr>
        <w:t xml:space="preserve"> </w:t>
      </w:r>
      <w:r w:rsidRPr="000F3EE9">
        <w:rPr>
          <w:rFonts w:cs="Times New Roman" w:hint="eastAsia"/>
          <w:sz w:val="26"/>
          <w:szCs w:val="26"/>
          <w:rtl/>
          <w:lang w:eastAsia="fr-FR"/>
          <w:rPrChange w:id="3608" w:author="SRO">
            <w:rPr>
              <w:rFonts w:cs="Times New Roman" w:hint="eastAsia"/>
              <w:sz w:val="26"/>
              <w:szCs w:val="26"/>
              <w:rtl/>
              <w:lang w:eastAsia="fr-FR"/>
            </w:rPr>
          </w:rPrChange>
        </w:rPr>
        <w:t>الاجتماع</w:t>
      </w:r>
      <w:r w:rsidRPr="000F3EE9">
        <w:rPr>
          <w:rFonts w:cs="Times New Roman"/>
          <w:sz w:val="26"/>
          <w:szCs w:val="26"/>
          <w:rtl/>
          <w:lang w:eastAsia="fr-FR"/>
          <w:rPrChange w:id="3609" w:author="SRO">
            <w:rPr>
              <w:rFonts w:cs="Times New Roman"/>
              <w:sz w:val="26"/>
              <w:szCs w:val="26"/>
              <w:rtl/>
              <w:lang w:eastAsia="fr-FR"/>
            </w:rPr>
          </w:rPrChange>
        </w:rPr>
        <w:t xml:space="preserve"> </w:t>
      </w:r>
      <w:r w:rsidRPr="000F3EE9">
        <w:rPr>
          <w:rFonts w:cs="Times New Roman" w:hint="eastAsia"/>
          <w:sz w:val="26"/>
          <w:szCs w:val="26"/>
          <w:rtl/>
          <w:lang w:eastAsia="fr-FR"/>
          <w:rPrChange w:id="3610" w:author="SRO">
            <w:rPr>
              <w:rFonts w:cs="Times New Roman" w:hint="eastAsia"/>
              <w:sz w:val="26"/>
              <w:szCs w:val="26"/>
              <w:rtl/>
              <w:lang w:eastAsia="fr-FR"/>
            </w:rPr>
          </w:rPrChange>
        </w:rPr>
        <w:t>والموافقة</w:t>
      </w:r>
      <w:r w:rsidRPr="000F3EE9">
        <w:rPr>
          <w:rFonts w:cs="Times New Roman"/>
          <w:sz w:val="26"/>
          <w:szCs w:val="26"/>
          <w:rtl/>
          <w:lang w:eastAsia="fr-FR"/>
          <w:rPrChange w:id="3611" w:author="SRO">
            <w:rPr>
              <w:rFonts w:cs="Times New Roman"/>
              <w:sz w:val="26"/>
              <w:szCs w:val="26"/>
              <w:rtl/>
              <w:lang w:eastAsia="fr-FR"/>
            </w:rPr>
          </w:rPrChange>
        </w:rPr>
        <w:t xml:space="preserve"> </w:t>
      </w:r>
      <w:r w:rsidRPr="000F3EE9">
        <w:rPr>
          <w:rFonts w:cs="Times New Roman" w:hint="eastAsia"/>
          <w:sz w:val="26"/>
          <w:szCs w:val="26"/>
          <w:rtl/>
          <w:lang w:eastAsia="fr-FR"/>
          <w:rPrChange w:id="3612" w:author="SRO">
            <w:rPr>
              <w:rFonts w:cs="Times New Roman" w:hint="eastAsia"/>
              <w:sz w:val="26"/>
              <w:szCs w:val="26"/>
              <w:rtl/>
              <w:lang w:eastAsia="fr-FR"/>
            </w:rPr>
          </w:rPrChange>
        </w:rPr>
        <w:t>على</w:t>
      </w:r>
      <w:r w:rsidRPr="000F3EE9">
        <w:rPr>
          <w:rFonts w:cs="Times New Roman"/>
          <w:sz w:val="26"/>
          <w:szCs w:val="26"/>
          <w:rtl/>
          <w:lang w:eastAsia="fr-FR"/>
          <w:rPrChange w:id="3613" w:author="SRO">
            <w:rPr>
              <w:rFonts w:cs="Times New Roman"/>
              <w:sz w:val="26"/>
              <w:szCs w:val="26"/>
              <w:rtl/>
              <w:lang w:eastAsia="fr-FR"/>
            </w:rPr>
          </w:rPrChange>
        </w:rPr>
        <w:t xml:space="preserve"> </w:t>
      </w:r>
      <w:r w:rsidRPr="000F3EE9">
        <w:rPr>
          <w:rFonts w:cs="Times New Roman" w:hint="eastAsia"/>
          <w:sz w:val="26"/>
          <w:szCs w:val="26"/>
          <w:rtl/>
          <w:lang w:eastAsia="fr-FR"/>
          <w:rPrChange w:id="3614" w:author="SRO">
            <w:rPr>
              <w:rFonts w:cs="Times New Roman" w:hint="eastAsia"/>
              <w:sz w:val="26"/>
              <w:szCs w:val="26"/>
              <w:rtl/>
              <w:lang w:eastAsia="fr-FR"/>
            </w:rPr>
          </w:rPrChange>
        </w:rPr>
        <w:t>اعتماد</w:t>
      </w:r>
      <w:r w:rsidRPr="000F3EE9">
        <w:rPr>
          <w:rFonts w:cs="Times New Roman"/>
          <w:sz w:val="26"/>
          <w:szCs w:val="26"/>
          <w:rtl/>
          <w:lang w:eastAsia="fr-FR"/>
          <w:rPrChange w:id="3615" w:author="SRO">
            <w:rPr>
              <w:rFonts w:cs="Times New Roman"/>
              <w:sz w:val="26"/>
              <w:szCs w:val="26"/>
              <w:rtl/>
              <w:lang w:eastAsia="fr-FR"/>
            </w:rPr>
          </w:rPrChange>
        </w:rPr>
        <w:t xml:space="preserve"> </w:t>
      </w:r>
      <w:r w:rsidRPr="000F3EE9">
        <w:rPr>
          <w:rFonts w:cs="Times New Roman" w:hint="eastAsia"/>
          <w:sz w:val="26"/>
          <w:szCs w:val="26"/>
          <w:rtl/>
          <w:lang w:eastAsia="fr-FR"/>
          <w:rPrChange w:id="3616" w:author="SRO">
            <w:rPr>
              <w:rFonts w:cs="Times New Roman" w:hint="eastAsia"/>
              <w:sz w:val="26"/>
              <w:szCs w:val="26"/>
              <w:rtl/>
              <w:lang w:eastAsia="fr-FR"/>
            </w:rPr>
          </w:rPrChange>
        </w:rPr>
        <w:t>هذه</w:t>
      </w:r>
      <w:r w:rsidRPr="000F3EE9">
        <w:rPr>
          <w:rFonts w:cs="Times New Roman"/>
          <w:sz w:val="26"/>
          <w:szCs w:val="26"/>
          <w:rtl/>
          <w:lang w:eastAsia="fr-FR"/>
          <w:rPrChange w:id="3617" w:author="SRO">
            <w:rPr>
              <w:rFonts w:cs="Times New Roman"/>
              <w:sz w:val="26"/>
              <w:szCs w:val="26"/>
              <w:rtl/>
              <w:lang w:eastAsia="fr-FR"/>
            </w:rPr>
          </w:rPrChange>
        </w:rPr>
        <w:t xml:space="preserve"> </w:t>
      </w:r>
      <w:r w:rsidRPr="000F3EE9">
        <w:rPr>
          <w:rFonts w:cs="Times New Roman" w:hint="eastAsia"/>
          <w:sz w:val="26"/>
          <w:szCs w:val="26"/>
          <w:rtl/>
          <w:lang w:eastAsia="fr-FR"/>
          <w:rPrChange w:id="3618" w:author="SRO">
            <w:rPr>
              <w:rFonts w:cs="Times New Roman" w:hint="eastAsia"/>
              <w:sz w:val="26"/>
              <w:szCs w:val="26"/>
              <w:rtl/>
              <w:lang w:eastAsia="fr-FR"/>
            </w:rPr>
          </w:rPrChange>
        </w:rPr>
        <w:t>التوصيات،</w:t>
      </w:r>
      <w:r w:rsidRPr="000F3EE9">
        <w:rPr>
          <w:rFonts w:cs="Times New Roman"/>
          <w:sz w:val="26"/>
          <w:szCs w:val="26"/>
          <w:rtl/>
          <w:lang w:eastAsia="fr-FR"/>
          <w:rPrChange w:id="3619" w:author="SRO">
            <w:rPr>
              <w:rFonts w:cs="Times New Roman"/>
              <w:sz w:val="26"/>
              <w:szCs w:val="26"/>
              <w:rtl/>
              <w:lang w:eastAsia="fr-FR"/>
            </w:rPr>
          </w:rPrChange>
        </w:rPr>
        <w:t xml:space="preserve"> </w:t>
      </w:r>
      <w:r w:rsidRPr="000F3EE9">
        <w:rPr>
          <w:rFonts w:cs="Times New Roman" w:hint="eastAsia"/>
          <w:sz w:val="26"/>
          <w:szCs w:val="26"/>
          <w:rtl/>
          <w:lang w:eastAsia="fr-FR"/>
          <w:rPrChange w:id="3620" w:author="SRO">
            <w:rPr>
              <w:rFonts w:cs="Times New Roman" w:hint="eastAsia"/>
              <w:sz w:val="26"/>
              <w:szCs w:val="26"/>
              <w:rtl/>
              <w:lang w:eastAsia="fr-FR"/>
            </w:rPr>
          </w:rPrChange>
        </w:rPr>
        <w:t>رهنا</w:t>
      </w:r>
      <w:r w:rsidRPr="000F3EE9">
        <w:rPr>
          <w:rFonts w:cs="Times New Roman"/>
          <w:sz w:val="26"/>
          <w:szCs w:val="26"/>
          <w:rtl/>
          <w:lang w:eastAsia="fr-FR"/>
          <w:rPrChange w:id="3621" w:author="SRO">
            <w:rPr>
              <w:rFonts w:cs="Times New Roman"/>
              <w:sz w:val="26"/>
              <w:szCs w:val="26"/>
              <w:rtl/>
              <w:lang w:eastAsia="fr-FR"/>
            </w:rPr>
          </w:rPrChange>
        </w:rPr>
        <w:t xml:space="preserve"> </w:t>
      </w:r>
      <w:r w:rsidRPr="000F3EE9">
        <w:rPr>
          <w:rFonts w:cs="Times New Roman" w:hint="eastAsia"/>
          <w:sz w:val="26"/>
          <w:szCs w:val="26"/>
          <w:rtl/>
          <w:lang w:eastAsia="fr-FR"/>
          <w:rPrChange w:id="3622" w:author="SRO">
            <w:rPr>
              <w:rFonts w:cs="Times New Roman" w:hint="eastAsia"/>
              <w:sz w:val="26"/>
              <w:szCs w:val="26"/>
              <w:rtl/>
              <w:lang w:eastAsia="fr-FR"/>
            </w:rPr>
          </w:rPrChange>
        </w:rPr>
        <w:t>بالتغييرات</w:t>
      </w:r>
      <w:r w:rsidRPr="000F3EE9">
        <w:rPr>
          <w:rFonts w:cs="Times New Roman"/>
          <w:sz w:val="26"/>
          <w:szCs w:val="26"/>
          <w:rtl/>
          <w:lang w:eastAsia="fr-FR"/>
          <w:rPrChange w:id="3623" w:author="SRO">
            <w:rPr>
              <w:rFonts w:cs="Times New Roman"/>
              <w:sz w:val="26"/>
              <w:szCs w:val="26"/>
              <w:rtl/>
              <w:lang w:eastAsia="fr-FR"/>
            </w:rPr>
          </w:rPrChange>
        </w:rPr>
        <w:t xml:space="preserve"> </w:t>
      </w:r>
      <w:r w:rsidRPr="000F3EE9">
        <w:rPr>
          <w:rFonts w:cs="Times New Roman" w:hint="eastAsia"/>
          <w:sz w:val="26"/>
          <w:szCs w:val="26"/>
          <w:rtl/>
          <w:lang w:eastAsia="fr-FR"/>
          <w:rPrChange w:id="3624" w:author="SRO">
            <w:rPr>
              <w:rFonts w:cs="Times New Roman" w:hint="eastAsia"/>
              <w:sz w:val="26"/>
              <w:szCs w:val="26"/>
              <w:rtl/>
              <w:lang w:eastAsia="fr-FR"/>
            </w:rPr>
          </w:rPrChange>
        </w:rPr>
        <w:t>التي</w:t>
      </w:r>
      <w:r w:rsidRPr="000F3EE9">
        <w:rPr>
          <w:rFonts w:cs="Times New Roman"/>
          <w:sz w:val="26"/>
          <w:szCs w:val="26"/>
          <w:rtl/>
          <w:lang w:eastAsia="fr-FR"/>
          <w:rPrChange w:id="3625" w:author="SRO">
            <w:rPr>
              <w:rFonts w:cs="Times New Roman"/>
              <w:sz w:val="26"/>
              <w:szCs w:val="26"/>
              <w:rtl/>
              <w:lang w:eastAsia="fr-FR"/>
            </w:rPr>
          </w:rPrChange>
        </w:rPr>
        <w:t xml:space="preserve"> </w:t>
      </w:r>
      <w:r w:rsidRPr="000F3EE9">
        <w:rPr>
          <w:rFonts w:cs="Times New Roman" w:hint="eastAsia"/>
          <w:sz w:val="26"/>
          <w:szCs w:val="26"/>
          <w:rtl/>
          <w:lang w:eastAsia="fr-FR"/>
          <w:rPrChange w:id="3626" w:author="SRO">
            <w:rPr>
              <w:rFonts w:cs="Times New Roman" w:hint="eastAsia"/>
              <w:sz w:val="26"/>
              <w:szCs w:val="26"/>
              <w:rtl/>
              <w:lang w:eastAsia="fr-FR"/>
            </w:rPr>
          </w:rPrChange>
        </w:rPr>
        <w:t>سيطلب</w:t>
      </w:r>
      <w:r w:rsidRPr="000F3EE9">
        <w:rPr>
          <w:rFonts w:cs="Times New Roman"/>
          <w:sz w:val="26"/>
          <w:szCs w:val="26"/>
          <w:rtl/>
          <w:lang w:eastAsia="fr-FR"/>
          <w:rPrChange w:id="3627" w:author="SRO">
            <w:rPr>
              <w:rFonts w:cs="Times New Roman"/>
              <w:sz w:val="26"/>
              <w:szCs w:val="26"/>
              <w:rtl/>
              <w:lang w:eastAsia="fr-FR"/>
            </w:rPr>
          </w:rPrChange>
        </w:rPr>
        <w:t xml:space="preserve"> </w:t>
      </w:r>
      <w:r w:rsidRPr="000F3EE9">
        <w:rPr>
          <w:rFonts w:cs="Times New Roman" w:hint="eastAsia"/>
          <w:sz w:val="26"/>
          <w:szCs w:val="26"/>
          <w:rtl/>
          <w:lang w:eastAsia="fr-FR"/>
          <w:rPrChange w:id="3628" w:author="SRO">
            <w:rPr>
              <w:rFonts w:cs="Times New Roman" w:hint="eastAsia"/>
              <w:sz w:val="26"/>
              <w:szCs w:val="26"/>
              <w:rtl/>
              <w:lang w:eastAsia="fr-FR"/>
            </w:rPr>
          </w:rPrChange>
        </w:rPr>
        <w:t>إدخالها</w:t>
      </w:r>
      <w:r w:rsidRPr="000F3EE9">
        <w:rPr>
          <w:rFonts w:cs="Times New Roman"/>
          <w:sz w:val="26"/>
          <w:szCs w:val="26"/>
          <w:rtl/>
          <w:lang w:eastAsia="fr-FR"/>
          <w:rPrChange w:id="3629" w:author="SRO">
            <w:rPr>
              <w:rFonts w:cs="Times New Roman"/>
              <w:sz w:val="26"/>
              <w:szCs w:val="26"/>
              <w:rtl/>
              <w:lang w:eastAsia="fr-FR"/>
            </w:rPr>
          </w:rPrChange>
        </w:rPr>
        <w:t xml:space="preserve"> </w:t>
      </w:r>
      <w:r w:rsidRPr="000F3EE9">
        <w:rPr>
          <w:rFonts w:cs="Times New Roman" w:hint="eastAsia"/>
          <w:sz w:val="26"/>
          <w:szCs w:val="26"/>
          <w:rtl/>
          <w:lang w:eastAsia="fr-FR"/>
          <w:rPrChange w:id="3630" w:author="SRO">
            <w:rPr>
              <w:rFonts w:cs="Times New Roman" w:hint="eastAsia"/>
              <w:sz w:val="26"/>
              <w:szCs w:val="26"/>
              <w:rtl/>
              <w:lang w:eastAsia="fr-FR"/>
            </w:rPr>
          </w:rPrChange>
        </w:rPr>
        <w:t>بعد</w:t>
      </w:r>
      <w:r w:rsidRPr="000F3EE9">
        <w:rPr>
          <w:rFonts w:cs="Times New Roman"/>
          <w:sz w:val="26"/>
          <w:szCs w:val="26"/>
          <w:rtl/>
          <w:lang w:eastAsia="fr-FR"/>
          <w:rPrChange w:id="3631" w:author="SRO">
            <w:rPr>
              <w:rFonts w:cs="Times New Roman"/>
              <w:sz w:val="26"/>
              <w:szCs w:val="26"/>
              <w:rtl/>
              <w:lang w:eastAsia="fr-FR"/>
            </w:rPr>
          </w:rPrChange>
        </w:rPr>
        <w:t xml:space="preserve"> </w:t>
      </w:r>
      <w:r w:rsidRPr="000F3EE9">
        <w:rPr>
          <w:rFonts w:cs="Times New Roman" w:hint="eastAsia"/>
          <w:sz w:val="26"/>
          <w:szCs w:val="26"/>
          <w:rtl/>
          <w:lang w:eastAsia="fr-FR"/>
          <w:rPrChange w:id="3632" w:author="SRO">
            <w:rPr>
              <w:rFonts w:cs="Times New Roman" w:hint="eastAsia"/>
              <w:sz w:val="26"/>
              <w:szCs w:val="26"/>
              <w:rtl/>
              <w:lang w:eastAsia="fr-FR"/>
            </w:rPr>
          </w:rPrChange>
        </w:rPr>
        <w:t>تعميم</w:t>
      </w:r>
      <w:r w:rsidRPr="000F3EE9">
        <w:rPr>
          <w:rFonts w:cs="Times New Roman"/>
          <w:sz w:val="26"/>
          <w:szCs w:val="26"/>
          <w:rtl/>
          <w:lang w:eastAsia="fr-FR"/>
          <w:rPrChange w:id="3633" w:author="SRO">
            <w:rPr>
              <w:rFonts w:cs="Times New Roman"/>
              <w:sz w:val="26"/>
              <w:szCs w:val="26"/>
              <w:rtl/>
              <w:lang w:eastAsia="fr-FR"/>
            </w:rPr>
          </w:rPrChange>
        </w:rPr>
        <w:t xml:space="preserve"> </w:t>
      </w:r>
      <w:r w:rsidRPr="000F3EE9">
        <w:rPr>
          <w:rFonts w:cs="Times New Roman" w:hint="eastAsia"/>
          <w:sz w:val="26"/>
          <w:szCs w:val="26"/>
          <w:rtl/>
          <w:lang w:eastAsia="fr-FR"/>
          <w:rPrChange w:id="3634" w:author="SRO">
            <w:rPr>
              <w:rFonts w:cs="Times New Roman" w:hint="eastAsia"/>
              <w:sz w:val="26"/>
              <w:szCs w:val="26"/>
              <w:rtl/>
              <w:lang w:eastAsia="fr-FR"/>
            </w:rPr>
          </w:rPrChange>
        </w:rPr>
        <w:t>هذه</w:t>
      </w:r>
      <w:r w:rsidRPr="000F3EE9">
        <w:rPr>
          <w:rFonts w:cs="Times New Roman"/>
          <w:sz w:val="26"/>
          <w:szCs w:val="26"/>
          <w:rtl/>
          <w:lang w:eastAsia="fr-FR"/>
          <w:rPrChange w:id="3635" w:author="SRO">
            <w:rPr>
              <w:rFonts w:cs="Times New Roman"/>
              <w:sz w:val="26"/>
              <w:szCs w:val="26"/>
              <w:rtl/>
              <w:lang w:eastAsia="fr-FR"/>
            </w:rPr>
          </w:rPrChange>
        </w:rPr>
        <w:t xml:space="preserve"> </w:t>
      </w:r>
      <w:r w:rsidRPr="000F3EE9">
        <w:rPr>
          <w:rFonts w:cs="Times New Roman" w:hint="eastAsia"/>
          <w:sz w:val="26"/>
          <w:szCs w:val="26"/>
          <w:rtl/>
          <w:lang w:eastAsia="fr-FR"/>
          <w:rPrChange w:id="3636" w:author="SRO">
            <w:rPr>
              <w:rFonts w:cs="Times New Roman" w:hint="eastAsia"/>
              <w:sz w:val="26"/>
              <w:szCs w:val="26"/>
              <w:rtl/>
              <w:lang w:eastAsia="fr-FR"/>
            </w:rPr>
          </w:rPrChange>
        </w:rPr>
        <w:t>القائمة</w:t>
      </w:r>
      <w:r w:rsidRPr="000F3EE9">
        <w:rPr>
          <w:rFonts w:cs="Times New Roman"/>
          <w:sz w:val="26"/>
          <w:szCs w:val="26"/>
          <w:rtl/>
          <w:lang w:eastAsia="fr-FR"/>
          <w:rPrChange w:id="3637" w:author="SRO">
            <w:rPr>
              <w:rFonts w:cs="Times New Roman"/>
              <w:sz w:val="26"/>
              <w:szCs w:val="26"/>
              <w:rtl/>
              <w:lang w:eastAsia="fr-FR"/>
            </w:rPr>
          </w:rPrChange>
        </w:rPr>
        <w:t xml:space="preserve"> </w:t>
      </w:r>
      <w:r w:rsidRPr="000F3EE9">
        <w:rPr>
          <w:rFonts w:cs="Times New Roman" w:hint="eastAsia"/>
          <w:sz w:val="26"/>
          <w:szCs w:val="26"/>
          <w:rtl/>
          <w:lang w:eastAsia="fr-FR"/>
          <w:rPrChange w:id="3638" w:author="SRO">
            <w:rPr>
              <w:rFonts w:cs="Times New Roman" w:hint="eastAsia"/>
              <w:sz w:val="26"/>
              <w:szCs w:val="26"/>
              <w:rtl/>
              <w:lang w:eastAsia="fr-FR"/>
            </w:rPr>
          </w:rPrChange>
        </w:rPr>
        <w:t>على</w:t>
      </w:r>
      <w:r w:rsidRPr="000F3EE9">
        <w:rPr>
          <w:rFonts w:cs="Times New Roman"/>
          <w:sz w:val="26"/>
          <w:szCs w:val="26"/>
          <w:rtl/>
          <w:lang w:eastAsia="fr-FR"/>
          <w:rPrChange w:id="3639" w:author="SRO">
            <w:rPr>
              <w:rFonts w:cs="Times New Roman"/>
              <w:sz w:val="26"/>
              <w:szCs w:val="26"/>
              <w:rtl/>
              <w:lang w:eastAsia="fr-FR"/>
            </w:rPr>
          </w:rPrChange>
        </w:rPr>
        <w:t xml:space="preserve"> </w:t>
      </w:r>
      <w:r w:rsidRPr="000F3EE9">
        <w:rPr>
          <w:rFonts w:cs="Times New Roman" w:hint="eastAsia"/>
          <w:sz w:val="26"/>
          <w:szCs w:val="26"/>
          <w:rtl/>
          <w:lang w:eastAsia="fr-FR"/>
          <w:rPrChange w:id="3640" w:author="SRO">
            <w:rPr>
              <w:rFonts w:cs="Times New Roman" w:hint="eastAsia"/>
              <w:sz w:val="26"/>
              <w:szCs w:val="26"/>
              <w:rtl/>
              <w:lang w:eastAsia="fr-FR"/>
            </w:rPr>
          </w:rPrChange>
        </w:rPr>
        <w:t>جميع</w:t>
      </w:r>
      <w:r w:rsidRPr="000F3EE9">
        <w:rPr>
          <w:rFonts w:cs="Times New Roman"/>
          <w:sz w:val="26"/>
          <w:szCs w:val="26"/>
          <w:rtl/>
          <w:lang w:eastAsia="fr-FR"/>
          <w:rPrChange w:id="3641" w:author="SRO">
            <w:rPr>
              <w:rFonts w:cs="Times New Roman"/>
              <w:sz w:val="26"/>
              <w:szCs w:val="26"/>
              <w:rtl/>
              <w:lang w:eastAsia="fr-FR"/>
            </w:rPr>
          </w:rPrChange>
        </w:rPr>
        <w:t xml:space="preserve"> </w:t>
      </w:r>
      <w:r w:rsidRPr="000F3EE9">
        <w:rPr>
          <w:rFonts w:cs="Times New Roman" w:hint="eastAsia"/>
          <w:sz w:val="26"/>
          <w:szCs w:val="26"/>
          <w:rtl/>
          <w:lang w:eastAsia="fr-FR"/>
          <w:rPrChange w:id="3642" w:author="SRO">
            <w:rPr>
              <w:rFonts w:cs="Times New Roman" w:hint="eastAsia"/>
              <w:sz w:val="26"/>
              <w:szCs w:val="26"/>
              <w:rtl/>
              <w:lang w:eastAsia="fr-FR"/>
            </w:rPr>
          </w:rPrChange>
        </w:rPr>
        <w:t>المشاركين</w:t>
      </w:r>
      <w:r w:rsidRPr="000F3EE9">
        <w:rPr>
          <w:rFonts w:cs="Times New Roman"/>
          <w:sz w:val="26"/>
          <w:szCs w:val="26"/>
          <w:rtl/>
          <w:lang w:eastAsia="fr-FR"/>
          <w:rPrChange w:id="3643" w:author="SRO">
            <w:rPr>
              <w:rFonts w:cs="Times New Roman"/>
              <w:sz w:val="26"/>
              <w:szCs w:val="26"/>
              <w:rtl/>
              <w:lang w:eastAsia="fr-FR"/>
            </w:rPr>
          </w:rPrChange>
        </w:rPr>
        <w:t xml:space="preserve">. </w:t>
      </w:r>
      <w:r w:rsidRPr="000F3EE9">
        <w:rPr>
          <w:rFonts w:cs="Times New Roman" w:hint="eastAsia"/>
          <w:sz w:val="26"/>
          <w:szCs w:val="26"/>
          <w:rtl/>
          <w:lang w:eastAsia="fr-FR"/>
          <w:rPrChange w:id="3644" w:author="SRO">
            <w:rPr>
              <w:rFonts w:cs="Times New Roman" w:hint="eastAsia"/>
              <w:sz w:val="26"/>
              <w:szCs w:val="26"/>
              <w:rtl/>
              <w:lang w:eastAsia="fr-FR"/>
            </w:rPr>
          </w:rPrChange>
        </w:rPr>
        <w:t>وتوجد</w:t>
      </w:r>
      <w:r w:rsidRPr="000F3EE9">
        <w:rPr>
          <w:rFonts w:cs="Times New Roman"/>
          <w:sz w:val="26"/>
          <w:szCs w:val="26"/>
          <w:rtl/>
          <w:lang w:eastAsia="fr-FR"/>
          <w:rPrChange w:id="3645" w:author="SRO">
            <w:rPr>
              <w:rFonts w:cs="Times New Roman"/>
              <w:sz w:val="26"/>
              <w:szCs w:val="26"/>
              <w:rtl/>
              <w:lang w:eastAsia="fr-FR"/>
            </w:rPr>
          </w:rPrChange>
        </w:rPr>
        <w:t xml:space="preserve"> </w:t>
      </w:r>
      <w:r w:rsidRPr="000F3EE9">
        <w:rPr>
          <w:rFonts w:cs="Times New Roman" w:hint="eastAsia"/>
          <w:sz w:val="26"/>
          <w:szCs w:val="26"/>
          <w:rtl/>
          <w:lang w:eastAsia="fr-FR"/>
          <w:rPrChange w:id="3646" w:author="SRO">
            <w:rPr>
              <w:rFonts w:cs="Times New Roman" w:hint="eastAsia"/>
              <w:sz w:val="26"/>
              <w:szCs w:val="26"/>
              <w:rtl/>
              <w:lang w:eastAsia="fr-FR"/>
            </w:rPr>
          </w:rPrChange>
        </w:rPr>
        <w:t>قائمة</w:t>
      </w:r>
      <w:r w:rsidRPr="000F3EE9">
        <w:rPr>
          <w:rFonts w:cs="Times New Roman"/>
          <w:sz w:val="26"/>
          <w:szCs w:val="26"/>
          <w:rtl/>
          <w:lang w:eastAsia="fr-FR"/>
          <w:rPrChange w:id="3647" w:author="SRO">
            <w:rPr>
              <w:rFonts w:cs="Times New Roman"/>
              <w:sz w:val="26"/>
              <w:szCs w:val="26"/>
              <w:rtl/>
              <w:lang w:eastAsia="fr-FR"/>
            </w:rPr>
          </w:rPrChange>
        </w:rPr>
        <w:t xml:space="preserve"> </w:t>
      </w:r>
      <w:r w:rsidRPr="000F3EE9">
        <w:rPr>
          <w:rFonts w:cs="Times New Roman" w:hint="eastAsia"/>
          <w:sz w:val="26"/>
          <w:szCs w:val="26"/>
          <w:rtl/>
          <w:lang w:eastAsia="fr-FR"/>
          <w:rPrChange w:id="3648" w:author="SRO">
            <w:rPr>
              <w:rFonts w:cs="Times New Roman" w:hint="eastAsia"/>
              <w:sz w:val="26"/>
              <w:szCs w:val="26"/>
              <w:rtl/>
              <w:lang w:eastAsia="fr-FR"/>
            </w:rPr>
          </w:rPrChange>
        </w:rPr>
        <w:t>التوصيات</w:t>
      </w:r>
      <w:r w:rsidRPr="000F3EE9">
        <w:rPr>
          <w:rFonts w:cs="Times New Roman"/>
          <w:sz w:val="26"/>
          <w:szCs w:val="26"/>
          <w:rtl/>
          <w:lang w:eastAsia="fr-FR"/>
          <w:rPrChange w:id="3649" w:author="SRO">
            <w:rPr>
              <w:rFonts w:cs="Times New Roman"/>
              <w:sz w:val="26"/>
              <w:szCs w:val="26"/>
              <w:rtl/>
              <w:lang w:eastAsia="fr-FR"/>
            </w:rPr>
          </w:rPrChange>
        </w:rPr>
        <w:t xml:space="preserve"> </w:t>
      </w:r>
      <w:r w:rsidRPr="000F3EE9">
        <w:rPr>
          <w:rFonts w:cs="Times New Roman" w:hint="eastAsia"/>
          <w:sz w:val="26"/>
          <w:szCs w:val="26"/>
          <w:rtl/>
          <w:lang w:eastAsia="fr-FR"/>
          <w:rPrChange w:id="3650" w:author="SRO">
            <w:rPr>
              <w:rFonts w:cs="Times New Roman" w:hint="eastAsia"/>
              <w:sz w:val="26"/>
              <w:szCs w:val="26"/>
              <w:rtl/>
              <w:lang w:eastAsia="fr-FR"/>
            </w:rPr>
          </w:rPrChange>
        </w:rPr>
        <w:t>المعدلة</w:t>
      </w:r>
      <w:r w:rsidRPr="000F3EE9">
        <w:rPr>
          <w:rFonts w:cs="Times New Roman"/>
          <w:sz w:val="26"/>
          <w:szCs w:val="26"/>
          <w:rtl/>
          <w:lang w:eastAsia="fr-FR"/>
          <w:rPrChange w:id="3651" w:author="SRO">
            <w:rPr>
              <w:rFonts w:cs="Times New Roman"/>
              <w:sz w:val="26"/>
              <w:szCs w:val="26"/>
              <w:rtl/>
              <w:lang w:eastAsia="fr-FR"/>
            </w:rPr>
          </w:rPrChange>
        </w:rPr>
        <w:t xml:space="preserve"> </w:t>
      </w:r>
      <w:r w:rsidRPr="000F3EE9">
        <w:rPr>
          <w:rFonts w:cs="Times New Roman" w:hint="eastAsia"/>
          <w:sz w:val="26"/>
          <w:szCs w:val="26"/>
          <w:rtl/>
          <w:lang w:eastAsia="fr-FR"/>
          <w:rPrChange w:id="3652" w:author="SRO">
            <w:rPr>
              <w:rFonts w:cs="Times New Roman" w:hint="eastAsia"/>
              <w:sz w:val="26"/>
              <w:szCs w:val="26"/>
              <w:rtl/>
              <w:lang w:eastAsia="fr-FR"/>
            </w:rPr>
          </w:rPrChange>
        </w:rPr>
        <w:t>في</w:t>
      </w:r>
      <w:r w:rsidRPr="000F3EE9">
        <w:rPr>
          <w:rFonts w:cs="Times New Roman"/>
          <w:sz w:val="26"/>
          <w:szCs w:val="26"/>
          <w:rtl/>
          <w:lang w:eastAsia="fr-FR"/>
          <w:rPrChange w:id="3653" w:author="SRO">
            <w:rPr>
              <w:rFonts w:cs="Times New Roman"/>
              <w:sz w:val="26"/>
              <w:szCs w:val="26"/>
              <w:rtl/>
              <w:lang w:eastAsia="fr-FR"/>
            </w:rPr>
          </w:rPrChange>
        </w:rPr>
        <w:t xml:space="preserve"> </w:t>
      </w:r>
      <w:r w:rsidRPr="000F3EE9">
        <w:rPr>
          <w:rFonts w:cs="Times New Roman" w:hint="eastAsia"/>
          <w:sz w:val="26"/>
          <w:szCs w:val="26"/>
          <w:rtl/>
          <w:lang w:eastAsia="fr-FR"/>
          <w:rPrChange w:id="3654" w:author="SRO">
            <w:rPr>
              <w:rFonts w:cs="Times New Roman" w:hint="eastAsia"/>
              <w:sz w:val="26"/>
              <w:szCs w:val="26"/>
              <w:rtl/>
              <w:lang w:eastAsia="fr-FR"/>
            </w:rPr>
          </w:rPrChange>
        </w:rPr>
        <w:t>المرفق</w:t>
      </w:r>
      <w:r w:rsidRPr="000F3EE9">
        <w:rPr>
          <w:rFonts w:cs="Times New Roman"/>
          <w:sz w:val="26"/>
          <w:szCs w:val="26"/>
          <w:rtl/>
          <w:lang w:eastAsia="fr-FR"/>
          <w:rPrChange w:id="3655" w:author="SRO">
            <w:rPr>
              <w:rFonts w:cs="Times New Roman"/>
              <w:sz w:val="26"/>
              <w:szCs w:val="26"/>
              <w:rtl/>
              <w:lang w:eastAsia="fr-FR"/>
            </w:rPr>
          </w:rPrChange>
        </w:rPr>
        <w:t xml:space="preserve"> </w:t>
      </w:r>
      <w:r w:rsidRPr="000F3EE9">
        <w:rPr>
          <w:rFonts w:cs="Times New Roman" w:hint="eastAsia"/>
          <w:sz w:val="26"/>
          <w:szCs w:val="26"/>
          <w:rtl/>
          <w:lang w:eastAsia="fr-FR"/>
          <w:rPrChange w:id="3656" w:author="SRO">
            <w:rPr>
              <w:rFonts w:cs="Times New Roman" w:hint="eastAsia"/>
              <w:sz w:val="26"/>
              <w:szCs w:val="26"/>
              <w:rtl/>
              <w:lang w:eastAsia="fr-FR"/>
            </w:rPr>
          </w:rPrChange>
        </w:rPr>
        <w:t>الأول</w:t>
      </w:r>
      <w:r w:rsidRPr="000F3EE9">
        <w:rPr>
          <w:rFonts w:cs="Times New Roman"/>
          <w:sz w:val="26"/>
          <w:szCs w:val="26"/>
          <w:rtl/>
          <w:lang w:eastAsia="fr-FR"/>
          <w:rPrChange w:id="3657" w:author="SRO">
            <w:rPr>
              <w:rFonts w:cs="Times New Roman"/>
              <w:sz w:val="26"/>
              <w:szCs w:val="26"/>
              <w:rtl/>
              <w:lang w:eastAsia="fr-FR"/>
            </w:rPr>
          </w:rPrChange>
        </w:rPr>
        <w:t xml:space="preserve">.  </w:t>
      </w:r>
    </w:p>
    <w:p w:rsidR="00832F4C" w:rsidRPr="000F3EE9" w:rsidRDefault="00832F4C" w:rsidP="00832F4C">
      <w:pPr>
        <w:pStyle w:val="Sansinterligne1"/>
        <w:numPr>
          <w:ilvl w:val="0"/>
          <w:numId w:val="28"/>
          <w:numberingChange w:id="3658" w:author="SRO" w:date="2011-02-21T09:12:00Z" w:original="%1:83:0:."/>
        </w:numPr>
        <w:tabs>
          <w:tab w:val="right" w:pos="585"/>
        </w:tabs>
        <w:bidi/>
        <w:spacing w:after="240"/>
        <w:ind w:left="34" w:firstLine="0"/>
        <w:jc w:val="both"/>
        <w:rPr>
          <w:rFonts w:cs="Times New Roman"/>
          <w:sz w:val="26"/>
          <w:szCs w:val="26"/>
          <w:rtl/>
          <w:lang w:eastAsia="fr-FR"/>
          <w:rPrChange w:id="3659" w:author="SRO">
            <w:rPr>
              <w:rFonts w:cs="Times New Roman"/>
              <w:sz w:val="26"/>
              <w:szCs w:val="26"/>
              <w:rtl/>
              <w:lang w:eastAsia="fr-FR"/>
            </w:rPr>
          </w:rPrChange>
        </w:rPr>
        <w:pPrChange w:id="3660" w:author="SRO" w:date="2011-02-21T10:15:00Z">
          <w:pPr>
            <w:pStyle w:val="Sansinterligne1"/>
            <w:numPr>
              <w:ilvl w:val="1"/>
              <w:numId w:val="28"/>
            </w:numPr>
            <w:tabs>
              <w:tab w:val="right" w:pos="585"/>
              <w:tab w:val="num" w:pos="1080"/>
            </w:tabs>
            <w:bidi/>
            <w:spacing w:after="240"/>
            <w:ind w:left="34"/>
            <w:jc w:val="both"/>
          </w:pPr>
        </w:pPrChange>
      </w:pPr>
      <w:r w:rsidRPr="000F3EE9">
        <w:rPr>
          <w:rFonts w:cs="Times New Roman" w:hint="eastAsia"/>
          <w:sz w:val="26"/>
          <w:szCs w:val="26"/>
          <w:rtl/>
          <w:lang w:eastAsia="fr-FR"/>
          <w:rPrChange w:id="3661" w:author="SRO">
            <w:rPr>
              <w:rFonts w:cs="Times New Roman" w:hint="eastAsia"/>
              <w:sz w:val="26"/>
              <w:szCs w:val="26"/>
              <w:rtl/>
              <w:lang w:eastAsia="fr-FR"/>
            </w:rPr>
          </w:rPrChange>
        </w:rPr>
        <w:t>وأخذت</w:t>
      </w:r>
      <w:r w:rsidRPr="000F3EE9">
        <w:rPr>
          <w:rFonts w:cs="Times New Roman"/>
          <w:sz w:val="26"/>
          <w:szCs w:val="26"/>
          <w:rtl/>
          <w:lang w:eastAsia="fr-FR"/>
          <w:rPrChange w:id="3662" w:author="SRO">
            <w:rPr>
              <w:rFonts w:cs="Times New Roman"/>
              <w:sz w:val="26"/>
              <w:szCs w:val="26"/>
              <w:rtl/>
              <w:lang w:eastAsia="fr-FR"/>
            </w:rPr>
          </w:rPrChange>
        </w:rPr>
        <w:t xml:space="preserve"> </w:t>
      </w:r>
      <w:r w:rsidRPr="000F3EE9">
        <w:rPr>
          <w:rFonts w:cs="Times New Roman" w:hint="eastAsia"/>
          <w:sz w:val="26"/>
          <w:szCs w:val="26"/>
          <w:rtl/>
          <w:lang w:eastAsia="fr-FR"/>
          <w:rPrChange w:id="3663" w:author="SRO">
            <w:rPr>
              <w:rFonts w:cs="Times New Roman" w:hint="eastAsia"/>
              <w:sz w:val="26"/>
              <w:szCs w:val="26"/>
              <w:rtl/>
              <w:lang w:eastAsia="fr-FR"/>
            </w:rPr>
          </w:rPrChange>
        </w:rPr>
        <w:t>المديرة</w:t>
      </w:r>
      <w:r w:rsidRPr="000F3EE9">
        <w:rPr>
          <w:rFonts w:cs="Times New Roman"/>
          <w:sz w:val="26"/>
          <w:szCs w:val="26"/>
          <w:rtl/>
          <w:lang w:eastAsia="fr-FR"/>
          <w:rPrChange w:id="3664" w:author="SRO">
            <w:rPr>
              <w:rFonts w:cs="Times New Roman"/>
              <w:sz w:val="26"/>
              <w:szCs w:val="26"/>
              <w:rtl/>
              <w:lang w:eastAsia="fr-FR"/>
            </w:rPr>
          </w:rPrChange>
        </w:rPr>
        <w:t xml:space="preserve"> </w:t>
      </w:r>
      <w:r w:rsidRPr="000F3EE9">
        <w:rPr>
          <w:rFonts w:cs="Times New Roman" w:hint="eastAsia"/>
          <w:sz w:val="26"/>
          <w:szCs w:val="26"/>
          <w:rtl/>
          <w:lang w:eastAsia="fr-FR"/>
          <w:rPrChange w:id="3665" w:author="SRO">
            <w:rPr>
              <w:rFonts w:cs="Times New Roman" w:hint="eastAsia"/>
              <w:sz w:val="26"/>
              <w:szCs w:val="26"/>
              <w:rtl/>
              <w:lang w:eastAsia="fr-FR"/>
            </w:rPr>
          </w:rPrChange>
        </w:rPr>
        <w:t>الكلمة</w:t>
      </w:r>
      <w:r w:rsidRPr="000F3EE9">
        <w:rPr>
          <w:rFonts w:cs="Times New Roman"/>
          <w:sz w:val="26"/>
          <w:szCs w:val="26"/>
          <w:rtl/>
          <w:lang w:eastAsia="fr-FR"/>
          <w:rPrChange w:id="3666" w:author="SRO">
            <w:rPr>
              <w:rFonts w:cs="Times New Roman"/>
              <w:sz w:val="26"/>
              <w:szCs w:val="26"/>
              <w:rtl/>
              <w:lang w:eastAsia="fr-FR"/>
            </w:rPr>
          </w:rPrChange>
        </w:rPr>
        <w:t xml:space="preserve"> </w:t>
      </w:r>
      <w:r w:rsidRPr="000F3EE9">
        <w:rPr>
          <w:rFonts w:cs="Times New Roman" w:hint="eastAsia"/>
          <w:sz w:val="26"/>
          <w:szCs w:val="26"/>
          <w:rtl/>
          <w:lang w:eastAsia="fr-FR"/>
          <w:rPrChange w:id="3667" w:author="SRO">
            <w:rPr>
              <w:rFonts w:cs="Times New Roman" w:hint="eastAsia"/>
              <w:sz w:val="26"/>
              <w:szCs w:val="26"/>
              <w:rtl/>
              <w:lang w:eastAsia="fr-FR"/>
            </w:rPr>
          </w:rPrChange>
        </w:rPr>
        <w:t>لشكر</w:t>
      </w:r>
      <w:r w:rsidRPr="000F3EE9">
        <w:rPr>
          <w:rFonts w:cs="Times New Roman"/>
          <w:sz w:val="26"/>
          <w:szCs w:val="26"/>
          <w:rtl/>
          <w:lang w:eastAsia="fr-FR"/>
          <w:rPrChange w:id="3668" w:author="SRO">
            <w:rPr>
              <w:rFonts w:cs="Times New Roman"/>
              <w:sz w:val="26"/>
              <w:szCs w:val="26"/>
              <w:rtl/>
              <w:lang w:eastAsia="fr-FR"/>
            </w:rPr>
          </w:rPrChange>
        </w:rPr>
        <w:t xml:space="preserve"> </w:t>
      </w:r>
      <w:r w:rsidRPr="000F3EE9">
        <w:rPr>
          <w:rFonts w:cs="Times New Roman" w:hint="eastAsia"/>
          <w:sz w:val="26"/>
          <w:szCs w:val="26"/>
          <w:rtl/>
          <w:lang w:eastAsia="fr-FR"/>
          <w:rPrChange w:id="3669" w:author="SRO">
            <w:rPr>
              <w:rFonts w:cs="Times New Roman" w:hint="eastAsia"/>
              <w:sz w:val="26"/>
              <w:szCs w:val="26"/>
              <w:rtl/>
              <w:lang w:eastAsia="fr-FR"/>
            </w:rPr>
          </w:rPrChange>
        </w:rPr>
        <w:t>جميع</w:t>
      </w:r>
      <w:r w:rsidRPr="000F3EE9">
        <w:rPr>
          <w:rFonts w:cs="Times New Roman"/>
          <w:sz w:val="26"/>
          <w:szCs w:val="26"/>
          <w:rtl/>
          <w:lang w:eastAsia="fr-FR"/>
          <w:rPrChange w:id="3670" w:author="SRO">
            <w:rPr>
              <w:rFonts w:cs="Times New Roman"/>
              <w:sz w:val="26"/>
              <w:szCs w:val="26"/>
              <w:rtl/>
              <w:lang w:eastAsia="fr-FR"/>
            </w:rPr>
          </w:rPrChange>
        </w:rPr>
        <w:t xml:space="preserve"> </w:t>
      </w:r>
      <w:r w:rsidRPr="000F3EE9">
        <w:rPr>
          <w:rFonts w:cs="Times New Roman" w:hint="eastAsia"/>
          <w:sz w:val="26"/>
          <w:szCs w:val="26"/>
          <w:rtl/>
          <w:lang w:eastAsia="fr-FR"/>
          <w:rPrChange w:id="3671" w:author="SRO">
            <w:rPr>
              <w:rFonts w:cs="Times New Roman" w:hint="eastAsia"/>
              <w:sz w:val="26"/>
              <w:szCs w:val="26"/>
              <w:rtl/>
              <w:lang w:eastAsia="fr-FR"/>
            </w:rPr>
          </w:rPrChange>
        </w:rPr>
        <w:t>المشاركين</w:t>
      </w:r>
      <w:r w:rsidRPr="000F3EE9">
        <w:rPr>
          <w:rFonts w:cs="Times New Roman"/>
          <w:sz w:val="26"/>
          <w:szCs w:val="26"/>
          <w:rtl/>
          <w:lang w:eastAsia="fr-FR"/>
          <w:rPrChange w:id="3672" w:author="SRO">
            <w:rPr>
              <w:rFonts w:cs="Times New Roman"/>
              <w:sz w:val="26"/>
              <w:szCs w:val="26"/>
              <w:rtl/>
              <w:lang w:eastAsia="fr-FR"/>
            </w:rPr>
          </w:rPrChange>
        </w:rPr>
        <w:t xml:space="preserve"> </w:t>
      </w:r>
      <w:r w:rsidRPr="000F3EE9">
        <w:rPr>
          <w:rFonts w:cs="Times New Roman" w:hint="eastAsia"/>
          <w:sz w:val="26"/>
          <w:szCs w:val="26"/>
          <w:rtl/>
          <w:lang w:eastAsia="fr-FR"/>
          <w:rPrChange w:id="3673" w:author="SRO">
            <w:rPr>
              <w:rFonts w:cs="Times New Roman" w:hint="eastAsia"/>
              <w:sz w:val="26"/>
              <w:szCs w:val="26"/>
              <w:rtl/>
              <w:lang w:eastAsia="fr-FR"/>
            </w:rPr>
          </w:rPrChange>
        </w:rPr>
        <w:t>وجميع</w:t>
      </w:r>
      <w:r w:rsidRPr="000F3EE9">
        <w:rPr>
          <w:rFonts w:cs="Times New Roman"/>
          <w:sz w:val="26"/>
          <w:szCs w:val="26"/>
          <w:rtl/>
          <w:lang w:eastAsia="fr-FR"/>
          <w:rPrChange w:id="3674" w:author="SRO">
            <w:rPr>
              <w:rFonts w:cs="Times New Roman"/>
              <w:sz w:val="26"/>
              <w:szCs w:val="26"/>
              <w:rtl/>
              <w:lang w:eastAsia="fr-FR"/>
            </w:rPr>
          </w:rPrChange>
        </w:rPr>
        <w:t xml:space="preserve"> </w:t>
      </w:r>
      <w:r w:rsidRPr="000F3EE9">
        <w:rPr>
          <w:rFonts w:cs="Times New Roman" w:hint="eastAsia"/>
          <w:sz w:val="26"/>
          <w:szCs w:val="26"/>
          <w:rtl/>
          <w:lang w:eastAsia="fr-FR"/>
          <w:rPrChange w:id="3675" w:author="SRO">
            <w:rPr>
              <w:rFonts w:cs="Times New Roman" w:hint="eastAsia"/>
              <w:sz w:val="26"/>
              <w:szCs w:val="26"/>
              <w:rtl/>
              <w:lang w:eastAsia="fr-FR"/>
            </w:rPr>
          </w:rPrChange>
        </w:rPr>
        <w:t>من</w:t>
      </w:r>
      <w:r w:rsidRPr="000F3EE9">
        <w:rPr>
          <w:rFonts w:cs="Times New Roman"/>
          <w:sz w:val="26"/>
          <w:szCs w:val="26"/>
          <w:rtl/>
          <w:lang w:eastAsia="fr-FR"/>
          <w:rPrChange w:id="3676" w:author="SRO">
            <w:rPr>
              <w:rFonts w:cs="Times New Roman"/>
              <w:sz w:val="26"/>
              <w:szCs w:val="26"/>
              <w:rtl/>
              <w:lang w:eastAsia="fr-FR"/>
            </w:rPr>
          </w:rPrChange>
        </w:rPr>
        <w:t xml:space="preserve"> </w:t>
      </w:r>
      <w:r w:rsidRPr="000F3EE9">
        <w:rPr>
          <w:rFonts w:cs="Times New Roman" w:hint="eastAsia"/>
          <w:sz w:val="26"/>
          <w:szCs w:val="26"/>
          <w:rtl/>
          <w:lang w:eastAsia="fr-FR"/>
          <w:rPrChange w:id="3677" w:author="SRO">
            <w:rPr>
              <w:rFonts w:cs="Times New Roman" w:hint="eastAsia"/>
              <w:sz w:val="26"/>
              <w:szCs w:val="26"/>
              <w:rtl/>
              <w:lang w:eastAsia="fr-FR"/>
            </w:rPr>
          </w:rPrChange>
        </w:rPr>
        <w:t>ساهم</w:t>
      </w:r>
      <w:r w:rsidRPr="000F3EE9">
        <w:rPr>
          <w:rFonts w:cs="Times New Roman"/>
          <w:sz w:val="26"/>
          <w:szCs w:val="26"/>
          <w:rtl/>
          <w:lang w:eastAsia="fr-FR"/>
          <w:rPrChange w:id="3678" w:author="SRO">
            <w:rPr>
              <w:rFonts w:cs="Times New Roman"/>
              <w:sz w:val="26"/>
              <w:szCs w:val="26"/>
              <w:rtl/>
              <w:lang w:eastAsia="fr-FR"/>
            </w:rPr>
          </w:rPrChange>
        </w:rPr>
        <w:t xml:space="preserve"> </w:t>
      </w:r>
      <w:r w:rsidRPr="000F3EE9">
        <w:rPr>
          <w:rFonts w:cs="Times New Roman" w:hint="eastAsia"/>
          <w:sz w:val="26"/>
          <w:szCs w:val="26"/>
          <w:rtl/>
          <w:lang w:eastAsia="fr-FR"/>
          <w:rPrChange w:id="3679" w:author="SRO">
            <w:rPr>
              <w:rFonts w:cs="Times New Roman" w:hint="eastAsia"/>
              <w:sz w:val="26"/>
              <w:szCs w:val="26"/>
              <w:rtl/>
              <w:lang w:eastAsia="fr-FR"/>
            </w:rPr>
          </w:rPrChange>
        </w:rPr>
        <w:t>في</w:t>
      </w:r>
      <w:r w:rsidRPr="000F3EE9">
        <w:rPr>
          <w:rFonts w:cs="Times New Roman"/>
          <w:sz w:val="26"/>
          <w:szCs w:val="26"/>
          <w:rtl/>
          <w:lang w:eastAsia="fr-FR"/>
          <w:rPrChange w:id="3680" w:author="SRO">
            <w:rPr>
              <w:rFonts w:cs="Times New Roman"/>
              <w:sz w:val="26"/>
              <w:szCs w:val="26"/>
              <w:rtl/>
              <w:lang w:eastAsia="fr-FR"/>
            </w:rPr>
          </w:rPrChange>
        </w:rPr>
        <w:t xml:space="preserve"> </w:t>
      </w:r>
      <w:r w:rsidRPr="000F3EE9">
        <w:rPr>
          <w:rFonts w:cs="Times New Roman" w:hint="eastAsia"/>
          <w:sz w:val="26"/>
          <w:szCs w:val="26"/>
          <w:rtl/>
          <w:lang w:eastAsia="fr-FR"/>
          <w:rPrChange w:id="3681" w:author="SRO">
            <w:rPr>
              <w:rFonts w:cs="Times New Roman" w:hint="eastAsia"/>
              <w:sz w:val="26"/>
              <w:szCs w:val="26"/>
              <w:rtl/>
              <w:lang w:eastAsia="fr-FR"/>
            </w:rPr>
          </w:rPrChange>
        </w:rPr>
        <w:t>هذا</w:t>
      </w:r>
      <w:r w:rsidRPr="000F3EE9">
        <w:rPr>
          <w:rFonts w:cs="Times New Roman"/>
          <w:sz w:val="26"/>
          <w:szCs w:val="26"/>
          <w:rtl/>
          <w:lang w:eastAsia="fr-FR"/>
          <w:rPrChange w:id="3682" w:author="SRO">
            <w:rPr>
              <w:rFonts w:cs="Times New Roman"/>
              <w:sz w:val="26"/>
              <w:szCs w:val="26"/>
              <w:rtl/>
              <w:lang w:eastAsia="fr-FR"/>
            </w:rPr>
          </w:rPrChange>
        </w:rPr>
        <w:t xml:space="preserve"> </w:t>
      </w:r>
      <w:r w:rsidRPr="000F3EE9">
        <w:rPr>
          <w:rFonts w:cs="Times New Roman" w:hint="eastAsia"/>
          <w:sz w:val="26"/>
          <w:szCs w:val="26"/>
          <w:rtl/>
          <w:lang w:eastAsia="fr-FR"/>
          <w:rPrChange w:id="3683" w:author="SRO">
            <w:rPr>
              <w:rFonts w:cs="Times New Roman" w:hint="eastAsia"/>
              <w:sz w:val="26"/>
              <w:szCs w:val="26"/>
              <w:rtl/>
              <w:lang w:eastAsia="fr-FR"/>
            </w:rPr>
          </w:rPrChange>
        </w:rPr>
        <w:t>الاجتماع</w:t>
      </w:r>
      <w:r w:rsidRPr="000F3EE9">
        <w:rPr>
          <w:rFonts w:cs="Times New Roman"/>
          <w:sz w:val="26"/>
          <w:szCs w:val="26"/>
          <w:rtl/>
          <w:lang w:eastAsia="fr-FR"/>
          <w:rPrChange w:id="3684" w:author="SRO">
            <w:rPr>
              <w:rFonts w:cs="Times New Roman"/>
              <w:sz w:val="26"/>
              <w:szCs w:val="26"/>
              <w:rtl/>
              <w:lang w:eastAsia="fr-FR"/>
            </w:rPr>
          </w:rPrChange>
        </w:rPr>
        <w:t xml:space="preserve">. </w:t>
      </w:r>
      <w:r w:rsidRPr="000F3EE9">
        <w:rPr>
          <w:rFonts w:cs="Times New Roman" w:hint="eastAsia"/>
          <w:sz w:val="26"/>
          <w:szCs w:val="26"/>
          <w:rtl/>
          <w:lang w:eastAsia="fr-FR"/>
          <w:rPrChange w:id="3685" w:author="SRO">
            <w:rPr>
              <w:rFonts w:cs="Times New Roman" w:hint="eastAsia"/>
              <w:sz w:val="26"/>
              <w:szCs w:val="26"/>
              <w:rtl/>
              <w:lang w:eastAsia="fr-FR"/>
            </w:rPr>
          </w:rPrChange>
        </w:rPr>
        <w:t>وأشارت</w:t>
      </w:r>
      <w:r w:rsidRPr="000F3EE9">
        <w:rPr>
          <w:rFonts w:cs="Times New Roman"/>
          <w:sz w:val="26"/>
          <w:szCs w:val="26"/>
          <w:rtl/>
          <w:lang w:eastAsia="fr-FR"/>
          <w:rPrChange w:id="3686" w:author="SRO">
            <w:rPr>
              <w:rFonts w:cs="Times New Roman"/>
              <w:sz w:val="26"/>
              <w:szCs w:val="26"/>
              <w:rtl/>
              <w:lang w:eastAsia="fr-FR"/>
            </w:rPr>
          </w:rPrChange>
        </w:rPr>
        <w:t xml:space="preserve"> </w:t>
      </w:r>
      <w:r w:rsidRPr="000F3EE9">
        <w:rPr>
          <w:rFonts w:cs="Times New Roman" w:hint="eastAsia"/>
          <w:sz w:val="26"/>
          <w:szCs w:val="26"/>
          <w:rtl/>
          <w:lang w:eastAsia="fr-FR"/>
          <w:rPrChange w:id="3687" w:author="SRO">
            <w:rPr>
              <w:rFonts w:cs="Times New Roman" w:hint="eastAsia"/>
              <w:sz w:val="26"/>
              <w:szCs w:val="26"/>
              <w:rtl/>
              <w:lang w:eastAsia="fr-FR"/>
            </w:rPr>
          </w:rPrChange>
        </w:rPr>
        <w:t>إلى</w:t>
      </w:r>
      <w:r w:rsidRPr="000F3EE9">
        <w:rPr>
          <w:rFonts w:cs="Times New Roman"/>
          <w:sz w:val="26"/>
          <w:szCs w:val="26"/>
          <w:rtl/>
          <w:lang w:eastAsia="fr-FR"/>
          <w:rPrChange w:id="3688" w:author="SRO">
            <w:rPr>
              <w:rFonts w:cs="Times New Roman"/>
              <w:sz w:val="26"/>
              <w:szCs w:val="26"/>
              <w:rtl/>
              <w:lang w:eastAsia="fr-FR"/>
            </w:rPr>
          </w:rPrChange>
        </w:rPr>
        <w:t xml:space="preserve"> </w:t>
      </w:r>
      <w:r w:rsidRPr="000F3EE9">
        <w:rPr>
          <w:rFonts w:cs="Times New Roman" w:hint="eastAsia"/>
          <w:sz w:val="26"/>
          <w:szCs w:val="26"/>
          <w:rtl/>
          <w:lang w:eastAsia="fr-FR"/>
          <w:rPrChange w:id="3689" w:author="SRO">
            <w:rPr>
              <w:rFonts w:cs="Times New Roman" w:hint="eastAsia"/>
              <w:sz w:val="26"/>
              <w:szCs w:val="26"/>
              <w:rtl/>
              <w:lang w:eastAsia="fr-FR"/>
            </w:rPr>
          </w:rPrChange>
        </w:rPr>
        <w:t>أن</w:t>
      </w:r>
      <w:r w:rsidRPr="000F3EE9">
        <w:rPr>
          <w:rFonts w:cs="Times New Roman"/>
          <w:sz w:val="26"/>
          <w:szCs w:val="26"/>
          <w:rtl/>
          <w:lang w:eastAsia="fr-FR"/>
          <w:rPrChange w:id="3690" w:author="SRO">
            <w:rPr>
              <w:rFonts w:cs="Times New Roman"/>
              <w:sz w:val="26"/>
              <w:szCs w:val="26"/>
              <w:rtl/>
              <w:lang w:eastAsia="fr-FR"/>
            </w:rPr>
          </w:rPrChange>
        </w:rPr>
        <w:t xml:space="preserve"> </w:t>
      </w:r>
      <w:r w:rsidRPr="000F3EE9">
        <w:rPr>
          <w:rFonts w:cs="Times New Roman" w:hint="eastAsia"/>
          <w:sz w:val="26"/>
          <w:szCs w:val="26"/>
          <w:rtl/>
          <w:lang w:eastAsia="fr-FR"/>
          <w:rPrChange w:id="3691" w:author="SRO">
            <w:rPr>
              <w:rFonts w:cs="Times New Roman" w:hint="eastAsia"/>
              <w:sz w:val="26"/>
              <w:szCs w:val="26"/>
              <w:rtl/>
              <w:lang w:eastAsia="fr-FR"/>
            </w:rPr>
          </w:rPrChange>
        </w:rPr>
        <w:t>التوصيات</w:t>
      </w:r>
      <w:r w:rsidRPr="000F3EE9">
        <w:rPr>
          <w:rFonts w:cs="Times New Roman"/>
          <w:sz w:val="26"/>
          <w:szCs w:val="26"/>
          <w:rtl/>
          <w:lang w:eastAsia="fr-FR"/>
          <w:rPrChange w:id="3692" w:author="SRO">
            <w:rPr>
              <w:rFonts w:cs="Times New Roman"/>
              <w:sz w:val="26"/>
              <w:szCs w:val="26"/>
              <w:rtl/>
              <w:lang w:eastAsia="fr-FR"/>
            </w:rPr>
          </w:rPrChange>
        </w:rPr>
        <w:t xml:space="preserve"> </w:t>
      </w:r>
      <w:r w:rsidRPr="000F3EE9">
        <w:rPr>
          <w:rFonts w:cs="Times New Roman" w:hint="eastAsia"/>
          <w:sz w:val="26"/>
          <w:szCs w:val="26"/>
          <w:rtl/>
          <w:lang w:eastAsia="fr-FR"/>
          <w:rPrChange w:id="3693" w:author="SRO">
            <w:rPr>
              <w:rFonts w:cs="Times New Roman" w:hint="eastAsia"/>
              <w:sz w:val="26"/>
              <w:szCs w:val="26"/>
              <w:rtl/>
              <w:lang w:eastAsia="fr-FR"/>
            </w:rPr>
          </w:rPrChange>
        </w:rPr>
        <w:t>ستعمم</w:t>
      </w:r>
      <w:r w:rsidRPr="000F3EE9">
        <w:rPr>
          <w:rFonts w:cs="Times New Roman"/>
          <w:sz w:val="26"/>
          <w:szCs w:val="26"/>
          <w:rtl/>
          <w:lang w:eastAsia="fr-FR"/>
          <w:rPrChange w:id="3694" w:author="SRO">
            <w:rPr>
              <w:rFonts w:cs="Times New Roman"/>
              <w:sz w:val="26"/>
              <w:szCs w:val="26"/>
              <w:rtl/>
              <w:lang w:eastAsia="fr-FR"/>
            </w:rPr>
          </w:rPrChange>
        </w:rPr>
        <w:t xml:space="preserve"> </w:t>
      </w:r>
      <w:r w:rsidRPr="000F3EE9">
        <w:rPr>
          <w:rFonts w:cs="Times New Roman" w:hint="eastAsia"/>
          <w:sz w:val="26"/>
          <w:szCs w:val="26"/>
          <w:rtl/>
          <w:lang w:eastAsia="fr-FR"/>
          <w:rPrChange w:id="3695" w:author="SRO">
            <w:rPr>
              <w:rFonts w:cs="Times New Roman" w:hint="eastAsia"/>
              <w:sz w:val="26"/>
              <w:szCs w:val="26"/>
              <w:rtl/>
              <w:lang w:eastAsia="fr-FR"/>
            </w:rPr>
          </w:rPrChange>
        </w:rPr>
        <w:t>بالبريد</w:t>
      </w:r>
      <w:r w:rsidRPr="000F3EE9">
        <w:rPr>
          <w:rFonts w:cs="Times New Roman"/>
          <w:sz w:val="26"/>
          <w:szCs w:val="26"/>
          <w:rtl/>
          <w:lang w:eastAsia="fr-FR"/>
          <w:rPrChange w:id="3696" w:author="SRO">
            <w:rPr>
              <w:rFonts w:cs="Times New Roman"/>
              <w:sz w:val="26"/>
              <w:szCs w:val="26"/>
              <w:rtl/>
              <w:lang w:eastAsia="fr-FR"/>
            </w:rPr>
          </w:rPrChange>
        </w:rPr>
        <w:t xml:space="preserve"> </w:t>
      </w:r>
      <w:r w:rsidRPr="000F3EE9">
        <w:rPr>
          <w:rFonts w:cs="Times New Roman" w:hint="eastAsia"/>
          <w:sz w:val="26"/>
          <w:szCs w:val="26"/>
          <w:rtl/>
          <w:lang w:eastAsia="fr-FR"/>
          <w:rPrChange w:id="3697" w:author="SRO">
            <w:rPr>
              <w:rFonts w:cs="Times New Roman" w:hint="eastAsia"/>
              <w:sz w:val="26"/>
              <w:szCs w:val="26"/>
              <w:rtl/>
              <w:lang w:eastAsia="fr-FR"/>
            </w:rPr>
          </w:rPrChange>
        </w:rPr>
        <w:t>الإلكتروني</w:t>
      </w:r>
      <w:r w:rsidRPr="000F3EE9">
        <w:rPr>
          <w:rFonts w:cs="Times New Roman"/>
          <w:sz w:val="26"/>
          <w:szCs w:val="26"/>
          <w:rtl/>
          <w:lang w:eastAsia="fr-FR"/>
          <w:rPrChange w:id="3698" w:author="SRO">
            <w:rPr>
              <w:rFonts w:cs="Times New Roman"/>
              <w:sz w:val="26"/>
              <w:szCs w:val="26"/>
              <w:rtl/>
              <w:lang w:eastAsia="fr-FR"/>
            </w:rPr>
          </w:rPrChange>
        </w:rPr>
        <w:t xml:space="preserve"> </w:t>
      </w:r>
      <w:r w:rsidRPr="000F3EE9">
        <w:rPr>
          <w:rFonts w:cs="Times New Roman" w:hint="eastAsia"/>
          <w:sz w:val="26"/>
          <w:szCs w:val="26"/>
          <w:rtl/>
          <w:lang w:eastAsia="fr-FR"/>
          <w:rPrChange w:id="3699" w:author="SRO">
            <w:rPr>
              <w:rFonts w:cs="Times New Roman" w:hint="eastAsia"/>
              <w:sz w:val="26"/>
              <w:szCs w:val="26"/>
              <w:rtl/>
              <w:lang w:eastAsia="fr-FR"/>
            </w:rPr>
          </w:rPrChange>
        </w:rPr>
        <w:t>على</w:t>
      </w:r>
      <w:r w:rsidRPr="000F3EE9">
        <w:rPr>
          <w:rFonts w:cs="Times New Roman"/>
          <w:sz w:val="26"/>
          <w:szCs w:val="26"/>
          <w:rtl/>
          <w:lang w:eastAsia="fr-FR"/>
          <w:rPrChange w:id="3700" w:author="SRO">
            <w:rPr>
              <w:rFonts w:cs="Times New Roman"/>
              <w:sz w:val="26"/>
              <w:szCs w:val="26"/>
              <w:rtl/>
              <w:lang w:eastAsia="fr-FR"/>
            </w:rPr>
          </w:rPrChange>
        </w:rPr>
        <w:t xml:space="preserve"> </w:t>
      </w:r>
      <w:r w:rsidRPr="000F3EE9">
        <w:rPr>
          <w:rFonts w:cs="Times New Roman" w:hint="eastAsia"/>
          <w:sz w:val="26"/>
          <w:szCs w:val="26"/>
          <w:rtl/>
          <w:lang w:eastAsia="fr-FR"/>
          <w:rPrChange w:id="3701" w:author="SRO">
            <w:rPr>
              <w:rFonts w:cs="Times New Roman" w:hint="eastAsia"/>
              <w:sz w:val="26"/>
              <w:szCs w:val="26"/>
              <w:rtl/>
              <w:lang w:eastAsia="fr-FR"/>
            </w:rPr>
          </w:rPrChange>
        </w:rPr>
        <w:t>جميع</w:t>
      </w:r>
      <w:r w:rsidRPr="000F3EE9">
        <w:rPr>
          <w:rFonts w:cs="Times New Roman"/>
          <w:sz w:val="26"/>
          <w:szCs w:val="26"/>
          <w:rtl/>
          <w:lang w:eastAsia="fr-FR"/>
          <w:rPrChange w:id="3702" w:author="SRO">
            <w:rPr>
              <w:rFonts w:cs="Times New Roman"/>
              <w:sz w:val="26"/>
              <w:szCs w:val="26"/>
              <w:rtl/>
              <w:lang w:eastAsia="fr-FR"/>
            </w:rPr>
          </w:rPrChange>
        </w:rPr>
        <w:t xml:space="preserve"> </w:t>
      </w:r>
      <w:r w:rsidRPr="000F3EE9">
        <w:rPr>
          <w:rFonts w:cs="Times New Roman" w:hint="eastAsia"/>
          <w:sz w:val="26"/>
          <w:szCs w:val="26"/>
          <w:rtl/>
          <w:lang w:eastAsia="fr-FR"/>
          <w:rPrChange w:id="3703" w:author="SRO">
            <w:rPr>
              <w:rFonts w:cs="Times New Roman" w:hint="eastAsia"/>
              <w:sz w:val="26"/>
              <w:szCs w:val="26"/>
              <w:rtl/>
              <w:lang w:eastAsia="fr-FR"/>
            </w:rPr>
          </w:rPrChange>
        </w:rPr>
        <w:t>المشاركين</w:t>
      </w:r>
      <w:r w:rsidRPr="000F3EE9">
        <w:rPr>
          <w:rFonts w:cs="Times New Roman"/>
          <w:sz w:val="26"/>
          <w:szCs w:val="26"/>
          <w:rtl/>
          <w:lang w:eastAsia="fr-FR"/>
          <w:rPrChange w:id="3704" w:author="SRO">
            <w:rPr>
              <w:rFonts w:cs="Times New Roman"/>
              <w:sz w:val="26"/>
              <w:szCs w:val="26"/>
              <w:rtl/>
              <w:lang w:eastAsia="fr-FR"/>
            </w:rPr>
          </w:rPrChange>
        </w:rPr>
        <w:t xml:space="preserve"> </w:t>
      </w:r>
      <w:r w:rsidRPr="000F3EE9">
        <w:rPr>
          <w:rFonts w:cs="Times New Roman" w:hint="eastAsia"/>
          <w:sz w:val="26"/>
          <w:szCs w:val="26"/>
          <w:rtl/>
          <w:lang w:eastAsia="fr-FR"/>
          <w:rPrChange w:id="3705" w:author="SRO">
            <w:rPr>
              <w:rFonts w:cs="Times New Roman" w:hint="eastAsia"/>
              <w:sz w:val="26"/>
              <w:szCs w:val="26"/>
              <w:rtl/>
              <w:lang w:eastAsia="fr-FR"/>
            </w:rPr>
          </w:rPrChange>
        </w:rPr>
        <w:t>قصد</w:t>
      </w:r>
      <w:r w:rsidRPr="000F3EE9">
        <w:rPr>
          <w:rFonts w:cs="Times New Roman"/>
          <w:sz w:val="26"/>
          <w:szCs w:val="26"/>
          <w:rtl/>
          <w:lang w:eastAsia="fr-FR"/>
          <w:rPrChange w:id="3706" w:author="SRO">
            <w:rPr>
              <w:rFonts w:cs="Times New Roman"/>
              <w:sz w:val="26"/>
              <w:szCs w:val="26"/>
              <w:rtl/>
              <w:lang w:eastAsia="fr-FR"/>
            </w:rPr>
          </w:rPrChange>
        </w:rPr>
        <w:t xml:space="preserve"> </w:t>
      </w:r>
      <w:r w:rsidRPr="000F3EE9">
        <w:rPr>
          <w:rFonts w:cs="Times New Roman" w:hint="eastAsia"/>
          <w:sz w:val="26"/>
          <w:szCs w:val="26"/>
          <w:rtl/>
          <w:lang w:eastAsia="fr-FR"/>
          <w:rPrChange w:id="3707" w:author="SRO">
            <w:rPr>
              <w:rFonts w:cs="Times New Roman" w:hint="eastAsia"/>
              <w:sz w:val="26"/>
              <w:szCs w:val="26"/>
              <w:rtl/>
              <w:lang w:eastAsia="fr-FR"/>
            </w:rPr>
          </w:rPrChange>
        </w:rPr>
        <w:t>مراجعتها</w:t>
      </w:r>
      <w:r w:rsidRPr="000F3EE9">
        <w:rPr>
          <w:rFonts w:cs="Times New Roman"/>
          <w:sz w:val="26"/>
          <w:szCs w:val="26"/>
          <w:rtl/>
          <w:lang w:eastAsia="fr-FR"/>
          <w:rPrChange w:id="3708" w:author="SRO">
            <w:rPr>
              <w:rFonts w:cs="Times New Roman"/>
              <w:sz w:val="26"/>
              <w:szCs w:val="26"/>
              <w:rtl/>
              <w:lang w:eastAsia="fr-FR"/>
            </w:rPr>
          </w:rPrChange>
        </w:rPr>
        <w:t xml:space="preserve"> </w:t>
      </w:r>
      <w:r w:rsidRPr="000F3EE9">
        <w:rPr>
          <w:rFonts w:cs="Times New Roman" w:hint="eastAsia"/>
          <w:sz w:val="26"/>
          <w:szCs w:val="26"/>
          <w:rtl/>
          <w:lang w:eastAsia="fr-FR"/>
          <w:rPrChange w:id="3709" w:author="SRO">
            <w:rPr>
              <w:rFonts w:cs="Times New Roman" w:hint="eastAsia"/>
              <w:sz w:val="26"/>
              <w:szCs w:val="26"/>
              <w:rtl/>
              <w:lang w:eastAsia="fr-FR"/>
            </w:rPr>
          </w:rPrChange>
        </w:rPr>
        <w:t>وتقديم</w:t>
      </w:r>
      <w:r w:rsidRPr="000F3EE9">
        <w:rPr>
          <w:rFonts w:cs="Times New Roman"/>
          <w:sz w:val="26"/>
          <w:szCs w:val="26"/>
          <w:rtl/>
          <w:lang w:eastAsia="fr-FR"/>
          <w:rPrChange w:id="3710" w:author="SRO">
            <w:rPr>
              <w:rFonts w:cs="Times New Roman"/>
              <w:sz w:val="26"/>
              <w:szCs w:val="26"/>
              <w:rtl/>
              <w:lang w:eastAsia="fr-FR"/>
            </w:rPr>
          </w:rPrChange>
        </w:rPr>
        <w:t xml:space="preserve"> </w:t>
      </w:r>
      <w:r w:rsidRPr="000F3EE9">
        <w:rPr>
          <w:rFonts w:cs="Times New Roman" w:hint="eastAsia"/>
          <w:sz w:val="26"/>
          <w:szCs w:val="26"/>
          <w:rtl/>
          <w:lang w:eastAsia="fr-FR"/>
          <w:rPrChange w:id="3711" w:author="SRO">
            <w:rPr>
              <w:rFonts w:cs="Times New Roman" w:hint="eastAsia"/>
              <w:sz w:val="26"/>
              <w:szCs w:val="26"/>
              <w:rtl/>
              <w:lang w:eastAsia="fr-FR"/>
            </w:rPr>
          </w:rPrChange>
        </w:rPr>
        <w:t>هذه</w:t>
      </w:r>
      <w:r w:rsidRPr="000F3EE9">
        <w:rPr>
          <w:rFonts w:cs="Times New Roman"/>
          <w:sz w:val="26"/>
          <w:szCs w:val="26"/>
          <w:rtl/>
          <w:lang w:eastAsia="fr-FR"/>
          <w:rPrChange w:id="3712" w:author="SRO">
            <w:rPr>
              <w:rFonts w:cs="Times New Roman"/>
              <w:sz w:val="26"/>
              <w:szCs w:val="26"/>
              <w:rtl/>
              <w:lang w:eastAsia="fr-FR"/>
            </w:rPr>
          </w:rPrChange>
        </w:rPr>
        <w:t xml:space="preserve"> </w:t>
      </w:r>
      <w:r w:rsidRPr="000F3EE9">
        <w:rPr>
          <w:rFonts w:cs="Times New Roman" w:hint="eastAsia"/>
          <w:sz w:val="26"/>
          <w:szCs w:val="26"/>
          <w:rtl/>
          <w:lang w:eastAsia="fr-FR"/>
          <w:rPrChange w:id="3713" w:author="SRO">
            <w:rPr>
              <w:rFonts w:cs="Times New Roman" w:hint="eastAsia"/>
              <w:sz w:val="26"/>
              <w:szCs w:val="26"/>
              <w:rtl/>
              <w:lang w:eastAsia="fr-FR"/>
            </w:rPr>
          </w:rPrChange>
        </w:rPr>
        <w:t>التوصيات</w:t>
      </w:r>
      <w:r w:rsidRPr="000F3EE9">
        <w:rPr>
          <w:rFonts w:cs="Times New Roman"/>
          <w:sz w:val="26"/>
          <w:szCs w:val="26"/>
          <w:rtl/>
          <w:lang w:eastAsia="fr-FR"/>
          <w:rPrChange w:id="3714" w:author="SRO">
            <w:rPr>
              <w:rFonts w:cs="Times New Roman"/>
              <w:sz w:val="26"/>
              <w:szCs w:val="26"/>
              <w:rtl/>
              <w:lang w:eastAsia="fr-FR"/>
            </w:rPr>
          </w:rPrChange>
        </w:rPr>
        <w:t xml:space="preserve"> </w:t>
      </w:r>
      <w:r w:rsidRPr="000F3EE9">
        <w:rPr>
          <w:rFonts w:cs="Times New Roman" w:hint="eastAsia"/>
          <w:sz w:val="26"/>
          <w:szCs w:val="26"/>
          <w:rtl/>
          <w:lang w:eastAsia="fr-FR"/>
          <w:rPrChange w:id="3715" w:author="SRO">
            <w:rPr>
              <w:rFonts w:cs="Times New Roman" w:hint="eastAsia"/>
              <w:sz w:val="26"/>
              <w:szCs w:val="26"/>
              <w:rtl/>
              <w:lang w:eastAsia="fr-FR"/>
            </w:rPr>
          </w:rPrChange>
        </w:rPr>
        <w:t>إلى</w:t>
      </w:r>
      <w:r w:rsidRPr="000F3EE9">
        <w:rPr>
          <w:rFonts w:cs="Times New Roman"/>
          <w:sz w:val="26"/>
          <w:szCs w:val="26"/>
          <w:rtl/>
          <w:lang w:eastAsia="fr-FR"/>
          <w:rPrChange w:id="3716" w:author="SRO">
            <w:rPr>
              <w:rFonts w:cs="Times New Roman"/>
              <w:sz w:val="26"/>
              <w:szCs w:val="26"/>
              <w:rtl/>
              <w:lang w:eastAsia="fr-FR"/>
            </w:rPr>
          </w:rPrChange>
        </w:rPr>
        <w:t xml:space="preserve"> </w:t>
      </w:r>
      <w:r w:rsidRPr="000F3EE9">
        <w:rPr>
          <w:rFonts w:cs="Times New Roman" w:hint="eastAsia"/>
          <w:sz w:val="26"/>
          <w:szCs w:val="26"/>
          <w:rtl/>
          <w:lang w:eastAsia="fr-FR"/>
          <w:rPrChange w:id="3717" w:author="SRO">
            <w:rPr>
              <w:rFonts w:cs="Times New Roman" w:hint="eastAsia"/>
              <w:sz w:val="26"/>
              <w:szCs w:val="26"/>
              <w:rtl/>
              <w:lang w:eastAsia="fr-FR"/>
            </w:rPr>
          </w:rPrChange>
        </w:rPr>
        <w:t>اللجنة</w:t>
      </w:r>
      <w:r w:rsidRPr="000F3EE9">
        <w:rPr>
          <w:rFonts w:cs="Times New Roman"/>
          <w:sz w:val="26"/>
          <w:szCs w:val="26"/>
          <w:rtl/>
          <w:lang w:eastAsia="fr-FR"/>
          <w:rPrChange w:id="3718" w:author="SRO">
            <w:rPr>
              <w:rFonts w:cs="Times New Roman"/>
              <w:sz w:val="26"/>
              <w:szCs w:val="26"/>
              <w:rtl/>
              <w:lang w:eastAsia="fr-FR"/>
            </w:rPr>
          </w:rPrChange>
        </w:rPr>
        <w:t xml:space="preserve"> </w:t>
      </w:r>
      <w:r w:rsidRPr="000F3EE9">
        <w:rPr>
          <w:rFonts w:cs="Times New Roman" w:hint="eastAsia"/>
          <w:sz w:val="26"/>
          <w:szCs w:val="26"/>
          <w:rtl/>
          <w:lang w:eastAsia="fr-FR"/>
          <w:rPrChange w:id="3719" w:author="SRO">
            <w:rPr>
              <w:rFonts w:cs="Times New Roman" w:hint="eastAsia"/>
              <w:sz w:val="26"/>
              <w:szCs w:val="26"/>
              <w:rtl/>
              <w:lang w:eastAsia="fr-FR"/>
            </w:rPr>
          </w:rPrChange>
        </w:rPr>
        <w:t>الحكومية</w:t>
      </w:r>
      <w:r w:rsidRPr="000F3EE9">
        <w:rPr>
          <w:rFonts w:cs="Times New Roman"/>
          <w:sz w:val="26"/>
          <w:szCs w:val="26"/>
          <w:rtl/>
          <w:lang w:eastAsia="fr-FR"/>
          <w:rPrChange w:id="3720" w:author="SRO">
            <w:rPr>
              <w:rFonts w:cs="Times New Roman"/>
              <w:sz w:val="26"/>
              <w:szCs w:val="26"/>
              <w:rtl/>
              <w:lang w:eastAsia="fr-FR"/>
            </w:rPr>
          </w:rPrChange>
        </w:rPr>
        <w:t xml:space="preserve"> </w:t>
      </w:r>
      <w:r w:rsidRPr="000F3EE9">
        <w:rPr>
          <w:rFonts w:cs="Times New Roman" w:hint="eastAsia"/>
          <w:sz w:val="26"/>
          <w:szCs w:val="26"/>
          <w:rtl/>
          <w:lang w:eastAsia="fr-FR"/>
          <w:rPrChange w:id="3721" w:author="SRO">
            <w:rPr>
              <w:rFonts w:cs="Times New Roman" w:hint="eastAsia"/>
              <w:sz w:val="26"/>
              <w:szCs w:val="26"/>
              <w:rtl/>
              <w:lang w:eastAsia="fr-FR"/>
            </w:rPr>
          </w:rPrChange>
        </w:rPr>
        <w:t>الدولية</w:t>
      </w:r>
      <w:r w:rsidRPr="000F3EE9">
        <w:rPr>
          <w:rFonts w:cs="Times New Roman"/>
          <w:sz w:val="26"/>
          <w:szCs w:val="26"/>
          <w:rtl/>
          <w:lang w:eastAsia="fr-FR"/>
          <w:rPrChange w:id="3722" w:author="SRO">
            <w:rPr>
              <w:rFonts w:cs="Times New Roman"/>
              <w:sz w:val="26"/>
              <w:szCs w:val="26"/>
              <w:rtl/>
              <w:lang w:eastAsia="fr-FR"/>
            </w:rPr>
          </w:rPrChange>
        </w:rPr>
        <w:t xml:space="preserve"> </w:t>
      </w:r>
      <w:r w:rsidRPr="000F3EE9">
        <w:rPr>
          <w:rFonts w:cs="Times New Roman" w:hint="eastAsia"/>
          <w:sz w:val="26"/>
          <w:szCs w:val="26"/>
          <w:rtl/>
          <w:lang w:eastAsia="fr-FR"/>
          <w:rPrChange w:id="3723" w:author="SRO">
            <w:rPr>
              <w:rFonts w:cs="Times New Roman" w:hint="eastAsia"/>
              <w:sz w:val="26"/>
              <w:szCs w:val="26"/>
              <w:rtl/>
              <w:lang w:eastAsia="fr-FR"/>
            </w:rPr>
          </w:rPrChange>
        </w:rPr>
        <w:t>للخبراء</w:t>
      </w:r>
      <w:r w:rsidRPr="000F3EE9">
        <w:rPr>
          <w:rFonts w:cs="Times New Roman"/>
          <w:sz w:val="26"/>
          <w:szCs w:val="26"/>
          <w:rtl/>
          <w:lang w:eastAsia="fr-FR"/>
          <w:rPrChange w:id="3724" w:author="SRO">
            <w:rPr>
              <w:rFonts w:cs="Times New Roman"/>
              <w:sz w:val="26"/>
              <w:szCs w:val="26"/>
              <w:rtl/>
              <w:lang w:eastAsia="fr-FR"/>
            </w:rPr>
          </w:rPrChange>
        </w:rPr>
        <w:t xml:space="preserve"> </w:t>
      </w:r>
      <w:r w:rsidRPr="000F3EE9">
        <w:rPr>
          <w:rFonts w:cs="Times New Roman" w:hint="eastAsia"/>
          <w:sz w:val="26"/>
          <w:szCs w:val="26"/>
          <w:rtl/>
          <w:lang w:eastAsia="fr-FR"/>
          <w:rPrChange w:id="3725" w:author="SRO">
            <w:rPr>
              <w:rFonts w:cs="Times New Roman" w:hint="eastAsia"/>
              <w:sz w:val="26"/>
              <w:szCs w:val="26"/>
              <w:rtl/>
              <w:lang w:eastAsia="fr-FR"/>
            </w:rPr>
          </w:rPrChange>
        </w:rPr>
        <w:t>التي</w:t>
      </w:r>
      <w:r w:rsidRPr="000F3EE9">
        <w:rPr>
          <w:rFonts w:cs="Times New Roman"/>
          <w:sz w:val="26"/>
          <w:szCs w:val="26"/>
          <w:rtl/>
          <w:lang w:eastAsia="fr-FR"/>
          <w:rPrChange w:id="3726" w:author="SRO">
            <w:rPr>
              <w:rFonts w:cs="Times New Roman"/>
              <w:sz w:val="26"/>
              <w:szCs w:val="26"/>
              <w:rtl/>
              <w:lang w:eastAsia="fr-FR"/>
            </w:rPr>
          </w:rPrChange>
        </w:rPr>
        <w:t xml:space="preserve"> </w:t>
      </w:r>
      <w:r w:rsidRPr="000F3EE9">
        <w:rPr>
          <w:rFonts w:cs="Times New Roman" w:hint="eastAsia"/>
          <w:sz w:val="26"/>
          <w:szCs w:val="26"/>
          <w:rtl/>
          <w:lang w:eastAsia="fr-FR"/>
          <w:rPrChange w:id="3727" w:author="SRO">
            <w:rPr>
              <w:rFonts w:cs="Times New Roman" w:hint="eastAsia"/>
              <w:sz w:val="26"/>
              <w:szCs w:val="26"/>
              <w:rtl/>
              <w:lang w:eastAsia="fr-FR"/>
            </w:rPr>
          </w:rPrChange>
        </w:rPr>
        <w:t>ستعقد</w:t>
      </w:r>
      <w:r w:rsidRPr="000F3EE9">
        <w:rPr>
          <w:rFonts w:cs="Times New Roman"/>
          <w:sz w:val="26"/>
          <w:szCs w:val="26"/>
          <w:rtl/>
          <w:lang w:eastAsia="fr-FR"/>
          <w:rPrChange w:id="3728" w:author="SRO">
            <w:rPr>
              <w:rFonts w:cs="Times New Roman"/>
              <w:sz w:val="26"/>
              <w:szCs w:val="26"/>
              <w:rtl/>
              <w:lang w:eastAsia="fr-FR"/>
            </w:rPr>
          </w:rPrChange>
        </w:rPr>
        <w:t xml:space="preserve"> </w:t>
      </w:r>
      <w:r w:rsidRPr="000F3EE9">
        <w:rPr>
          <w:rFonts w:cs="Times New Roman" w:hint="eastAsia"/>
          <w:sz w:val="26"/>
          <w:szCs w:val="26"/>
          <w:rtl/>
          <w:lang w:eastAsia="fr-FR"/>
          <w:rPrChange w:id="3729" w:author="SRO">
            <w:rPr>
              <w:rFonts w:cs="Times New Roman" w:hint="eastAsia"/>
              <w:sz w:val="26"/>
              <w:szCs w:val="26"/>
              <w:rtl/>
              <w:lang w:eastAsia="fr-FR"/>
            </w:rPr>
          </w:rPrChange>
        </w:rPr>
        <w:t>في</w:t>
      </w:r>
      <w:r w:rsidRPr="000F3EE9">
        <w:rPr>
          <w:rFonts w:cs="Times New Roman"/>
          <w:sz w:val="26"/>
          <w:szCs w:val="26"/>
          <w:rtl/>
          <w:lang w:eastAsia="fr-FR"/>
          <w:rPrChange w:id="3730" w:author="SRO">
            <w:rPr>
              <w:rFonts w:cs="Times New Roman"/>
              <w:sz w:val="26"/>
              <w:szCs w:val="26"/>
              <w:rtl/>
              <w:lang w:eastAsia="fr-FR"/>
            </w:rPr>
          </w:rPrChange>
        </w:rPr>
        <w:t xml:space="preserve"> </w:t>
      </w:r>
      <w:r w:rsidRPr="000F3EE9">
        <w:rPr>
          <w:rFonts w:cs="Times New Roman" w:hint="eastAsia"/>
          <w:sz w:val="26"/>
          <w:szCs w:val="26"/>
          <w:rtl/>
          <w:lang w:eastAsia="fr-FR"/>
          <w:rPrChange w:id="3731" w:author="SRO">
            <w:rPr>
              <w:rFonts w:cs="Times New Roman" w:hint="eastAsia"/>
              <w:sz w:val="26"/>
              <w:szCs w:val="26"/>
              <w:rtl/>
              <w:lang w:eastAsia="fr-FR"/>
            </w:rPr>
          </w:rPrChange>
        </w:rPr>
        <w:t>شباط</w:t>
      </w:r>
      <w:r w:rsidRPr="000F3EE9">
        <w:rPr>
          <w:rFonts w:cs="Times New Roman"/>
          <w:sz w:val="26"/>
          <w:szCs w:val="26"/>
          <w:rtl/>
          <w:lang w:eastAsia="fr-FR"/>
          <w:rPrChange w:id="3732" w:author="SRO">
            <w:rPr>
              <w:rFonts w:cs="Times New Roman"/>
              <w:sz w:val="26"/>
              <w:szCs w:val="26"/>
              <w:rtl/>
              <w:lang w:eastAsia="fr-FR"/>
            </w:rPr>
          </w:rPrChange>
        </w:rPr>
        <w:t>/</w:t>
      </w:r>
      <w:r w:rsidRPr="000F3EE9">
        <w:rPr>
          <w:rFonts w:cs="Times New Roman" w:hint="eastAsia"/>
          <w:sz w:val="26"/>
          <w:szCs w:val="26"/>
          <w:rtl/>
          <w:lang w:eastAsia="fr-FR"/>
          <w:rPrChange w:id="3733" w:author="SRO">
            <w:rPr>
              <w:rFonts w:cs="Times New Roman" w:hint="eastAsia"/>
              <w:sz w:val="26"/>
              <w:szCs w:val="26"/>
              <w:rtl/>
              <w:lang w:eastAsia="fr-FR"/>
            </w:rPr>
          </w:rPrChange>
        </w:rPr>
        <w:t>فبراير</w:t>
      </w:r>
      <w:r w:rsidRPr="000F3EE9">
        <w:rPr>
          <w:rFonts w:cs="Times New Roman"/>
          <w:sz w:val="26"/>
          <w:szCs w:val="26"/>
          <w:rtl/>
          <w:lang w:eastAsia="fr-FR"/>
          <w:rPrChange w:id="3734" w:author="SRO">
            <w:rPr>
              <w:rFonts w:cs="Times New Roman"/>
              <w:sz w:val="26"/>
              <w:szCs w:val="26"/>
              <w:rtl/>
              <w:lang w:eastAsia="fr-FR"/>
            </w:rPr>
          </w:rPrChange>
        </w:rPr>
        <w:t xml:space="preserve"> </w:t>
      </w:r>
      <w:r w:rsidRPr="000F3EE9">
        <w:rPr>
          <w:rFonts w:cs="Times New Roman" w:hint="eastAsia"/>
          <w:sz w:val="26"/>
          <w:szCs w:val="26"/>
          <w:rtl/>
          <w:lang w:eastAsia="fr-FR"/>
          <w:rPrChange w:id="3735" w:author="SRO">
            <w:rPr>
              <w:rFonts w:cs="Times New Roman" w:hint="eastAsia"/>
              <w:sz w:val="26"/>
              <w:szCs w:val="26"/>
              <w:rtl/>
              <w:lang w:eastAsia="fr-FR"/>
            </w:rPr>
          </w:rPrChange>
        </w:rPr>
        <w:t>وسوف</w:t>
      </w:r>
      <w:r w:rsidRPr="000F3EE9">
        <w:rPr>
          <w:rFonts w:cs="Times New Roman"/>
          <w:sz w:val="26"/>
          <w:szCs w:val="26"/>
          <w:rtl/>
          <w:lang w:eastAsia="fr-FR"/>
          <w:rPrChange w:id="3736" w:author="SRO">
            <w:rPr>
              <w:rFonts w:cs="Times New Roman"/>
              <w:sz w:val="26"/>
              <w:szCs w:val="26"/>
              <w:rtl/>
              <w:lang w:eastAsia="fr-FR"/>
            </w:rPr>
          </w:rPrChange>
        </w:rPr>
        <w:t xml:space="preserve"> </w:t>
      </w:r>
      <w:r w:rsidRPr="000F3EE9">
        <w:rPr>
          <w:rFonts w:cs="Times New Roman" w:hint="eastAsia"/>
          <w:sz w:val="26"/>
          <w:szCs w:val="26"/>
          <w:rtl/>
          <w:lang w:eastAsia="fr-FR"/>
          <w:rPrChange w:id="3737" w:author="SRO">
            <w:rPr>
              <w:rFonts w:cs="Times New Roman" w:hint="eastAsia"/>
              <w:sz w:val="26"/>
              <w:szCs w:val="26"/>
              <w:rtl/>
              <w:lang w:eastAsia="fr-FR"/>
            </w:rPr>
          </w:rPrChange>
        </w:rPr>
        <w:t>توكل</w:t>
      </w:r>
      <w:r w:rsidRPr="000F3EE9">
        <w:rPr>
          <w:rFonts w:cs="Times New Roman"/>
          <w:sz w:val="26"/>
          <w:szCs w:val="26"/>
          <w:rtl/>
          <w:lang w:eastAsia="fr-FR"/>
          <w:rPrChange w:id="3738" w:author="SRO">
            <w:rPr>
              <w:rFonts w:cs="Times New Roman"/>
              <w:sz w:val="26"/>
              <w:szCs w:val="26"/>
              <w:rtl/>
              <w:lang w:eastAsia="fr-FR"/>
            </w:rPr>
          </w:rPrChange>
        </w:rPr>
        <w:t xml:space="preserve"> </w:t>
      </w:r>
      <w:r w:rsidRPr="000F3EE9">
        <w:rPr>
          <w:rFonts w:cs="Times New Roman" w:hint="eastAsia"/>
          <w:sz w:val="26"/>
          <w:szCs w:val="26"/>
          <w:rtl/>
          <w:lang w:eastAsia="fr-FR"/>
          <w:rPrChange w:id="3739" w:author="SRO">
            <w:rPr>
              <w:rFonts w:cs="Times New Roman" w:hint="eastAsia"/>
              <w:sz w:val="26"/>
              <w:szCs w:val="26"/>
              <w:rtl/>
              <w:lang w:eastAsia="fr-FR"/>
            </w:rPr>
          </w:rPrChange>
        </w:rPr>
        <w:t>لها</w:t>
      </w:r>
      <w:r w:rsidRPr="000F3EE9">
        <w:rPr>
          <w:rFonts w:cs="Times New Roman"/>
          <w:sz w:val="26"/>
          <w:szCs w:val="26"/>
          <w:rtl/>
          <w:lang w:eastAsia="fr-FR"/>
          <w:rPrChange w:id="3740" w:author="SRO">
            <w:rPr>
              <w:rFonts w:cs="Times New Roman"/>
              <w:sz w:val="26"/>
              <w:szCs w:val="26"/>
              <w:rtl/>
              <w:lang w:eastAsia="fr-FR"/>
            </w:rPr>
          </w:rPrChange>
        </w:rPr>
        <w:t xml:space="preserve"> </w:t>
      </w:r>
      <w:r w:rsidRPr="000F3EE9">
        <w:rPr>
          <w:rFonts w:cs="Times New Roman" w:hint="eastAsia"/>
          <w:sz w:val="26"/>
          <w:szCs w:val="26"/>
          <w:rtl/>
          <w:lang w:eastAsia="fr-FR"/>
          <w:rPrChange w:id="3741" w:author="SRO">
            <w:rPr>
              <w:rFonts w:cs="Times New Roman" w:hint="eastAsia"/>
              <w:sz w:val="26"/>
              <w:szCs w:val="26"/>
              <w:rtl/>
              <w:lang w:eastAsia="fr-FR"/>
            </w:rPr>
          </w:rPrChange>
        </w:rPr>
        <w:t>مهمة</w:t>
      </w:r>
      <w:r w:rsidRPr="000F3EE9">
        <w:rPr>
          <w:rFonts w:cs="Times New Roman"/>
          <w:sz w:val="26"/>
          <w:szCs w:val="26"/>
          <w:rtl/>
          <w:lang w:eastAsia="fr-FR"/>
          <w:rPrChange w:id="3742" w:author="SRO">
            <w:rPr>
              <w:rFonts w:cs="Times New Roman"/>
              <w:sz w:val="26"/>
              <w:szCs w:val="26"/>
              <w:rtl/>
              <w:lang w:eastAsia="fr-FR"/>
            </w:rPr>
          </w:rPrChange>
        </w:rPr>
        <w:t xml:space="preserve"> </w:t>
      </w:r>
      <w:r w:rsidRPr="000F3EE9">
        <w:rPr>
          <w:rFonts w:cs="Times New Roman" w:hint="eastAsia"/>
          <w:sz w:val="26"/>
          <w:szCs w:val="26"/>
          <w:rtl/>
          <w:lang w:eastAsia="fr-FR"/>
          <w:rPrChange w:id="3743" w:author="SRO">
            <w:rPr>
              <w:rFonts w:cs="Times New Roman" w:hint="eastAsia"/>
              <w:sz w:val="26"/>
              <w:szCs w:val="26"/>
              <w:rtl/>
              <w:lang w:eastAsia="fr-FR"/>
            </w:rPr>
          </w:rPrChange>
        </w:rPr>
        <w:t>اقتراح</w:t>
      </w:r>
      <w:r w:rsidRPr="000F3EE9">
        <w:rPr>
          <w:rFonts w:cs="Times New Roman"/>
          <w:sz w:val="26"/>
          <w:szCs w:val="26"/>
          <w:rtl/>
          <w:lang w:eastAsia="fr-FR"/>
          <w:rPrChange w:id="3744" w:author="SRO">
            <w:rPr>
              <w:rFonts w:cs="Times New Roman"/>
              <w:sz w:val="26"/>
              <w:szCs w:val="26"/>
              <w:rtl/>
              <w:lang w:eastAsia="fr-FR"/>
            </w:rPr>
          </w:rPrChange>
        </w:rPr>
        <w:t xml:space="preserve"> </w:t>
      </w:r>
      <w:r w:rsidRPr="000F3EE9">
        <w:rPr>
          <w:rFonts w:cs="Times New Roman" w:hint="eastAsia"/>
          <w:sz w:val="26"/>
          <w:szCs w:val="26"/>
          <w:rtl/>
          <w:lang w:eastAsia="fr-FR"/>
          <w:rPrChange w:id="3745" w:author="SRO">
            <w:rPr>
              <w:rFonts w:cs="Times New Roman" w:hint="eastAsia"/>
              <w:sz w:val="26"/>
              <w:szCs w:val="26"/>
              <w:rtl/>
              <w:lang w:eastAsia="fr-FR"/>
            </w:rPr>
          </w:rPrChange>
        </w:rPr>
        <w:t>هذه</w:t>
      </w:r>
      <w:r w:rsidRPr="000F3EE9">
        <w:rPr>
          <w:rFonts w:cs="Times New Roman"/>
          <w:sz w:val="26"/>
          <w:szCs w:val="26"/>
          <w:rtl/>
          <w:lang w:eastAsia="fr-FR"/>
          <w:rPrChange w:id="3746" w:author="SRO">
            <w:rPr>
              <w:rFonts w:cs="Times New Roman"/>
              <w:sz w:val="26"/>
              <w:szCs w:val="26"/>
              <w:rtl/>
              <w:lang w:eastAsia="fr-FR"/>
            </w:rPr>
          </w:rPrChange>
        </w:rPr>
        <w:t xml:space="preserve"> </w:t>
      </w:r>
      <w:r w:rsidRPr="000F3EE9">
        <w:rPr>
          <w:rFonts w:cs="Times New Roman" w:hint="eastAsia"/>
          <w:sz w:val="26"/>
          <w:szCs w:val="26"/>
          <w:rtl/>
          <w:lang w:eastAsia="fr-FR"/>
          <w:rPrChange w:id="3747" w:author="SRO">
            <w:rPr>
              <w:rFonts w:cs="Times New Roman" w:hint="eastAsia"/>
              <w:sz w:val="26"/>
              <w:szCs w:val="26"/>
              <w:rtl/>
              <w:lang w:eastAsia="fr-FR"/>
            </w:rPr>
          </w:rPrChange>
        </w:rPr>
        <w:t>التوصيات</w:t>
      </w:r>
      <w:r w:rsidRPr="000F3EE9">
        <w:rPr>
          <w:rFonts w:cs="Times New Roman"/>
          <w:sz w:val="26"/>
          <w:szCs w:val="26"/>
          <w:rtl/>
          <w:lang w:eastAsia="fr-FR"/>
          <w:rPrChange w:id="3748" w:author="SRO">
            <w:rPr>
              <w:rFonts w:cs="Times New Roman"/>
              <w:sz w:val="26"/>
              <w:szCs w:val="26"/>
              <w:rtl/>
              <w:lang w:eastAsia="fr-FR"/>
            </w:rPr>
          </w:rPrChange>
        </w:rPr>
        <w:t xml:space="preserve"> </w:t>
      </w:r>
      <w:r w:rsidRPr="000F3EE9">
        <w:rPr>
          <w:rFonts w:cs="Times New Roman" w:hint="eastAsia"/>
          <w:sz w:val="26"/>
          <w:szCs w:val="26"/>
          <w:rtl/>
          <w:lang w:eastAsia="fr-FR"/>
          <w:rPrChange w:id="3749" w:author="SRO">
            <w:rPr>
              <w:rFonts w:cs="Times New Roman" w:hint="eastAsia"/>
              <w:sz w:val="26"/>
              <w:szCs w:val="26"/>
              <w:rtl/>
              <w:lang w:eastAsia="fr-FR"/>
            </w:rPr>
          </w:rPrChange>
        </w:rPr>
        <w:t>على</w:t>
      </w:r>
      <w:r w:rsidRPr="000F3EE9">
        <w:rPr>
          <w:rFonts w:cs="Times New Roman"/>
          <w:sz w:val="26"/>
          <w:szCs w:val="26"/>
          <w:rtl/>
          <w:lang w:eastAsia="fr-FR"/>
          <w:rPrChange w:id="3750" w:author="SRO">
            <w:rPr>
              <w:rFonts w:cs="Times New Roman"/>
              <w:sz w:val="26"/>
              <w:szCs w:val="26"/>
              <w:rtl/>
              <w:lang w:eastAsia="fr-FR"/>
            </w:rPr>
          </w:rPrChange>
        </w:rPr>
        <w:t xml:space="preserve"> </w:t>
      </w:r>
      <w:r w:rsidRPr="000F3EE9">
        <w:rPr>
          <w:rFonts w:cs="Times New Roman" w:hint="eastAsia"/>
          <w:sz w:val="26"/>
          <w:szCs w:val="26"/>
          <w:rtl/>
          <w:lang w:eastAsia="fr-FR"/>
          <w:rPrChange w:id="3751" w:author="SRO">
            <w:rPr>
              <w:rFonts w:cs="Times New Roman" w:hint="eastAsia"/>
              <w:sz w:val="26"/>
              <w:szCs w:val="26"/>
              <w:rtl/>
              <w:lang w:eastAsia="fr-FR"/>
            </w:rPr>
          </w:rPrChange>
        </w:rPr>
        <w:t>المؤتمر</w:t>
      </w:r>
      <w:r w:rsidRPr="000F3EE9">
        <w:rPr>
          <w:rFonts w:cs="Times New Roman"/>
          <w:sz w:val="26"/>
          <w:szCs w:val="26"/>
          <w:rtl/>
          <w:lang w:eastAsia="fr-FR"/>
          <w:rPrChange w:id="3752" w:author="SRO">
            <w:rPr>
              <w:rFonts w:cs="Times New Roman"/>
              <w:sz w:val="26"/>
              <w:szCs w:val="26"/>
              <w:rtl/>
              <w:lang w:eastAsia="fr-FR"/>
            </w:rPr>
          </w:rPrChange>
        </w:rPr>
        <w:t xml:space="preserve"> </w:t>
      </w:r>
      <w:r w:rsidRPr="000F3EE9">
        <w:rPr>
          <w:rFonts w:cs="Times New Roman" w:hint="eastAsia"/>
          <w:sz w:val="26"/>
          <w:szCs w:val="26"/>
          <w:rtl/>
          <w:lang w:eastAsia="fr-FR"/>
          <w:rPrChange w:id="3753" w:author="SRO">
            <w:rPr>
              <w:rFonts w:cs="Times New Roman" w:hint="eastAsia"/>
              <w:sz w:val="26"/>
              <w:szCs w:val="26"/>
              <w:rtl/>
              <w:lang w:eastAsia="fr-FR"/>
            </w:rPr>
          </w:rPrChange>
        </w:rPr>
        <w:t>الوزاري</w:t>
      </w:r>
      <w:r w:rsidRPr="000F3EE9">
        <w:rPr>
          <w:rFonts w:cs="Times New Roman"/>
          <w:sz w:val="26"/>
          <w:szCs w:val="26"/>
          <w:rtl/>
          <w:lang w:eastAsia="fr-FR"/>
          <w:rPrChange w:id="3754" w:author="SRO">
            <w:rPr>
              <w:rFonts w:cs="Times New Roman"/>
              <w:sz w:val="26"/>
              <w:szCs w:val="26"/>
              <w:rtl/>
              <w:lang w:eastAsia="fr-FR"/>
            </w:rPr>
          </w:rPrChange>
        </w:rPr>
        <w:t xml:space="preserve"> </w:t>
      </w:r>
      <w:r w:rsidRPr="000F3EE9">
        <w:rPr>
          <w:rFonts w:cs="Times New Roman" w:hint="eastAsia"/>
          <w:sz w:val="26"/>
          <w:szCs w:val="26"/>
          <w:rtl/>
          <w:lang w:eastAsia="fr-FR"/>
          <w:rPrChange w:id="3755" w:author="SRO">
            <w:rPr>
              <w:rFonts w:cs="Times New Roman" w:hint="eastAsia"/>
              <w:sz w:val="26"/>
              <w:szCs w:val="26"/>
              <w:rtl/>
              <w:lang w:eastAsia="fr-FR"/>
            </w:rPr>
          </w:rPrChange>
        </w:rPr>
        <w:t>المقرر</w:t>
      </w:r>
      <w:r w:rsidRPr="000F3EE9">
        <w:rPr>
          <w:rFonts w:cs="Times New Roman"/>
          <w:sz w:val="26"/>
          <w:szCs w:val="26"/>
          <w:rtl/>
          <w:lang w:eastAsia="fr-FR"/>
          <w:rPrChange w:id="3756" w:author="SRO">
            <w:rPr>
              <w:rFonts w:cs="Times New Roman"/>
              <w:sz w:val="26"/>
              <w:szCs w:val="26"/>
              <w:rtl/>
              <w:lang w:eastAsia="fr-FR"/>
            </w:rPr>
          </w:rPrChange>
        </w:rPr>
        <w:t xml:space="preserve"> </w:t>
      </w:r>
      <w:r w:rsidRPr="000F3EE9">
        <w:rPr>
          <w:rFonts w:cs="Times New Roman" w:hint="eastAsia"/>
          <w:sz w:val="26"/>
          <w:szCs w:val="26"/>
          <w:rtl/>
          <w:lang w:eastAsia="fr-FR"/>
          <w:rPrChange w:id="3757" w:author="SRO">
            <w:rPr>
              <w:rFonts w:cs="Times New Roman" w:hint="eastAsia"/>
              <w:sz w:val="26"/>
              <w:szCs w:val="26"/>
              <w:rtl/>
              <w:lang w:eastAsia="fr-FR"/>
            </w:rPr>
          </w:rPrChange>
        </w:rPr>
        <w:t>عقده</w:t>
      </w:r>
      <w:r w:rsidRPr="000F3EE9">
        <w:rPr>
          <w:rFonts w:cs="Times New Roman"/>
          <w:sz w:val="26"/>
          <w:szCs w:val="26"/>
          <w:rtl/>
          <w:lang w:eastAsia="fr-FR"/>
          <w:rPrChange w:id="3758" w:author="SRO">
            <w:rPr>
              <w:rFonts w:cs="Times New Roman"/>
              <w:sz w:val="26"/>
              <w:szCs w:val="26"/>
              <w:rtl/>
              <w:lang w:eastAsia="fr-FR"/>
            </w:rPr>
          </w:rPrChange>
        </w:rPr>
        <w:t xml:space="preserve"> </w:t>
      </w:r>
      <w:r w:rsidRPr="000F3EE9">
        <w:rPr>
          <w:rFonts w:cs="Times New Roman" w:hint="eastAsia"/>
          <w:sz w:val="26"/>
          <w:szCs w:val="26"/>
          <w:rtl/>
          <w:lang w:eastAsia="fr-FR"/>
          <w:rPrChange w:id="3759" w:author="SRO">
            <w:rPr>
              <w:rFonts w:cs="Times New Roman" w:hint="eastAsia"/>
              <w:sz w:val="26"/>
              <w:szCs w:val="26"/>
              <w:rtl/>
              <w:lang w:eastAsia="fr-FR"/>
            </w:rPr>
          </w:rPrChange>
        </w:rPr>
        <w:t>في</w:t>
      </w:r>
      <w:r w:rsidRPr="000F3EE9">
        <w:rPr>
          <w:rFonts w:cs="Times New Roman"/>
          <w:sz w:val="26"/>
          <w:szCs w:val="26"/>
          <w:rtl/>
          <w:lang w:eastAsia="fr-FR"/>
          <w:rPrChange w:id="3760" w:author="SRO">
            <w:rPr>
              <w:rFonts w:cs="Times New Roman"/>
              <w:sz w:val="26"/>
              <w:szCs w:val="26"/>
              <w:rtl/>
              <w:lang w:eastAsia="fr-FR"/>
            </w:rPr>
          </w:rPrChange>
        </w:rPr>
        <w:t xml:space="preserve"> </w:t>
      </w:r>
      <w:r w:rsidRPr="000F3EE9">
        <w:rPr>
          <w:rFonts w:cs="Times New Roman" w:hint="eastAsia"/>
          <w:sz w:val="26"/>
          <w:szCs w:val="26"/>
          <w:rtl/>
          <w:lang w:eastAsia="fr-FR"/>
          <w:rPrChange w:id="3761" w:author="SRO">
            <w:rPr>
              <w:rFonts w:cs="Times New Roman" w:hint="eastAsia"/>
              <w:sz w:val="26"/>
              <w:szCs w:val="26"/>
              <w:rtl/>
              <w:lang w:eastAsia="fr-FR"/>
            </w:rPr>
          </w:rPrChange>
        </w:rPr>
        <w:t>آذار</w:t>
      </w:r>
      <w:r w:rsidRPr="000F3EE9">
        <w:rPr>
          <w:rFonts w:cs="Times New Roman"/>
          <w:sz w:val="26"/>
          <w:szCs w:val="26"/>
          <w:rtl/>
          <w:lang w:eastAsia="fr-FR"/>
          <w:rPrChange w:id="3762" w:author="SRO">
            <w:rPr>
              <w:rFonts w:cs="Times New Roman"/>
              <w:sz w:val="26"/>
              <w:szCs w:val="26"/>
              <w:rtl/>
              <w:lang w:eastAsia="fr-FR"/>
            </w:rPr>
          </w:rPrChange>
        </w:rPr>
        <w:t>/</w:t>
      </w:r>
      <w:r w:rsidRPr="000F3EE9">
        <w:rPr>
          <w:rFonts w:cs="Times New Roman" w:hint="eastAsia"/>
          <w:sz w:val="26"/>
          <w:szCs w:val="26"/>
          <w:rtl/>
          <w:lang w:eastAsia="fr-FR"/>
          <w:rPrChange w:id="3763" w:author="SRO">
            <w:rPr>
              <w:rFonts w:cs="Times New Roman" w:hint="eastAsia"/>
              <w:sz w:val="26"/>
              <w:szCs w:val="26"/>
              <w:rtl/>
              <w:lang w:eastAsia="fr-FR"/>
            </w:rPr>
          </w:rPrChange>
        </w:rPr>
        <w:t>مارس</w:t>
      </w:r>
      <w:r w:rsidRPr="000F3EE9">
        <w:rPr>
          <w:rFonts w:cs="Times New Roman"/>
          <w:sz w:val="26"/>
          <w:szCs w:val="26"/>
          <w:rtl/>
          <w:lang w:eastAsia="fr-FR"/>
          <w:rPrChange w:id="3764" w:author="SRO">
            <w:rPr>
              <w:rFonts w:cs="Times New Roman"/>
              <w:sz w:val="26"/>
              <w:szCs w:val="26"/>
              <w:rtl/>
              <w:lang w:eastAsia="fr-FR"/>
            </w:rPr>
          </w:rPrChange>
        </w:rPr>
        <w:t xml:space="preserve">. </w:t>
      </w:r>
      <w:r w:rsidRPr="000F3EE9">
        <w:rPr>
          <w:rFonts w:cs="Times New Roman" w:hint="eastAsia"/>
          <w:sz w:val="26"/>
          <w:szCs w:val="26"/>
          <w:rtl/>
          <w:lang w:eastAsia="fr-FR"/>
          <w:rPrChange w:id="3765" w:author="SRO">
            <w:rPr>
              <w:rFonts w:cs="Times New Roman" w:hint="eastAsia"/>
              <w:sz w:val="26"/>
              <w:szCs w:val="26"/>
              <w:rtl/>
              <w:lang w:eastAsia="fr-FR"/>
            </w:rPr>
          </w:rPrChange>
        </w:rPr>
        <w:t>ثم</w:t>
      </w:r>
      <w:r w:rsidRPr="000F3EE9">
        <w:rPr>
          <w:rFonts w:cs="Times New Roman"/>
          <w:sz w:val="26"/>
          <w:szCs w:val="26"/>
          <w:rtl/>
          <w:lang w:eastAsia="fr-FR"/>
          <w:rPrChange w:id="3766" w:author="SRO">
            <w:rPr>
              <w:rFonts w:cs="Times New Roman"/>
              <w:sz w:val="26"/>
              <w:szCs w:val="26"/>
              <w:rtl/>
              <w:lang w:eastAsia="fr-FR"/>
            </w:rPr>
          </w:rPrChange>
        </w:rPr>
        <w:t xml:space="preserve"> </w:t>
      </w:r>
      <w:r w:rsidRPr="000F3EE9">
        <w:rPr>
          <w:rFonts w:cs="Times New Roman" w:hint="eastAsia"/>
          <w:sz w:val="26"/>
          <w:szCs w:val="26"/>
          <w:rtl/>
          <w:lang w:eastAsia="fr-FR"/>
          <w:rPrChange w:id="3767" w:author="SRO">
            <w:rPr>
              <w:rFonts w:cs="Times New Roman" w:hint="eastAsia"/>
              <w:sz w:val="26"/>
              <w:szCs w:val="26"/>
              <w:rtl/>
              <w:lang w:eastAsia="fr-FR"/>
            </w:rPr>
          </w:rPrChange>
        </w:rPr>
        <w:t>رفعت</w:t>
      </w:r>
      <w:r w:rsidRPr="000F3EE9">
        <w:rPr>
          <w:rFonts w:cs="Times New Roman"/>
          <w:sz w:val="26"/>
          <w:szCs w:val="26"/>
          <w:rtl/>
          <w:lang w:eastAsia="fr-FR"/>
          <w:rPrChange w:id="3768" w:author="SRO">
            <w:rPr>
              <w:rFonts w:cs="Times New Roman"/>
              <w:sz w:val="26"/>
              <w:szCs w:val="26"/>
              <w:rtl/>
              <w:lang w:eastAsia="fr-FR"/>
            </w:rPr>
          </w:rPrChange>
        </w:rPr>
        <w:t xml:space="preserve"> </w:t>
      </w:r>
      <w:r w:rsidRPr="000F3EE9">
        <w:rPr>
          <w:rFonts w:cs="Times New Roman" w:hint="eastAsia"/>
          <w:sz w:val="26"/>
          <w:szCs w:val="26"/>
          <w:rtl/>
          <w:lang w:eastAsia="fr-FR"/>
          <w:rPrChange w:id="3769" w:author="SRO">
            <w:rPr>
              <w:rFonts w:cs="Times New Roman" w:hint="eastAsia"/>
              <w:sz w:val="26"/>
              <w:szCs w:val="26"/>
              <w:rtl/>
              <w:lang w:eastAsia="fr-FR"/>
            </w:rPr>
          </w:rPrChange>
        </w:rPr>
        <w:t>الجلسة</w:t>
      </w:r>
      <w:r w:rsidRPr="000F3EE9">
        <w:rPr>
          <w:rFonts w:cs="Times New Roman"/>
          <w:sz w:val="26"/>
          <w:szCs w:val="26"/>
          <w:rtl/>
          <w:lang w:eastAsia="fr-FR"/>
          <w:rPrChange w:id="3770" w:author="SRO">
            <w:rPr>
              <w:rFonts w:cs="Times New Roman"/>
              <w:sz w:val="26"/>
              <w:szCs w:val="26"/>
              <w:rtl/>
              <w:lang w:eastAsia="fr-FR"/>
            </w:rPr>
          </w:rPrChange>
        </w:rPr>
        <w:t xml:space="preserve"> </w:t>
      </w:r>
      <w:r w:rsidRPr="000F3EE9">
        <w:rPr>
          <w:rFonts w:cs="Times New Roman" w:hint="eastAsia"/>
          <w:sz w:val="26"/>
          <w:szCs w:val="26"/>
          <w:rtl/>
          <w:lang w:eastAsia="fr-FR"/>
          <w:rPrChange w:id="3771" w:author="SRO">
            <w:rPr>
              <w:rFonts w:cs="Times New Roman" w:hint="eastAsia"/>
              <w:sz w:val="26"/>
              <w:szCs w:val="26"/>
              <w:rtl/>
              <w:lang w:eastAsia="fr-FR"/>
            </w:rPr>
          </w:rPrChange>
        </w:rPr>
        <w:t>بإعلان</w:t>
      </w:r>
      <w:r w:rsidRPr="000F3EE9">
        <w:rPr>
          <w:rFonts w:cs="Times New Roman"/>
          <w:sz w:val="26"/>
          <w:szCs w:val="26"/>
          <w:rtl/>
          <w:lang w:eastAsia="fr-FR"/>
          <w:rPrChange w:id="3772" w:author="SRO">
            <w:rPr>
              <w:rFonts w:cs="Times New Roman"/>
              <w:sz w:val="26"/>
              <w:szCs w:val="26"/>
              <w:rtl/>
              <w:lang w:eastAsia="fr-FR"/>
            </w:rPr>
          </w:rPrChange>
        </w:rPr>
        <w:t xml:space="preserve"> </w:t>
      </w:r>
      <w:r w:rsidRPr="000F3EE9">
        <w:rPr>
          <w:rFonts w:cs="Times New Roman" w:hint="eastAsia"/>
          <w:sz w:val="26"/>
          <w:szCs w:val="26"/>
          <w:rtl/>
          <w:lang w:eastAsia="fr-FR"/>
          <w:rPrChange w:id="3773" w:author="SRO">
            <w:rPr>
              <w:rFonts w:cs="Times New Roman" w:hint="eastAsia"/>
              <w:sz w:val="26"/>
              <w:szCs w:val="26"/>
              <w:rtl/>
              <w:lang w:eastAsia="fr-FR"/>
            </w:rPr>
          </w:rPrChange>
        </w:rPr>
        <w:t>اختتام</w:t>
      </w:r>
      <w:r w:rsidRPr="000F3EE9">
        <w:rPr>
          <w:rFonts w:cs="Times New Roman"/>
          <w:sz w:val="26"/>
          <w:szCs w:val="26"/>
          <w:rtl/>
          <w:lang w:eastAsia="fr-FR"/>
          <w:rPrChange w:id="3774" w:author="SRO">
            <w:rPr>
              <w:rFonts w:cs="Times New Roman"/>
              <w:sz w:val="26"/>
              <w:szCs w:val="26"/>
              <w:rtl/>
              <w:lang w:eastAsia="fr-FR"/>
            </w:rPr>
          </w:rPrChange>
        </w:rPr>
        <w:t xml:space="preserve"> </w:t>
      </w:r>
      <w:r w:rsidRPr="000F3EE9">
        <w:rPr>
          <w:rFonts w:cs="Times New Roman" w:hint="eastAsia"/>
          <w:sz w:val="26"/>
          <w:szCs w:val="26"/>
          <w:rtl/>
          <w:lang w:eastAsia="fr-FR"/>
          <w:rPrChange w:id="3775" w:author="SRO">
            <w:rPr>
              <w:rFonts w:cs="Times New Roman" w:hint="eastAsia"/>
              <w:sz w:val="26"/>
              <w:szCs w:val="26"/>
              <w:rtl/>
              <w:lang w:eastAsia="fr-FR"/>
            </w:rPr>
          </w:rPrChange>
        </w:rPr>
        <w:t>الاجتماع</w:t>
      </w:r>
      <w:r w:rsidRPr="000F3EE9">
        <w:rPr>
          <w:rFonts w:cs="Times New Roman"/>
          <w:sz w:val="26"/>
          <w:szCs w:val="26"/>
          <w:rtl/>
          <w:lang w:eastAsia="fr-FR"/>
          <w:rPrChange w:id="3776" w:author="SRO">
            <w:rPr>
              <w:rFonts w:cs="Times New Roman"/>
              <w:sz w:val="26"/>
              <w:szCs w:val="26"/>
              <w:rtl/>
              <w:lang w:eastAsia="fr-FR"/>
            </w:rPr>
          </w:rPrChange>
        </w:rPr>
        <w:t xml:space="preserve">. </w:t>
      </w:r>
    </w:p>
    <w:p w:rsidR="00832F4C" w:rsidRPr="000F3EE9" w:rsidRDefault="00832F4C" w:rsidP="00144062">
      <w:pPr>
        <w:pStyle w:val="Sansinterligne1"/>
        <w:bidi/>
        <w:spacing w:after="240"/>
        <w:jc w:val="both"/>
        <w:rPr>
          <w:rFonts w:cs="Times New Roman"/>
          <w:sz w:val="26"/>
          <w:szCs w:val="26"/>
          <w:rtl/>
          <w:lang w:eastAsia="fr-FR"/>
          <w:rPrChange w:id="3777" w:author="SRO">
            <w:rPr>
              <w:rFonts w:cs="Times New Roman"/>
              <w:sz w:val="26"/>
              <w:szCs w:val="26"/>
              <w:rtl/>
              <w:lang w:eastAsia="fr-FR"/>
            </w:rPr>
          </w:rPrChange>
        </w:rPr>
      </w:pPr>
    </w:p>
    <w:p w:rsidR="00832F4C" w:rsidRPr="000F3EE9" w:rsidRDefault="00832F4C" w:rsidP="00144062">
      <w:pPr>
        <w:pStyle w:val="Sansinterligne1"/>
        <w:bidi/>
        <w:spacing w:after="240"/>
        <w:jc w:val="both"/>
        <w:rPr>
          <w:rFonts w:cs="Times New Roman"/>
          <w:sz w:val="26"/>
          <w:szCs w:val="26"/>
          <w:rtl/>
          <w:lang w:eastAsia="fr-FR"/>
          <w:rPrChange w:id="3778" w:author="SRO">
            <w:rPr>
              <w:rFonts w:cs="Times New Roman"/>
              <w:sz w:val="26"/>
              <w:szCs w:val="26"/>
              <w:rtl/>
              <w:lang w:eastAsia="fr-FR"/>
            </w:rPr>
          </w:rPrChange>
        </w:rPr>
      </w:pPr>
    </w:p>
    <w:p w:rsidR="00832F4C" w:rsidRPr="000F3EE9" w:rsidRDefault="00832F4C" w:rsidP="00144062">
      <w:pPr>
        <w:pStyle w:val="Sansinterligne1"/>
        <w:bidi/>
        <w:spacing w:after="240"/>
        <w:jc w:val="both"/>
        <w:rPr>
          <w:rFonts w:cs="Times New Roman"/>
          <w:sz w:val="26"/>
          <w:szCs w:val="26"/>
          <w:rtl/>
          <w:lang w:eastAsia="fr-FR"/>
          <w:rPrChange w:id="3779" w:author="SRO">
            <w:rPr>
              <w:rFonts w:cs="Times New Roman"/>
              <w:sz w:val="26"/>
              <w:szCs w:val="26"/>
              <w:rtl/>
              <w:lang w:eastAsia="fr-FR"/>
            </w:rPr>
          </w:rPrChange>
        </w:rPr>
      </w:pPr>
    </w:p>
    <w:p w:rsidR="00832F4C" w:rsidRPr="000F3EE9" w:rsidRDefault="00832F4C" w:rsidP="00144062">
      <w:pPr>
        <w:pStyle w:val="Sansinterligne1"/>
        <w:bidi/>
        <w:spacing w:after="240"/>
        <w:jc w:val="both"/>
        <w:rPr>
          <w:rFonts w:cs="Times New Roman"/>
          <w:sz w:val="26"/>
          <w:szCs w:val="26"/>
          <w:rtl/>
          <w:lang w:eastAsia="fr-FR"/>
          <w:rPrChange w:id="3780" w:author="SRO">
            <w:rPr>
              <w:rFonts w:cs="Times New Roman"/>
              <w:sz w:val="26"/>
              <w:szCs w:val="26"/>
              <w:rtl/>
              <w:lang w:eastAsia="fr-FR"/>
            </w:rPr>
          </w:rPrChange>
        </w:rPr>
      </w:pPr>
    </w:p>
    <w:p w:rsidR="00832F4C" w:rsidRPr="000F3EE9" w:rsidRDefault="00832F4C" w:rsidP="00144062">
      <w:pPr>
        <w:pStyle w:val="Sansinterligne1"/>
        <w:bidi/>
        <w:spacing w:after="240"/>
        <w:jc w:val="both"/>
        <w:rPr>
          <w:rFonts w:cs="Times New Roman"/>
          <w:sz w:val="26"/>
          <w:szCs w:val="26"/>
          <w:rtl/>
          <w:lang w:eastAsia="fr-FR"/>
          <w:rPrChange w:id="3781" w:author="SRO">
            <w:rPr>
              <w:rFonts w:cs="Times New Roman"/>
              <w:sz w:val="26"/>
              <w:szCs w:val="26"/>
              <w:rtl/>
              <w:lang w:eastAsia="fr-FR"/>
            </w:rPr>
          </w:rPrChange>
        </w:rPr>
      </w:pPr>
    </w:p>
    <w:p w:rsidR="00832F4C" w:rsidRPr="000F3EE9" w:rsidRDefault="00832F4C" w:rsidP="00144062">
      <w:pPr>
        <w:pStyle w:val="Sansinterligne1"/>
        <w:bidi/>
        <w:spacing w:after="240"/>
        <w:jc w:val="both"/>
        <w:rPr>
          <w:rFonts w:cs="Times New Roman"/>
          <w:sz w:val="26"/>
          <w:szCs w:val="26"/>
          <w:rtl/>
          <w:lang w:eastAsia="fr-FR"/>
          <w:rPrChange w:id="3782" w:author="SRO">
            <w:rPr>
              <w:rFonts w:cs="Times New Roman"/>
              <w:sz w:val="26"/>
              <w:szCs w:val="26"/>
              <w:rtl/>
              <w:lang w:eastAsia="fr-FR"/>
            </w:rPr>
          </w:rPrChange>
        </w:rPr>
      </w:pPr>
    </w:p>
    <w:p w:rsidR="00832F4C" w:rsidRPr="000F3EE9" w:rsidRDefault="00832F4C" w:rsidP="00144062">
      <w:pPr>
        <w:pStyle w:val="Sansinterligne1"/>
        <w:bidi/>
        <w:spacing w:after="240"/>
        <w:jc w:val="both"/>
        <w:rPr>
          <w:rFonts w:cs="Times New Roman"/>
          <w:sz w:val="26"/>
          <w:szCs w:val="26"/>
          <w:rtl/>
          <w:lang w:eastAsia="fr-FR"/>
          <w:rPrChange w:id="3783" w:author="SRO">
            <w:rPr>
              <w:rFonts w:cs="Times New Roman"/>
              <w:sz w:val="26"/>
              <w:szCs w:val="26"/>
              <w:rtl/>
              <w:lang w:eastAsia="fr-FR"/>
            </w:rPr>
          </w:rPrChange>
        </w:rPr>
      </w:pPr>
    </w:p>
    <w:p w:rsidR="00832F4C" w:rsidRPr="000F3EE9" w:rsidRDefault="00832F4C" w:rsidP="00144062">
      <w:pPr>
        <w:pStyle w:val="Sansinterligne1"/>
        <w:bidi/>
        <w:spacing w:after="240"/>
        <w:jc w:val="both"/>
        <w:rPr>
          <w:rFonts w:cs="Times New Roman"/>
          <w:sz w:val="26"/>
          <w:szCs w:val="26"/>
          <w:rtl/>
          <w:lang w:eastAsia="fr-FR"/>
          <w:rPrChange w:id="3784" w:author="SRO">
            <w:rPr>
              <w:rFonts w:cs="Times New Roman"/>
              <w:sz w:val="26"/>
              <w:szCs w:val="26"/>
              <w:rtl/>
              <w:lang w:eastAsia="fr-FR"/>
            </w:rPr>
          </w:rPrChange>
        </w:rPr>
      </w:pPr>
    </w:p>
    <w:p w:rsidR="00832F4C" w:rsidRPr="000F3EE9" w:rsidRDefault="00832F4C" w:rsidP="00144062">
      <w:pPr>
        <w:pStyle w:val="Sansinterligne1"/>
        <w:bidi/>
        <w:spacing w:after="240"/>
        <w:jc w:val="both"/>
        <w:rPr>
          <w:rFonts w:cs="Times New Roman"/>
          <w:sz w:val="26"/>
          <w:szCs w:val="26"/>
          <w:rtl/>
          <w:lang w:eastAsia="fr-FR"/>
          <w:rPrChange w:id="3785" w:author="SRO">
            <w:rPr>
              <w:rFonts w:cs="Times New Roman"/>
              <w:sz w:val="26"/>
              <w:szCs w:val="26"/>
              <w:rtl/>
              <w:lang w:eastAsia="fr-FR"/>
            </w:rPr>
          </w:rPrChange>
        </w:rPr>
      </w:pPr>
    </w:p>
    <w:p w:rsidR="00832F4C" w:rsidRPr="000F3EE9" w:rsidRDefault="00832F4C" w:rsidP="00144062">
      <w:pPr>
        <w:pStyle w:val="Sansinterligne1"/>
        <w:bidi/>
        <w:spacing w:after="240"/>
        <w:jc w:val="both"/>
        <w:rPr>
          <w:rFonts w:cs="Times New Roman"/>
          <w:sz w:val="26"/>
          <w:szCs w:val="26"/>
          <w:rtl/>
          <w:lang w:eastAsia="fr-FR"/>
          <w:rPrChange w:id="3786" w:author="SRO">
            <w:rPr>
              <w:rFonts w:cs="Times New Roman"/>
              <w:sz w:val="26"/>
              <w:szCs w:val="26"/>
              <w:rtl/>
              <w:lang w:eastAsia="fr-FR"/>
            </w:rPr>
          </w:rPrChange>
        </w:rPr>
      </w:pPr>
    </w:p>
    <w:p w:rsidR="00832F4C" w:rsidRPr="000F3EE9" w:rsidRDefault="00832F4C" w:rsidP="00144062">
      <w:pPr>
        <w:pStyle w:val="Sansinterligne1"/>
        <w:bidi/>
        <w:spacing w:after="240"/>
        <w:jc w:val="both"/>
        <w:rPr>
          <w:rFonts w:cs="Times New Roman"/>
          <w:sz w:val="26"/>
          <w:szCs w:val="26"/>
          <w:rtl/>
          <w:lang w:eastAsia="fr-FR"/>
          <w:rPrChange w:id="3787" w:author="SRO">
            <w:rPr>
              <w:rFonts w:cs="Times New Roman"/>
              <w:sz w:val="26"/>
              <w:szCs w:val="26"/>
              <w:rtl/>
              <w:lang w:eastAsia="fr-FR"/>
            </w:rPr>
          </w:rPrChange>
        </w:rPr>
      </w:pPr>
    </w:p>
    <w:p w:rsidR="00832F4C" w:rsidRPr="000F3EE9" w:rsidRDefault="00832F4C" w:rsidP="00144062">
      <w:pPr>
        <w:pStyle w:val="Sansinterligne1"/>
        <w:bidi/>
        <w:spacing w:after="240"/>
        <w:jc w:val="both"/>
        <w:rPr>
          <w:rFonts w:cs="Times New Roman"/>
          <w:sz w:val="26"/>
          <w:szCs w:val="26"/>
          <w:rtl/>
          <w:lang w:eastAsia="fr-FR"/>
          <w:rPrChange w:id="3788" w:author="SRO">
            <w:rPr>
              <w:rFonts w:cs="Times New Roman"/>
              <w:sz w:val="26"/>
              <w:szCs w:val="26"/>
              <w:rtl/>
              <w:lang w:eastAsia="fr-FR"/>
            </w:rPr>
          </w:rPrChange>
        </w:rPr>
      </w:pPr>
    </w:p>
    <w:p w:rsidR="00832F4C" w:rsidRPr="000F3EE9" w:rsidRDefault="00832F4C" w:rsidP="00144062">
      <w:pPr>
        <w:pStyle w:val="Sansinterligne1"/>
        <w:bidi/>
        <w:spacing w:after="240"/>
        <w:jc w:val="both"/>
        <w:rPr>
          <w:rFonts w:cs="Times New Roman"/>
          <w:sz w:val="26"/>
          <w:szCs w:val="26"/>
          <w:rtl/>
          <w:lang w:eastAsia="fr-FR"/>
          <w:rPrChange w:id="3789" w:author="SRO">
            <w:rPr>
              <w:rFonts w:cs="Times New Roman"/>
              <w:sz w:val="26"/>
              <w:szCs w:val="26"/>
              <w:rtl/>
              <w:lang w:eastAsia="fr-FR"/>
            </w:rPr>
          </w:rPrChange>
        </w:rPr>
      </w:pPr>
    </w:p>
    <w:p w:rsidR="00832F4C" w:rsidRPr="000F3EE9" w:rsidDel="00EC4095" w:rsidRDefault="00832F4C" w:rsidP="00416638">
      <w:pPr>
        <w:pStyle w:val="Sansinterligne1"/>
        <w:bidi/>
        <w:spacing w:after="240"/>
        <w:jc w:val="center"/>
        <w:rPr>
          <w:del w:id="3790" w:author="SRO" w:date="2011-02-21T11:30:00Z"/>
          <w:rFonts w:cs="Times New Roman"/>
          <w:sz w:val="26"/>
          <w:szCs w:val="26"/>
          <w:rtl/>
          <w:lang w:eastAsia="fr-FR"/>
          <w:rPrChange w:id="3791" w:author="SRO">
            <w:rPr>
              <w:del w:id="3792" w:author="SRO" w:date="2011-02-21T11:30:00Z"/>
              <w:rFonts w:cs="Times New Roman"/>
              <w:sz w:val="26"/>
              <w:szCs w:val="26"/>
              <w:rtl/>
              <w:lang w:eastAsia="fr-FR"/>
            </w:rPr>
          </w:rPrChange>
        </w:rPr>
      </w:pPr>
    </w:p>
    <w:p w:rsidR="00832F4C" w:rsidRPr="000F3EE9" w:rsidDel="00EC4095" w:rsidRDefault="00832F4C" w:rsidP="00416638">
      <w:pPr>
        <w:pStyle w:val="Sansinterligne1"/>
        <w:bidi/>
        <w:spacing w:after="240"/>
        <w:jc w:val="center"/>
        <w:rPr>
          <w:del w:id="3793" w:author="SRO" w:date="2011-02-21T11:30:00Z"/>
          <w:rFonts w:cs="Times New Roman"/>
          <w:sz w:val="26"/>
          <w:szCs w:val="26"/>
          <w:rtl/>
          <w:lang w:eastAsia="fr-FR"/>
          <w:rPrChange w:id="3794" w:author="SRO">
            <w:rPr>
              <w:del w:id="3795" w:author="SRO" w:date="2011-02-21T11:30:00Z"/>
              <w:rFonts w:cs="Times New Roman"/>
              <w:sz w:val="26"/>
              <w:szCs w:val="26"/>
              <w:rtl/>
              <w:lang w:eastAsia="fr-FR"/>
            </w:rPr>
          </w:rPrChange>
        </w:rPr>
      </w:pPr>
    </w:p>
    <w:p w:rsidR="00832F4C" w:rsidRPr="000F3EE9" w:rsidDel="00EC4095" w:rsidRDefault="00832F4C" w:rsidP="00416638">
      <w:pPr>
        <w:pStyle w:val="Sansinterligne1"/>
        <w:bidi/>
        <w:spacing w:after="240"/>
        <w:jc w:val="center"/>
        <w:rPr>
          <w:del w:id="3796" w:author="SRO" w:date="2011-02-21T11:30:00Z"/>
          <w:rFonts w:cs="Times New Roman"/>
          <w:sz w:val="26"/>
          <w:szCs w:val="26"/>
          <w:rtl/>
          <w:lang w:eastAsia="fr-FR"/>
          <w:rPrChange w:id="3797" w:author="SRO">
            <w:rPr>
              <w:del w:id="3798" w:author="SRO" w:date="2011-02-21T11:30:00Z"/>
              <w:rFonts w:cs="Times New Roman"/>
              <w:sz w:val="26"/>
              <w:szCs w:val="26"/>
              <w:rtl/>
              <w:lang w:eastAsia="fr-FR"/>
            </w:rPr>
          </w:rPrChange>
        </w:rPr>
      </w:pPr>
    </w:p>
    <w:p w:rsidR="00832F4C" w:rsidRPr="000F3EE9" w:rsidDel="00EC4095" w:rsidRDefault="00832F4C" w:rsidP="00416638">
      <w:pPr>
        <w:pStyle w:val="Sansinterligne1"/>
        <w:bidi/>
        <w:spacing w:after="240"/>
        <w:jc w:val="center"/>
        <w:rPr>
          <w:del w:id="3799" w:author="SRO" w:date="2011-02-21T11:30:00Z"/>
          <w:rFonts w:cs="Times New Roman"/>
          <w:sz w:val="26"/>
          <w:szCs w:val="26"/>
          <w:rtl/>
          <w:lang w:eastAsia="fr-FR"/>
          <w:rPrChange w:id="3800" w:author="SRO">
            <w:rPr>
              <w:del w:id="3801" w:author="SRO" w:date="2011-02-21T11:30:00Z"/>
              <w:rFonts w:cs="Times New Roman"/>
              <w:sz w:val="26"/>
              <w:szCs w:val="26"/>
              <w:rtl/>
              <w:lang w:eastAsia="fr-FR"/>
            </w:rPr>
          </w:rPrChange>
        </w:rPr>
      </w:pPr>
    </w:p>
    <w:p w:rsidR="00832F4C" w:rsidRPr="000F3EE9" w:rsidDel="00EC4095" w:rsidRDefault="00832F4C" w:rsidP="00416638">
      <w:pPr>
        <w:pStyle w:val="Sansinterligne1"/>
        <w:bidi/>
        <w:spacing w:after="240"/>
        <w:jc w:val="center"/>
        <w:rPr>
          <w:del w:id="3802" w:author="SRO" w:date="2011-02-21T11:30:00Z"/>
          <w:rFonts w:cs="Times New Roman"/>
          <w:sz w:val="26"/>
          <w:szCs w:val="26"/>
          <w:rtl/>
          <w:lang w:eastAsia="fr-FR"/>
          <w:rPrChange w:id="3803" w:author="SRO">
            <w:rPr>
              <w:del w:id="3804" w:author="SRO" w:date="2011-02-21T11:30:00Z"/>
              <w:rFonts w:cs="Times New Roman"/>
              <w:sz w:val="26"/>
              <w:szCs w:val="26"/>
              <w:rtl/>
              <w:lang w:eastAsia="fr-FR"/>
            </w:rPr>
          </w:rPrChange>
        </w:rPr>
      </w:pPr>
    </w:p>
    <w:p w:rsidR="00832F4C" w:rsidRPr="000F3EE9" w:rsidDel="00EC4095" w:rsidRDefault="00832F4C" w:rsidP="00416638">
      <w:pPr>
        <w:pStyle w:val="Sansinterligne1"/>
        <w:bidi/>
        <w:spacing w:after="240"/>
        <w:jc w:val="center"/>
        <w:rPr>
          <w:del w:id="3805" w:author="SRO" w:date="2011-02-21T11:30:00Z"/>
          <w:rFonts w:cs="Times New Roman"/>
          <w:sz w:val="26"/>
          <w:szCs w:val="26"/>
          <w:rtl/>
          <w:lang w:eastAsia="fr-FR"/>
          <w:rPrChange w:id="3806" w:author="SRO">
            <w:rPr>
              <w:del w:id="3807" w:author="SRO" w:date="2011-02-21T11:30:00Z"/>
              <w:rFonts w:cs="Times New Roman"/>
              <w:sz w:val="26"/>
              <w:szCs w:val="26"/>
              <w:rtl/>
              <w:lang w:eastAsia="fr-FR"/>
            </w:rPr>
          </w:rPrChange>
        </w:rPr>
      </w:pPr>
    </w:p>
    <w:p w:rsidR="00832F4C" w:rsidRPr="000F3EE9" w:rsidDel="00EC4095" w:rsidRDefault="00832F4C" w:rsidP="00416638">
      <w:pPr>
        <w:pStyle w:val="Sansinterligne1"/>
        <w:bidi/>
        <w:spacing w:after="240"/>
        <w:jc w:val="center"/>
        <w:rPr>
          <w:del w:id="3808" w:author="SRO" w:date="2011-02-21T11:30:00Z"/>
          <w:rFonts w:cs="Times New Roman"/>
          <w:sz w:val="26"/>
          <w:szCs w:val="26"/>
          <w:rtl/>
          <w:lang w:eastAsia="fr-FR"/>
          <w:rPrChange w:id="3809" w:author="SRO">
            <w:rPr>
              <w:del w:id="3810" w:author="SRO" w:date="2011-02-21T11:30:00Z"/>
              <w:rFonts w:cs="Times New Roman"/>
              <w:sz w:val="26"/>
              <w:szCs w:val="26"/>
              <w:rtl/>
              <w:lang w:eastAsia="fr-FR"/>
            </w:rPr>
          </w:rPrChange>
        </w:rPr>
      </w:pPr>
    </w:p>
    <w:p w:rsidR="00832F4C" w:rsidRPr="000F3EE9" w:rsidDel="00EC4095" w:rsidRDefault="00832F4C" w:rsidP="00416638">
      <w:pPr>
        <w:pStyle w:val="Sansinterligne1"/>
        <w:bidi/>
        <w:spacing w:after="240"/>
        <w:jc w:val="center"/>
        <w:rPr>
          <w:del w:id="3811" w:author="SRO" w:date="2011-02-21T11:30:00Z"/>
          <w:rFonts w:cs="Times New Roman"/>
          <w:sz w:val="26"/>
          <w:szCs w:val="26"/>
          <w:rtl/>
          <w:lang w:eastAsia="fr-FR"/>
          <w:rPrChange w:id="3812" w:author="SRO">
            <w:rPr>
              <w:del w:id="3813" w:author="SRO" w:date="2011-02-21T11:30:00Z"/>
              <w:rFonts w:cs="Times New Roman"/>
              <w:sz w:val="26"/>
              <w:szCs w:val="26"/>
              <w:rtl/>
              <w:lang w:eastAsia="fr-FR"/>
            </w:rPr>
          </w:rPrChange>
        </w:rPr>
      </w:pPr>
    </w:p>
    <w:p w:rsidR="00832F4C" w:rsidRPr="000F3EE9" w:rsidRDefault="00832F4C" w:rsidP="00416638">
      <w:pPr>
        <w:pStyle w:val="Sansinterligne1"/>
        <w:bidi/>
        <w:spacing w:after="240"/>
        <w:jc w:val="center"/>
        <w:rPr>
          <w:rFonts w:cs="Times New Roman"/>
          <w:b/>
          <w:bCs/>
          <w:sz w:val="28"/>
          <w:szCs w:val="28"/>
          <w:rtl/>
          <w:lang w:eastAsia="fr-FR"/>
          <w:rPrChange w:id="3814" w:author="SRO">
            <w:rPr>
              <w:rFonts w:cs="Times New Roman"/>
              <w:b/>
              <w:bCs/>
              <w:sz w:val="28"/>
              <w:szCs w:val="28"/>
              <w:rtl/>
              <w:lang w:eastAsia="fr-FR"/>
            </w:rPr>
          </w:rPrChange>
        </w:rPr>
      </w:pPr>
      <w:r w:rsidRPr="000F3EE9">
        <w:rPr>
          <w:rFonts w:cs="Times New Roman" w:hint="eastAsia"/>
          <w:b/>
          <w:bCs/>
          <w:sz w:val="28"/>
          <w:szCs w:val="28"/>
          <w:rtl/>
          <w:lang w:eastAsia="fr-FR"/>
          <w:rPrChange w:id="3815" w:author="SRO">
            <w:rPr>
              <w:rFonts w:cs="Times New Roman" w:hint="eastAsia"/>
              <w:b/>
              <w:bCs/>
              <w:sz w:val="28"/>
              <w:szCs w:val="28"/>
              <w:rtl/>
              <w:lang w:eastAsia="fr-FR"/>
            </w:rPr>
          </w:rPrChange>
        </w:rPr>
        <w:t>الملحـق</w:t>
      </w:r>
      <w:r w:rsidRPr="000F3EE9">
        <w:rPr>
          <w:rFonts w:cs="Times New Roman"/>
          <w:b/>
          <w:bCs/>
          <w:sz w:val="28"/>
          <w:szCs w:val="28"/>
          <w:rtl/>
          <w:lang w:eastAsia="fr-FR"/>
          <w:rPrChange w:id="3816" w:author="SRO">
            <w:rPr>
              <w:rFonts w:cs="Times New Roman"/>
              <w:b/>
              <w:bCs/>
              <w:sz w:val="28"/>
              <w:szCs w:val="28"/>
              <w:rtl/>
              <w:lang w:eastAsia="fr-FR"/>
            </w:rPr>
          </w:rPrChange>
        </w:rPr>
        <w:t xml:space="preserve"> </w:t>
      </w:r>
      <w:r w:rsidRPr="000F3EE9">
        <w:rPr>
          <w:rFonts w:cs="Times New Roman" w:hint="eastAsia"/>
          <w:b/>
          <w:bCs/>
          <w:sz w:val="28"/>
          <w:szCs w:val="28"/>
          <w:rtl/>
          <w:lang w:eastAsia="fr-FR"/>
          <w:rPrChange w:id="3817" w:author="SRO">
            <w:rPr>
              <w:rFonts w:cs="Times New Roman" w:hint="eastAsia"/>
              <w:b/>
              <w:bCs/>
              <w:sz w:val="28"/>
              <w:szCs w:val="28"/>
              <w:rtl/>
              <w:lang w:eastAsia="fr-FR"/>
            </w:rPr>
          </w:rPrChange>
        </w:rPr>
        <w:t>الأول</w:t>
      </w:r>
    </w:p>
    <w:p w:rsidR="00832F4C" w:rsidRPr="000F3EE9" w:rsidRDefault="00832F4C" w:rsidP="00144062">
      <w:pPr>
        <w:pStyle w:val="Sansinterligne1"/>
        <w:bidi/>
        <w:spacing w:after="240"/>
        <w:jc w:val="center"/>
        <w:rPr>
          <w:rFonts w:ascii="Times New Roman" w:hAnsi="Times New Roman" w:cs="Times New Roman"/>
          <w:b/>
          <w:bCs/>
          <w:sz w:val="28"/>
          <w:szCs w:val="28"/>
          <w:rtl/>
          <w:rPrChange w:id="3818" w:author="SRO">
            <w:rPr>
              <w:rFonts w:ascii="Times New Roman" w:hAnsi="Times New Roman" w:cs="Times New Roman"/>
              <w:b/>
              <w:bCs/>
              <w:sz w:val="28"/>
              <w:szCs w:val="28"/>
              <w:rtl/>
            </w:rPr>
          </w:rPrChange>
        </w:rPr>
      </w:pPr>
      <w:r w:rsidRPr="000F3EE9">
        <w:rPr>
          <w:rFonts w:ascii="Times New Roman" w:hAnsi="Times New Roman" w:cs="Times New Roman"/>
          <w:b/>
          <w:bCs/>
          <w:sz w:val="28"/>
          <w:szCs w:val="28"/>
          <w:rtl/>
          <w:rPrChange w:id="3819" w:author="SRO">
            <w:rPr>
              <w:rFonts w:ascii="Times New Roman" w:hAnsi="Times New Roman" w:cs="Times New Roman"/>
              <w:b/>
              <w:bCs/>
              <w:sz w:val="28"/>
              <w:szCs w:val="28"/>
              <w:rtl/>
            </w:rPr>
          </w:rPrChange>
        </w:rPr>
        <w:t>التـوصـيـات</w:t>
      </w:r>
    </w:p>
    <w:p w:rsidR="00832F4C" w:rsidRPr="000F3EE9" w:rsidDel="000F3EE9" w:rsidRDefault="00832F4C" w:rsidP="000F3EE9">
      <w:pPr>
        <w:pStyle w:val="Sansinterligne1"/>
        <w:bidi/>
        <w:spacing w:after="240"/>
        <w:jc w:val="both"/>
        <w:rPr>
          <w:del w:id="3820" w:author="SRO" w:date="2011-02-21T10:15:00Z"/>
          <w:rFonts w:ascii="Times New Roman" w:hAnsi="Times New Roman" w:cs="Times New Roman"/>
          <w:sz w:val="26"/>
          <w:szCs w:val="26"/>
          <w:rtl/>
          <w:rPrChange w:id="3821" w:author="SRO">
            <w:rPr>
              <w:del w:id="3822" w:author="SRO" w:date="2011-02-21T10:15:00Z"/>
              <w:rFonts w:ascii="Times New Roman" w:hAnsi="Times New Roman" w:cs="Times New Roman"/>
              <w:sz w:val="26"/>
              <w:szCs w:val="26"/>
              <w:rtl/>
            </w:rPr>
          </w:rPrChange>
        </w:rPr>
      </w:pPr>
      <w:del w:id="3823" w:author="SRO" w:date="2011-02-21T10:15:00Z">
        <w:r w:rsidRPr="000F3EE9" w:rsidDel="000F3EE9">
          <w:rPr>
            <w:rFonts w:ascii="Times New Roman" w:hAnsi="Times New Roman" w:cs="Times New Roman"/>
            <w:sz w:val="26"/>
            <w:szCs w:val="26"/>
            <w:rtl/>
            <w:rPrChange w:id="3824" w:author="SRO" w:date="2011-02-21T10:18:00Z">
              <w:rPr>
                <w:rFonts w:ascii="Times New Roman" w:hAnsi="Times New Roman" w:cs="Times New Roman"/>
                <w:sz w:val="26"/>
                <w:szCs w:val="26"/>
                <w:rtl/>
              </w:rPr>
            </w:rPrChange>
          </w:rPr>
          <w:tab/>
        </w:r>
      </w:del>
    </w:p>
    <w:p w:rsidR="00832F4C" w:rsidRPr="000F3EE9" w:rsidRDefault="00832F4C" w:rsidP="000F3EE9">
      <w:pPr>
        <w:pStyle w:val="Sansinterligne1"/>
        <w:bidi/>
        <w:spacing w:after="240"/>
        <w:jc w:val="both"/>
        <w:rPr>
          <w:rFonts w:ascii="Times New Roman" w:hAnsi="Times New Roman" w:cs="Times New Roman"/>
          <w:b/>
          <w:bCs/>
          <w:sz w:val="26"/>
          <w:szCs w:val="26"/>
          <w:rtl/>
          <w:rPrChange w:id="3825" w:author="SRO">
            <w:rPr>
              <w:rFonts w:ascii="Times New Roman" w:hAnsi="Times New Roman" w:cs="Times New Roman"/>
              <w:b/>
              <w:bCs/>
              <w:sz w:val="26"/>
              <w:szCs w:val="26"/>
              <w:rtl/>
            </w:rPr>
          </w:rPrChange>
        </w:rPr>
      </w:pPr>
      <w:r w:rsidRPr="000F3EE9">
        <w:rPr>
          <w:rFonts w:ascii="Times New Roman" w:hAnsi="Times New Roman" w:cs="Times New Roman"/>
          <w:b/>
          <w:bCs/>
          <w:sz w:val="26"/>
          <w:szCs w:val="26"/>
          <w:rtl/>
          <w:rPrChange w:id="3826" w:author="SRO">
            <w:rPr>
              <w:rFonts w:ascii="Times New Roman" w:hAnsi="Times New Roman" w:cs="Times New Roman"/>
              <w:b/>
              <w:bCs/>
              <w:sz w:val="26"/>
              <w:szCs w:val="26"/>
              <w:rtl/>
            </w:rPr>
          </w:rPrChange>
        </w:rPr>
        <w:t>أولاً: من أجل تنمية التمويل العمومي</w:t>
      </w:r>
    </w:p>
    <w:p w:rsidR="00832F4C" w:rsidRPr="000F3EE9" w:rsidRDefault="00832F4C" w:rsidP="00416638">
      <w:pPr>
        <w:pStyle w:val="Sansinterligne1"/>
        <w:bidi/>
        <w:spacing w:after="240"/>
        <w:jc w:val="both"/>
        <w:rPr>
          <w:rFonts w:ascii="Times New Roman" w:hAnsi="Times New Roman" w:cs="Times New Roman"/>
          <w:sz w:val="26"/>
          <w:szCs w:val="26"/>
          <w:rtl/>
          <w:rPrChange w:id="3827" w:author="SRO">
            <w:rPr>
              <w:rFonts w:ascii="Times New Roman" w:hAnsi="Times New Roman" w:cs="Times New Roman"/>
              <w:sz w:val="26"/>
              <w:szCs w:val="26"/>
              <w:rtl/>
            </w:rPr>
          </w:rPrChange>
        </w:rPr>
      </w:pPr>
      <w:r w:rsidRPr="000F3EE9">
        <w:rPr>
          <w:rFonts w:ascii="Times New Roman" w:hAnsi="Times New Roman" w:cs="Times New Roman"/>
          <w:sz w:val="26"/>
          <w:szCs w:val="26"/>
          <w:rtl/>
          <w:rPrChange w:id="3828" w:author="SRO">
            <w:rPr>
              <w:rFonts w:ascii="Times New Roman" w:hAnsi="Times New Roman" w:cs="Times New Roman"/>
              <w:sz w:val="26"/>
              <w:szCs w:val="26"/>
              <w:rtl/>
            </w:rPr>
          </w:rPrChange>
        </w:rPr>
        <w:t xml:space="preserve">1. زيادة التمويل العام بتعبئة المزيد من الموارد المحلية للحد من الفقر والبطالة، من خلال إصلاح النظام الضريبي وترشيد النفقات العامة. </w:t>
      </w:r>
    </w:p>
    <w:p w:rsidR="00832F4C" w:rsidRPr="000F3EE9" w:rsidRDefault="00832F4C" w:rsidP="00144062">
      <w:pPr>
        <w:pStyle w:val="Sansinterligne1"/>
        <w:bidi/>
        <w:spacing w:after="240"/>
        <w:jc w:val="both"/>
        <w:rPr>
          <w:rFonts w:ascii="Times New Roman" w:hAnsi="Times New Roman" w:cs="Times New Roman"/>
          <w:sz w:val="26"/>
          <w:szCs w:val="26"/>
          <w:rtl/>
          <w:rPrChange w:id="3829" w:author="SRO">
            <w:rPr>
              <w:rFonts w:ascii="Times New Roman" w:hAnsi="Times New Roman" w:cs="Times New Roman"/>
              <w:sz w:val="26"/>
              <w:szCs w:val="26"/>
              <w:rtl/>
            </w:rPr>
          </w:rPrChange>
        </w:rPr>
      </w:pPr>
      <w:r w:rsidRPr="000F3EE9">
        <w:rPr>
          <w:rFonts w:ascii="Times New Roman" w:hAnsi="Times New Roman" w:cs="Times New Roman"/>
          <w:sz w:val="26"/>
          <w:szCs w:val="26"/>
          <w:rtl/>
          <w:rPrChange w:id="3830" w:author="SRO">
            <w:rPr>
              <w:rFonts w:ascii="Times New Roman" w:hAnsi="Times New Roman" w:cs="Times New Roman"/>
              <w:sz w:val="26"/>
              <w:szCs w:val="26"/>
              <w:rtl/>
            </w:rPr>
          </w:rPrChange>
        </w:rPr>
        <w:t>2. تطوير أدوات "تدبير المخاطر" على مستوى التمويل العام وجميع المصادر الأخرى للتمويل.</w:t>
      </w:r>
    </w:p>
    <w:p w:rsidR="00832F4C" w:rsidRPr="000F3EE9" w:rsidRDefault="00832F4C" w:rsidP="00144062">
      <w:pPr>
        <w:pStyle w:val="Sansinterligne1"/>
        <w:bidi/>
        <w:spacing w:after="240"/>
        <w:jc w:val="both"/>
        <w:rPr>
          <w:rFonts w:ascii="Times New Roman" w:hAnsi="Times New Roman" w:cs="Times New Roman"/>
          <w:sz w:val="26"/>
          <w:szCs w:val="26"/>
          <w:rtl/>
          <w:rPrChange w:id="3831" w:author="SRO">
            <w:rPr>
              <w:rFonts w:ascii="Times New Roman" w:hAnsi="Times New Roman" w:cs="Times New Roman"/>
              <w:sz w:val="26"/>
              <w:szCs w:val="26"/>
              <w:rtl/>
            </w:rPr>
          </w:rPrChange>
        </w:rPr>
      </w:pPr>
      <w:r w:rsidRPr="000F3EE9">
        <w:rPr>
          <w:rFonts w:ascii="Times New Roman" w:hAnsi="Times New Roman" w:cs="Times New Roman"/>
          <w:sz w:val="26"/>
          <w:szCs w:val="26"/>
          <w:rtl/>
          <w:rPrChange w:id="3832" w:author="SRO">
            <w:rPr>
              <w:rFonts w:ascii="Times New Roman" w:hAnsi="Times New Roman" w:cs="Times New Roman"/>
              <w:sz w:val="26"/>
              <w:szCs w:val="26"/>
              <w:rtl/>
            </w:rPr>
          </w:rPrChange>
        </w:rPr>
        <w:t xml:space="preserve">3. تشجيع تطوير الشراكة بين القطاعين العام والخاص. </w:t>
      </w:r>
    </w:p>
    <w:p w:rsidR="00832F4C" w:rsidRPr="000F3EE9" w:rsidRDefault="00832F4C" w:rsidP="00144062">
      <w:pPr>
        <w:pStyle w:val="Sansinterligne1"/>
        <w:bidi/>
        <w:spacing w:after="240"/>
        <w:jc w:val="both"/>
        <w:rPr>
          <w:rFonts w:ascii="Times New Roman" w:hAnsi="Times New Roman" w:cs="Times New Roman"/>
          <w:b/>
          <w:bCs/>
          <w:sz w:val="26"/>
          <w:szCs w:val="26"/>
          <w:rtl/>
          <w:rPrChange w:id="3833" w:author="SRO">
            <w:rPr>
              <w:rFonts w:ascii="Times New Roman" w:hAnsi="Times New Roman" w:cs="Times New Roman"/>
              <w:b/>
              <w:bCs/>
              <w:sz w:val="26"/>
              <w:szCs w:val="26"/>
              <w:rtl/>
            </w:rPr>
          </w:rPrChange>
        </w:rPr>
      </w:pPr>
      <w:r w:rsidRPr="000F3EE9">
        <w:rPr>
          <w:rFonts w:ascii="Times New Roman" w:hAnsi="Times New Roman" w:cs="Times New Roman"/>
          <w:b/>
          <w:bCs/>
          <w:sz w:val="26"/>
          <w:szCs w:val="26"/>
          <w:rtl/>
          <w:lang w:eastAsia="fr-FR"/>
          <w:rPrChange w:id="3834" w:author="SRO">
            <w:rPr>
              <w:rFonts w:ascii="Times New Roman" w:hAnsi="Times New Roman" w:cs="Times New Roman"/>
              <w:b/>
              <w:bCs/>
              <w:sz w:val="26"/>
              <w:szCs w:val="26"/>
              <w:rtl/>
              <w:lang w:eastAsia="fr-FR"/>
            </w:rPr>
          </w:rPrChange>
        </w:rPr>
        <w:t xml:space="preserve">ثانياً: </w:t>
      </w:r>
      <w:r w:rsidRPr="000F3EE9">
        <w:rPr>
          <w:rFonts w:ascii="Times New Roman" w:hAnsi="Times New Roman" w:cs="Times New Roman"/>
          <w:b/>
          <w:bCs/>
          <w:sz w:val="26"/>
          <w:szCs w:val="26"/>
          <w:rtl/>
          <w:rPrChange w:id="3835" w:author="SRO">
            <w:rPr>
              <w:rFonts w:ascii="Times New Roman" w:hAnsi="Times New Roman" w:cs="Times New Roman"/>
              <w:b/>
              <w:bCs/>
              <w:sz w:val="26"/>
              <w:szCs w:val="26"/>
              <w:rtl/>
            </w:rPr>
          </w:rPrChange>
        </w:rPr>
        <w:t>من أجل تنمية التمويل الخارجي</w:t>
      </w:r>
    </w:p>
    <w:p w:rsidR="00832F4C" w:rsidRPr="000F3EE9" w:rsidRDefault="00832F4C" w:rsidP="00144062">
      <w:pPr>
        <w:pStyle w:val="Sansinterligne1"/>
        <w:bidi/>
        <w:spacing w:after="240"/>
        <w:jc w:val="both"/>
        <w:rPr>
          <w:rFonts w:ascii="Times New Roman" w:hAnsi="Times New Roman" w:cs="Times New Roman"/>
          <w:sz w:val="26"/>
          <w:szCs w:val="26"/>
          <w:rtl/>
          <w:rPrChange w:id="3836" w:author="SRO">
            <w:rPr>
              <w:rFonts w:ascii="Times New Roman" w:hAnsi="Times New Roman" w:cs="Times New Roman"/>
              <w:sz w:val="26"/>
              <w:szCs w:val="26"/>
              <w:rtl/>
            </w:rPr>
          </w:rPrChange>
        </w:rPr>
      </w:pPr>
      <w:r w:rsidRPr="000F3EE9">
        <w:rPr>
          <w:rFonts w:ascii="Times New Roman" w:hAnsi="Times New Roman" w:cs="Times New Roman"/>
          <w:sz w:val="26"/>
          <w:szCs w:val="26"/>
          <w:rtl/>
          <w:rPrChange w:id="3837" w:author="SRO">
            <w:rPr>
              <w:rFonts w:ascii="Times New Roman" w:hAnsi="Times New Roman" w:cs="Times New Roman"/>
              <w:sz w:val="26"/>
              <w:szCs w:val="26"/>
              <w:rtl/>
            </w:rPr>
          </w:rPrChange>
        </w:rPr>
        <w:t>4. الاستمرار في تعبئة الموارد الخارجية التي ما زالت ضرورية في الأجلين القصير والمتوسط.</w:t>
      </w:r>
    </w:p>
    <w:p w:rsidR="00832F4C" w:rsidRPr="000F3EE9" w:rsidRDefault="00832F4C" w:rsidP="00144062">
      <w:pPr>
        <w:pStyle w:val="Sansinterligne1"/>
        <w:bidi/>
        <w:spacing w:after="240"/>
        <w:jc w:val="both"/>
        <w:rPr>
          <w:rFonts w:ascii="Times New Roman" w:hAnsi="Times New Roman" w:cs="Times New Roman"/>
          <w:sz w:val="26"/>
          <w:szCs w:val="26"/>
          <w:rtl/>
          <w:rPrChange w:id="3838" w:author="SRO">
            <w:rPr>
              <w:rFonts w:ascii="Times New Roman" w:hAnsi="Times New Roman" w:cs="Times New Roman"/>
              <w:sz w:val="26"/>
              <w:szCs w:val="26"/>
              <w:rtl/>
            </w:rPr>
          </w:rPrChange>
        </w:rPr>
      </w:pPr>
      <w:r w:rsidRPr="000F3EE9">
        <w:rPr>
          <w:rFonts w:ascii="Times New Roman" w:hAnsi="Times New Roman" w:cs="Times New Roman"/>
          <w:sz w:val="26"/>
          <w:szCs w:val="26"/>
          <w:rtl/>
          <w:rPrChange w:id="3839" w:author="SRO">
            <w:rPr>
              <w:rFonts w:ascii="Times New Roman" w:hAnsi="Times New Roman" w:cs="Times New Roman"/>
              <w:sz w:val="26"/>
              <w:szCs w:val="26"/>
              <w:rtl/>
            </w:rPr>
          </w:rPrChange>
        </w:rPr>
        <w:t xml:space="preserve">5. ترشيد تخصيص المعونة للتنمية من خلال تحديد سليم لحاجات وأولويات التنمية بغية توجيه المعونة نحو القطاعات الإنتاجية والتخفيف من حدة الفقر. </w:t>
      </w:r>
    </w:p>
    <w:p w:rsidR="00832F4C" w:rsidRPr="000F3EE9" w:rsidRDefault="00832F4C" w:rsidP="00144062">
      <w:pPr>
        <w:pStyle w:val="Sansinterligne1"/>
        <w:bidi/>
        <w:spacing w:after="240"/>
        <w:jc w:val="both"/>
        <w:rPr>
          <w:rFonts w:ascii="Times New Roman" w:hAnsi="Times New Roman" w:cs="Times New Roman"/>
          <w:sz w:val="26"/>
          <w:szCs w:val="26"/>
          <w:rtl/>
          <w:rPrChange w:id="3840" w:author="SRO">
            <w:rPr>
              <w:rFonts w:ascii="Times New Roman" w:hAnsi="Times New Roman" w:cs="Times New Roman"/>
              <w:sz w:val="26"/>
              <w:szCs w:val="26"/>
              <w:rtl/>
            </w:rPr>
          </w:rPrChange>
        </w:rPr>
      </w:pPr>
      <w:r w:rsidRPr="000F3EE9">
        <w:rPr>
          <w:rFonts w:ascii="Times New Roman" w:hAnsi="Times New Roman" w:cs="Times New Roman"/>
          <w:sz w:val="26"/>
          <w:szCs w:val="26"/>
          <w:rtl/>
          <w:rPrChange w:id="3841" w:author="SRO">
            <w:rPr>
              <w:rFonts w:ascii="Times New Roman" w:hAnsi="Times New Roman" w:cs="Times New Roman"/>
              <w:sz w:val="26"/>
              <w:szCs w:val="26"/>
              <w:rtl/>
            </w:rPr>
          </w:rPrChange>
        </w:rPr>
        <w:t xml:space="preserve">6. في إطار المديونية بين البلدان، السعي إلى المزيد من الإنصاف في توزيع وتخصيص هذه التمويلات. </w:t>
      </w:r>
    </w:p>
    <w:p w:rsidR="00832F4C" w:rsidRPr="000F3EE9" w:rsidRDefault="00832F4C" w:rsidP="00144062">
      <w:pPr>
        <w:pStyle w:val="Sansinterligne1"/>
        <w:bidi/>
        <w:spacing w:after="240"/>
        <w:jc w:val="both"/>
        <w:rPr>
          <w:rFonts w:ascii="Times New Roman" w:hAnsi="Times New Roman" w:cs="Times New Roman"/>
          <w:sz w:val="26"/>
          <w:szCs w:val="26"/>
          <w:rtl/>
          <w:rPrChange w:id="3842" w:author="SRO">
            <w:rPr>
              <w:rFonts w:ascii="Times New Roman" w:hAnsi="Times New Roman" w:cs="Times New Roman"/>
              <w:sz w:val="26"/>
              <w:szCs w:val="26"/>
              <w:rtl/>
            </w:rPr>
          </w:rPrChange>
        </w:rPr>
      </w:pPr>
      <w:r w:rsidRPr="000F3EE9">
        <w:rPr>
          <w:rFonts w:ascii="Times New Roman" w:hAnsi="Times New Roman" w:cs="Times New Roman"/>
          <w:sz w:val="26"/>
          <w:szCs w:val="26"/>
          <w:rtl/>
          <w:rPrChange w:id="3843" w:author="SRO">
            <w:rPr>
              <w:rFonts w:ascii="Times New Roman" w:hAnsi="Times New Roman" w:cs="Times New Roman"/>
              <w:sz w:val="26"/>
              <w:szCs w:val="26"/>
              <w:rtl/>
            </w:rPr>
          </w:rPrChange>
        </w:rPr>
        <w:t xml:space="preserve">7. تعزيز قدرات التفاوض لبلدان المنطقة بهدف جذب المزيد من التمويل بشروط أفضل. </w:t>
      </w:r>
    </w:p>
    <w:p w:rsidR="00832F4C" w:rsidRPr="000F3EE9" w:rsidRDefault="00832F4C" w:rsidP="00144062">
      <w:pPr>
        <w:pStyle w:val="Sansinterligne1"/>
        <w:bidi/>
        <w:spacing w:after="240"/>
        <w:jc w:val="both"/>
        <w:rPr>
          <w:rFonts w:ascii="Times New Roman" w:hAnsi="Times New Roman" w:cs="Times New Roman"/>
          <w:sz w:val="26"/>
          <w:szCs w:val="26"/>
          <w:rtl/>
          <w:rPrChange w:id="3844" w:author="SRO">
            <w:rPr>
              <w:rFonts w:ascii="Times New Roman" w:hAnsi="Times New Roman" w:cs="Times New Roman"/>
              <w:sz w:val="26"/>
              <w:szCs w:val="26"/>
              <w:rtl/>
            </w:rPr>
          </w:rPrChange>
        </w:rPr>
      </w:pPr>
      <w:r w:rsidRPr="000F3EE9">
        <w:rPr>
          <w:rFonts w:ascii="Times New Roman" w:hAnsi="Times New Roman" w:cs="Times New Roman"/>
          <w:sz w:val="26"/>
          <w:szCs w:val="26"/>
          <w:rtl/>
          <w:rPrChange w:id="3845" w:author="SRO">
            <w:rPr>
              <w:rFonts w:ascii="Times New Roman" w:hAnsi="Times New Roman" w:cs="Times New Roman"/>
              <w:sz w:val="26"/>
              <w:szCs w:val="26"/>
              <w:rtl/>
            </w:rPr>
          </w:rPrChange>
        </w:rPr>
        <w:t xml:space="preserve">8. دعوة البلدان للتفكير في الطرق العملية لإنشاء صندوق للتنمية بالمنطقة، بما في ذلك في مجال مكافحة البطالة وإنشاء الهياكل والآليات من أجل تعزيز الأمن الغذائي. </w:t>
      </w:r>
    </w:p>
    <w:p w:rsidR="00832F4C" w:rsidRPr="000F3EE9" w:rsidRDefault="00832F4C" w:rsidP="00144062">
      <w:pPr>
        <w:pStyle w:val="Sansinterligne1"/>
        <w:bidi/>
        <w:spacing w:after="240"/>
        <w:jc w:val="both"/>
        <w:rPr>
          <w:rFonts w:ascii="Times New Roman" w:hAnsi="Times New Roman" w:cs="Times New Roman"/>
          <w:sz w:val="26"/>
          <w:szCs w:val="26"/>
          <w:rtl/>
          <w:rPrChange w:id="3846" w:author="SRO">
            <w:rPr>
              <w:rFonts w:ascii="Times New Roman" w:hAnsi="Times New Roman" w:cs="Times New Roman"/>
              <w:sz w:val="26"/>
              <w:szCs w:val="26"/>
              <w:rtl/>
            </w:rPr>
          </w:rPrChange>
        </w:rPr>
      </w:pPr>
      <w:r w:rsidRPr="000F3EE9">
        <w:rPr>
          <w:rFonts w:ascii="Times New Roman" w:hAnsi="Times New Roman" w:cs="Times New Roman"/>
          <w:sz w:val="26"/>
          <w:szCs w:val="26"/>
          <w:rtl/>
          <w:rPrChange w:id="3847" w:author="SRO">
            <w:rPr>
              <w:rFonts w:ascii="Times New Roman" w:hAnsi="Times New Roman" w:cs="Times New Roman"/>
              <w:sz w:val="26"/>
              <w:szCs w:val="26"/>
              <w:rtl/>
            </w:rPr>
          </w:rPrChange>
        </w:rPr>
        <w:t>9. تخصيص موارد من التمويل الخارجي للقطاعات الإنتاجية وليس لشراء المنتجات الاستهلاكية.</w:t>
      </w:r>
    </w:p>
    <w:p w:rsidR="00832F4C" w:rsidRPr="000F3EE9" w:rsidRDefault="00832F4C" w:rsidP="00144062">
      <w:pPr>
        <w:pStyle w:val="Sansinterligne1"/>
        <w:bidi/>
        <w:spacing w:after="240"/>
        <w:jc w:val="both"/>
        <w:rPr>
          <w:rFonts w:ascii="Times New Roman" w:hAnsi="Times New Roman" w:cs="Times New Roman"/>
          <w:sz w:val="26"/>
          <w:szCs w:val="26"/>
          <w:rtl/>
          <w:rPrChange w:id="3848" w:author="SRO">
            <w:rPr>
              <w:rFonts w:ascii="Times New Roman" w:hAnsi="Times New Roman" w:cs="Times New Roman"/>
              <w:sz w:val="26"/>
              <w:szCs w:val="26"/>
              <w:rtl/>
            </w:rPr>
          </w:rPrChange>
        </w:rPr>
      </w:pPr>
      <w:r w:rsidRPr="000F3EE9">
        <w:rPr>
          <w:rFonts w:ascii="Times New Roman" w:hAnsi="Times New Roman" w:cs="Times New Roman"/>
          <w:sz w:val="26"/>
          <w:szCs w:val="26"/>
          <w:rtl/>
          <w:rPrChange w:id="3849" w:author="SRO">
            <w:rPr>
              <w:rFonts w:ascii="Times New Roman" w:hAnsi="Times New Roman" w:cs="Times New Roman"/>
              <w:sz w:val="26"/>
              <w:szCs w:val="26"/>
              <w:rtl/>
            </w:rPr>
          </w:rPrChange>
        </w:rPr>
        <w:t xml:space="preserve">10. تحسين القدرة الاستيعابية بغية تعبئة المزيد من الموارد. </w:t>
      </w:r>
    </w:p>
    <w:p w:rsidR="00832F4C" w:rsidRPr="000F3EE9" w:rsidRDefault="00832F4C" w:rsidP="00144062">
      <w:pPr>
        <w:pStyle w:val="Sansinterligne1"/>
        <w:bidi/>
        <w:spacing w:after="240"/>
        <w:jc w:val="both"/>
        <w:rPr>
          <w:rFonts w:ascii="Times New Roman" w:hAnsi="Times New Roman" w:cs="Times New Roman"/>
          <w:b/>
          <w:bCs/>
          <w:sz w:val="26"/>
          <w:szCs w:val="26"/>
          <w:lang w:eastAsia="fr-FR"/>
          <w:rPrChange w:id="3850" w:author="SRO">
            <w:rPr>
              <w:rFonts w:ascii="Times New Roman" w:hAnsi="Times New Roman" w:cs="Times New Roman"/>
              <w:b/>
              <w:bCs/>
              <w:sz w:val="26"/>
              <w:szCs w:val="26"/>
              <w:lang w:eastAsia="fr-FR"/>
            </w:rPr>
          </w:rPrChange>
        </w:rPr>
      </w:pPr>
      <w:r w:rsidRPr="000F3EE9">
        <w:rPr>
          <w:rFonts w:ascii="Times New Roman" w:hAnsi="Times New Roman" w:cs="Times New Roman"/>
          <w:b/>
          <w:bCs/>
          <w:sz w:val="26"/>
          <w:szCs w:val="26"/>
          <w:rtl/>
          <w:rPrChange w:id="3851" w:author="SRO">
            <w:rPr>
              <w:rFonts w:ascii="Times New Roman" w:hAnsi="Times New Roman" w:cs="Times New Roman"/>
              <w:b/>
              <w:bCs/>
              <w:sz w:val="26"/>
              <w:szCs w:val="26"/>
              <w:rtl/>
            </w:rPr>
          </w:rPrChange>
        </w:rPr>
        <w:t>ثالثاً: من أجل تنمية التمويل الخاص</w:t>
      </w:r>
    </w:p>
    <w:p w:rsidR="00832F4C" w:rsidRPr="000F3EE9" w:rsidRDefault="00832F4C" w:rsidP="00144062">
      <w:pPr>
        <w:pStyle w:val="Sansinterligne1"/>
        <w:bidi/>
        <w:spacing w:after="240"/>
        <w:jc w:val="both"/>
        <w:rPr>
          <w:rFonts w:ascii="Times New Roman" w:hAnsi="Times New Roman" w:cs="Times New Roman"/>
          <w:sz w:val="26"/>
          <w:szCs w:val="26"/>
          <w:rtl/>
          <w:rPrChange w:id="3852" w:author="SRO" w:date="2011-02-21T10:18:00Z">
            <w:rPr>
              <w:rFonts w:ascii="Times New Roman" w:hAnsi="Times New Roman" w:cs="Times New Roman"/>
              <w:sz w:val="26"/>
              <w:szCs w:val="26"/>
              <w:rtl/>
              <w:lang w:eastAsia="fr-FR"/>
            </w:rPr>
          </w:rPrChange>
        </w:rPr>
      </w:pPr>
      <w:r w:rsidRPr="000F3EE9">
        <w:rPr>
          <w:rFonts w:ascii="Times New Roman" w:hAnsi="Times New Roman" w:cs="Times New Roman"/>
          <w:sz w:val="26"/>
          <w:szCs w:val="26"/>
          <w:rtl/>
          <w:rPrChange w:id="3853" w:author="SRO" w:date="2011-02-21T10:18:00Z">
            <w:rPr>
              <w:rFonts w:ascii="Times New Roman" w:hAnsi="Times New Roman" w:cs="Times New Roman"/>
              <w:sz w:val="26"/>
              <w:szCs w:val="26"/>
              <w:rtl/>
              <w:lang w:eastAsia="fr-FR"/>
            </w:rPr>
          </w:rPrChange>
        </w:rPr>
        <w:t xml:space="preserve">11. توجيه تحويلات العمال القاطنين بالخارج نحو الاستثمار في الأنشطة الإنتاجية من خلال استراتيجيات الحوافز. </w:t>
      </w:r>
    </w:p>
    <w:p w:rsidR="00832F4C" w:rsidRPr="000F3EE9" w:rsidRDefault="00832F4C" w:rsidP="00144062">
      <w:pPr>
        <w:pStyle w:val="Sansinterligne1"/>
        <w:bidi/>
        <w:spacing w:after="240"/>
        <w:jc w:val="both"/>
        <w:rPr>
          <w:rFonts w:ascii="Times New Roman" w:hAnsi="Times New Roman" w:cs="Times New Roman"/>
          <w:sz w:val="26"/>
          <w:szCs w:val="26"/>
          <w:rtl/>
          <w:rPrChange w:id="3854" w:author="SRO" w:date="2011-02-21T10:18:00Z">
            <w:rPr>
              <w:rFonts w:ascii="Times New Roman" w:hAnsi="Times New Roman" w:cs="Times New Roman"/>
              <w:sz w:val="26"/>
              <w:szCs w:val="26"/>
              <w:rtl/>
              <w:lang w:eastAsia="fr-FR"/>
            </w:rPr>
          </w:rPrChange>
        </w:rPr>
      </w:pPr>
      <w:r w:rsidRPr="000F3EE9">
        <w:rPr>
          <w:rFonts w:ascii="Times New Roman" w:hAnsi="Times New Roman" w:cs="Times New Roman"/>
          <w:sz w:val="26"/>
          <w:szCs w:val="26"/>
          <w:rtl/>
          <w:rPrChange w:id="3855" w:author="SRO" w:date="2011-02-21T10:18:00Z">
            <w:rPr>
              <w:rFonts w:ascii="Times New Roman" w:hAnsi="Times New Roman" w:cs="Times New Roman"/>
              <w:sz w:val="26"/>
              <w:szCs w:val="26"/>
              <w:rtl/>
              <w:lang w:eastAsia="fr-FR"/>
            </w:rPr>
          </w:rPrChange>
        </w:rPr>
        <w:t xml:space="preserve">12. تشجيع ومساعدة عمليات الاندماج بين المصارف في المنطقة. </w:t>
      </w:r>
    </w:p>
    <w:p w:rsidR="00832F4C" w:rsidRPr="000F3EE9" w:rsidRDefault="00832F4C" w:rsidP="00144062">
      <w:pPr>
        <w:pStyle w:val="Sansinterligne1"/>
        <w:bidi/>
        <w:spacing w:after="240"/>
        <w:jc w:val="both"/>
        <w:rPr>
          <w:rFonts w:ascii="Times New Roman" w:hAnsi="Times New Roman" w:cs="Times New Roman"/>
          <w:sz w:val="26"/>
          <w:szCs w:val="26"/>
          <w:rtl/>
          <w:rPrChange w:id="3856" w:author="SRO" w:date="2011-02-21T10:18:00Z">
            <w:rPr>
              <w:rFonts w:ascii="Times New Roman" w:hAnsi="Times New Roman" w:cs="Times New Roman"/>
              <w:sz w:val="26"/>
              <w:szCs w:val="26"/>
              <w:rtl/>
              <w:lang w:eastAsia="fr-FR"/>
            </w:rPr>
          </w:rPrChange>
        </w:rPr>
      </w:pPr>
      <w:r w:rsidRPr="000F3EE9">
        <w:rPr>
          <w:rFonts w:ascii="Times New Roman" w:hAnsi="Times New Roman" w:cs="Times New Roman"/>
          <w:sz w:val="26"/>
          <w:szCs w:val="26"/>
          <w:rtl/>
          <w:rPrChange w:id="3857" w:author="SRO" w:date="2011-02-21T10:18:00Z">
            <w:rPr>
              <w:rFonts w:ascii="Times New Roman" w:hAnsi="Times New Roman" w:cs="Times New Roman"/>
              <w:sz w:val="26"/>
              <w:szCs w:val="26"/>
              <w:rtl/>
              <w:lang w:eastAsia="fr-FR"/>
            </w:rPr>
          </w:rPrChange>
        </w:rPr>
        <w:t xml:space="preserve">13. وضع سياسة تطوعـية للقروض يجب أن تندرج في إطار معقول لحكامة النظم المصرفية وأسواق رؤوس الأموال. </w:t>
      </w:r>
    </w:p>
    <w:p w:rsidR="00832F4C" w:rsidRPr="000F3EE9" w:rsidRDefault="00832F4C" w:rsidP="00144062">
      <w:pPr>
        <w:pStyle w:val="Sansinterligne1"/>
        <w:bidi/>
        <w:spacing w:after="240"/>
        <w:jc w:val="both"/>
        <w:rPr>
          <w:rFonts w:ascii="Times New Roman" w:hAnsi="Times New Roman" w:cs="Times New Roman"/>
          <w:sz w:val="26"/>
          <w:szCs w:val="26"/>
          <w:rtl/>
          <w:rPrChange w:id="3858" w:author="SRO" w:date="2011-02-21T10:18:00Z">
            <w:rPr>
              <w:rFonts w:ascii="Times New Roman" w:hAnsi="Times New Roman" w:cs="Times New Roman"/>
              <w:sz w:val="26"/>
              <w:szCs w:val="26"/>
              <w:rtl/>
              <w:lang w:eastAsia="fr-FR"/>
            </w:rPr>
          </w:rPrChange>
        </w:rPr>
      </w:pPr>
      <w:r w:rsidRPr="000F3EE9">
        <w:rPr>
          <w:rFonts w:ascii="Times New Roman" w:hAnsi="Times New Roman" w:cs="Times New Roman"/>
          <w:sz w:val="26"/>
          <w:szCs w:val="26"/>
          <w:rtl/>
          <w:rPrChange w:id="3859" w:author="SRO" w:date="2011-02-21T10:18:00Z">
            <w:rPr>
              <w:rFonts w:ascii="Times New Roman" w:hAnsi="Times New Roman" w:cs="Times New Roman"/>
              <w:sz w:val="26"/>
              <w:szCs w:val="26"/>
              <w:rtl/>
              <w:lang w:eastAsia="fr-FR"/>
            </w:rPr>
          </w:rPrChange>
        </w:rPr>
        <w:t xml:space="preserve">14. التركيز على التمويل الصغير الذي  يؤثر على القروض الصغيرة بالميادين الأكثر ملاءمة. </w:t>
      </w:r>
    </w:p>
    <w:p w:rsidR="00832F4C" w:rsidRPr="000F3EE9" w:rsidRDefault="00832F4C" w:rsidP="00144062">
      <w:pPr>
        <w:pStyle w:val="Sansinterligne1"/>
        <w:bidi/>
        <w:spacing w:after="240"/>
        <w:jc w:val="both"/>
        <w:rPr>
          <w:rFonts w:ascii="Times New Roman" w:hAnsi="Times New Roman" w:cs="Times New Roman"/>
          <w:sz w:val="26"/>
          <w:szCs w:val="26"/>
          <w:rtl/>
          <w:rPrChange w:id="3860" w:author="SRO" w:date="2011-02-21T10:18:00Z">
            <w:rPr>
              <w:rFonts w:ascii="Times New Roman" w:hAnsi="Times New Roman" w:cs="Times New Roman"/>
              <w:sz w:val="26"/>
              <w:szCs w:val="26"/>
              <w:rtl/>
              <w:lang w:eastAsia="fr-FR"/>
            </w:rPr>
          </w:rPrChange>
        </w:rPr>
      </w:pPr>
      <w:r w:rsidRPr="000F3EE9">
        <w:rPr>
          <w:rFonts w:ascii="Times New Roman" w:hAnsi="Times New Roman" w:cs="Times New Roman"/>
          <w:sz w:val="26"/>
          <w:szCs w:val="26"/>
          <w:rtl/>
          <w:rPrChange w:id="3861" w:author="SRO" w:date="2011-02-21T10:18:00Z">
            <w:rPr>
              <w:rFonts w:ascii="Times New Roman" w:hAnsi="Times New Roman" w:cs="Times New Roman"/>
              <w:sz w:val="26"/>
              <w:szCs w:val="26"/>
              <w:rtl/>
              <w:lang w:eastAsia="fr-FR"/>
            </w:rPr>
          </w:rPrChange>
        </w:rPr>
        <w:t xml:space="preserve">15. تثبيت التنظيم الحذر أكثر ومزيد من الابتكار في الأسواق لزيادة تمويل القطاع الخاص. </w:t>
      </w:r>
    </w:p>
    <w:p w:rsidR="00832F4C" w:rsidRPr="000F3EE9" w:rsidRDefault="00832F4C" w:rsidP="00144062">
      <w:pPr>
        <w:pStyle w:val="Sansinterligne1"/>
        <w:bidi/>
        <w:spacing w:after="240"/>
        <w:jc w:val="both"/>
        <w:rPr>
          <w:rFonts w:ascii="Times New Roman" w:hAnsi="Times New Roman" w:cs="Times New Roman"/>
          <w:sz w:val="26"/>
          <w:szCs w:val="26"/>
          <w:rtl/>
          <w:rPrChange w:id="3862" w:author="SRO" w:date="2011-02-21T10:18:00Z">
            <w:rPr>
              <w:rFonts w:ascii="Times New Roman" w:hAnsi="Times New Roman" w:cs="Times New Roman"/>
              <w:sz w:val="26"/>
              <w:szCs w:val="26"/>
              <w:rtl/>
              <w:lang w:eastAsia="fr-FR"/>
            </w:rPr>
          </w:rPrChange>
        </w:rPr>
      </w:pPr>
      <w:r w:rsidRPr="000F3EE9">
        <w:rPr>
          <w:rFonts w:ascii="Times New Roman" w:hAnsi="Times New Roman" w:cs="Times New Roman"/>
          <w:sz w:val="26"/>
          <w:szCs w:val="26"/>
          <w:rtl/>
          <w:rPrChange w:id="3863" w:author="SRO" w:date="2011-02-21T10:18:00Z">
            <w:rPr>
              <w:rFonts w:ascii="Times New Roman" w:hAnsi="Times New Roman" w:cs="Times New Roman"/>
              <w:sz w:val="26"/>
              <w:szCs w:val="26"/>
              <w:rtl/>
              <w:lang w:eastAsia="fr-FR"/>
            </w:rPr>
          </w:rPrChange>
        </w:rPr>
        <w:t xml:space="preserve">16. تطوير قروض الشركات الصغيرة والمتوسطة والسماح لهم بالوصول إلى المعلومات بشكل أفضل. </w:t>
      </w:r>
    </w:p>
    <w:p w:rsidR="00832F4C" w:rsidRPr="000F3EE9" w:rsidRDefault="00832F4C" w:rsidP="00144062">
      <w:pPr>
        <w:pStyle w:val="Sansinterligne1"/>
        <w:bidi/>
        <w:spacing w:after="240"/>
        <w:jc w:val="both"/>
        <w:rPr>
          <w:rFonts w:ascii="Times New Roman" w:hAnsi="Times New Roman" w:cs="Times New Roman"/>
          <w:sz w:val="26"/>
          <w:szCs w:val="26"/>
          <w:rtl/>
          <w:rPrChange w:id="3864" w:author="SRO" w:date="2011-02-21T10:18:00Z">
            <w:rPr>
              <w:rFonts w:ascii="Times New Roman" w:hAnsi="Times New Roman" w:cs="Times New Roman"/>
              <w:sz w:val="26"/>
              <w:szCs w:val="26"/>
              <w:rtl/>
              <w:lang w:eastAsia="fr-FR"/>
            </w:rPr>
          </w:rPrChange>
        </w:rPr>
      </w:pPr>
      <w:r w:rsidRPr="000F3EE9">
        <w:rPr>
          <w:rFonts w:ascii="Times New Roman" w:hAnsi="Times New Roman" w:cs="Times New Roman"/>
          <w:sz w:val="26"/>
          <w:szCs w:val="26"/>
          <w:rtl/>
          <w:rPrChange w:id="3865" w:author="SRO" w:date="2011-02-21T10:18:00Z">
            <w:rPr>
              <w:rFonts w:ascii="Times New Roman" w:hAnsi="Times New Roman" w:cs="Times New Roman"/>
              <w:sz w:val="26"/>
              <w:szCs w:val="26"/>
              <w:rtl/>
              <w:lang w:eastAsia="fr-FR"/>
            </w:rPr>
          </w:rPrChange>
        </w:rPr>
        <w:t>17. تشجيع التعاون بين وكالات التأمين والأبناك/المصارف، بغية تيسير الحصول على التمويل المصرفي، لدراسة أفضل لحالات الجمود التي تؤدي إلى استخدام قليل لآليات الضمان.</w:t>
      </w:r>
    </w:p>
    <w:p w:rsidR="00832F4C" w:rsidRPr="000F3EE9" w:rsidRDefault="00832F4C" w:rsidP="00144062">
      <w:pPr>
        <w:pStyle w:val="Sansinterligne1"/>
        <w:numPr>
          <w:ins w:id="3866" w:author="SRO" w:date="2011-02-21T10:16:00Z"/>
        </w:numPr>
        <w:bidi/>
        <w:spacing w:after="240"/>
        <w:jc w:val="both"/>
        <w:rPr>
          <w:ins w:id="3867" w:author="SRO" w:date="2011-02-21T10:16:00Z"/>
          <w:rFonts w:ascii="Times New Roman" w:hAnsi="Times New Roman" w:cs="Times New Roman"/>
          <w:b/>
          <w:bCs/>
          <w:sz w:val="26"/>
          <w:szCs w:val="26"/>
          <w:rtl/>
          <w:lang w:eastAsia="fr-FR"/>
          <w:rPrChange w:id="3868" w:author="SRO">
            <w:rPr>
              <w:ins w:id="3869" w:author="SRO" w:date="2011-02-21T10:16:00Z"/>
              <w:rFonts w:ascii="Times New Roman" w:hAnsi="Times New Roman" w:cs="Times New Roman"/>
              <w:b/>
              <w:bCs/>
              <w:sz w:val="26"/>
              <w:szCs w:val="26"/>
              <w:rtl/>
              <w:lang w:eastAsia="fr-FR"/>
            </w:rPr>
          </w:rPrChange>
        </w:rPr>
      </w:pPr>
    </w:p>
    <w:p w:rsidR="00832F4C" w:rsidRPr="000F3EE9" w:rsidRDefault="00832F4C" w:rsidP="000F3EE9">
      <w:pPr>
        <w:pStyle w:val="Sansinterligne1"/>
        <w:bidi/>
        <w:spacing w:after="240"/>
        <w:jc w:val="both"/>
        <w:rPr>
          <w:rFonts w:ascii="Times New Roman" w:hAnsi="Times New Roman" w:cs="Times New Roman"/>
          <w:b/>
          <w:bCs/>
          <w:sz w:val="26"/>
          <w:szCs w:val="26"/>
          <w:rtl/>
          <w:rPrChange w:id="3870" w:author="SRO">
            <w:rPr>
              <w:rFonts w:ascii="Times New Roman" w:hAnsi="Times New Roman" w:cs="Times New Roman"/>
              <w:b/>
              <w:bCs/>
              <w:sz w:val="26"/>
              <w:szCs w:val="26"/>
              <w:rtl/>
            </w:rPr>
          </w:rPrChange>
        </w:rPr>
        <w:pPrChange w:id="3871" w:author="SRO" w:date="2011-02-21T10:16:00Z">
          <w:pPr>
            <w:pStyle w:val="Sansinterligne1"/>
            <w:bidi/>
            <w:spacing w:after="240"/>
            <w:jc w:val="both"/>
          </w:pPr>
        </w:pPrChange>
      </w:pPr>
      <w:r w:rsidRPr="000F3EE9">
        <w:rPr>
          <w:rFonts w:ascii="Times New Roman" w:hAnsi="Times New Roman" w:cs="Times New Roman"/>
          <w:b/>
          <w:bCs/>
          <w:sz w:val="26"/>
          <w:szCs w:val="26"/>
          <w:rtl/>
          <w:lang w:eastAsia="fr-FR"/>
          <w:rPrChange w:id="3872" w:author="SRO">
            <w:rPr>
              <w:rFonts w:ascii="Times New Roman" w:hAnsi="Times New Roman" w:cs="Times New Roman"/>
              <w:b/>
              <w:bCs/>
              <w:sz w:val="26"/>
              <w:szCs w:val="26"/>
              <w:rtl/>
              <w:lang w:eastAsia="fr-FR"/>
            </w:rPr>
          </w:rPrChange>
        </w:rPr>
        <w:t xml:space="preserve">رابعاً: </w:t>
      </w:r>
      <w:r w:rsidRPr="000F3EE9">
        <w:rPr>
          <w:rFonts w:ascii="Times New Roman" w:hAnsi="Times New Roman" w:cs="Times New Roman"/>
          <w:b/>
          <w:bCs/>
          <w:sz w:val="26"/>
          <w:szCs w:val="26"/>
          <w:rtl/>
          <w:rPrChange w:id="3873" w:author="SRO">
            <w:rPr>
              <w:rFonts w:ascii="Times New Roman" w:hAnsi="Times New Roman" w:cs="Times New Roman"/>
              <w:b/>
              <w:bCs/>
              <w:sz w:val="26"/>
              <w:szCs w:val="26"/>
              <w:rtl/>
            </w:rPr>
          </w:rPrChange>
        </w:rPr>
        <w:t xml:space="preserve">من أجل تنسيق أفضل </w:t>
      </w:r>
      <w:r w:rsidRPr="000F3EE9">
        <w:rPr>
          <w:rFonts w:cs="Times New Roman" w:hint="eastAsia"/>
          <w:b/>
          <w:bCs/>
          <w:sz w:val="26"/>
          <w:szCs w:val="26"/>
          <w:rtl/>
          <w:lang w:eastAsia="fr-FR"/>
          <w:rPrChange w:id="3874" w:author="SRO">
            <w:rPr>
              <w:rFonts w:cs="Times New Roman" w:hint="eastAsia"/>
              <w:b/>
              <w:bCs/>
              <w:sz w:val="26"/>
              <w:szCs w:val="26"/>
              <w:rtl/>
              <w:lang w:eastAsia="fr-FR"/>
            </w:rPr>
          </w:rPrChange>
        </w:rPr>
        <w:t>بين</w:t>
      </w:r>
      <w:r w:rsidRPr="000F3EE9">
        <w:rPr>
          <w:rFonts w:cs="Times New Roman"/>
          <w:b/>
          <w:bCs/>
          <w:sz w:val="26"/>
          <w:szCs w:val="26"/>
          <w:rtl/>
          <w:lang w:eastAsia="fr-FR"/>
          <w:rPrChange w:id="3875" w:author="SRO">
            <w:rPr>
              <w:rFonts w:cs="Times New Roman"/>
              <w:b/>
              <w:bCs/>
              <w:sz w:val="26"/>
              <w:szCs w:val="26"/>
              <w:rtl/>
              <w:lang w:eastAsia="fr-FR"/>
            </w:rPr>
          </w:rPrChange>
        </w:rPr>
        <w:t xml:space="preserve"> </w:t>
      </w:r>
      <w:r w:rsidRPr="000F3EE9">
        <w:rPr>
          <w:rFonts w:cs="Times New Roman" w:hint="eastAsia"/>
          <w:b/>
          <w:bCs/>
          <w:sz w:val="26"/>
          <w:szCs w:val="26"/>
          <w:rtl/>
          <w:lang w:eastAsia="fr-FR"/>
          <w:rPrChange w:id="3876" w:author="SRO">
            <w:rPr>
              <w:rFonts w:cs="Times New Roman" w:hint="eastAsia"/>
              <w:b/>
              <w:bCs/>
              <w:sz w:val="26"/>
              <w:szCs w:val="26"/>
              <w:rtl/>
              <w:lang w:eastAsia="fr-FR"/>
            </w:rPr>
          </w:rPrChange>
        </w:rPr>
        <w:t>مصادر</w:t>
      </w:r>
      <w:r w:rsidRPr="000F3EE9">
        <w:rPr>
          <w:rFonts w:cs="Times New Roman"/>
          <w:b/>
          <w:bCs/>
          <w:sz w:val="26"/>
          <w:szCs w:val="26"/>
          <w:rtl/>
          <w:lang w:eastAsia="fr-FR"/>
          <w:rPrChange w:id="3877" w:author="SRO">
            <w:rPr>
              <w:rFonts w:cs="Times New Roman"/>
              <w:b/>
              <w:bCs/>
              <w:sz w:val="26"/>
              <w:szCs w:val="26"/>
              <w:rtl/>
              <w:lang w:eastAsia="fr-FR"/>
            </w:rPr>
          </w:rPrChange>
        </w:rPr>
        <w:t xml:space="preserve"> </w:t>
      </w:r>
      <w:r w:rsidRPr="000F3EE9">
        <w:rPr>
          <w:rFonts w:cs="Times New Roman" w:hint="eastAsia"/>
          <w:b/>
          <w:bCs/>
          <w:sz w:val="26"/>
          <w:szCs w:val="26"/>
          <w:rtl/>
          <w:lang w:eastAsia="fr-FR"/>
          <w:rPrChange w:id="3878" w:author="SRO">
            <w:rPr>
              <w:rFonts w:cs="Times New Roman" w:hint="eastAsia"/>
              <w:b/>
              <w:bCs/>
              <w:sz w:val="26"/>
              <w:szCs w:val="26"/>
              <w:rtl/>
              <w:lang w:eastAsia="fr-FR"/>
            </w:rPr>
          </w:rPrChange>
        </w:rPr>
        <w:t>التمويل</w:t>
      </w:r>
    </w:p>
    <w:p w:rsidR="00832F4C" w:rsidRPr="000F3EE9" w:rsidRDefault="00832F4C" w:rsidP="00144062">
      <w:pPr>
        <w:pStyle w:val="Sansinterligne1"/>
        <w:bidi/>
        <w:spacing w:after="240"/>
        <w:jc w:val="both"/>
        <w:rPr>
          <w:rFonts w:ascii="Times New Roman" w:hAnsi="Times New Roman" w:cs="Times New Roman"/>
          <w:sz w:val="26"/>
          <w:szCs w:val="26"/>
          <w:rtl/>
          <w:rPrChange w:id="3879" w:author="SRO" w:date="2011-02-21T10:18:00Z">
            <w:rPr>
              <w:rFonts w:ascii="Times New Roman" w:hAnsi="Times New Roman" w:cs="Times New Roman"/>
              <w:sz w:val="26"/>
              <w:szCs w:val="26"/>
              <w:rtl/>
              <w:lang w:eastAsia="fr-FR"/>
            </w:rPr>
          </w:rPrChange>
        </w:rPr>
      </w:pPr>
      <w:r w:rsidRPr="000F3EE9">
        <w:rPr>
          <w:rFonts w:ascii="Times New Roman" w:hAnsi="Times New Roman" w:cs="Times New Roman"/>
          <w:sz w:val="26"/>
          <w:szCs w:val="26"/>
          <w:rtl/>
          <w:rPrChange w:id="3880" w:author="SRO" w:date="2011-02-21T10:18:00Z">
            <w:rPr>
              <w:rFonts w:ascii="Times New Roman" w:hAnsi="Times New Roman" w:cs="Times New Roman"/>
              <w:sz w:val="26"/>
              <w:szCs w:val="26"/>
              <w:rtl/>
              <w:lang w:eastAsia="fr-FR"/>
            </w:rPr>
          </w:rPrChange>
        </w:rPr>
        <w:t>18. إنشاء آلية للرصد والتقييم بناء على توصيات مؤتمر مونتيري والدوحة.</w:t>
      </w:r>
    </w:p>
    <w:p w:rsidR="00832F4C" w:rsidRPr="000F3EE9" w:rsidRDefault="00832F4C" w:rsidP="00144062">
      <w:pPr>
        <w:pStyle w:val="Sansinterligne1"/>
        <w:bidi/>
        <w:spacing w:after="240"/>
        <w:jc w:val="both"/>
        <w:rPr>
          <w:rFonts w:ascii="Times New Roman" w:hAnsi="Times New Roman" w:cs="Times New Roman"/>
          <w:sz w:val="26"/>
          <w:szCs w:val="26"/>
          <w:rtl/>
          <w:rPrChange w:id="3881" w:author="SRO" w:date="2011-02-21T10:18:00Z">
            <w:rPr>
              <w:rFonts w:ascii="Times New Roman" w:hAnsi="Times New Roman" w:cs="Times New Roman"/>
              <w:sz w:val="26"/>
              <w:szCs w:val="26"/>
              <w:rtl/>
              <w:lang w:eastAsia="fr-FR"/>
            </w:rPr>
          </w:rPrChange>
        </w:rPr>
      </w:pPr>
      <w:r w:rsidRPr="000F3EE9">
        <w:rPr>
          <w:rFonts w:ascii="Times New Roman" w:hAnsi="Times New Roman" w:cs="Times New Roman"/>
          <w:sz w:val="26"/>
          <w:szCs w:val="26"/>
          <w:rtl/>
          <w:rPrChange w:id="3882" w:author="SRO" w:date="2011-02-21T10:18:00Z">
            <w:rPr>
              <w:rFonts w:ascii="Times New Roman" w:hAnsi="Times New Roman" w:cs="Times New Roman"/>
              <w:sz w:val="26"/>
              <w:szCs w:val="26"/>
              <w:rtl/>
              <w:lang w:eastAsia="fr-FR"/>
            </w:rPr>
          </w:rPrChange>
        </w:rPr>
        <w:t xml:space="preserve">19. إعطاء الأولوية لأنواع التمويل مع النظر في التكامل بين التمويل الداخلي والخارجي استنادا إلى نوع الاستثمار المقترح. أولا، المدخرات الوطنية، ثم الهبات، ثم الاستثمار الأجنبي المباشر، والقروض الميسرة وغير ميسرة. </w:t>
      </w:r>
    </w:p>
    <w:p w:rsidR="00832F4C" w:rsidRPr="000F3EE9" w:rsidRDefault="00832F4C" w:rsidP="00144062">
      <w:pPr>
        <w:pStyle w:val="Sansinterligne1"/>
        <w:bidi/>
        <w:spacing w:after="240"/>
        <w:jc w:val="both"/>
        <w:rPr>
          <w:rFonts w:ascii="Times New Roman" w:hAnsi="Times New Roman" w:cs="Times New Roman"/>
          <w:sz w:val="26"/>
          <w:szCs w:val="26"/>
          <w:rtl/>
          <w:rPrChange w:id="3883" w:author="SRO" w:date="2011-02-21T10:18:00Z">
            <w:rPr>
              <w:rFonts w:ascii="Times New Roman" w:hAnsi="Times New Roman" w:cs="Times New Roman"/>
              <w:sz w:val="26"/>
              <w:szCs w:val="26"/>
              <w:rtl/>
              <w:lang w:eastAsia="fr-FR"/>
            </w:rPr>
          </w:rPrChange>
        </w:rPr>
      </w:pPr>
      <w:r w:rsidRPr="000F3EE9">
        <w:rPr>
          <w:rFonts w:ascii="Times New Roman" w:hAnsi="Times New Roman" w:cs="Times New Roman"/>
          <w:sz w:val="26"/>
          <w:szCs w:val="26"/>
          <w:rtl/>
          <w:rPrChange w:id="3884" w:author="SRO" w:date="2011-02-21T10:18:00Z">
            <w:rPr>
              <w:rFonts w:ascii="Times New Roman" w:hAnsi="Times New Roman" w:cs="Times New Roman"/>
              <w:sz w:val="26"/>
              <w:szCs w:val="26"/>
              <w:rtl/>
              <w:lang w:eastAsia="fr-FR"/>
            </w:rPr>
          </w:rPrChange>
        </w:rPr>
        <w:t xml:space="preserve">20. تعزيز وجود بيئة اقتصادية كلية ومؤسسية مستقرة وموثوق منها مع وضع سياسات داخلية ملائمة لتحسين تعبئة المدخرات الوطنية بطريقة تجعلها تأخذ تدريجيا مكانا أكثر أهمية في تمويل الاقتصاد.  </w:t>
      </w:r>
    </w:p>
    <w:p w:rsidR="00832F4C" w:rsidRPr="000F3EE9" w:rsidRDefault="00832F4C" w:rsidP="00144062">
      <w:pPr>
        <w:pStyle w:val="Sansinterligne1"/>
        <w:bidi/>
        <w:spacing w:after="240"/>
        <w:jc w:val="both"/>
        <w:rPr>
          <w:rFonts w:ascii="Times New Roman" w:hAnsi="Times New Roman" w:cs="Times New Roman"/>
          <w:b/>
          <w:bCs/>
          <w:sz w:val="26"/>
          <w:szCs w:val="26"/>
          <w:rtl/>
          <w:rPrChange w:id="3885" w:author="SRO">
            <w:rPr>
              <w:rFonts w:ascii="Times New Roman" w:hAnsi="Times New Roman" w:cs="Times New Roman"/>
              <w:b/>
              <w:bCs/>
              <w:sz w:val="26"/>
              <w:szCs w:val="26"/>
              <w:rtl/>
            </w:rPr>
          </w:rPrChange>
        </w:rPr>
      </w:pPr>
      <w:r w:rsidRPr="000F3EE9">
        <w:rPr>
          <w:rFonts w:ascii="Times New Roman" w:hAnsi="Times New Roman" w:cs="Times New Roman"/>
          <w:b/>
          <w:bCs/>
          <w:sz w:val="26"/>
          <w:szCs w:val="26"/>
          <w:rtl/>
          <w:rPrChange w:id="3886" w:author="SRO">
            <w:rPr>
              <w:rFonts w:ascii="Times New Roman" w:hAnsi="Times New Roman" w:cs="Times New Roman"/>
              <w:b/>
              <w:bCs/>
              <w:sz w:val="26"/>
              <w:szCs w:val="26"/>
              <w:rtl/>
            </w:rPr>
          </w:rPrChange>
        </w:rPr>
        <w:t>خامساً: من أجل تطوير التعاون والاندماج الإقليمي في مجال تمويل التنمية</w:t>
      </w:r>
    </w:p>
    <w:p w:rsidR="00832F4C" w:rsidRPr="000F3EE9" w:rsidRDefault="00832F4C" w:rsidP="00144062">
      <w:pPr>
        <w:pStyle w:val="Sansinterligne1"/>
        <w:bidi/>
        <w:spacing w:after="240"/>
        <w:jc w:val="both"/>
        <w:rPr>
          <w:rFonts w:ascii="Times New Roman" w:hAnsi="Times New Roman" w:cs="Times New Roman"/>
          <w:sz w:val="26"/>
          <w:szCs w:val="26"/>
          <w:rtl/>
          <w:rPrChange w:id="3887" w:author="SRO" w:date="2011-02-21T10:18:00Z">
            <w:rPr>
              <w:rFonts w:ascii="Times New Roman" w:hAnsi="Times New Roman" w:cs="Times New Roman"/>
              <w:sz w:val="26"/>
              <w:szCs w:val="26"/>
              <w:rtl/>
              <w:lang w:eastAsia="fr-FR"/>
            </w:rPr>
          </w:rPrChange>
        </w:rPr>
      </w:pPr>
      <w:r w:rsidRPr="000F3EE9">
        <w:rPr>
          <w:rFonts w:ascii="Times New Roman" w:hAnsi="Times New Roman" w:cs="Times New Roman"/>
          <w:sz w:val="26"/>
          <w:szCs w:val="26"/>
          <w:rtl/>
          <w:rPrChange w:id="3888" w:author="SRO" w:date="2011-02-21T10:18:00Z">
            <w:rPr>
              <w:rFonts w:ascii="Times New Roman" w:hAnsi="Times New Roman" w:cs="Times New Roman"/>
              <w:sz w:val="26"/>
              <w:szCs w:val="26"/>
              <w:rtl/>
              <w:lang w:eastAsia="fr-FR"/>
            </w:rPr>
          </w:rPrChange>
        </w:rPr>
        <w:t xml:space="preserve">21. التعجيل بتنفيذ توصيات المؤتمرات المغاربية المختلفة التي عقدت بين بلدان اتحاد المغرب العربي بدعم من صندوق النقد الدولي، منها المؤتمر المعني بتسهيل التجارة (الجزائر 2005)، ومؤتمر حول الاندماج المالي (الرباط، 2006)، ومؤتمر عن دور القطاع الخاص في تحقيق الاندماج المغاربي (تونس 2007) والمؤتمر المعني بتمويل الاستثمارات المشتركة بين بلدان المغرب العربي (طرابلس، 2008). </w:t>
      </w:r>
    </w:p>
    <w:p w:rsidR="00832F4C" w:rsidRPr="000F3EE9" w:rsidRDefault="00832F4C" w:rsidP="00144062">
      <w:pPr>
        <w:pStyle w:val="Sansinterligne1"/>
        <w:bidi/>
        <w:spacing w:after="240"/>
        <w:jc w:val="both"/>
        <w:rPr>
          <w:rFonts w:ascii="Times New Roman" w:hAnsi="Times New Roman" w:cs="Times New Roman"/>
          <w:sz w:val="26"/>
          <w:szCs w:val="26"/>
          <w:rtl/>
          <w:rPrChange w:id="3889" w:author="SRO" w:date="2011-02-21T10:18:00Z">
            <w:rPr>
              <w:rFonts w:ascii="Times New Roman" w:hAnsi="Times New Roman" w:cs="Times New Roman"/>
              <w:sz w:val="26"/>
              <w:szCs w:val="26"/>
              <w:rtl/>
              <w:lang w:eastAsia="fr-FR"/>
            </w:rPr>
          </w:rPrChange>
        </w:rPr>
      </w:pPr>
      <w:r w:rsidRPr="000F3EE9">
        <w:rPr>
          <w:rFonts w:ascii="Times New Roman" w:hAnsi="Times New Roman" w:cs="Times New Roman"/>
          <w:sz w:val="26"/>
          <w:szCs w:val="26"/>
          <w:rtl/>
          <w:rPrChange w:id="3890" w:author="SRO" w:date="2011-02-21T10:18:00Z">
            <w:rPr>
              <w:rFonts w:ascii="Times New Roman" w:hAnsi="Times New Roman" w:cs="Times New Roman"/>
              <w:sz w:val="26"/>
              <w:szCs w:val="26"/>
              <w:rtl/>
              <w:lang w:eastAsia="fr-FR"/>
            </w:rPr>
          </w:rPrChange>
        </w:rPr>
        <w:t xml:space="preserve">22. تفعيل إنطلاق البنك المغاربي للاستثمار والتجارة الخارجية. </w:t>
      </w:r>
    </w:p>
    <w:p w:rsidR="00832F4C" w:rsidRPr="000F3EE9" w:rsidRDefault="00832F4C" w:rsidP="00144062">
      <w:pPr>
        <w:pStyle w:val="Sansinterligne1"/>
        <w:bidi/>
        <w:spacing w:after="240"/>
        <w:jc w:val="both"/>
        <w:rPr>
          <w:rFonts w:ascii="Times New Roman" w:hAnsi="Times New Roman" w:cs="Times New Roman"/>
          <w:sz w:val="26"/>
          <w:szCs w:val="26"/>
          <w:rtl/>
          <w:rPrChange w:id="3891" w:author="SRO" w:date="2011-02-21T10:18:00Z">
            <w:rPr>
              <w:rFonts w:ascii="Times New Roman" w:hAnsi="Times New Roman" w:cs="Times New Roman"/>
              <w:sz w:val="26"/>
              <w:szCs w:val="26"/>
              <w:rtl/>
              <w:lang w:eastAsia="fr-FR"/>
            </w:rPr>
          </w:rPrChange>
        </w:rPr>
      </w:pPr>
      <w:r w:rsidRPr="000F3EE9">
        <w:rPr>
          <w:rFonts w:ascii="Times New Roman" w:hAnsi="Times New Roman" w:cs="Times New Roman"/>
          <w:sz w:val="26"/>
          <w:szCs w:val="26"/>
          <w:rtl/>
          <w:rPrChange w:id="3892" w:author="SRO" w:date="2011-02-21T10:18:00Z">
            <w:rPr>
              <w:rFonts w:ascii="Times New Roman" w:hAnsi="Times New Roman" w:cs="Times New Roman"/>
              <w:sz w:val="26"/>
              <w:szCs w:val="26"/>
              <w:rtl/>
              <w:lang w:eastAsia="fr-FR"/>
            </w:rPr>
          </w:rPrChange>
        </w:rPr>
        <w:t xml:space="preserve">23. تشجيع تدفق رؤوس الأموال والاستثمار فيما بين الدول في المنطقة. </w:t>
      </w:r>
    </w:p>
    <w:p w:rsidR="00832F4C" w:rsidRPr="000F3EE9" w:rsidRDefault="00832F4C" w:rsidP="00144062">
      <w:pPr>
        <w:pStyle w:val="Sansinterligne1"/>
        <w:bidi/>
        <w:spacing w:after="240"/>
        <w:jc w:val="both"/>
        <w:rPr>
          <w:rFonts w:ascii="Times New Roman" w:hAnsi="Times New Roman" w:cs="Times New Roman"/>
          <w:sz w:val="26"/>
          <w:szCs w:val="26"/>
          <w:rtl/>
          <w:rPrChange w:id="3893" w:author="SRO" w:date="2011-02-21T10:18:00Z">
            <w:rPr>
              <w:rFonts w:ascii="Times New Roman" w:hAnsi="Times New Roman" w:cs="Times New Roman"/>
              <w:sz w:val="26"/>
              <w:szCs w:val="26"/>
              <w:rtl/>
              <w:lang w:eastAsia="fr-FR"/>
            </w:rPr>
          </w:rPrChange>
        </w:rPr>
      </w:pPr>
      <w:r w:rsidRPr="000F3EE9">
        <w:rPr>
          <w:rFonts w:ascii="Times New Roman" w:hAnsi="Times New Roman" w:cs="Times New Roman"/>
          <w:sz w:val="26"/>
          <w:szCs w:val="26"/>
          <w:rtl/>
          <w:rPrChange w:id="3894" w:author="SRO" w:date="2011-02-21T10:18:00Z">
            <w:rPr>
              <w:rFonts w:ascii="Times New Roman" w:hAnsi="Times New Roman" w:cs="Times New Roman"/>
              <w:sz w:val="26"/>
              <w:szCs w:val="26"/>
              <w:rtl/>
              <w:lang w:eastAsia="fr-FR"/>
            </w:rPr>
          </w:rPrChange>
        </w:rPr>
        <w:t xml:space="preserve">24. تشجيع صناديق الثروة السيادية العربية نحو مزيد من البلدان في شمال أفريقيا. </w:t>
      </w:r>
    </w:p>
    <w:p w:rsidR="00832F4C" w:rsidRPr="000F3EE9" w:rsidRDefault="00832F4C" w:rsidP="00144062">
      <w:pPr>
        <w:pStyle w:val="Sansinterligne1"/>
        <w:bidi/>
        <w:spacing w:after="240"/>
        <w:jc w:val="both"/>
        <w:rPr>
          <w:rFonts w:ascii="Times New Roman" w:hAnsi="Times New Roman" w:cs="Times New Roman"/>
          <w:sz w:val="26"/>
          <w:szCs w:val="26"/>
          <w:rtl/>
          <w:rPrChange w:id="3895" w:author="SRO" w:date="2011-02-21T10:18:00Z">
            <w:rPr>
              <w:rFonts w:ascii="Times New Roman" w:hAnsi="Times New Roman" w:cs="Times New Roman"/>
              <w:sz w:val="26"/>
              <w:szCs w:val="26"/>
              <w:rtl/>
              <w:lang w:eastAsia="fr-FR"/>
            </w:rPr>
          </w:rPrChange>
        </w:rPr>
      </w:pPr>
      <w:r w:rsidRPr="000F3EE9">
        <w:rPr>
          <w:rFonts w:ascii="Times New Roman" w:hAnsi="Times New Roman" w:cs="Times New Roman"/>
          <w:sz w:val="26"/>
          <w:szCs w:val="26"/>
          <w:rtl/>
          <w:rPrChange w:id="3896" w:author="SRO" w:date="2011-02-21T10:18:00Z">
            <w:rPr>
              <w:rFonts w:ascii="Times New Roman" w:hAnsi="Times New Roman" w:cs="Times New Roman"/>
              <w:sz w:val="26"/>
              <w:szCs w:val="26"/>
              <w:rtl/>
              <w:lang w:eastAsia="fr-FR"/>
            </w:rPr>
          </w:rPrChange>
        </w:rPr>
        <w:t xml:space="preserve">25. تعزيز تماسك التجمعات الإقليمية في شمال أفريقيا بغية تحسين رؤية المشاريع على المدى المتوسط والطويل وكذا تمويل تلك المشاريع. </w:t>
      </w:r>
    </w:p>
    <w:p w:rsidR="00832F4C" w:rsidRPr="000F3EE9" w:rsidRDefault="00832F4C" w:rsidP="00144062">
      <w:pPr>
        <w:pStyle w:val="Sansinterligne1"/>
        <w:bidi/>
        <w:spacing w:after="240"/>
        <w:jc w:val="both"/>
        <w:rPr>
          <w:rFonts w:ascii="Times New Roman" w:hAnsi="Times New Roman" w:cs="Times New Roman"/>
          <w:sz w:val="26"/>
          <w:szCs w:val="26"/>
          <w:rtl/>
          <w:rPrChange w:id="3897" w:author="SRO" w:date="2011-02-21T10:18:00Z">
            <w:rPr>
              <w:rFonts w:ascii="Times New Roman" w:hAnsi="Times New Roman" w:cs="Times New Roman"/>
              <w:sz w:val="26"/>
              <w:szCs w:val="26"/>
              <w:rtl/>
              <w:lang w:eastAsia="fr-FR"/>
            </w:rPr>
          </w:rPrChange>
        </w:rPr>
      </w:pPr>
      <w:r w:rsidRPr="000F3EE9">
        <w:rPr>
          <w:rFonts w:ascii="Times New Roman" w:hAnsi="Times New Roman" w:cs="Times New Roman"/>
          <w:sz w:val="26"/>
          <w:szCs w:val="26"/>
          <w:rtl/>
          <w:rPrChange w:id="3898" w:author="SRO" w:date="2011-02-21T10:18:00Z">
            <w:rPr>
              <w:rFonts w:ascii="Times New Roman" w:hAnsi="Times New Roman" w:cs="Times New Roman"/>
              <w:sz w:val="26"/>
              <w:szCs w:val="26"/>
              <w:rtl/>
              <w:lang w:eastAsia="fr-FR"/>
            </w:rPr>
          </w:rPrChange>
        </w:rPr>
        <w:t>26. أهمية إنشاء مؤسسات لتقييم المخاطر الرئيسية والمنهجية على المستوى الإقليمي والوقاية منها لتعزيز التعاون بين الدول الواقعة بشمال أفريقيا لمواجهة الصدمات الخارجية.</w:t>
      </w:r>
    </w:p>
    <w:p w:rsidR="00832F4C" w:rsidRPr="000F3EE9" w:rsidRDefault="00832F4C" w:rsidP="00144062">
      <w:pPr>
        <w:pStyle w:val="Sansinterligne1"/>
        <w:bidi/>
        <w:spacing w:after="240"/>
        <w:jc w:val="both"/>
        <w:rPr>
          <w:rFonts w:ascii="Times New Roman" w:hAnsi="Times New Roman" w:cs="Times New Roman"/>
          <w:sz w:val="26"/>
          <w:szCs w:val="26"/>
          <w:rtl/>
          <w:rPrChange w:id="3899" w:author="SRO" w:date="2011-02-21T10:18:00Z">
            <w:rPr>
              <w:rFonts w:ascii="Times New Roman" w:hAnsi="Times New Roman" w:cs="Times New Roman"/>
              <w:sz w:val="26"/>
              <w:szCs w:val="26"/>
              <w:rtl/>
              <w:lang w:eastAsia="fr-FR"/>
            </w:rPr>
          </w:rPrChange>
        </w:rPr>
      </w:pPr>
      <w:r w:rsidRPr="000F3EE9">
        <w:rPr>
          <w:rFonts w:ascii="Times New Roman" w:hAnsi="Times New Roman" w:cs="Times New Roman"/>
          <w:sz w:val="26"/>
          <w:szCs w:val="26"/>
          <w:rtl/>
          <w:rPrChange w:id="3900" w:author="SRO" w:date="2011-02-21T10:18:00Z">
            <w:rPr>
              <w:rFonts w:ascii="Times New Roman" w:hAnsi="Times New Roman" w:cs="Times New Roman"/>
              <w:sz w:val="26"/>
              <w:szCs w:val="26"/>
              <w:rtl/>
              <w:lang w:eastAsia="fr-FR"/>
            </w:rPr>
          </w:rPrChange>
        </w:rPr>
        <w:t xml:space="preserve">27. تعزيز البنك المغاربي للاستثمار والتجارة الخارجية على المستوى التقني لجعله أداة حقيقية للتنمية الاقتصادية بالنسبة للشركات المغاربية الصغيرة والمتوسطة.    </w:t>
      </w:r>
    </w:p>
    <w:p w:rsidR="00832F4C" w:rsidRPr="000F3EE9" w:rsidRDefault="00832F4C" w:rsidP="00144062">
      <w:pPr>
        <w:pStyle w:val="Sansinterligne1"/>
        <w:bidi/>
        <w:spacing w:after="240"/>
        <w:jc w:val="both"/>
        <w:rPr>
          <w:rFonts w:ascii="Times New Roman" w:hAnsi="Times New Roman" w:cs="Times New Roman"/>
          <w:sz w:val="26"/>
          <w:szCs w:val="26"/>
          <w:rtl/>
          <w:rPrChange w:id="3901" w:author="SRO" w:date="2011-02-21T10:18:00Z">
            <w:rPr>
              <w:rFonts w:ascii="Times New Roman" w:hAnsi="Times New Roman" w:cs="Times New Roman"/>
              <w:sz w:val="26"/>
              <w:szCs w:val="26"/>
              <w:rtl/>
              <w:lang w:eastAsia="fr-FR"/>
            </w:rPr>
          </w:rPrChange>
        </w:rPr>
      </w:pPr>
      <w:r w:rsidRPr="000F3EE9">
        <w:rPr>
          <w:rFonts w:ascii="Times New Roman" w:hAnsi="Times New Roman" w:cs="Times New Roman"/>
          <w:sz w:val="26"/>
          <w:szCs w:val="26"/>
          <w:rtl/>
          <w:rPrChange w:id="3902" w:author="SRO" w:date="2011-02-21T10:18:00Z">
            <w:rPr>
              <w:rFonts w:ascii="Times New Roman" w:hAnsi="Times New Roman" w:cs="Times New Roman"/>
              <w:sz w:val="26"/>
              <w:szCs w:val="26"/>
              <w:rtl/>
              <w:lang w:eastAsia="fr-FR"/>
            </w:rPr>
          </w:rPrChange>
        </w:rPr>
        <w:t xml:space="preserve">28. التركيز على  خصوصيات  بورصات شمال أفريقيا قصد تحقيق قدر أكبر من التآزر مما سيسهل اجتذاب المستثمرين  وتوزيع إقليمي افضل للاستثمارات المباشرة  من الخارج.  </w:t>
      </w:r>
    </w:p>
    <w:p w:rsidR="00832F4C" w:rsidRPr="000F3EE9" w:rsidRDefault="00832F4C" w:rsidP="00144062">
      <w:pPr>
        <w:pStyle w:val="Sansinterligne1"/>
        <w:bidi/>
        <w:spacing w:after="240"/>
        <w:jc w:val="both"/>
        <w:rPr>
          <w:rFonts w:ascii="Times New Roman" w:hAnsi="Times New Roman" w:cs="Times New Roman"/>
          <w:sz w:val="26"/>
          <w:szCs w:val="26"/>
          <w:rtl/>
          <w:rPrChange w:id="3903" w:author="SRO" w:date="2011-02-21T10:18:00Z">
            <w:rPr>
              <w:rFonts w:ascii="Times New Roman" w:hAnsi="Times New Roman" w:cs="Times New Roman"/>
              <w:sz w:val="26"/>
              <w:szCs w:val="26"/>
              <w:rtl/>
              <w:lang w:eastAsia="fr-FR"/>
            </w:rPr>
          </w:rPrChange>
        </w:rPr>
      </w:pPr>
      <w:r w:rsidRPr="000F3EE9">
        <w:rPr>
          <w:rFonts w:ascii="Times New Roman" w:hAnsi="Times New Roman" w:cs="Times New Roman"/>
          <w:sz w:val="26"/>
          <w:szCs w:val="26"/>
          <w:rtl/>
          <w:rPrChange w:id="3904" w:author="SRO" w:date="2011-02-21T10:18:00Z">
            <w:rPr>
              <w:rFonts w:ascii="Times New Roman" w:hAnsi="Times New Roman" w:cs="Times New Roman"/>
              <w:sz w:val="26"/>
              <w:szCs w:val="26"/>
              <w:rtl/>
              <w:lang w:eastAsia="fr-FR"/>
            </w:rPr>
          </w:rPrChange>
        </w:rPr>
        <w:t xml:space="preserve">29. إنهاء الانقسام بين المصارف والأسواق المالية لتعزيز عرض التمويل بناء على الاحتياجات الحقيقية للمقاولات في منطقة دون-الإقليم. </w:t>
      </w:r>
    </w:p>
    <w:p w:rsidR="00832F4C" w:rsidRPr="000F3EE9" w:rsidRDefault="00832F4C" w:rsidP="00144062">
      <w:pPr>
        <w:pStyle w:val="Sansinterligne1"/>
        <w:bidi/>
        <w:spacing w:after="240"/>
        <w:jc w:val="both"/>
        <w:rPr>
          <w:rFonts w:ascii="Times New Roman" w:hAnsi="Times New Roman" w:cs="Times New Roman"/>
          <w:sz w:val="26"/>
          <w:szCs w:val="26"/>
          <w:rtl/>
          <w:rPrChange w:id="3905" w:author="SRO" w:date="2011-02-21T10:18:00Z">
            <w:rPr>
              <w:rFonts w:ascii="Times New Roman" w:hAnsi="Times New Roman" w:cs="Times New Roman"/>
              <w:sz w:val="26"/>
              <w:szCs w:val="26"/>
              <w:rtl/>
              <w:lang w:eastAsia="fr-FR"/>
            </w:rPr>
          </w:rPrChange>
        </w:rPr>
      </w:pPr>
      <w:r w:rsidRPr="000F3EE9">
        <w:rPr>
          <w:rFonts w:ascii="Times New Roman" w:hAnsi="Times New Roman" w:cs="Times New Roman"/>
          <w:sz w:val="26"/>
          <w:szCs w:val="26"/>
          <w:rtl/>
          <w:rPrChange w:id="3906" w:author="SRO" w:date="2011-02-21T10:18:00Z">
            <w:rPr>
              <w:rFonts w:ascii="Times New Roman" w:hAnsi="Times New Roman" w:cs="Times New Roman"/>
              <w:sz w:val="26"/>
              <w:szCs w:val="26"/>
              <w:rtl/>
              <w:lang w:eastAsia="fr-FR"/>
            </w:rPr>
          </w:rPrChange>
        </w:rPr>
        <w:t xml:space="preserve">30. تعزيز مقاربة "الفروع" </w:t>
      </w:r>
      <w:r w:rsidRPr="00832F4C">
        <w:rPr>
          <w:rFonts w:ascii="Times New Roman" w:hAnsi="Times New Roman" w:cs="Times New Roman"/>
          <w:sz w:val="26"/>
          <w:szCs w:val="26"/>
          <w:rPrChange w:id="3907" w:author="SRO" w:date="2011-02-21T10:18:00Z">
            <w:rPr>
              <w:rFonts w:ascii="Times New Roman" w:eastAsia="MS Mincho" w:hAnsi="Times New Roman" w:cs="Times New Roman"/>
              <w:sz w:val="26"/>
              <w:szCs w:val="26"/>
              <w:lang w:eastAsia="fr-FR"/>
            </w:rPr>
          </w:rPrChange>
        </w:rPr>
        <w:t>Filières</w:t>
      </w:r>
      <w:r w:rsidRPr="000F3EE9">
        <w:rPr>
          <w:rFonts w:ascii="Times New Roman" w:hAnsi="Times New Roman" w:cs="Times New Roman"/>
          <w:sz w:val="26"/>
          <w:szCs w:val="26"/>
          <w:rtl/>
          <w:rPrChange w:id="3908" w:author="SRO" w:date="2011-02-21T10:18:00Z">
            <w:rPr>
              <w:rFonts w:ascii="Times New Roman" w:hAnsi="Times New Roman" w:cs="Times New Roman"/>
              <w:sz w:val="26"/>
              <w:szCs w:val="26"/>
              <w:rtl/>
              <w:lang w:eastAsia="fr-FR"/>
            </w:rPr>
          </w:rPrChange>
        </w:rPr>
        <w:t xml:space="preserve"> عن طريق مزيد من التعاون بين الاتحادات المهنية المغاربية واتحاد المغرب العربي. </w:t>
      </w:r>
    </w:p>
    <w:p w:rsidR="00832F4C" w:rsidRPr="000F3EE9" w:rsidRDefault="00832F4C" w:rsidP="00416638">
      <w:pPr>
        <w:pStyle w:val="Sansinterligne1"/>
        <w:bidi/>
        <w:spacing w:after="240"/>
        <w:jc w:val="both"/>
        <w:rPr>
          <w:rFonts w:ascii="Times New Roman" w:hAnsi="Times New Roman" w:cs="Times New Roman"/>
          <w:b/>
          <w:bCs/>
          <w:sz w:val="26"/>
          <w:szCs w:val="26"/>
          <w:rtl/>
          <w:rPrChange w:id="3909" w:author="SRO">
            <w:rPr>
              <w:rFonts w:ascii="Times New Roman" w:hAnsi="Times New Roman" w:cs="Times New Roman"/>
              <w:b/>
              <w:bCs/>
              <w:sz w:val="26"/>
              <w:szCs w:val="26"/>
              <w:rtl/>
            </w:rPr>
          </w:rPrChange>
        </w:rPr>
      </w:pPr>
      <w:r w:rsidRPr="000F3EE9">
        <w:rPr>
          <w:rFonts w:ascii="Times New Roman" w:hAnsi="Times New Roman" w:cs="Times New Roman"/>
          <w:b/>
          <w:bCs/>
          <w:sz w:val="26"/>
          <w:szCs w:val="26"/>
          <w:rtl/>
          <w:lang w:eastAsia="fr-FR"/>
          <w:rPrChange w:id="3910" w:author="SRO">
            <w:rPr>
              <w:rFonts w:ascii="Times New Roman" w:hAnsi="Times New Roman" w:cs="Times New Roman"/>
              <w:b/>
              <w:bCs/>
              <w:sz w:val="26"/>
              <w:szCs w:val="26"/>
              <w:rtl/>
              <w:lang w:eastAsia="fr-FR"/>
            </w:rPr>
          </w:rPrChange>
        </w:rPr>
        <w:t xml:space="preserve">سادساً: </w:t>
      </w:r>
      <w:r w:rsidRPr="000F3EE9">
        <w:rPr>
          <w:rFonts w:ascii="Times New Roman" w:hAnsi="Times New Roman" w:cs="Times New Roman"/>
          <w:b/>
          <w:bCs/>
          <w:sz w:val="26"/>
          <w:szCs w:val="26"/>
          <w:rtl/>
          <w:rPrChange w:id="3911" w:author="SRO">
            <w:rPr>
              <w:rFonts w:ascii="Times New Roman" w:hAnsi="Times New Roman" w:cs="Times New Roman"/>
              <w:b/>
              <w:bCs/>
              <w:sz w:val="26"/>
              <w:szCs w:val="26"/>
              <w:rtl/>
            </w:rPr>
          </w:rPrChange>
        </w:rPr>
        <w:t>من أجل تطوير تمويل الزراعة</w:t>
      </w:r>
    </w:p>
    <w:p w:rsidR="00832F4C" w:rsidRPr="000F3EE9" w:rsidRDefault="00832F4C" w:rsidP="00144062">
      <w:pPr>
        <w:pStyle w:val="Sansinterligne1"/>
        <w:bidi/>
        <w:spacing w:after="240"/>
        <w:jc w:val="both"/>
        <w:rPr>
          <w:rFonts w:ascii="Times New Roman" w:hAnsi="Times New Roman" w:cs="Times New Roman"/>
          <w:b/>
          <w:bCs/>
          <w:sz w:val="26"/>
          <w:szCs w:val="26"/>
          <w:rPrChange w:id="3912" w:author="SRO">
            <w:rPr>
              <w:rFonts w:ascii="Times New Roman" w:hAnsi="Times New Roman" w:cs="Times New Roman"/>
              <w:b/>
              <w:bCs/>
              <w:sz w:val="26"/>
              <w:szCs w:val="26"/>
            </w:rPr>
          </w:rPrChange>
        </w:rPr>
      </w:pPr>
      <w:r w:rsidRPr="000F3EE9">
        <w:rPr>
          <w:rFonts w:ascii="Times New Roman" w:hAnsi="Times New Roman" w:cs="Times New Roman"/>
          <w:b/>
          <w:bCs/>
          <w:sz w:val="26"/>
          <w:szCs w:val="26"/>
          <w:rtl/>
          <w:rPrChange w:id="3913" w:author="SRO">
            <w:rPr>
              <w:rFonts w:ascii="Times New Roman" w:hAnsi="Times New Roman" w:cs="Times New Roman"/>
              <w:b/>
              <w:bCs/>
              <w:sz w:val="26"/>
              <w:szCs w:val="26"/>
              <w:rtl/>
            </w:rPr>
          </w:rPrChange>
        </w:rPr>
        <w:t>1- التمويل الزراعي</w:t>
      </w:r>
    </w:p>
    <w:p w:rsidR="00832F4C" w:rsidRPr="000F3EE9" w:rsidRDefault="00832F4C" w:rsidP="00144062">
      <w:pPr>
        <w:pStyle w:val="Sansinterligne1"/>
        <w:bidi/>
        <w:spacing w:after="240"/>
        <w:jc w:val="both"/>
        <w:rPr>
          <w:rFonts w:ascii="Times New Roman" w:hAnsi="Times New Roman" w:cs="Times New Roman"/>
          <w:sz w:val="26"/>
          <w:szCs w:val="26"/>
          <w:rtl/>
          <w:rPrChange w:id="3914" w:author="SRO">
            <w:rPr>
              <w:rFonts w:ascii="Times New Roman" w:hAnsi="Times New Roman" w:cs="Times New Roman"/>
              <w:sz w:val="26"/>
              <w:szCs w:val="26"/>
              <w:rtl/>
            </w:rPr>
          </w:rPrChange>
        </w:rPr>
      </w:pPr>
      <w:r w:rsidRPr="000F3EE9">
        <w:rPr>
          <w:rFonts w:ascii="Times New Roman" w:hAnsi="Times New Roman" w:cs="Times New Roman"/>
          <w:sz w:val="26"/>
          <w:szCs w:val="26"/>
          <w:rtl/>
          <w:rPrChange w:id="3915" w:author="SRO">
            <w:rPr>
              <w:rFonts w:ascii="Times New Roman" w:hAnsi="Times New Roman" w:cs="Times New Roman"/>
              <w:sz w:val="26"/>
              <w:szCs w:val="26"/>
              <w:rtl/>
            </w:rPr>
          </w:rPrChange>
        </w:rPr>
        <w:t xml:space="preserve">31. تعزيز دور الدولة في تنفيذ الحوافز وتهيئة بيئة مواتية لتشجيع تعبئة الموارد المالية. </w:t>
      </w:r>
    </w:p>
    <w:p w:rsidR="00832F4C" w:rsidRPr="000F3EE9" w:rsidRDefault="00832F4C" w:rsidP="00144062">
      <w:pPr>
        <w:pStyle w:val="Sansinterligne1"/>
        <w:bidi/>
        <w:spacing w:after="240"/>
        <w:jc w:val="both"/>
        <w:rPr>
          <w:rFonts w:ascii="Times New Roman" w:hAnsi="Times New Roman" w:cs="Times New Roman"/>
          <w:sz w:val="26"/>
          <w:szCs w:val="26"/>
          <w:rtl/>
          <w:rPrChange w:id="3916" w:author="SRO">
            <w:rPr>
              <w:rFonts w:ascii="Times New Roman" w:hAnsi="Times New Roman" w:cs="Times New Roman"/>
              <w:sz w:val="26"/>
              <w:szCs w:val="26"/>
              <w:rtl/>
            </w:rPr>
          </w:rPrChange>
        </w:rPr>
      </w:pPr>
      <w:r w:rsidRPr="000F3EE9">
        <w:rPr>
          <w:rFonts w:ascii="Times New Roman" w:hAnsi="Times New Roman" w:cs="Times New Roman"/>
          <w:sz w:val="26"/>
          <w:szCs w:val="26"/>
          <w:rtl/>
          <w:rPrChange w:id="3917" w:author="SRO">
            <w:rPr>
              <w:rFonts w:ascii="Times New Roman" w:hAnsi="Times New Roman" w:cs="Times New Roman"/>
              <w:sz w:val="26"/>
              <w:szCs w:val="26"/>
              <w:rtl/>
            </w:rPr>
          </w:rPrChange>
        </w:rPr>
        <w:t xml:space="preserve">32. التكيف مع عرض التمويل المصرفي لفئات مختلفة من المزارعين ومرافقته بدعم التدابير الرامية إلى تحسين التنظيم والتوجيه والحصول على التأمين. </w:t>
      </w:r>
    </w:p>
    <w:p w:rsidR="00832F4C" w:rsidRPr="000F3EE9" w:rsidRDefault="00832F4C" w:rsidP="00144062">
      <w:pPr>
        <w:pStyle w:val="Sansinterligne1"/>
        <w:bidi/>
        <w:spacing w:after="240"/>
        <w:jc w:val="both"/>
        <w:rPr>
          <w:rFonts w:ascii="Times New Roman" w:hAnsi="Times New Roman" w:cs="Times New Roman"/>
          <w:sz w:val="26"/>
          <w:szCs w:val="26"/>
          <w:rtl/>
          <w:rPrChange w:id="3918" w:author="SRO">
            <w:rPr>
              <w:rFonts w:ascii="Times New Roman" w:hAnsi="Times New Roman" w:cs="Times New Roman"/>
              <w:sz w:val="26"/>
              <w:szCs w:val="26"/>
              <w:rtl/>
            </w:rPr>
          </w:rPrChange>
        </w:rPr>
      </w:pPr>
      <w:r w:rsidRPr="000F3EE9">
        <w:rPr>
          <w:rFonts w:ascii="Times New Roman" w:hAnsi="Times New Roman" w:cs="Times New Roman"/>
          <w:sz w:val="26"/>
          <w:szCs w:val="26"/>
          <w:rtl/>
          <w:rPrChange w:id="3919" w:author="SRO">
            <w:rPr>
              <w:rFonts w:ascii="Times New Roman" w:hAnsi="Times New Roman" w:cs="Times New Roman"/>
              <w:sz w:val="26"/>
              <w:szCs w:val="26"/>
              <w:rtl/>
            </w:rPr>
          </w:rPrChange>
        </w:rPr>
        <w:t xml:space="preserve">33. تطوير التمويل المتوسط والطويل الأجل لتعزيز التمويل من النوع التالي (خدمات التأجير مع شرط البيع في نهاية المدة) لشراء واستئجار المعدات الزراعـية.  </w:t>
      </w:r>
    </w:p>
    <w:p w:rsidR="00832F4C" w:rsidRPr="000F3EE9" w:rsidRDefault="00832F4C" w:rsidP="00144062">
      <w:pPr>
        <w:pStyle w:val="Sansinterligne1"/>
        <w:bidi/>
        <w:spacing w:after="240"/>
        <w:jc w:val="both"/>
        <w:rPr>
          <w:rFonts w:ascii="Times New Roman" w:hAnsi="Times New Roman" w:cs="Times New Roman"/>
          <w:sz w:val="26"/>
          <w:szCs w:val="26"/>
          <w:rtl/>
          <w:rPrChange w:id="3920" w:author="SRO">
            <w:rPr>
              <w:rFonts w:ascii="Times New Roman" w:hAnsi="Times New Roman" w:cs="Times New Roman"/>
              <w:sz w:val="26"/>
              <w:szCs w:val="26"/>
              <w:rtl/>
            </w:rPr>
          </w:rPrChange>
        </w:rPr>
      </w:pPr>
      <w:r w:rsidRPr="000F3EE9">
        <w:rPr>
          <w:rFonts w:ascii="Times New Roman" w:hAnsi="Times New Roman" w:cs="Times New Roman"/>
          <w:sz w:val="26"/>
          <w:szCs w:val="26"/>
          <w:rtl/>
          <w:rPrChange w:id="3921" w:author="SRO">
            <w:rPr>
              <w:rFonts w:ascii="Times New Roman" w:hAnsi="Times New Roman" w:cs="Times New Roman"/>
              <w:sz w:val="26"/>
              <w:szCs w:val="26"/>
              <w:rtl/>
            </w:rPr>
          </w:rPrChange>
        </w:rPr>
        <w:t xml:space="preserve">34. إدماج القطاع الزراعي في مقاربات التمويل وتعزيز أوجه التكامل بين المصارف والتأمينات. </w:t>
      </w:r>
    </w:p>
    <w:p w:rsidR="00832F4C" w:rsidRPr="000F3EE9" w:rsidRDefault="00832F4C" w:rsidP="00144062">
      <w:pPr>
        <w:pStyle w:val="Sansinterligne1"/>
        <w:bidi/>
        <w:spacing w:after="240"/>
        <w:jc w:val="both"/>
        <w:rPr>
          <w:rFonts w:ascii="Times New Roman" w:hAnsi="Times New Roman" w:cs="Times New Roman"/>
          <w:sz w:val="26"/>
          <w:szCs w:val="26"/>
          <w:rtl/>
          <w:rPrChange w:id="3922" w:author="SRO">
            <w:rPr>
              <w:rFonts w:ascii="Times New Roman" w:hAnsi="Times New Roman" w:cs="Times New Roman"/>
              <w:sz w:val="26"/>
              <w:szCs w:val="26"/>
              <w:rtl/>
            </w:rPr>
          </w:rPrChange>
        </w:rPr>
      </w:pPr>
      <w:r w:rsidRPr="000F3EE9">
        <w:rPr>
          <w:rFonts w:ascii="Times New Roman" w:hAnsi="Times New Roman" w:cs="Times New Roman"/>
          <w:sz w:val="26"/>
          <w:szCs w:val="26"/>
          <w:rtl/>
          <w:rPrChange w:id="3923" w:author="SRO">
            <w:rPr>
              <w:rFonts w:ascii="Times New Roman" w:hAnsi="Times New Roman" w:cs="Times New Roman"/>
              <w:sz w:val="26"/>
              <w:szCs w:val="26"/>
              <w:rtl/>
            </w:rPr>
          </w:rPrChange>
        </w:rPr>
        <w:t>35. تنفيذ مخططات التمويل الصغير الجديدة والتي تتكيف مع احتياجات العملاء الريفين المشتتين وخفض تكاليف التشغيل (الأعمال المصرفية المتنقلة لدمج القروض الصغيرة في المناطق المعزولة، والتمويل الإسلامي الصغير لتلبية الطلب المتزايد عليه).</w:t>
      </w:r>
    </w:p>
    <w:p w:rsidR="00832F4C" w:rsidRPr="000F3EE9" w:rsidRDefault="00832F4C" w:rsidP="00144062">
      <w:pPr>
        <w:pStyle w:val="Sansinterligne1"/>
        <w:bidi/>
        <w:spacing w:after="240"/>
        <w:jc w:val="both"/>
        <w:rPr>
          <w:rFonts w:ascii="Times New Roman" w:hAnsi="Times New Roman" w:cs="Times New Roman"/>
          <w:b/>
          <w:bCs/>
          <w:sz w:val="26"/>
          <w:szCs w:val="26"/>
          <w:rPrChange w:id="3924" w:author="SRO">
            <w:rPr>
              <w:rFonts w:ascii="Times New Roman" w:hAnsi="Times New Roman" w:cs="Times New Roman"/>
              <w:b/>
              <w:bCs/>
              <w:sz w:val="26"/>
              <w:szCs w:val="26"/>
            </w:rPr>
          </w:rPrChange>
        </w:rPr>
      </w:pPr>
      <w:r w:rsidRPr="000F3EE9">
        <w:rPr>
          <w:rFonts w:ascii="Times New Roman" w:hAnsi="Times New Roman" w:cs="Times New Roman"/>
          <w:b/>
          <w:bCs/>
          <w:sz w:val="26"/>
          <w:szCs w:val="26"/>
          <w:rtl/>
          <w:rPrChange w:id="3925" w:author="SRO">
            <w:rPr>
              <w:rFonts w:ascii="Times New Roman" w:hAnsi="Times New Roman" w:cs="Times New Roman"/>
              <w:b/>
              <w:bCs/>
              <w:sz w:val="26"/>
              <w:szCs w:val="26"/>
              <w:rtl/>
            </w:rPr>
          </w:rPrChange>
        </w:rPr>
        <w:t>2- التأمين الزراعي</w:t>
      </w:r>
    </w:p>
    <w:p w:rsidR="00832F4C" w:rsidRPr="000F3EE9" w:rsidRDefault="00832F4C" w:rsidP="00144062">
      <w:pPr>
        <w:pStyle w:val="Sansinterligne1"/>
        <w:bidi/>
        <w:spacing w:after="240"/>
        <w:jc w:val="both"/>
        <w:rPr>
          <w:rFonts w:ascii="Times New Roman" w:hAnsi="Times New Roman" w:cs="Times New Roman"/>
          <w:sz w:val="26"/>
          <w:szCs w:val="26"/>
          <w:rtl/>
          <w:rPrChange w:id="3926" w:author="SRO">
            <w:rPr>
              <w:rFonts w:ascii="Times New Roman" w:hAnsi="Times New Roman" w:cs="Times New Roman"/>
              <w:sz w:val="26"/>
              <w:szCs w:val="26"/>
              <w:rtl/>
            </w:rPr>
          </w:rPrChange>
        </w:rPr>
      </w:pPr>
      <w:r w:rsidRPr="000F3EE9">
        <w:rPr>
          <w:rFonts w:ascii="Times New Roman" w:hAnsi="Times New Roman" w:cs="Times New Roman"/>
          <w:sz w:val="26"/>
          <w:szCs w:val="26"/>
          <w:rtl/>
          <w:rPrChange w:id="3927" w:author="SRO">
            <w:rPr>
              <w:rFonts w:ascii="Times New Roman" w:hAnsi="Times New Roman" w:cs="Times New Roman"/>
              <w:sz w:val="26"/>
              <w:szCs w:val="26"/>
              <w:rtl/>
            </w:rPr>
          </w:rPrChange>
        </w:rPr>
        <w:t xml:space="preserve">36. توسيع نطاق منتجات التأمين للتغطية الكاملة للنشاط الزراعي مع الأخذ بعين الاعتبار الخصوصيات المحلية (مثلا: </w:t>
      </w:r>
      <w:r w:rsidRPr="000F3EE9">
        <w:rPr>
          <w:rFonts w:ascii="Times New Roman" w:hAnsi="Times New Roman" w:cs="Times New Roman"/>
          <w:sz w:val="26"/>
          <w:szCs w:val="26"/>
          <w:rtl/>
          <w:lang w:bidi="ar-MA"/>
          <w:rPrChange w:id="3928" w:author="SRO">
            <w:rPr>
              <w:rFonts w:ascii="Times New Roman" w:hAnsi="Times New Roman" w:cs="Times New Roman"/>
              <w:sz w:val="26"/>
              <w:szCs w:val="26"/>
              <w:rtl/>
              <w:lang w:bidi="ar-MA"/>
            </w:rPr>
          </w:rPrChange>
        </w:rPr>
        <w:t xml:space="preserve">تأمين خسارة العائدات وتأمين الإيرادات </w:t>
      </w:r>
      <w:r w:rsidRPr="000F3EE9">
        <w:rPr>
          <w:rFonts w:ascii="Times New Roman" w:hAnsi="Times New Roman" w:cs="Times New Roman"/>
          <w:sz w:val="26"/>
          <w:szCs w:val="26"/>
          <w:rtl/>
          <w:rPrChange w:id="3929" w:author="SRO">
            <w:rPr>
              <w:rFonts w:ascii="Times New Roman" w:hAnsi="Times New Roman" w:cs="Times New Roman"/>
              <w:sz w:val="26"/>
              <w:szCs w:val="26"/>
              <w:rtl/>
            </w:rPr>
          </w:rPrChange>
        </w:rPr>
        <w:t>والتأمين ضد</w:t>
      </w:r>
      <w:r w:rsidRPr="000F3EE9">
        <w:rPr>
          <w:rFonts w:ascii="Times New Roman" w:hAnsi="Times New Roman" w:cs="Times New Roman"/>
          <w:sz w:val="26"/>
          <w:szCs w:val="26"/>
          <w:rPrChange w:id="3930" w:author="SRO">
            <w:rPr>
              <w:rFonts w:ascii="Times New Roman" w:hAnsi="Times New Roman" w:cs="Times New Roman"/>
              <w:sz w:val="26"/>
              <w:szCs w:val="26"/>
            </w:rPr>
          </w:rPrChange>
        </w:rPr>
        <w:t xml:space="preserve"> </w:t>
      </w:r>
      <w:r w:rsidRPr="000F3EE9">
        <w:rPr>
          <w:rFonts w:ascii="Times New Roman" w:hAnsi="Times New Roman" w:cs="Times New Roman"/>
          <w:sz w:val="26"/>
          <w:szCs w:val="26"/>
          <w:rtl/>
          <w:rPrChange w:id="3931" w:author="SRO">
            <w:rPr>
              <w:rFonts w:ascii="Times New Roman" w:hAnsi="Times New Roman" w:cs="Times New Roman"/>
              <w:sz w:val="26"/>
              <w:szCs w:val="26"/>
              <w:rtl/>
            </w:rPr>
          </w:rPrChange>
        </w:rPr>
        <w:t xml:space="preserve">الجفاف). </w:t>
      </w:r>
    </w:p>
    <w:p w:rsidR="00832F4C" w:rsidRPr="000F3EE9" w:rsidRDefault="00832F4C" w:rsidP="00144062">
      <w:pPr>
        <w:pStyle w:val="Sansinterligne1"/>
        <w:bidi/>
        <w:spacing w:after="240"/>
        <w:jc w:val="both"/>
        <w:rPr>
          <w:rFonts w:ascii="Times New Roman" w:hAnsi="Times New Roman" w:cs="Times New Roman"/>
          <w:sz w:val="26"/>
          <w:szCs w:val="26"/>
          <w:rtl/>
          <w:rPrChange w:id="3932" w:author="SRO">
            <w:rPr>
              <w:rFonts w:ascii="Times New Roman" w:hAnsi="Times New Roman" w:cs="Times New Roman"/>
              <w:sz w:val="26"/>
              <w:szCs w:val="26"/>
              <w:rtl/>
            </w:rPr>
          </w:rPrChange>
        </w:rPr>
      </w:pPr>
      <w:r w:rsidRPr="000F3EE9">
        <w:rPr>
          <w:rFonts w:ascii="Times New Roman" w:hAnsi="Times New Roman" w:cs="Times New Roman"/>
          <w:sz w:val="26"/>
          <w:szCs w:val="26"/>
          <w:rtl/>
          <w:rPrChange w:id="3933" w:author="SRO">
            <w:rPr>
              <w:rFonts w:ascii="Times New Roman" w:hAnsi="Times New Roman" w:cs="Times New Roman"/>
              <w:sz w:val="26"/>
              <w:szCs w:val="26"/>
              <w:rtl/>
            </w:rPr>
          </w:rPrChange>
        </w:rPr>
        <w:t>37. تعزيز التأمين الزراعي من نوع التضامن القائم على التضامن والمساعدة المتبادلة.</w:t>
      </w:r>
    </w:p>
    <w:p w:rsidR="00832F4C" w:rsidRPr="000F3EE9" w:rsidRDefault="00832F4C" w:rsidP="00144062">
      <w:pPr>
        <w:pStyle w:val="Sansinterligne1"/>
        <w:bidi/>
        <w:spacing w:after="240"/>
        <w:jc w:val="both"/>
        <w:rPr>
          <w:rFonts w:ascii="Times New Roman" w:hAnsi="Times New Roman" w:cs="Times New Roman"/>
          <w:sz w:val="26"/>
          <w:szCs w:val="26"/>
          <w:rtl/>
          <w:rPrChange w:id="3934" w:author="SRO">
            <w:rPr>
              <w:rFonts w:ascii="Times New Roman" w:hAnsi="Times New Roman" w:cs="Times New Roman"/>
              <w:sz w:val="26"/>
              <w:szCs w:val="26"/>
              <w:rtl/>
            </w:rPr>
          </w:rPrChange>
        </w:rPr>
      </w:pPr>
      <w:r w:rsidRPr="000F3EE9">
        <w:rPr>
          <w:rFonts w:ascii="Times New Roman" w:hAnsi="Times New Roman" w:cs="Times New Roman"/>
          <w:sz w:val="26"/>
          <w:szCs w:val="26"/>
          <w:rtl/>
          <w:rPrChange w:id="3935" w:author="SRO">
            <w:rPr>
              <w:rFonts w:ascii="Times New Roman" w:hAnsi="Times New Roman" w:cs="Times New Roman"/>
              <w:sz w:val="26"/>
              <w:szCs w:val="26"/>
              <w:rtl/>
            </w:rPr>
          </w:rPrChange>
        </w:rPr>
        <w:t xml:space="preserve">38. وضع منتجات التأمين شفافة وبسيطة ومعقولة التكلفة، وكذا إجراءات التعويض السريع. </w:t>
      </w:r>
    </w:p>
    <w:p w:rsidR="00832F4C" w:rsidRPr="000F3EE9" w:rsidRDefault="00832F4C" w:rsidP="00144062">
      <w:pPr>
        <w:pStyle w:val="Sansinterligne1"/>
        <w:bidi/>
        <w:spacing w:after="240"/>
        <w:jc w:val="both"/>
        <w:rPr>
          <w:rFonts w:ascii="Times New Roman" w:hAnsi="Times New Roman" w:cs="Times New Roman"/>
          <w:sz w:val="26"/>
          <w:szCs w:val="26"/>
          <w:rtl/>
          <w:rPrChange w:id="3936" w:author="SRO">
            <w:rPr>
              <w:rFonts w:ascii="Times New Roman" w:hAnsi="Times New Roman" w:cs="Times New Roman"/>
              <w:sz w:val="26"/>
              <w:szCs w:val="26"/>
              <w:rtl/>
            </w:rPr>
          </w:rPrChange>
        </w:rPr>
      </w:pPr>
      <w:r w:rsidRPr="000F3EE9">
        <w:rPr>
          <w:rFonts w:ascii="Times New Roman" w:hAnsi="Times New Roman" w:cs="Times New Roman"/>
          <w:sz w:val="26"/>
          <w:szCs w:val="26"/>
          <w:rtl/>
          <w:rPrChange w:id="3937" w:author="SRO">
            <w:rPr>
              <w:rFonts w:ascii="Times New Roman" w:hAnsi="Times New Roman" w:cs="Times New Roman"/>
              <w:sz w:val="26"/>
              <w:szCs w:val="26"/>
              <w:rtl/>
            </w:rPr>
          </w:rPrChange>
        </w:rPr>
        <w:t>39. إنشاء مركز لمعالجة وتحليل المعلومات ذات الصلة بالمناخ ووضع تغطية للمخاطر، استنادا إلى خرائط المخاطر، خاصة بالنسبة لمخاطر الجفاف.</w:t>
      </w:r>
    </w:p>
    <w:p w:rsidR="00832F4C" w:rsidRPr="000F3EE9" w:rsidRDefault="00832F4C" w:rsidP="00144062">
      <w:pPr>
        <w:pStyle w:val="Sansinterligne1"/>
        <w:bidi/>
        <w:spacing w:after="240"/>
        <w:jc w:val="both"/>
        <w:rPr>
          <w:rFonts w:ascii="Times New Roman" w:hAnsi="Times New Roman" w:cs="Times New Roman"/>
          <w:b/>
          <w:bCs/>
          <w:sz w:val="26"/>
          <w:szCs w:val="26"/>
          <w:rPrChange w:id="3938" w:author="SRO">
            <w:rPr>
              <w:rFonts w:ascii="Times New Roman" w:hAnsi="Times New Roman" w:cs="Times New Roman"/>
              <w:b/>
              <w:bCs/>
              <w:sz w:val="26"/>
              <w:szCs w:val="26"/>
            </w:rPr>
          </w:rPrChange>
        </w:rPr>
      </w:pPr>
      <w:r w:rsidRPr="000F3EE9">
        <w:rPr>
          <w:rFonts w:ascii="Times New Roman" w:hAnsi="Times New Roman" w:cs="Times New Roman"/>
          <w:b/>
          <w:bCs/>
          <w:sz w:val="26"/>
          <w:szCs w:val="26"/>
          <w:rtl/>
          <w:rPrChange w:id="3939" w:author="SRO">
            <w:rPr>
              <w:rFonts w:ascii="Times New Roman" w:hAnsi="Times New Roman" w:cs="Times New Roman"/>
              <w:b/>
              <w:bCs/>
              <w:sz w:val="26"/>
              <w:szCs w:val="26"/>
              <w:rtl/>
            </w:rPr>
          </w:rPrChange>
        </w:rPr>
        <w:t>3- الشراكة</w:t>
      </w:r>
    </w:p>
    <w:p w:rsidR="00832F4C" w:rsidRPr="000F3EE9" w:rsidRDefault="00832F4C" w:rsidP="00144062">
      <w:pPr>
        <w:pStyle w:val="Sansinterligne1"/>
        <w:bidi/>
        <w:spacing w:after="240"/>
        <w:jc w:val="both"/>
        <w:rPr>
          <w:rFonts w:ascii="Times New Roman" w:hAnsi="Times New Roman" w:cs="Times New Roman"/>
          <w:sz w:val="26"/>
          <w:szCs w:val="26"/>
          <w:rtl/>
          <w:rPrChange w:id="3940" w:author="SRO">
            <w:rPr>
              <w:rFonts w:ascii="Times New Roman" w:hAnsi="Times New Roman" w:cs="Times New Roman"/>
              <w:sz w:val="26"/>
              <w:szCs w:val="26"/>
              <w:rtl/>
            </w:rPr>
          </w:rPrChange>
        </w:rPr>
      </w:pPr>
      <w:r w:rsidRPr="000F3EE9">
        <w:rPr>
          <w:rFonts w:ascii="Times New Roman" w:hAnsi="Times New Roman" w:cs="Times New Roman"/>
          <w:sz w:val="26"/>
          <w:szCs w:val="26"/>
          <w:rtl/>
          <w:rPrChange w:id="3941" w:author="SRO">
            <w:rPr>
              <w:rFonts w:ascii="Times New Roman" w:hAnsi="Times New Roman" w:cs="Times New Roman"/>
              <w:sz w:val="26"/>
              <w:szCs w:val="26"/>
              <w:rtl/>
            </w:rPr>
          </w:rPrChange>
        </w:rPr>
        <w:t xml:space="preserve">40. تطوير تبادل الخبرات بين الاتحاد المغاربي للمزارعـين، ومؤسسات التأمين المغاربية، والمؤسسات المالية الدولية. </w:t>
      </w:r>
    </w:p>
    <w:p w:rsidR="00832F4C" w:rsidRPr="000F3EE9" w:rsidRDefault="00832F4C" w:rsidP="00144062">
      <w:pPr>
        <w:pStyle w:val="Sansinterligne1"/>
        <w:bidi/>
        <w:spacing w:after="240"/>
        <w:jc w:val="both"/>
        <w:rPr>
          <w:rFonts w:ascii="Times New Roman" w:hAnsi="Times New Roman" w:cs="Times New Roman"/>
          <w:sz w:val="26"/>
          <w:szCs w:val="26"/>
          <w:rtl/>
          <w:rPrChange w:id="3942" w:author="SRO">
            <w:rPr>
              <w:rFonts w:ascii="Times New Roman" w:hAnsi="Times New Roman" w:cs="Times New Roman"/>
              <w:sz w:val="26"/>
              <w:szCs w:val="26"/>
              <w:rtl/>
            </w:rPr>
          </w:rPrChange>
        </w:rPr>
      </w:pPr>
      <w:r w:rsidRPr="000F3EE9">
        <w:rPr>
          <w:rFonts w:ascii="Times New Roman" w:hAnsi="Times New Roman" w:cs="Times New Roman"/>
          <w:sz w:val="26"/>
          <w:szCs w:val="26"/>
          <w:rtl/>
          <w:rPrChange w:id="3943" w:author="SRO">
            <w:rPr>
              <w:rFonts w:ascii="Times New Roman" w:hAnsi="Times New Roman" w:cs="Times New Roman"/>
              <w:sz w:val="26"/>
              <w:szCs w:val="26"/>
              <w:rtl/>
            </w:rPr>
          </w:rPrChange>
        </w:rPr>
        <w:t>41. تعزيز تنظيم المنتجين وزيادة قدرات المنظمات المهنية لتحسين الجدوى الاقتصادية للأراضي وضمان فعالية أفضل لنظم الدعم في مجال الزراعة (البحوث الزراعـية والأسواق والفرص المتاحة لتخفيض التكاليف).</w:t>
      </w:r>
    </w:p>
    <w:p w:rsidR="00832F4C" w:rsidRPr="000F3EE9" w:rsidRDefault="00832F4C" w:rsidP="00144062">
      <w:pPr>
        <w:pStyle w:val="Sansinterligne1"/>
        <w:bidi/>
        <w:spacing w:after="240"/>
        <w:jc w:val="both"/>
        <w:rPr>
          <w:rFonts w:ascii="Times New Roman" w:hAnsi="Times New Roman" w:cs="Times New Roman"/>
          <w:b/>
          <w:bCs/>
          <w:sz w:val="26"/>
          <w:szCs w:val="26"/>
          <w:rPrChange w:id="3944" w:author="SRO">
            <w:rPr>
              <w:rFonts w:ascii="Times New Roman" w:hAnsi="Times New Roman" w:cs="Times New Roman"/>
              <w:b/>
              <w:bCs/>
              <w:sz w:val="26"/>
              <w:szCs w:val="26"/>
            </w:rPr>
          </w:rPrChange>
        </w:rPr>
      </w:pPr>
      <w:r w:rsidRPr="000F3EE9">
        <w:rPr>
          <w:rFonts w:ascii="Times New Roman" w:hAnsi="Times New Roman" w:cs="Times New Roman"/>
          <w:b/>
          <w:bCs/>
          <w:sz w:val="26"/>
          <w:szCs w:val="26"/>
          <w:rtl/>
          <w:rPrChange w:id="3945" w:author="SRO">
            <w:rPr>
              <w:rFonts w:ascii="Times New Roman" w:hAnsi="Times New Roman" w:cs="Times New Roman"/>
              <w:b/>
              <w:bCs/>
              <w:sz w:val="26"/>
              <w:szCs w:val="26"/>
              <w:rtl/>
            </w:rPr>
          </w:rPrChange>
        </w:rPr>
        <w:t>4- التعاون الإقليمي</w:t>
      </w:r>
    </w:p>
    <w:p w:rsidR="00832F4C" w:rsidRPr="000F3EE9" w:rsidRDefault="00832F4C" w:rsidP="00144062">
      <w:pPr>
        <w:pStyle w:val="Sansinterligne1"/>
        <w:bidi/>
        <w:spacing w:after="240"/>
        <w:jc w:val="both"/>
        <w:rPr>
          <w:rFonts w:ascii="Times New Roman" w:hAnsi="Times New Roman" w:cs="Times New Roman"/>
          <w:sz w:val="26"/>
          <w:szCs w:val="26"/>
          <w:rtl/>
          <w:rPrChange w:id="3946" w:author="SRO">
            <w:rPr>
              <w:rFonts w:ascii="Times New Roman" w:hAnsi="Times New Roman" w:cs="Times New Roman"/>
              <w:sz w:val="26"/>
              <w:szCs w:val="26"/>
              <w:rtl/>
            </w:rPr>
          </w:rPrChange>
        </w:rPr>
      </w:pPr>
      <w:r w:rsidRPr="000F3EE9">
        <w:rPr>
          <w:rFonts w:ascii="Times New Roman" w:hAnsi="Times New Roman" w:cs="Times New Roman"/>
          <w:sz w:val="26"/>
          <w:szCs w:val="26"/>
          <w:rtl/>
          <w:rPrChange w:id="3947" w:author="SRO">
            <w:rPr>
              <w:rFonts w:ascii="Times New Roman" w:hAnsi="Times New Roman" w:cs="Times New Roman"/>
              <w:sz w:val="26"/>
              <w:szCs w:val="26"/>
              <w:rtl/>
            </w:rPr>
          </w:rPrChange>
        </w:rPr>
        <w:t>42. العمل على تنفيذ توصيات فاس بشأن تمويل الزراعة.</w:t>
      </w:r>
    </w:p>
    <w:p w:rsidR="00832F4C" w:rsidRPr="000F3EE9" w:rsidRDefault="00832F4C" w:rsidP="00144062">
      <w:pPr>
        <w:pStyle w:val="Sansinterligne1"/>
        <w:bidi/>
        <w:spacing w:after="240"/>
        <w:jc w:val="both"/>
        <w:rPr>
          <w:rFonts w:ascii="Times New Roman" w:hAnsi="Times New Roman" w:cs="Times New Roman"/>
          <w:sz w:val="26"/>
          <w:szCs w:val="26"/>
          <w:rtl/>
          <w:rPrChange w:id="3948" w:author="SRO">
            <w:rPr>
              <w:rFonts w:ascii="Times New Roman" w:hAnsi="Times New Roman" w:cs="Times New Roman"/>
              <w:sz w:val="26"/>
              <w:szCs w:val="26"/>
              <w:rtl/>
            </w:rPr>
          </w:rPrChange>
        </w:rPr>
      </w:pPr>
      <w:r w:rsidRPr="000F3EE9">
        <w:rPr>
          <w:rFonts w:ascii="Times New Roman" w:hAnsi="Times New Roman" w:cs="Times New Roman"/>
          <w:sz w:val="26"/>
          <w:szCs w:val="26"/>
          <w:rtl/>
          <w:rPrChange w:id="3949" w:author="SRO">
            <w:rPr>
              <w:rFonts w:ascii="Times New Roman" w:hAnsi="Times New Roman" w:cs="Times New Roman"/>
              <w:sz w:val="26"/>
              <w:szCs w:val="26"/>
              <w:rtl/>
            </w:rPr>
          </w:rPrChange>
        </w:rPr>
        <w:t xml:space="preserve">43. تنظيم اجتماع إقليمي بين رؤساء المؤسسات المسؤولة عن تمويل الزراعة ببلدان المغرب العربي لتقييم الصعوبات والممارسات الجيدة والبحث عن حلول فعالة. </w:t>
      </w:r>
    </w:p>
    <w:p w:rsidR="00832F4C" w:rsidRPr="000F3EE9" w:rsidRDefault="00832F4C" w:rsidP="00144062">
      <w:pPr>
        <w:pStyle w:val="Sansinterligne1"/>
        <w:bidi/>
        <w:spacing w:after="240"/>
        <w:jc w:val="both"/>
        <w:rPr>
          <w:rFonts w:ascii="Times New Roman" w:hAnsi="Times New Roman" w:cs="Times New Roman"/>
          <w:sz w:val="26"/>
          <w:szCs w:val="26"/>
          <w:rtl/>
          <w:rPrChange w:id="3950" w:author="SRO">
            <w:rPr>
              <w:rFonts w:ascii="Times New Roman" w:hAnsi="Times New Roman" w:cs="Times New Roman"/>
              <w:sz w:val="26"/>
              <w:szCs w:val="26"/>
              <w:rtl/>
            </w:rPr>
          </w:rPrChange>
        </w:rPr>
      </w:pPr>
      <w:r w:rsidRPr="000F3EE9">
        <w:rPr>
          <w:rFonts w:ascii="Times New Roman" w:hAnsi="Times New Roman" w:cs="Times New Roman"/>
          <w:sz w:val="26"/>
          <w:szCs w:val="26"/>
          <w:rtl/>
          <w:rPrChange w:id="3951" w:author="SRO">
            <w:rPr>
              <w:rFonts w:ascii="Times New Roman" w:hAnsi="Times New Roman" w:cs="Times New Roman"/>
              <w:sz w:val="26"/>
              <w:szCs w:val="26"/>
              <w:rtl/>
            </w:rPr>
          </w:rPrChange>
        </w:rPr>
        <w:t>44. إعداد منهاج عمل إقليمي لتبادل الممارسات الجيدة، والمعلومات الزراعـية ونتائج البحوث.</w:t>
      </w:r>
    </w:p>
    <w:p w:rsidR="00832F4C" w:rsidRPr="000F3EE9" w:rsidRDefault="00832F4C" w:rsidP="00144062">
      <w:pPr>
        <w:pStyle w:val="Sansinterligne1"/>
        <w:bidi/>
        <w:spacing w:after="240"/>
        <w:jc w:val="both"/>
        <w:rPr>
          <w:rFonts w:ascii="Times New Roman" w:hAnsi="Times New Roman" w:cs="Times New Roman"/>
          <w:b/>
          <w:bCs/>
          <w:sz w:val="26"/>
          <w:szCs w:val="26"/>
          <w:rPrChange w:id="3952" w:author="SRO">
            <w:rPr>
              <w:rFonts w:ascii="Times New Roman" w:hAnsi="Times New Roman" w:cs="Times New Roman"/>
              <w:b/>
              <w:bCs/>
              <w:sz w:val="26"/>
              <w:szCs w:val="26"/>
            </w:rPr>
          </w:rPrChange>
        </w:rPr>
      </w:pPr>
      <w:r w:rsidRPr="000F3EE9">
        <w:rPr>
          <w:rFonts w:ascii="Times New Roman" w:hAnsi="Times New Roman" w:cs="Times New Roman"/>
          <w:b/>
          <w:bCs/>
          <w:sz w:val="26"/>
          <w:szCs w:val="26"/>
          <w:rtl/>
          <w:rPrChange w:id="3953" w:author="SRO">
            <w:rPr>
              <w:rFonts w:ascii="Times New Roman" w:hAnsi="Times New Roman" w:cs="Times New Roman"/>
              <w:b/>
              <w:bCs/>
              <w:sz w:val="26"/>
              <w:szCs w:val="26"/>
              <w:rtl/>
            </w:rPr>
          </w:rPrChange>
        </w:rPr>
        <w:t>5- تدابير السياسات</w:t>
      </w:r>
    </w:p>
    <w:p w:rsidR="00832F4C" w:rsidRPr="000F3EE9" w:rsidRDefault="00832F4C" w:rsidP="00416638">
      <w:pPr>
        <w:pStyle w:val="Sansinterligne1"/>
        <w:bidi/>
        <w:spacing w:after="240"/>
        <w:jc w:val="both"/>
        <w:rPr>
          <w:rFonts w:ascii="Times New Roman" w:hAnsi="Times New Roman" w:cs="Times New Roman"/>
          <w:sz w:val="26"/>
          <w:szCs w:val="26"/>
          <w:rtl/>
          <w:lang w:eastAsia="fr-FR"/>
          <w:rPrChange w:id="3954" w:author="SRO">
            <w:rPr>
              <w:rFonts w:ascii="Times New Roman" w:hAnsi="Times New Roman" w:cs="Times New Roman"/>
              <w:sz w:val="26"/>
              <w:szCs w:val="26"/>
              <w:rtl/>
              <w:lang w:eastAsia="fr-FR"/>
            </w:rPr>
          </w:rPrChange>
        </w:rPr>
      </w:pPr>
      <w:r w:rsidRPr="000F3EE9">
        <w:rPr>
          <w:rFonts w:ascii="Times New Roman" w:hAnsi="Times New Roman" w:cs="Times New Roman"/>
          <w:sz w:val="26"/>
          <w:szCs w:val="26"/>
          <w:rtl/>
          <w:lang w:eastAsia="fr-FR"/>
          <w:rPrChange w:id="3955" w:author="SRO">
            <w:rPr>
              <w:rFonts w:ascii="Times New Roman" w:hAnsi="Times New Roman" w:cs="Times New Roman"/>
              <w:sz w:val="26"/>
              <w:szCs w:val="26"/>
              <w:rtl/>
              <w:lang w:eastAsia="fr-FR"/>
            </w:rPr>
          </w:rPrChange>
        </w:rPr>
        <w:t xml:space="preserve">45. تطوير استجابة سياسية منسقة من بلدان المنطقة (تدابير مكافحة الإغراق، وتدبير أسعار الصرف، والتسويق ...).  </w:t>
      </w:r>
    </w:p>
    <w:p w:rsidR="00832F4C" w:rsidRPr="000F3EE9" w:rsidRDefault="00832F4C" w:rsidP="00144062">
      <w:pPr>
        <w:pStyle w:val="Sansinterligne1"/>
        <w:bidi/>
        <w:spacing w:after="240"/>
        <w:jc w:val="both"/>
        <w:rPr>
          <w:rFonts w:ascii="Times New Roman" w:hAnsi="Times New Roman" w:cs="Times New Roman"/>
          <w:sz w:val="26"/>
          <w:szCs w:val="26"/>
          <w:rtl/>
          <w:lang w:eastAsia="fr-FR"/>
          <w:rPrChange w:id="3956" w:author="SRO">
            <w:rPr>
              <w:rFonts w:ascii="Times New Roman" w:hAnsi="Times New Roman" w:cs="Times New Roman"/>
              <w:sz w:val="26"/>
              <w:szCs w:val="26"/>
              <w:rtl/>
              <w:lang w:eastAsia="fr-FR"/>
            </w:rPr>
          </w:rPrChange>
        </w:rPr>
      </w:pPr>
      <w:r w:rsidRPr="000F3EE9">
        <w:rPr>
          <w:rFonts w:ascii="Times New Roman" w:hAnsi="Times New Roman" w:cs="Times New Roman"/>
          <w:sz w:val="26"/>
          <w:szCs w:val="26"/>
          <w:rtl/>
          <w:lang w:eastAsia="fr-FR"/>
          <w:rPrChange w:id="3957" w:author="SRO">
            <w:rPr>
              <w:rFonts w:ascii="Times New Roman" w:hAnsi="Times New Roman" w:cs="Times New Roman"/>
              <w:sz w:val="26"/>
              <w:szCs w:val="26"/>
              <w:rtl/>
              <w:lang w:eastAsia="fr-FR"/>
            </w:rPr>
          </w:rPrChange>
        </w:rPr>
        <w:t>46. وضع نظام إنذار مبكر من الجفاف.</w:t>
      </w:r>
    </w:p>
    <w:p w:rsidR="00832F4C" w:rsidRPr="000F3EE9" w:rsidRDefault="00832F4C" w:rsidP="00144062">
      <w:pPr>
        <w:pStyle w:val="Sansinterligne1"/>
        <w:bidi/>
        <w:spacing w:after="240"/>
        <w:jc w:val="both"/>
        <w:rPr>
          <w:rFonts w:cs="Times New Roman"/>
          <w:sz w:val="26"/>
          <w:szCs w:val="26"/>
          <w:rtl/>
          <w:lang w:eastAsia="fr-FR"/>
          <w:rPrChange w:id="3958" w:author="SRO">
            <w:rPr>
              <w:rFonts w:cs="Times New Roman"/>
              <w:sz w:val="26"/>
              <w:szCs w:val="26"/>
              <w:rtl/>
              <w:lang w:eastAsia="fr-FR"/>
            </w:rPr>
          </w:rPrChange>
        </w:rPr>
      </w:pPr>
    </w:p>
    <w:p w:rsidR="00832F4C" w:rsidRPr="000F3EE9" w:rsidRDefault="00832F4C" w:rsidP="00144062">
      <w:pPr>
        <w:pStyle w:val="Sansinterligne1"/>
        <w:bidi/>
        <w:spacing w:after="240"/>
        <w:jc w:val="both"/>
        <w:rPr>
          <w:rFonts w:cs="Times New Roman"/>
          <w:sz w:val="26"/>
          <w:szCs w:val="26"/>
          <w:rtl/>
          <w:lang w:eastAsia="fr-FR"/>
          <w:rPrChange w:id="3959" w:author="SRO">
            <w:rPr>
              <w:rFonts w:cs="Times New Roman"/>
              <w:sz w:val="26"/>
              <w:szCs w:val="26"/>
              <w:rtl/>
              <w:lang w:eastAsia="fr-FR"/>
            </w:rPr>
          </w:rPrChange>
        </w:rPr>
      </w:pPr>
    </w:p>
    <w:p w:rsidR="00832F4C" w:rsidRPr="000F3EE9" w:rsidRDefault="00832F4C" w:rsidP="00416638">
      <w:pPr>
        <w:pStyle w:val="Sansinterligne1"/>
        <w:bidi/>
        <w:spacing w:after="240"/>
        <w:jc w:val="both"/>
        <w:rPr>
          <w:rFonts w:ascii="Times New Roman" w:hAnsi="Times New Roman" w:cs="Times New Roman"/>
          <w:b/>
          <w:bCs/>
          <w:sz w:val="26"/>
          <w:szCs w:val="26"/>
          <w:rtl/>
          <w:rPrChange w:id="3960" w:author="SRO">
            <w:rPr>
              <w:rFonts w:ascii="Times New Roman" w:hAnsi="Times New Roman" w:cs="Times New Roman"/>
              <w:b/>
              <w:bCs/>
              <w:sz w:val="26"/>
              <w:szCs w:val="26"/>
              <w:rtl/>
            </w:rPr>
          </w:rPrChange>
        </w:rPr>
      </w:pPr>
      <w:r w:rsidRPr="000F3EE9">
        <w:rPr>
          <w:rFonts w:ascii="Times New Roman" w:hAnsi="Times New Roman" w:cs="Times New Roman"/>
          <w:b/>
          <w:bCs/>
          <w:sz w:val="26"/>
          <w:szCs w:val="26"/>
          <w:rtl/>
          <w:lang w:eastAsia="fr-FR"/>
          <w:rPrChange w:id="3961" w:author="SRO">
            <w:rPr>
              <w:rFonts w:ascii="Times New Roman" w:hAnsi="Times New Roman" w:cs="Times New Roman"/>
              <w:b/>
              <w:bCs/>
              <w:sz w:val="26"/>
              <w:szCs w:val="26"/>
              <w:rtl/>
              <w:lang w:eastAsia="fr-FR"/>
            </w:rPr>
          </w:rPrChange>
        </w:rPr>
        <w:t xml:space="preserve">سابعاً: </w:t>
      </w:r>
      <w:r w:rsidRPr="000F3EE9">
        <w:rPr>
          <w:rFonts w:ascii="Times New Roman" w:hAnsi="Times New Roman" w:cs="Times New Roman"/>
          <w:b/>
          <w:bCs/>
          <w:sz w:val="26"/>
          <w:szCs w:val="26"/>
          <w:rtl/>
          <w:rPrChange w:id="3962" w:author="SRO">
            <w:rPr>
              <w:rFonts w:ascii="Times New Roman" w:hAnsi="Times New Roman" w:cs="Times New Roman"/>
              <w:b/>
              <w:bCs/>
              <w:sz w:val="26"/>
              <w:szCs w:val="26"/>
              <w:rtl/>
            </w:rPr>
          </w:rPrChange>
        </w:rPr>
        <w:t>من أجل تمويل الطاقات المتجددة</w:t>
      </w:r>
    </w:p>
    <w:p w:rsidR="00832F4C" w:rsidRPr="000F3EE9" w:rsidRDefault="00832F4C" w:rsidP="00144062">
      <w:pPr>
        <w:pStyle w:val="Sansinterligne1"/>
        <w:bidi/>
        <w:spacing w:after="240"/>
        <w:jc w:val="both"/>
        <w:rPr>
          <w:rFonts w:ascii="Times New Roman" w:hAnsi="Times New Roman" w:cs="Times New Roman"/>
          <w:sz w:val="26"/>
          <w:szCs w:val="26"/>
          <w:rtl/>
          <w:rPrChange w:id="3963" w:author="SRO">
            <w:rPr>
              <w:rFonts w:ascii="Times New Roman" w:hAnsi="Times New Roman" w:cs="Times New Roman"/>
              <w:sz w:val="26"/>
              <w:szCs w:val="26"/>
              <w:rtl/>
            </w:rPr>
          </w:rPrChange>
        </w:rPr>
      </w:pPr>
      <w:r w:rsidRPr="000F3EE9">
        <w:rPr>
          <w:rFonts w:ascii="Times New Roman" w:hAnsi="Times New Roman" w:cs="Times New Roman"/>
          <w:sz w:val="26"/>
          <w:szCs w:val="26"/>
          <w:rtl/>
          <w:rPrChange w:id="3964" w:author="SRO">
            <w:rPr>
              <w:rFonts w:ascii="Times New Roman" w:hAnsi="Times New Roman" w:cs="Times New Roman"/>
              <w:sz w:val="26"/>
              <w:szCs w:val="26"/>
              <w:rtl/>
            </w:rPr>
          </w:rPrChange>
        </w:rPr>
        <w:t xml:space="preserve">47. القيام بالتعزيز المؤسسي، وتحسين البيئة القانونية في ميدان الطاقات المتجددة وتنسيق التنظيمات والتدابير التحفيزية لاسيما الإعفاءات الضريبية على استيراد معدات الطاقات المتجددة وتبادل المعلومات بين بلدان المنطقة.  </w:t>
      </w:r>
    </w:p>
    <w:p w:rsidR="00832F4C" w:rsidRPr="000F3EE9" w:rsidRDefault="00832F4C" w:rsidP="00144062">
      <w:pPr>
        <w:pStyle w:val="Sansinterligne1"/>
        <w:bidi/>
        <w:spacing w:after="240"/>
        <w:jc w:val="both"/>
        <w:rPr>
          <w:rFonts w:ascii="Times New Roman" w:hAnsi="Times New Roman" w:cs="Times New Roman"/>
          <w:sz w:val="26"/>
          <w:szCs w:val="26"/>
          <w:rtl/>
          <w:rPrChange w:id="3965" w:author="SRO">
            <w:rPr>
              <w:rFonts w:ascii="Times New Roman" w:hAnsi="Times New Roman" w:cs="Times New Roman"/>
              <w:sz w:val="26"/>
              <w:szCs w:val="26"/>
              <w:rtl/>
            </w:rPr>
          </w:rPrChange>
        </w:rPr>
      </w:pPr>
      <w:r w:rsidRPr="000F3EE9">
        <w:rPr>
          <w:rFonts w:ascii="Times New Roman" w:hAnsi="Times New Roman" w:cs="Times New Roman"/>
          <w:sz w:val="26"/>
          <w:szCs w:val="26"/>
          <w:rtl/>
          <w:rPrChange w:id="3966" w:author="SRO">
            <w:rPr>
              <w:rFonts w:ascii="Times New Roman" w:hAnsi="Times New Roman" w:cs="Times New Roman"/>
              <w:sz w:val="26"/>
              <w:szCs w:val="26"/>
              <w:rtl/>
            </w:rPr>
          </w:rPrChange>
        </w:rPr>
        <w:t xml:space="preserve">48. تشجيع إنشاء صناديق التخفيف والتكيف مع تحقيق البرامج الدولية. </w:t>
      </w:r>
    </w:p>
    <w:p w:rsidR="00832F4C" w:rsidRPr="000F3EE9" w:rsidRDefault="00832F4C" w:rsidP="00144062">
      <w:pPr>
        <w:pStyle w:val="Sansinterligne1"/>
        <w:bidi/>
        <w:spacing w:after="240"/>
        <w:jc w:val="both"/>
        <w:rPr>
          <w:rFonts w:ascii="Times New Roman" w:hAnsi="Times New Roman" w:cs="Times New Roman"/>
          <w:sz w:val="26"/>
          <w:szCs w:val="26"/>
          <w:rtl/>
          <w:rPrChange w:id="3967" w:author="SRO">
            <w:rPr>
              <w:rFonts w:ascii="Times New Roman" w:hAnsi="Times New Roman" w:cs="Times New Roman"/>
              <w:sz w:val="26"/>
              <w:szCs w:val="26"/>
              <w:rtl/>
            </w:rPr>
          </w:rPrChange>
        </w:rPr>
      </w:pPr>
      <w:r w:rsidRPr="000F3EE9">
        <w:rPr>
          <w:rFonts w:ascii="Times New Roman" w:hAnsi="Times New Roman" w:cs="Times New Roman"/>
          <w:sz w:val="26"/>
          <w:szCs w:val="26"/>
          <w:rtl/>
          <w:rPrChange w:id="3968" w:author="SRO">
            <w:rPr>
              <w:rFonts w:ascii="Times New Roman" w:hAnsi="Times New Roman" w:cs="Times New Roman"/>
              <w:sz w:val="26"/>
              <w:szCs w:val="26"/>
              <w:rtl/>
            </w:rPr>
          </w:rPrChange>
        </w:rPr>
        <w:t xml:space="preserve">49. تطوير البرامج المندمجة في مجال الطاقات المتجددة مع التركيز على الصناعة المحلية مع ضمان الحجم الحاسم للمشروع بفضل التعاون الإقليمي.  </w:t>
      </w:r>
    </w:p>
    <w:p w:rsidR="00832F4C" w:rsidRPr="000F3EE9" w:rsidRDefault="00832F4C" w:rsidP="00144062">
      <w:pPr>
        <w:pStyle w:val="Sansinterligne1"/>
        <w:bidi/>
        <w:spacing w:after="240"/>
        <w:jc w:val="both"/>
        <w:rPr>
          <w:rFonts w:ascii="Times New Roman" w:hAnsi="Times New Roman" w:cs="Times New Roman"/>
          <w:sz w:val="26"/>
          <w:szCs w:val="26"/>
          <w:rtl/>
          <w:rPrChange w:id="3969" w:author="SRO">
            <w:rPr>
              <w:rFonts w:ascii="Times New Roman" w:hAnsi="Times New Roman" w:cs="Times New Roman"/>
              <w:sz w:val="26"/>
              <w:szCs w:val="26"/>
              <w:rtl/>
            </w:rPr>
          </w:rPrChange>
        </w:rPr>
      </w:pPr>
      <w:r w:rsidRPr="000F3EE9">
        <w:rPr>
          <w:rFonts w:ascii="Times New Roman" w:hAnsi="Times New Roman" w:cs="Times New Roman"/>
          <w:sz w:val="26"/>
          <w:szCs w:val="26"/>
          <w:rtl/>
          <w:rPrChange w:id="3970" w:author="SRO">
            <w:rPr>
              <w:rFonts w:ascii="Times New Roman" w:hAnsi="Times New Roman" w:cs="Times New Roman"/>
              <w:sz w:val="26"/>
              <w:szCs w:val="26"/>
              <w:rtl/>
            </w:rPr>
          </w:rPrChange>
        </w:rPr>
        <w:t xml:space="preserve">50. تعزيز التعاون وتبادل الخبرات والتدريب/التكوين بين بلدان دون-الإقليم في مجال الطاقات المتجددة لاسيما آليات التنمية النظيفة. </w:t>
      </w:r>
    </w:p>
    <w:p w:rsidR="00832F4C" w:rsidRPr="000F3EE9" w:rsidRDefault="00832F4C" w:rsidP="00144062">
      <w:pPr>
        <w:pStyle w:val="Sansinterligne1"/>
        <w:bidi/>
        <w:spacing w:after="240"/>
        <w:jc w:val="both"/>
        <w:rPr>
          <w:rFonts w:ascii="Times New Roman" w:hAnsi="Times New Roman" w:cs="Times New Roman"/>
          <w:sz w:val="26"/>
          <w:szCs w:val="26"/>
          <w:rtl/>
          <w:rPrChange w:id="3971" w:author="SRO">
            <w:rPr>
              <w:rFonts w:ascii="Times New Roman" w:hAnsi="Times New Roman" w:cs="Times New Roman"/>
              <w:sz w:val="26"/>
              <w:szCs w:val="26"/>
              <w:rtl/>
            </w:rPr>
          </w:rPrChange>
        </w:rPr>
      </w:pPr>
      <w:r w:rsidRPr="000F3EE9">
        <w:rPr>
          <w:rFonts w:ascii="Times New Roman" w:hAnsi="Times New Roman" w:cs="Times New Roman"/>
          <w:sz w:val="26"/>
          <w:szCs w:val="26"/>
          <w:rtl/>
          <w:rPrChange w:id="3972" w:author="SRO">
            <w:rPr>
              <w:rFonts w:ascii="Times New Roman" w:hAnsi="Times New Roman" w:cs="Times New Roman"/>
              <w:sz w:val="26"/>
              <w:szCs w:val="26"/>
              <w:rtl/>
            </w:rPr>
          </w:rPrChange>
        </w:rPr>
        <w:t>51. وضع استراتيجية صناعية إقليمية مع مراعاة السياسات والإجراءات في طور التكوين في البلدان.</w:t>
      </w:r>
    </w:p>
    <w:p w:rsidR="00832F4C" w:rsidRPr="000F3EE9" w:rsidRDefault="00832F4C" w:rsidP="00144062">
      <w:pPr>
        <w:pStyle w:val="Sansinterligne1"/>
        <w:bidi/>
        <w:spacing w:after="240"/>
        <w:jc w:val="both"/>
        <w:rPr>
          <w:rFonts w:ascii="Times New Roman" w:hAnsi="Times New Roman" w:cs="Times New Roman"/>
          <w:sz w:val="26"/>
          <w:szCs w:val="26"/>
          <w:rtl/>
          <w:rPrChange w:id="3973" w:author="SRO">
            <w:rPr>
              <w:rFonts w:ascii="Times New Roman" w:hAnsi="Times New Roman" w:cs="Times New Roman"/>
              <w:sz w:val="26"/>
              <w:szCs w:val="26"/>
              <w:rtl/>
            </w:rPr>
          </w:rPrChange>
        </w:rPr>
      </w:pPr>
      <w:r w:rsidRPr="000F3EE9">
        <w:rPr>
          <w:rFonts w:ascii="Times New Roman" w:hAnsi="Times New Roman" w:cs="Times New Roman"/>
          <w:sz w:val="26"/>
          <w:szCs w:val="26"/>
          <w:rtl/>
          <w:rPrChange w:id="3974" w:author="SRO">
            <w:rPr>
              <w:rFonts w:ascii="Times New Roman" w:hAnsi="Times New Roman" w:cs="Times New Roman"/>
              <w:sz w:val="26"/>
              <w:szCs w:val="26"/>
              <w:rtl/>
            </w:rPr>
          </w:rPrChange>
        </w:rPr>
        <w:t xml:space="preserve">52. برمجة اجتماع لشركاء التنمية الإقليمية والمانحين لتنفيذ برامج ومشاريع وطنية وإقليمية في مجال الطاقات المتجددة وتنظيم التعاون بين البلدان. </w:t>
      </w:r>
    </w:p>
    <w:p w:rsidR="00832F4C" w:rsidRPr="000F3EE9" w:rsidRDefault="00832F4C" w:rsidP="00144062">
      <w:pPr>
        <w:pStyle w:val="Sansinterligne1"/>
        <w:bidi/>
        <w:spacing w:after="240"/>
        <w:jc w:val="both"/>
        <w:rPr>
          <w:rFonts w:ascii="Times New Roman" w:hAnsi="Times New Roman" w:cs="Times New Roman"/>
          <w:sz w:val="26"/>
          <w:szCs w:val="26"/>
          <w:rtl/>
          <w:rPrChange w:id="3975" w:author="SRO">
            <w:rPr>
              <w:rFonts w:ascii="Times New Roman" w:hAnsi="Times New Roman" w:cs="Times New Roman"/>
              <w:sz w:val="26"/>
              <w:szCs w:val="26"/>
              <w:rtl/>
            </w:rPr>
          </w:rPrChange>
        </w:rPr>
      </w:pPr>
      <w:r w:rsidRPr="000F3EE9">
        <w:rPr>
          <w:rFonts w:ascii="Times New Roman" w:hAnsi="Times New Roman" w:cs="Times New Roman"/>
          <w:sz w:val="26"/>
          <w:szCs w:val="26"/>
          <w:rtl/>
          <w:rPrChange w:id="3976" w:author="SRO">
            <w:rPr>
              <w:rFonts w:ascii="Times New Roman" w:hAnsi="Times New Roman" w:cs="Times New Roman"/>
              <w:sz w:val="26"/>
              <w:szCs w:val="26"/>
              <w:rtl/>
            </w:rPr>
          </w:rPrChange>
        </w:rPr>
        <w:t xml:space="preserve">53. دعوة المكتب للتفكير في إمكانية تنظيم حلقتي عمل، تتمحور الأولى حول الطاقة الشمسية، بينما تتطرق الثانية إلى الطاقة الريحية.  </w:t>
      </w:r>
    </w:p>
    <w:p w:rsidR="00832F4C" w:rsidRPr="000F3EE9" w:rsidRDefault="00832F4C" w:rsidP="00144062">
      <w:pPr>
        <w:pStyle w:val="Sansinterligne1"/>
        <w:bidi/>
        <w:spacing w:after="240"/>
        <w:jc w:val="both"/>
        <w:rPr>
          <w:rFonts w:ascii="Times New Roman" w:hAnsi="Times New Roman" w:cs="Times New Roman"/>
          <w:b/>
          <w:bCs/>
          <w:sz w:val="26"/>
          <w:szCs w:val="26"/>
          <w:rtl/>
          <w:rPrChange w:id="3977" w:author="SRO">
            <w:rPr>
              <w:rFonts w:ascii="Times New Roman" w:hAnsi="Times New Roman" w:cs="Times New Roman"/>
              <w:b/>
              <w:bCs/>
              <w:sz w:val="26"/>
              <w:szCs w:val="26"/>
              <w:rtl/>
            </w:rPr>
          </w:rPrChange>
        </w:rPr>
      </w:pPr>
      <w:r w:rsidRPr="000F3EE9">
        <w:rPr>
          <w:rFonts w:ascii="Times New Roman" w:hAnsi="Times New Roman" w:cs="Times New Roman"/>
          <w:b/>
          <w:bCs/>
          <w:sz w:val="26"/>
          <w:szCs w:val="26"/>
          <w:rtl/>
          <w:lang w:eastAsia="fr-FR"/>
          <w:rPrChange w:id="3978" w:author="SRO">
            <w:rPr>
              <w:rFonts w:ascii="Times New Roman" w:hAnsi="Times New Roman" w:cs="Times New Roman"/>
              <w:b/>
              <w:bCs/>
              <w:sz w:val="26"/>
              <w:szCs w:val="26"/>
              <w:rtl/>
              <w:lang w:eastAsia="fr-FR"/>
            </w:rPr>
          </w:rPrChange>
        </w:rPr>
        <w:t xml:space="preserve">ثامناً: من أجل </w:t>
      </w:r>
      <w:r w:rsidRPr="000F3EE9">
        <w:rPr>
          <w:rFonts w:ascii="Times New Roman" w:hAnsi="Times New Roman" w:cs="Times New Roman"/>
          <w:b/>
          <w:bCs/>
          <w:sz w:val="26"/>
          <w:szCs w:val="26"/>
          <w:rtl/>
          <w:rPrChange w:id="3979" w:author="SRO">
            <w:rPr>
              <w:rFonts w:ascii="Times New Roman" w:hAnsi="Times New Roman" w:cs="Times New Roman"/>
              <w:b/>
              <w:bCs/>
              <w:sz w:val="26"/>
              <w:szCs w:val="26"/>
              <w:rtl/>
            </w:rPr>
          </w:rPrChange>
        </w:rPr>
        <w:t>حكامة رشيدة في مجال تمويل التنمية</w:t>
      </w:r>
    </w:p>
    <w:p w:rsidR="00832F4C" w:rsidRPr="000F3EE9" w:rsidRDefault="00832F4C" w:rsidP="00144062">
      <w:pPr>
        <w:pStyle w:val="Sansinterligne1"/>
        <w:bidi/>
        <w:spacing w:after="240"/>
        <w:jc w:val="both"/>
        <w:rPr>
          <w:rFonts w:ascii="Times New Roman" w:hAnsi="Times New Roman" w:cs="Times New Roman"/>
          <w:sz w:val="26"/>
          <w:szCs w:val="26"/>
          <w:rtl/>
          <w:rPrChange w:id="3980" w:author="SRO">
            <w:rPr>
              <w:rFonts w:ascii="Times New Roman" w:hAnsi="Times New Roman" w:cs="Times New Roman"/>
              <w:sz w:val="26"/>
              <w:szCs w:val="26"/>
              <w:rtl/>
            </w:rPr>
          </w:rPrChange>
        </w:rPr>
      </w:pPr>
      <w:r w:rsidRPr="000F3EE9">
        <w:rPr>
          <w:rFonts w:ascii="Times New Roman" w:hAnsi="Times New Roman" w:cs="Times New Roman"/>
          <w:sz w:val="26"/>
          <w:szCs w:val="26"/>
          <w:rtl/>
          <w:rPrChange w:id="3981" w:author="SRO">
            <w:rPr>
              <w:rFonts w:ascii="Times New Roman" w:hAnsi="Times New Roman" w:cs="Times New Roman"/>
              <w:sz w:val="26"/>
              <w:szCs w:val="26"/>
              <w:rtl/>
            </w:rPr>
          </w:rPrChange>
        </w:rPr>
        <w:t xml:space="preserve">54. زيادة استغلال إمكانيات نظام الضرائب المباشرة القائمة بالفعل، سواء بالنسبة للشركات أو الأشخاص  الذاتيين. </w:t>
      </w:r>
    </w:p>
    <w:p w:rsidR="00832F4C" w:rsidRPr="000F3EE9" w:rsidRDefault="00832F4C" w:rsidP="00144062">
      <w:pPr>
        <w:pStyle w:val="Sansinterligne1"/>
        <w:bidi/>
        <w:spacing w:after="240"/>
        <w:jc w:val="both"/>
        <w:rPr>
          <w:rFonts w:ascii="Times New Roman" w:hAnsi="Times New Roman" w:cs="Times New Roman"/>
          <w:sz w:val="26"/>
          <w:szCs w:val="26"/>
          <w:rtl/>
          <w:lang w:eastAsia="fr-FR"/>
          <w:rPrChange w:id="3982" w:author="SRO">
            <w:rPr>
              <w:rFonts w:ascii="Times New Roman" w:hAnsi="Times New Roman" w:cs="Times New Roman"/>
              <w:sz w:val="26"/>
              <w:szCs w:val="26"/>
              <w:rtl/>
              <w:lang w:eastAsia="fr-FR"/>
            </w:rPr>
          </w:rPrChange>
        </w:rPr>
      </w:pPr>
      <w:r w:rsidRPr="000F3EE9">
        <w:rPr>
          <w:rFonts w:ascii="Times New Roman" w:hAnsi="Times New Roman" w:cs="Times New Roman"/>
          <w:sz w:val="26"/>
          <w:szCs w:val="26"/>
          <w:rtl/>
          <w:lang w:eastAsia="fr-FR"/>
          <w:rPrChange w:id="3983" w:author="SRO">
            <w:rPr>
              <w:rFonts w:ascii="Times New Roman" w:hAnsi="Times New Roman" w:cs="Times New Roman"/>
              <w:sz w:val="26"/>
              <w:szCs w:val="26"/>
              <w:rtl/>
              <w:lang w:eastAsia="fr-FR"/>
            </w:rPr>
          </w:rPrChange>
        </w:rPr>
        <w:t xml:space="preserve">55. مكافحة التهرب من الضرائب والفساد من خلال تعزيز الكشف عنهما وتطبيق العقوبة الناجمة عن ذلك. </w:t>
      </w:r>
    </w:p>
    <w:p w:rsidR="00832F4C" w:rsidRPr="000F3EE9" w:rsidRDefault="00832F4C" w:rsidP="00144062">
      <w:pPr>
        <w:pStyle w:val="Sansinterligne1"/>
        <w:bidi/>
        <w:spacing w:after="240"/>
        <w:jc w:val="both"/>
        <w:rPr>
          <w:rFonts w:ascii="Times New Roman" w:hAnsi="Times New Roman" w:cs="Times New Roman"/>
          <w:sz w:val="26"/>
          <w:szCs w:val="26"/>
          <w:rtl/>
          <w:lang w:eastAsia="fr-FR"/>
          <w:rPrChange w:id="3984" w:author="SRO">
            <w:rPr>
              <w:rFonts w:ascii="Times New Roman" w:hAnsi="Times New Roman" w:cs="Times New Roman"/>
              <w:sz w:val="26"/>
              <w:szCs w:val="26"/>
              <w:rtl/>
              <w:lang w:eastAsia="fr-FR"/>
            </w:rPr>
          </w:rPrChange>
        </w:rPr>
      </w:pPr>
      <w:r w:rsidRPr="000F3EE9">
        <w:rPr>
          <w:rFonts w:ascii="Times New Roman" w:hAnsi="Times New Roman" w:cs="Times New Roman"/>
          <w:sz w:val="26"/>
          <w:szCs w:val="26"/>
          <w:rtl/>
          <w:lang w:eastAsia="fr-FR"/>
          <w:rPrChange w:id="3985" w:author="SRO">
            <w:rPr>
              <w:rFonts w:ascii="Times New Roman" w:hAnsi="Times New Roman" w:cs="Times New Roman"/>
              <w:sz w:val="26"/>
              <w:szCs w:val="26"/>
              <w:rtl/>
              <w:lang w:eastAsia="fr-FR"/>
            </w:rPr>
          </w:rPrChange>
        </w:rPr>
        <w:t xml:space="preserve">56. تعزيز الإدارة الضريبة والتي تعتبر المقاربة الأكثر فعالية في مجال التكلفة لزيادة تعبئة المحلية للموارد.  </w:t>
      </w:r>
    </w:p>
    <w:p w:rsidR="00832F4C" w:rsidRPr="000F3EE9" w:rsidRDefault="00832F4C" w:rsidP="00144062">
      <w:pPr>
        <w:pStyle w:val="Sansinterligne1"/>
        <w:bidi/>
        <w:spacing w:after="240"/>
        <w:jc w:val="both"/>
        <w:rPr>
          <w:rFonts w:ascii="Times New Roman" w:hAnsi="Times New Roman" w:cs="Times New Roman"/>
          <w:sz w:val="26"/>
          <w:szCs w:val="26"/>
          <w:rtl/>
          <w:lang w:eastAsia="fr-FR"/>
          <w:rPrChange w:id="3986" w:author="SRO">
            <w:rPr>
              <w:rFonts w:ascii="Times New Roman" w:hAnsi="Times New Roman" w:cs="Times New Roman"/>
              <w:sz w:val="26"/>
              <w:szCs w:val="26"/>
              <w:rtl/>
              <w:lang w:eastAsia="fr-FR"/>
            </w:rPr>
          </w:rPrChange>
        </w:rPr>
      </w:pPr>
      <w:r w:rsidRPr="000F3EE9">
        <w:rPr>
          <w:rFonts w:ascii="Times New Roman" w:hAnsi="Times New Roman" w:cs="Times New Roman"/>
          <w:sz w:val="26"/>
          <w:szCs w:val="26"/>
          <w:rtl/>
          <w:lang w:eastAsia="fr-FR"/>
          <w:rPrChange w:id="3987" w:author="SRO">
            <w:rPr>
              <w:rFonts w:ascii="Times New Roman" w:hAnsi="Times New Roman" w:cs="Times New Roman"/>
              <w:sz w:val="26"/>
              <w:szCs w:val="26"/>
              <w:rtl/>
              <w:lang w:eastAsia="fr-FR"/>
            </w:rPr>
          </w:rPrChange>
        </w:rPr>
        <w:t xml:space="preserve">57. تطوير الحكامة المصرفية والتي تساهم في تهيئة مناخ مستقر يبعث على الثقة بين الجانبين من حيث التقييم: المقرضين والمقترضين. </w:t>
      </w:r>
    </w:p>
    <w:p w:rsidR="00832F4C" w:rsidRPr="000F3EE9" w:rsidRDefault="00832F4C" w:rsidP="00144062">
      <w:pPr>
        <w:pStyle w:val="Sansinterligne1"/>
        <w:bidi/>
        <w:spacing w:after="240"/>
        <w:jc w:val="both"/>
        <w:rPr>
          <w:rFonts w:ascii="Times New Roman" w:hAnsi="Times New Roman" w:cs="Times New Roman"/>
          <w:sz w:val="26"/>
          <w:szCs w:val="26"/>
          <w:rtl/>
          <w:lang w:eastAsia="fr-FR"/>
          <w:rPrChange w:id="3988" w:author="SRO">
            <w:rPr>
              <w:rFonts w:ascii="Times New Roman" w:hAnsi="Times New Roman" w:cs="Times New Roman"/>
              <w:sz w:val="26"/>
              <w:szCs w:val="26"/>
              <w:rtl/>
              <w:lang w:eastAsia="fr-FR"/>
            </w:rPr>
          </w:rPrChange>
        </w:rPr>
      </w:pPr>
      <w:r w:rsidRPr="000F3EE9">
        <w:rPr>
          <w:rFonts w:ascii="Times New Roman" w:hAnsi="Times New Roman" w:cs="Times New Roman"/>
          <w:sz w:val="26"/>
          <w:szCs w:val="26"/>
          <w:rtl/>
          <w:lang w:eastAsia="fr-FR"/>
          <w:rPrChange w:id="3989" w:author="SRO">
            <w:rPr>
              <w:rFonts w:ascii="Times New Roman" w:hAnsi="Times New Roman" w:cs="Times New Roman"/>
              <w:sz w:val="26"/>
              <w:szCs w:val="26"/>
              <w:rtl/>
              <w:lang w:eastAsia="fr-FR"/>
            </w:rPr>
          </w:rPrChange>
        </w:rPr>
        <w:t xml:space="preserve">58. ضمان الامتثال واحترام المعايير الأخلاقية داخل الشركة: سيادة القانون والشفافية ونشر المعلومات القيمة وذات الصلة بالمؤسسة . </w:t>
      </w:r>
    </w:p>
    <w:p w:rsidR="00832F4C" w:rsidRPr="000F3EE9" w:rsidRDefault="00832F4C" w:rsidP="00144062">
      <w:pPr>
        <w:pStyle w:val="Sansinterligne1"/>
        <w:bidi/>
        <w:spacing w:after="240"/>
        <w:jc w:val="both"/>
        <w:rPr>
          <w:rFonts w:ascii="Times New Roman" w:hAnsi="Times New Roman" w:cs="Times New Roman"/>
          <w:sz w:val="26"/>
          <w:szCs w:val="26"/>
          <w:rtl/>
          <w:lang w:eastAsia="fr-FR"/>
          <w:rPrChange w:id="3990" w:author="SRO">
            <w:rPr>
              <w:rFonts w:ascii="Times New Roman" w:hAnsi="Times New Roman" w:cs="Times New Roman"/>
              <w:sz w:val="26"/>
              <w:szCs w:val="26"/>
              <w:rtl/>
              <w:lang w:eastAsia="fr-FR"/>
            </w:rPr>
          </w:rPrChange>
        </w:rPr>
      </w:pPr>
      <w:r w:rsidRPr="000F3EE9">
        <w:rPr>
          <w:rFonts w:ascii="Times New Roman" w:hAnsi="Times New Roman" w:cs="Times New Roman"/>
          <w:sz w:val="26"/>
          <w:szCs w:val="26"/>
          <w:rtl/>
          <w:lang w:eastAsia="fr-FR"/>
          <w:rPrChange w:id="3991" w:author="SRO">
            <w:rPr>
              <w:rFonts w:ascii="Times New Roman" w:hAnsi="Times New Roman" w:cs="Times New Roman"/>
              <w:sz w:val="26"/>
              <w:szCs w:val="26"/>
              <w:rtl/>
              <w:lang w:eastAsia="fr-FR"/>
            </w:rPr>
          </w:rPrChange>
        </w:rPr>
        <w:t>59. تشجيع الشركات على اعتماد مدونة الممارسات الجيدة في مجال حكامة الشركات.</w:t>
      </w:r>
    </w:p>
    <w:p w:rsidR="00832F4C" w:rsidRPr="000F3EE9" w:rsidRDefault="00832F4C" w:rsidP="00144062">
      <w:pPr>
        <w:pStyle w:val="Sansinterligne1"/>
        <w:bidi/>
        <w:spacing w:after="240"/>
        <w:jc w:val="both"/>
        <w:rPr>
          <w:rFonts w:ascii="Times New Roman" w:hAnsi="Times New Roman" w:cs="Times New Roman"/>
          <w:sz w:val="26"/>
          <w:szCs w:val="26"/>
          <w:rtl/>
          <w:lang w:eastAsia="fr-FR"/>
          <w:rPrChange w:id="3992" w:author="SRO">
            <w:rPr>
              <w:rFonts w:ascii="Times New Roman" w:hAnsi="Times New Roman" w:cs="Times New Roman"/>
              <w:sz w:val="26"/>
              <w:szCs w:val="26"/>
              <w:rtl/>
              <w:lang w:eastAsia="fr-FR"/>
            </w:rPr>
          </w:rPrChange>
        </w:rPr>
      </w:pPr>
      <w:r w:rsidRPr="000F3EE9">
        <w:rPr>
          <w:rFonts w:ascii="Times New Roman" w:hAnsi="Times New Roman" w:cs="Times New Roman"/>
          <w:sz w:val="26"/>
          <w:szCs w:val="26"/>
          <w:rtl/>
          <w:lang w:eastAsia="fr-FR"/>
          <w:rPrChange w:id="3993" w:author="SRO">
            <w:rPr>
              <w:rFonts w:ascii="Times New Roman" w:hAnsi="Times New Roman" w:cs="Times New Roman"/>
              <w:sz w:val="26"/>
              <w:szCs w:val="26"/>
              <w:rtl/>
              <w:lang w:eastAsia="fr-FR"/>
            </w:rPr>
          </w:rPrChange>
        </w:rPr>
        <w:t xml:space="preserve">60. تشجيع جميع الأطراف الفاعلة على المشاركة بالتوعـية والتدريب، وهي الأداة المفضلة لتنفيذ الحكامة الرشيدة. </w:t>
      </w:r>
    </w:p>
    <w:p w:rsidR="00832F4C" w:rsidRPr="000F3EE9" w:rsidRDefault="00832F4C" w:rsidP="00144062">
      <w:pPr>
        <w:pStyle w:val="Sansinterligne1"/>
        <w:bidi/>
        <w:spacing w:after="240"/>
        <w:jc w:val="both"/>
        <w:rPr>
          <w:rFonts w:ascii="Times New Roman" w:hAnsi="Times New Roman" w:cs="Times New Roman"/>
          <w:sz w:val="26"/>
          <w:szCs w:val="26"/>
          <w:rtl/>
          <w:lang w:eastAsia="fr-FR"/>
          <w:rPrChange w:id="3994" w:author="SRO">
            <w:rPr>
              <w:rFonts w:ascii="Times New Roman" w:hAnsi="Times New Roman" w:cs="Times New Roman"/>
              <w:sz w:val="26"/>
              <w:szCs w:val="26"/>
              <w:rtl/>
              <w:lang w:eastAsia="fr-FR"/>
            </w:rPr>
          </w:rPrChange>
        </w:rPr>
      </w:pPr>
      <w:r w:rsidRPr="000F3EE9">
        <w:rPr>
          <w:rFonts w:ascii="Times New Roman" w:hAnsi="Times New Roman" w:cs="Times New Roman"/>
          <w:sz w:val="26"/>
          <w:szCs w:val="26"/>
          <w:rtl/>
          <w:lang w:eastAsia="fr-FR"/>
          <w:rPrChange w:id="3995" w:author="SRO">
            <w:rPr>
              <w:rFonts w:ascii="Times New Roman" w:hAnsi="Times New Roman" w:cs="Times New Roman"/>
              <w:sz w:val="26"/>
              <w:szCs w:val="26"/>
              <w:rtl/>
              <w:lang w:eastAsia="fr-FR"/>
            </w:rPr>
          </w:rPrChange>
        </w:rPr>
        <w:t xml:space="preserve">61. مراعاة التجارب الحديثة في المنطقة في مجال التدريب (معهد العالم العربي والمعهد الفرنسي للإدارة،) وتفادي تكرار التجارب الأجنبية (غير الأفريقية) التي قد تكون بعيدة عن ثقافة المشاريع المحلية. </w:t>
      </w:r>
    </w:p>
    <w:p w:rsidR="00832F4C" w:rsidRPr="000F3EE9" w:rsidRDefault="00832F4C" w:rsidP="00144062">
      <w:pPr>
        <w:pStyle w:val="Sansinterligne1"/>
        <w:bidi/>
        <w:spacing w:after="240"/>
        <w:jc w:val="both"/>
        <w:rPr>
          <w:rFonts w:ascii="Times New Roman" w:hAnsi="Times New Roman" w:cs="Times New Roman"/>
          <w:sz w:val="20"/>
          <w:szCs w:val="20"/>
          <w:rPrChange w:id="3996" w:author="SRO">
            <w:rPr>
              <w:rFonts w:ascii="Times New Roman" w:hAnsi="Times New Roman" w:cs="Times New Roman"/>
              <w:sz w:val="20"/>
              <w:szCs w:val="20"/>
            </w:rPr>
          </w:rPrChange>
        </w:rPr>
      </w:pPr>
      <w:r w:rsidRPr="000F3EE9">
        <w:rPr>
          <w:rFonts w:ascii="Times New Roman" w:hAnsi="Times New Roman" w:cs="Times New Roman"/>
          <w:sz w:val="26"/>
          <w:szCs w:val="26"/>
          <w:rtl/>
          <w:lang w:eastAsia="fr-FR"/>
          <w:rPrChange w:id="3997" w:author="SRO">
            <w:rPr>
              <w:rFonts w:ascii="Times New Roman" w:hAnsi="Times New Roman" w:cs="Times New Roman"/>
              <w:sz w:val="26"/>
              <w:szCs w:val="26"/>
              <w:rtl/>
              <w:lang w:eastAsia="fr-FR"/>
            </w:rPr>
          </w:rPrChange>
        </w:rPr>
        <w:t xml:space="preserve">62. تحليل الحكامة البنكية، وهي أكثر تعقيدا من حكامة المقاولات غـير البنكية، من قـبل مجموعة من الخبراء مع التركيز على البعد النقدي لهذا الموضوع . </w:t>
      </w:r>
    </w:p>
    <w:p w:rsidR="00832F4C" w:rsidRPr="000F3EE9" w:rsidDel="000F3EE9" w:rsidRDefault="00832F4C" w:rsidP="000F3EE9">
      <w:pPr>
        <w:bidi/>
        <w:ind w:left="-540" w:right="-468"/>
        <w:jc w:val="center"/>
        <w:rPr>
          <w:del w:id="3998" w:author="SRO" w:date="2011-02-21T10:17:00Z"/>
          <w:b/>
          <w:bCs/>
          <w:sz w:val="28"/>
          <w:szCs w:val="28"/>
          <w:rPrChange w:id="3999" w:author="SRO">
            <w:rPr>
              <w:del w:id="4000" w:author="SRO" w:date="2011-02-21T10:17:00Z"/>
              <w:b/>
              <w:bCs/>
              <w:sz w:val="28"/>
              <w:szCs w:val="28"/>
            </w:rPr>
          </w:rPrChange>
        </w:rPr>
        <w:pPrChange w:id="4001" w:author="SRO" w:date="2011-02-21T10:17:00Z">
          <w:pPr>
            <w:bidi/>
            <w:ind w:left="-540" w:right="-468"/>
            <w:jc w:val="center"/>
          </w:pPr>
        </w:pPrChange>
      </w:pPr>
      <w:r>
        <w:rPr>
          <w:noProof/>
          <w:lang w:val="en-US" w:eastAsia="en-US"/>
        </w:rPr>
        <w:pict>
          <v:shape id="_x0000_s1029" type="#_x0000_t202" style="position:absolute;left:0;text-align:left;margin-left:-27pt;margin-top:-27pt;width:87.45pt;height:18pt;z-index:251657216;mso-wrap-style:none">
            <v:textbox style="mso-next-textbox:#_x0000_s1029">
              <w:txbxContent>
                <w:p w:rsidR="00832F4C" w:rsidRPr="00C72E9B" w:rsidRDefault="00832F4C" w:rsidP="009C7B03">
                  <w:pPr>
                    <w:ind w:right="-154"/>
                    <w:rPr>
                      <w:rFonts w:ascii="Tahoma" w:hAnsi="Tahoma" w:cs="Tahoma"/>
                      <w:sz w:val="16"/>
                      <w:szCs w:val="16"/>
                    </w:rPr>
                  </w:pPr>
                  <w:r w:rsidRPr="006D4B04">
                    <w:rPr>
                      <w:rFonts w:ascii="Tahoma" w:hAnsi="Tahoma" w:cs="Tahoma"/>
                      <w:sz w:val="16"/>
                      <w:szCs w:val="16"/>
                    </w:rPr>
                    <w:t>CEA-AN/AH/FD/10/2</w:t>
                  </w:r>
                </w:p>
              </w:txbxContent>
            </v:textbox>
            <w10:wrap type="square"/>
          </v:shape>
        </w:pict>
      </w:r>
      <w:r>
        <w:rPr>
          <w:noProof/>
          <w:lang w:val="en-US" w:eastAsia="en-US"/>
        </w:rPr>
        <w:pict>
          <v:shape id="_x0000_s1030" type="#_x0000_t202" style="position:absolute;left:0;text-align:left;margin-left:405pt;margin-top:-45pt;width:73.15pt;height:54pt;z-index:251656192" filled="f" stroked="f">
            <v:textbox style="mso-next-textbox:#_x0000_s1030">
              <w:txbxContent>
                <w:p w:rsidR="00832F4C" w:rsidRPr="00262849" w:rsidRDefault="00832F4C" w:rsidP="00535514">
                  <w:pPr>
                    <w:bidi/>
                    <w:ind w:left="-105" w:right="180"/>
                    <w:jc w:val="center"/>
                    <w:rPr>
                      <w:b/>
                      <w:bCs/>
                      <w:sz w:val="28"/>
                      <w:szCs w:val="28"/>
                    </w:rPr>
                  </w:pPr>
                  <w:r w:rsidRPr="00ED6A2E">
                    <w:rPr>
                      <w:b/>
                      <w:bCs/>
                      <w:sz w:val="28"/>
                      <w:szCs w:val="28"/>
                    </w:rPr>
                    <w:pict>
                      <v:shape id="_x0000_i1030" type="#_x0000_t75" style="width:60.75pt;height:46.5pt">
                        <v:imagedata r:id="rId14" o:title=""/>
                      </v:shape>
                    </w:pict>
                  </w:r>
                </w:p>
              </w:txbxContent>
            </v:textbox>
            <w10:wrap type="square"/>
          </v:shape>
        </w:pict>
      </w:r>
    </w:p>
    <w:p w:rsidR="00832F4C" w:rsidRPr="000F3EE9" w:rsidDel="000F3EE9" w:rsidRDefault="00832F4C" w:rsidP="000F3EE9">
      <w:pPr>
        <w:bidi/>
        <w:ind w:left="-540" w:right="-468"/>
        <w:jc w:val="center"/>
        <w:rPr>
          <w:del w:id="4002" w:author="SRO" w:date="2011-02-21T10:17:00Z"/>
          <w:b/>
          <w:bCs/>
          <w:sz w:val="28"/>
          <w:szCs w:val="28"/>
          <w:rtl/>
          <w:rPrChange w:id="4003" w:author="SRO">
            <w:rPr>
              <w:del w:id="4004" w:author="SRO" w:date="2011-02-21T10:17:00Z"/>
              <w:b/>
              <w:bCs/>
              <w:sz w:val="28"/>
              <w:szCs w:val="28"/>
              <w:rtl/>
            </w:rPr>
          </w:rPrChange>
        </w:rPr>
        <w:pPrChange w:id="4005" w:author="SRO" w:date="2011-02-21T10:17:00Z">
          <w:pPr>
            <w:bidi/>
            <w:ind w:left="-540" w:right="-468"/>
            <w:jc w:val="center"/>
          </w:pPr>
        </w:pPrChange>
      </w:pPr>
    </w:p>
    <w:p w:rsidR="00832F4C" w:rsidRPr="000F3EE9" w:rsidDel="000F3EE9" w:rsidRDefault="00832F4C" w:rsidP="000F3EE9">
      <w:pPr>
        <w:bidi/>
        <w:ind w:left="-540" w:right="-468"/>
        <w:jc w:val="center"/>
        <w:rPr>
          <w:del w:id="4006" w:author="SRO" w:date="2011-02-21T10:17:00Z"/>
          <w:b/>
          <w:bCs/>
          <w:sz w:val="28"/>
          <w:szCs w:val="28"/>
          <w:rPrChange w:id="4007" w:author="SRO">
            <w:rPr>
              <w:del w:id="4008" w:author="SRO" w:date="2011-02-21T10:17:00Z"/>
              <w:b/>
              <w:bCs/>
              <w:sz w:val="28"/>
              <w:szCs w:val="28"/>
            </w:rPr>
          </w:rPrChange>
        </w:rPr>
        <w:pPrChange w:id="4009" w:author="SRO" w:date="2011-02-21T10:17:00Z">
          <w:pPr>
            <w:bidi/>
            <w:ind w:left="-540" w:right="-468"/>
            <w:jc w:val="center"/>
          </w:pPr>
        </w:pPrChange>
      </w:pPr>
    </w:p>
    <w:p w:rsidR="00832F4C" w:rsidRPr="00832F4C" w:rsidDel="000F3EE9" w:rsidRDefault="00832F4C" w:rsidP="000F3EE9">
      <w:pPr>
        <w:bidi/>
        <w:ind w:left="-540" w:right="-468"/>
        <w:jc w:val="center"/>
        <w:rPr>
          <w:del w:id="4010" w:author="SRO" w:date="2011-02-21T10:17:00Z"/>
          <w:b/>
          <w:bCs/>
          <w:sz w:val="32"/>
          <w:szCs w:val="32"/>
          <w:rPrChange w:id="4011" w:author="SRO" w:date="2011-02-21T10:18:00Z">
            <w:rPr>
              <w:del w:id="4012" w:author="SRO" w:date="2011-02-21T10:17:00Z"/>
              <w:b/>
              <w:bCs/>
              <w:color w:val="996600"/>
              <w:sz w:val="32"/>
              <w:szCs w:val="32"/>
            </w:rPr>
          </w:rPrChange>
        </w:rPr>
        <w:pPrChange w:id="4013" w:author="SRO" w:date="2011-02-21T10:17:00Z">
          <w:pPr>
            <w:bidi/>
            <w:ind w:left="-540" w:right="-468"/>
            <w:jc w:val="center"/>
          </w:pPr>
        </w:pPrChange>
      </w:pPr>
      <w:del w:id="4014" w:author="SRO" w:date="2011-02-21T10:17:00Z">
        <w:r w:rsidRPr="00832F4C" w:rsidDel="000F3EE9">
          <w:rPr>
            <w:b/>
            <w:bCs/>
            <w:sz w:val="32"/>
            <w:szCs w:val="32"/>
            <w:rtl/>
            <w:rPrChange w:id="4015" w:author="SRO" w:date="2011-02-21T10:18:00Z">
              <w:rPr>
                <w:b/>
                <w:bCs/>
                <w:color w:val="996600"/>
                <w:sz w:val="32"/>
                <w:szCs w:val="32"/>
                <w:rtl/>
              </w:rPr>
            </w:rPrChange>
          </w:rPr>
          <w:delText>اجتماع الخبراء</w:delText>
        </w:r>
      </w:del>
    </w:p>
    <w:p w:rsidR="00832F4C" w:rsidRPr="00832F4C" w:rsidDel="000F3EE9" w:rsidRDefault="00832F4C" w:rsidP="000F3EE9">
      <w:pPr>
        <w:bidi/>
        <w:ind w:left="-540" w:right="-468"/>
        <w:jc w:val="center"/>
        <w:rPr>
          <w:del w:id="4016" w:author="SRO" w:date="2011-02-21T10:17:00Z"/>
          <w:b/>
          <w:bCs/>
          <w:sz w:val="32"/>
          <w:szCs w:val="32"/>
          <w:rPrChange w:id="4017" w:author="SRO" w:date="2011-02-21T10:18:00Z">
            <w:rPr>
              <w:del w:id="4018" w:author="SRO" w:date="2011-02-21T10:17:00Z"/>
              <w:b/>
              <w:bCs/>
              <w:color w:val="996600"/>
              <w:sz w:val="32"/>
              <w:szCs w:val="32"/>
            </w:rPr>
          </w:rPrChange>
        </w:rPr>
        <w:pPrChange w:id="4019" w:author="SRO" w:date="2011-02-21T10:17:00Z">
          <w:pPr>
            <w:bidi/>
            <w:ind w:left="-540" w:right="-468"/>
            <w:jc w:val="center"/>
          </w:pPr>
        </w:pPrChange>
      </w:pPr>
      <w:bookmarkStart w:id="4020" w:name="OLE_LINK3"/>
      <w:bookmarkStart w:id="4021" w:name="OLE_LINK4"/>
      <w:del w:id="4022" w:author="SRO" w:date="2011-02-21T10:17:00Z">
        <w:r w:rsidRPr="00832F4C" w:rsidDel="000F3EE9">
          <w:rPr>
            <w:b/>
            <w:bCs/>
            <w:sz w:val="32"/>
            <w:szCs w:val="32"/>
            <w:rtl/>
            <w:rPrChange w:id="4023" w:author="SRO" w:date="2011-02-21T10:18:00Z">
              <w:rPr>
                <w:b/>
                <w:bCs/>
                <w:color w:val="996600"/>
                <w:sz w:val="32"/>
                <w:szCs w:val="32"/>
                <w:rtl/>
              </w:rPr>
            </w:rPrChange>
          </w:rPr>
          <w:delText>تمويل التنمية بشمال أفريقيا</w:delText>
        </w:r>
        <w:bookmarkEnd w:id="4020"/>
        <w:bookmarkEnd w:id="4021"/>
      </w:del>
    </w:p>
    <w:p w:rsidR="00832F4C" w:rsidRPr="00832F4C" w:rsidDel="000F3EE9" w:rsidRDefault="00832F4C" w:rsidP="000F3EE9">
      <w:pPr>
        <w:bidi/>
        <w:ind w:left="-540" w:right="-468"/>
        <w:jc w:val="center"/>
        <w:rPr>
          <w:del w:id="4024" w:author="SRO" w:date="2011-02-21T10:17:00Z"/>
          <w:b/>
          <w:bCs/>
          <w:sz w:val="32"/>
          <w:szCs w:val="32"/>
          <w:rPrChange w:id="4025" w:author="SRO" w:date="2011-02-21T10:18:00Z">
            <w:rPr>
              <w:del w:id="4026" w:author="SRO" w:date="2011-02-21T10:17:00Z"/>
              <w:b/>
              <w:bCs/>
              <w:color w:val="996600"/>
              <w:sz w:val="32"/>
              <w:szCs w:val="32"/>
            </w:rPr>
          </w:rPrChange>
        </w:rPr>
        <w:pPrChange w:id="4027" w:author="SRO" w:date="2011-02-21T10:17:00Z">
          <w:pPr>
            <w:bidi/>
            <w:ind w:left="-540" w:right="-468"/>
            <w:jc w:val="center"/>
          </w:pPr>
        </w:pPrChange>
      </w:pPr>
      <w:del w:id="4028" w:author="SRO" w:date="2011-02-21T10:17:00Z">
        <w:r w:rsidRPr="00832F4C" w:rsidDel="000F3EE9">
          <w:rPr>
            <w:b/>
            <w:bCs/>
            <w:sz w:val="32"/>
            <w:szCs w:val="32"/>
            <w:rtl/>
            <w:rPrChange w:id="4029" w:author="SRO" w:date="2011-02-21T10:18:00Z">
              <w:rPr>
                <w:b/>
                <w:bCs/>
                <w:color w:val="996600"/>
                <w:sz w:val="32"/>
                <w:szCs w:val="32"/>
                <w:rtl/>
              </w:rPr>
            </w:rPrChange>
          </w:rPr>
          <w:delText xml:space="preserve">الرباط، المغرب، </w:delText>
        </w:r>
        <w:r w:rsidRPr="00832F4C" w:rsidDel="000F3EE9">
          <w:rPr>
            <w:b/>
            <w:bCs/>
            <w:sz w:val="28"/>
            <w:szCs w:val="28"/>
            <w:rtl/>
            <w:rPrChange w:id="4030" w:author="SRO" w:date="2011-02-21T10:18:00Z">
              <w:rPr>
                <w:b/>
                <w:bCs/>
                <w:color w:val="996600"/>
                <w:sz w:val="28"/>
                <w:szCs w:val="28"/>
                <w:rtl/>
              </w:rPr>
            </w:rPrChange>
          </w:rPr>
          <w:delText>19ـ21</w:delText>
        </w:r>
        <w:r w:rsidRPr="00832F4C" w:rsidDel="000F3EE9">
          <w:rPr>
            <w:b/>
            <w:bCs/>
            <w:sz w:val="32"/>
            <w:szCs w:val="32"/>
            <w:rtl/>
            <w:rPrChange w:id="4031" w:author="SRO" w:date="2011-02-21T10:18:00Z">
              <w:rPr>
                <w:b/>
                <w:bCs/>
                <w:color w:val="996600"/>
                <w:sz w:val="32"/>
                <w:szCs w:val="32"/>
                <w:rtl/>
              </w:rPr>
            </w:rPrChange>
          </w:rPr>
          <w:delText xml:space="preserve"> تشرين الأول/ أكتوبر </w:delText>
        </w:r>
        <w:r w:rsidRPr="00832F4C" w:rsidDel="000F3EE9">
          <w:rPr>
            <w:b/>
            <w:bCs/>
            <w:sz w:val="28"/>
            <w:szCs w:val="28"/>
            <w:rtl/>
            <w:rPrChange w:id="4032" w:author="SRO" w:date="2011-02-21T10:18:00Z">
              <w:rPr>
                <w:b/>
                <w:bCs/>
                <w:color w:val="996600"/>
                <w:sz w:val="28"/>
                <w:szCs w:val="28"/>
                <w:rtl/>
              </w:rPr>
            </w:rPrChange>
          </w:rPr>
          <w:delText>2010</w:delText>
        </w:r>
      </w:del>
    </w:p>
    <w:p w:rsidR="00832F4C" w:rsidRPr="000F3EE9" w:rsidRDefault="00832F4C" w:rsidP="000F3EE9">
      <w:pPr>
        <w:bidi/>
        <w:ind w:left="-540" w:right="-468"/>
        <w:jc w:val="center"/>
        <w:rPr>
          <w:b/>
          <w:bCs/>
          <w:sz w:val="28"/>
          <w:szCs w:val="28"/>
          <w:rtl/>
          <w:rPrChange w:id="4033" w:author="SRO">
            <w:rPr>
              <w:b/>
              <w:bCs/>
              <w:sz w:val="28"/>
              <w:szCs w:val="28"/>
              <w:rtl/>
            </w:rPr>
          </w:rPrChange>
        </w:rPr>
        <w:pPrChange w:id="4034" w:author="SRO" w:date="2011-02-21T10:17:00Z">
          <w:pPr>
            <w:bidi/>
            <w:ind w:left="-540" w:right="-468"/>
            <w:jc w:val="center"/>
          </w:pPr>
        </w:pPrChange>
      </w:pPr>
      <w:del w:id="4035" w:author="SRO" w:date="2011-02-21T10:17:00Z">
        <w:r w:rsidRPr="000F3EE9" w:rsidDel="000F3EE9">
          <w:rPr>
            <w:b/>
            <w:bCs/>
            <w:sz w:val="28"/>
            <w:szCs w:val="28"/>
            <w:rtl/>
            <w:rPrChange w:id="4036" w:author="SRO">
              <w:rPr>
                <w:b/>
                <w:bCs/>
                <w:sz w:val="28"/>
                <w:szCs w:val="28"/>
                <w:rtl/>
              </w:rPr>
            </w:rPrChange>
          </w:rPr>
          <w:delText>المرفق</w:delText>
        </w:r>
      </w:del>
      <w:ins w:id="4037" w:author="SRO" w:date="2011-02-21T10:17:00Z">
        <w:r w:rsidRPr="000F3EE9">
          <w:rPr>
            <w:b/>
            <w:bCs/>
            <w:sz w:val="28"/>
            <w:szCs w:val="28"/>
            <w:rtl/>
            <w:rPrChange w:id="4038" w:author="SRO">
              <w:rPr>
                <w:b/>
                <w:bCs/>
                <w:sz w:val="28"/>
                <w:szCs w:val="28"/>
                <w:rtl/>
              </w:rPr>
            </w:rPrChange>
          </w:rPr>
          <w:t>الملحق</w:t>
        </w:r>
      </w:ins>
      <w:r w:rsidRPr="000F3EE9">
        <w:rPr>
          <w:b/>
          <w:bCs/>
          <w:sz w:val="28"/>
          <w:szCs w:val="28"/>
          <w:rtl/>
          <w:rPrChange w:id="4039" w:author="SRO">
            <w:rPr>
              <w:b/>
              <w:bCs/>
              <w:sz w:val="28"/>
              <w:szCs w:val="28"/>
              <w:rtl/>
            </w:rPr>
          </w:rPrChange>
        </w:rPr>
        <w:t xml:space="preserve"> الثاني</w:t>
      </w:r>
    </w:p>
    <w:p w:rsidR="00832F4C" w:rsidRPr="000F3EE9" w:rsidRDefault="00832F4C">
      <w:pPr>
        <w:bidi/>
        <w:ind w:left="-540" w:right="-468"/>
        <w:jc w:val="center"/>
        <w:rPr>
          <w:sz w:val="28"/>
          <w:szCs w:val="28"/>
          <w:rPrChange w:id="4040" w:author="SRO">
            <w:rPr>
              <w:sz w:val="28"/>
              <w:szCs w:val="28"/>
            </w:rPr>
          </w:rPrChange>
        </w:rPr>
      </w:pPr>
    </w:p>
    <w:p w:rsidR="00832F4C" w:rsidRPr="00832F4C" w:rsidDel="000F3EE9" w:rsidRDefault="00832F4C" w:rsidP="004A0EB7">
      <w:pPr>
        <w:bidi/>
        <w:ind w:left="-540" w:right="-468"/>
        <w:jc w:val="center"/>
        <w:rPr>
          <w:del w:id="4041" w:author="SRO" w:date="2011-02-21T10:17:00Z"/>
          <w:b/>
          <w:bCs/>
          <w:sz w:val="32"/>
          <w:szCs w:val="32"/>
          <w:rPrChange w:id="4042" w:author="SRO" w:date="2011-02-21T11:33:00Z">
            <w:rPr>
              <w:del w:id="4043" w:author="SRO" w:date="2011-02-21T10:17:00Z"/>
              <w:b/>
              <w:bCs/>
              <w:color w:val="006699"/>
              <w:sz w:val="32"/>
              <w:szCs w:val="32"/>
            </w:rPr>
          </w:rPrChange>
        </w:rPr>
      </w:pPr>
    </w:p>
    <w:p w:rsidR="00832F4C" w:rsidRPr="00832F4C" w:rsidRDefault="00832F4C" w:rsidP="004A0EB7">
      <w:pPr>
        <w:bidi/>
        <w:ind w:left="-540" w:right="-468"/>
        <w:jc w:val="center"/>
        <w:rPr>
          <w:b/>
          <w:bCs/>
          <w:sz w:val="40"/>
          <w:szCs w:val="40"/>
          <w:rtl/>
          <w:rPrChange w:id="4044" w:author="SRO" w:date="2011-02-21T10:18:00Z">
            <w:rPr>
              <w:b/>
              <w:bCs/>
              <w:color w:val="006699"/>
              <w:sz w:val="40"/>
              <w:szCs w:val="40"/>
              <w:rtl/>
            </w:rPr>
          </w:rPrChange>
        </w:rPr>
      </w:pPr>
      <w:r w:rsidRPr="00832F4C">
        <w:rPr>
          <w:b/>
          <w:bCs/>
          <w:sz w:val="32"/>
          <w:szCs w:val="32"/>
          <w:rtl/>
          <w:rPrChange w:id="4045" w:author="SRO" w:date="2011-02-21T11:33:00Z">
            <w:rPr>
              <w:b/>
              <w:bCs/>
              <w:color w:val="006699"/>
              <w:sz w:val="32"/>
              <w:szCs w:val="40"/>
              <w:rtl/>
            </w:rPr>
          </w:rPrChange>
        </w:rPr>
        <w:t>ورقـة تعريفية</w:t>
      </w:r>
    </w:p>
    <w:p w:rsidR="00832F4C" w:rsidRPr="000F3EE9" w:rsidDel="00535514" w:rsidRDefault="00832F4C" w:rsidP="00521202">
      <w:pPr>
        <w:bidi/>
        <w:ind w:left="-540" w:right="-468"/>
        <w:jc w:val="both"/>
        <w:rPr>
          <w:sz w:val="28"/>
          <w:szCs w:val="28"/>
          <w:rtl/>
          <w:rPrChange w:id="4046" w:author="SRO">
            <w:rPr>
              <w:sz w:val="28"/>
              <w:szCs w:val="28"/>
              <w:rtl/>
            </w:rPr>
          </w:rPrChange>
        </w:rPr>
      </w:pPr>
    </w:p>
    <w:p w:rsidR="00832F4C" w:rsidRPr="00EC4095" w:rsidDel="00CA0310" w:rsidRDefault="00832F4C" w:rsidP="00832F4C">
      <w:pPr>
        <w:pStyle w:val="Heading3"/>
        <w:bidi/>
        <w:spacing w:after="120"/>
        <w:ind w:left="-540" w:right="-468"/>
        <w:jc w:val="both"/>
        <w:rPr>
          <w:del w:id="4047" w:author="SRO" w:date="2011-02-21T10:21:00Z"/>
          <w:szCs w:val="28"/>
          <w:rPrChange w:id="4048" w:author="SRO">
            <w:rPr>
              <w:del w:id="4049" w:author="SRO" w:date="2011-02-21T10:21:00Z"/>
              <w:szCs w:val="28"/>
            </w:rPr>
          </w:rPrChange>
        </w:rPr>
        <w:pPrChange w:id="4050" w:author="SRO" w:date="2011-02-21T11:30:00Z">
          <w:pPr>
            <w:pStyle w:val="Heading3"/>
            <w:shd w:val="clear" w:color="000000" w:fill="FFCC99"/>
            <w:bidi/>
            <w:spacing w:after="120"/>
            <w:ind w:left="-540" w:right="-468"/>
            <w:jc w:val="both"/>
          </w:pPr>
        </w:pPrChange>
      </w:pPr>
    </w:p>
    <w:p w:rsidR="00832F4C" w:rsidRPr="00832F4C" w:rsidRDefault="00832F4C" w:rsidP="00832F4C">
      <w:pPr>
        <w:pStyle w:val="Heading3"/>
        <w:bidi/>
        <w:spacing w:after="120"/>
        <w:ind w:left="-540" w:right="-468"/>
        <w:jc w:val="both"/>
        <w:rPr>
          <w:i/>
          <w:iCs/>
          <w:sz w:val="32"/>
          <w:szCs w:val="32"/>
          <w:lang w:val="fr-FR"/>
          <w:rPrChange w:id="4051" w:author="SRO" w:date="2011-02-21T10:18:00Z">
            <w:rPr>
              <w:i/>
              <w:iCs/>
              <w:color w:val="996600"/>
              <w:sz w:val="32"/>
              <w:szCs w:val="32"/>
              <w:lang w:val="fr-FR"/>
            </w:rPr>
          </w:rPrChange>
        </w:rPr>
        <w:pPrChange w:id="4052" w:author="SRO" w:date="2011-02-21T11:30:00Z">
          <w:pPr>
            <w:pStyle w:val="Heading3"/>
            <w:shd w:val="clear" w:color="000000" w:fill="FFCC99"/>
            <w:bidi/>
            <w:spacing w:after="120"/>
            <w:ind w:left="-540" w:right="-468"/>
            <w:jc w:val="both"/>
          </w:pPr>
        </w:pPrChange>
      </w:pPr>
      <w:r w:rsidRPr="00832F4C">
        <w:rPr>
          <w:i/>
          <w:iCs/>
          <w:szCs w:val="28"/>
          <w:rtl/>
          <w:lang w:val="fr-FR"/>
          <w:rPrChange w:id="4053" w:author="SRO" w:date="2011-02-21T11:33:00Z">
            <w:rPr>
              <w:i/>
              <w:iCs/>
              <w:color w:val="996600"/>
              <w:szCs w:val="32"/>
              <w:rtl/>
              <w:lang w:val="fr-FR"/>
            </w:rPr>
          </w:rPrChange>
        </w:rPr>
        <w:t xml:space="preserve">   الظرفية</w:t>
      </w:r>
    </w:p>
    <w:p w:rsidR="00832F4C" w:rsidRPr="000F3EE9" w:rsidDel="00CA0310" w:rsidRDefault="00832F4C" w:rsidP="00CA0310">
      <w:pPr>
        <w:bidi/>
        <w:spacing w:after="120"/>
        <w:ind w:left="-540" w:right="-468" w:firstLine="612"/>
        <w:jc w:val="both"/>
        <w:rPr>
          <w:del w:id="4054" w:author="SRO" w:date="2011-02-21T10:21:00Z"/>
          <w:sz w:val="28"/>
          <w:szCs w:val="28"/>
          <w:rPrChange w:id="4055" w:author="SRO">
            <w:rPr>
              <w:del w:id="4056" w:author="SRO" w:date="2011-02-21T10:21:00Z"/>
              <w:sz w:val="28"/>
              <w:szCs w:val="28"/>
            </w:rPr>
          </w:rPrChange>
        </w:rPr>
        <w:pPrChange w:id="4057" w:author="SRO" w:date="2011-02-21T10:21:00Z">
          <w:pPr>
            <w:bidi/>
            <w:spacing w:after="120"/>
            <w:ind w:left="-540" w:right="-468" w:firstLine="612"/>
            <w:jc w:val="both"/>
          </w:pPr>
        </w:pPrChange>
      </w:pPr>
    </w:p>
    <w:p w:rsidR="00832F4C" w:rsidRPr="00832F4C" w:rsidRDefault="00832F4C" w:rsidP="00CA0310">
      <w:pPr>
        <w:bidi/>
        <w:spacing w:after="120"/>
        <w:ind w:left="-540" w:right="-468" w:firstLine="612"/>
        <w:jc w:val="both"/>
        <w:rPr>
          <w:sz w:val="26"/>
          <w:szCs w:val="26"/>
          <w:rtl/>
          <w:rPrChange w:id="4058" w:author="SRO" w:date="2011-02-21T10:18:00Z">
            <w:rPr>
              <w:sz w:val="26"/>
              <w:szCs w:val="28"/>
              <w:rtl/>
            </w:rPr>
          </w:rPrChange>
        </w:rPr>
        <w:pPrChange w:id="4059" w:author="SRO" w:date="2011-02-21T10:21:00Z">
          <w:pPr>
            <w:bidi/>
            <w:spacing w:after="120"/>
            <w:ind w:left="-540" w:right="-468" w:firstLine="612"/>
            <w:jc w:val="both"/>
          </w:pPr>
        </w:pPrChange>
      </w:pPr>
      <w:r w:rsidRPr="00832F4C">
        <w:rPr>
          <w:sz w:val="26"/>
          <w:szCs w:val="26"/>
          <w:rtl/>
          <w:lang w:bidi="ar-EG"/>
          <w:rPrChange w:id="4060" w:author="SRO" w:date="2011-02-21T10:18:00Z">
            <w:rPr>
              <w:sz w:val="26"/>
              <w:szCs w:val="28"/>
              <w:rtl/>
              <w:lang w:bidi="ar-EG"/>
            </w:rPr>
          </w:rPrChange>
        </w:rPr>
        <w:t xml:space="preserve">تهدف </w:t>
      </w:r>
      <w:r w:rsidRPr="00832F4C">
        <w:rPr>
          <w:sz w:val="26"/>
          <w:szCs w:val="26"/>
          <w:rtl/>
          <w:rPrChange w:id="4061" w:author="SRO" w:date="2011-02-21T10:18:00Z">
            <w:rPr>
              <w:sz w:val="26"/>
              <w:szCs w:val="28"/>
              <w:rtl/>
            </w:rPr>
          </w:rPrChange>
        </w:rPr>
        <w:t>استراتيجيات التنمية الاقتصادية والاجتماعية</w:t>
      </w:r>
      <w:r w:rsidRPr="00832F4C">
        <w:rPr>
          <w:sz w:val="26"/>
          <w:szCs w:val="26"/>
          <w:rtl/>
          <w:lang w:bidi="ar-EG"/>
          <w:rPrChange w:id="4062" w:author="SRO" w:date="2011-02-21T10:18:00Z">
            <w:rPr>
              <w:sz w:val="26"/>
              <w:szCs w:val="28"/>
              <w:rtl/>
              <w:lang w:bidi="ar-EG"/>
            </w:rPr>
          </w:rPrChange>
        </w:rPr>
        <w:t xml:space="preserve"> فى جميع أنحاء </w:t>
      </w:r>
      <w:r w:rsidRPr="00832F4C">
        <w:rPr>
          <w:sz w:val="26"/>
          <w:szCs w:val="26"/>
          <w:rtl/>
          <w:rPrChange w:id="4063" w:author="SRO" w:date="2011-02-21T10:18:00Z">
            <w:rPr>
              <w:sz w:val="26"/>
              <w:szCs w:val="28"/>
              <w:rtl/>
            </w:rPr>
          </w:rPrChange>
        </w:rPr>
        <w:t xml:space="preserve">العالم إلى تنمية مستدامة يتم توزيع مكاسبها الإيجابية بطريقة عادلة </w:t>
      </w:r>
      <w:r w:rsidRPr="00832F4C">
        <w:rPr>
          <w:sz w:val="26"/>
          <w:szCs w:val="26"/>
          <w:rtl/>
          <w:lang w:bidi="ar-MA"/>
          <w:rPrChange w:id="4064" w:author="SRO" w:date="2011-02-21T10:18:00Z">
            <w:rPr>
              <w:sz w:val="26"/>
              <w:szCs w:val="28"/>
              <w:rtl/>
              <w:lang w:bidi="ar-MA"/>
            </w:rPr>
          </w:rPrChange>
        </w:rPr>
        <w:t xml:space="preserve">. </w:t>
      </w:r>
      <w:r w:rsidRPr="00832F4C">
        <w:rPr>
          <w:sz w:val="26"/>
          <w:szCs w:val="26"/>
          <w:rtl/>
          <w:rPrChange w:id="4065" w:author="SRO" w:date="2011-02-21T10:18:00Z">
            <w:rPr>
              <w:sz w:val="26"/>
              <w:szCs w:val="28"/>
              <w:rtl/>
            </w:rPr>
          </w:rPrChange>
        </w:rPr>
        <w:t>إن النمو القوي</w:t>
      </w:r>
      <w:r w:rsidRPr="00832F4C">
        <w:rPr>
          <w:sz w:val="26"/>
          <w:szCs w:val="26"/>
          <w:rtl/>
          <w:lang w:bidi="ar-MA"/>
          <w:rPrChange w:id="4066" w:author="SRO" w:date="2011-02-21T10:18:00Z">
            <w:rPr>
              <w:sz w:val="26"/>
              <w:szCs w:val="28"/>
              <w:rtl/>
              <w:lang w:bidi="ar-MA"/>
            </w:rPr>
          </w:rPrChange>
        </w:rPr>
        <w:t xml:space="preserve"> </w:t>
      </w:r>
      <w:r w:rsidRPr="00832F4C">
        <w:rPr>
          <w:sz w:val="26"/>
          <w:szCs w:val="26"/>
          <w:rtl/>
          <w:rPrChange w:id="4067" w:author="SRO" w:date="2011-02-21T10:18:00Z">
            <w:rPr>
              <w:sz w:val="26"/>
              <w:szCs w:val="28"/>
              <w:rtl/>
            </w:rPr>
          </w:rPrChange>
        </w:rPr>
        <w:t>يعد من بين المكونات الأساسية لهذا اله</w:t>
      </w:r>
      <w:r w:rsidRPr="00832F4C">
        <w:rPr>
          <w:sz w:val="26"/>
          <w:szCs w:val="26"/>
          <w:rtl/>
          <w:lang w:bidi="ar-EG"/>
          <w:rPrChange w:id="4068" w:author="SRO" w:date="2011-02-21T10:18:00Z">
            <w:rPr>
              <w:sz w:val="26"/>
              <w:szCs w:val="28"/>
              <w:rtl/>
              <w:lang w:bidi="ar-EG"/>
            </w:rPr>
          </w:rPrChange>
        </w:rPr>
        <w:t>د</w:t>
      </w:r>
      <w:r w:rsidRPr="00832F4C">
        <w:rPr>
          <w:sz w:val="26"/>
          <w:szCs w:val="26"/>
          <w:rtl/>
          <w:rPrChange w:id="4069" w:author="SRO" w:date="2011-02-21T10:18:00Z">
            <w:rPr>
              <w:sz w:val="26"/>
              <w:szCs w:val="28"/>
              <w:rtl/>
            </w:rPr>
          </w:rPrChange>
        </w:rPr>
        <w:t xml:space="preserve">ف فهو يساهم في خلق مناصب الشغل وفي تقليص الفقر وبالتالي في تطوير مستوى عيش السكان. </w:t>
      </w:r>
      <w:r w:rsidRPr="00832F4C">
        <w:rPr>
          <w:sz w:val="26"/>
          <w:szCs w:val="26"/>
          <w:rtl/>
          <w:lang w:bidi="ar-EG"/>
          <w:rPrChange w:id="4070" w:author="SRO" w:date="2011-02-21T10:18:00Z">
            <w:rPr>
              <w:sz w:val="26"/>
              <w:szCs w:val="28"/>
              <w:rtl/>
              <w:lang w:bidi="ar-EG"/>
            </w:rPr>
          </w:rPrChange>
        </w:rPr>
        <w:t xml:space="preserve"> وحسب </w:t>
      </w:r>
      <w:r w:rsidRPr="00832F4C">
        <w:rPr>
          <w:sz w:val="26"/>
          <w:szCs w:val="26"/>
          <w:rtl/>
          <w:rPrChange w:id="4071" w:author="SRO" w:date="2011-02-21T10:18:00Z">
            <w:rPr>
              <w:sz w:val="26"/>
              <w:szCs w:val="28"/>
              <w:rtl/>
            </w:rPr>
          </w:rPrChange>
        </w:rPr>
        <w:t xml:space="preserve">الأمم المتحدة، </w:t>
      </w:r>
      <w:r w:rsidRPr="00832F4C">
        <w:rPr>
          <w:sz w:val="26"/>
          <w:szCs w:val="26"/>
          <w:rtl/>
          <w:lang w:bidi="ar-MA"/>
          <w:rPrChange w:id="4072" w:author="SRO" w:date="2011-02-21T10:18:00Z">
            <w:rPr>
              <w:sz w:val="26"/>
              <w:szCs w:val="28"/>
              <w:rtl/>
              <w:lang w:bidi="ar-MA"/>
            </w:rPr>
          </w:rPrChange>
        </w:rPr>
        <w:t xml:space="preserve">يتطلب </w:t>
      </w:r>
      <w:r w:rsidRPr="00832F4C">
        <w:rPr>
          <w:sz w:val="26"/>
          <w:szCs w:val="26"/>
          <w:rtl/>
          <w:rPrChange w:id="4073" w:author="SRO" w:date="2011-02-21T10:18:00Z">
            <w:rPr>
              <w:sz w:val="26"/>
              <w:szCs w:val="28"/>
              <w:rtl/>
            </w:rPr>
          </w:rPrChange>
        </w:rPr>
        <w:t>تحقيق أهداف الألفية</w:t>
      </w:r>
      <w:r w:rsidRPr="00832F4C">
        <w:rPr>
          <w:sz w:val="26"/>
          <w:szCs w:val="26"/>
          <w:rtl/>
          <w:lang w:bidi="ar-MA"/>
          <w:rPrChange w:id="4074" w:author="SRO" w:date="2011-02-21T10:18:00Z">
            <w:rPr>
              <w:sz w:val="26"/>
              <w:szCs w:val="28"/>
              <w:rtl/>
              <w:lang w:bidi="ar-MA"/>
            </w:rPr>
          </w:rPrChange>
        </w:rPr>
        <w:t xml:space="preserve"> </w:t>
      </w:r>
      <w:r w:rsidRPr="00832F4C">
        <w:rPr>
          <w:sz w:val="26"/>
          <w:szCs w:val="26"/>
          <w:rtl/>
          <w:rPrChange w:id="4075" w:author="SRO" w:date="2011-02-21T10:18:00Z">
            <w:rPr>
              <w:sz w:val="26"/>
              <w:szCs w:val="28"/>
              <w:rtl/>
            </w:rPr>
          </w:rPrChange>
        </w:rPr>
        <w:t xml:space="preserve"> من أجل التنمية، خاصة تقليص</w:t>
      </w:r>
      <w:r w:rsidRPr="00832F4C">
        <w:rPr>
          <w:sz w:val="26"/>
          <w:szCs w:val="26"/>
          <w:rtl/>
          <w:lang w:bidi="ar-MA"/>
          <w:rPrChange w:id="4076" w:author="SRO" w:date="2011-02-21T10:18:00Z">
            <w:rPr>
              <w:sz w:val="26"/>
              <w:szCs w:val="28"/>
              <w:rtl/>
              <w:lang w:bidi="ar-MA"/>
            </w:rPr>
          </w:rPrChange>
        </w:rPr>
        <w:t xml:space="preserve"> </w:t>
      </w:r>
      <w:r w:rsidRPr="00832F4C">
        <w:rPr>
          <w:sz w:val="26"/>
          <w:szCs w:val="26"/>
          <w:rtl/>
          <w:rPrChange w:id="4077" w:author="SRO" w:date="2011-02-21T10:18:00Z">
            <w:rPr>
              <w:sz w:val="26"/>
              <w:szCs w:val="28"/>
              <w:rtl/>
            </w:rPr>
          </w:rPrChange>
        </w:rPr>
        <w:t>نسبة الأشخاص الذين يعيشون في الفقر بنسبة النصف، في أفق سنة 2015، وتقليص نسبة البطالة</w:t>
      </w:r>
      <w:r w:rsidRPr="00832F4C">
        <w:rPr>
          <w:sz w:val="26"/>
          <w:szCs w:val="26"/>
          <w:rtl/>
          <w:lang w:bidi="ar-MA"/>
          <w:rPrChange w:id="4078" w:author="SRO" w:date="2011-02-21T10:18:00Z">
            <w:rPr>
              <w:sz w:val="26"/>
              <w:szCs w:val="28"/>
              <w:rtl/>
              <w:lang w:bidi="ar-MA"/>
            </w:rPr>
          </w:rPrChange>
        </w:rPr>
        <w:t xml:space="preserve"> أن لا يقل معدل ال</w:t>
      </w:r>
      <w:r w:rsidRPr="00832F4C">
        <w:rPr>
          <w:sz w:val="26"/>
          <w:szCs w:val="26"/>
          <w:rtl/>
          <w:rPrChange w:id="4079" w:author="SRO" w:date="2011-02-21T10:18:00Z">
            <w:rPr>
              <w:sz w:val="26"/>
              <w:szCs w:val="28"/>
              <w:rtl/>
            </w:rPr>
          </w:rPrChange>
        </w:rPr>
        <w:t xml:space="preserve">نمو </w:t>
      </w:r>
      <w:r w:rsidRPr="00832F4C">
        <w:rPr>
          <w:sz w:val="26"/>
          <w:szCs w:val="26"/>
          <w:rtl/>
          <w:lang w:bidi="ar-MA"/>
          <w:rPrChange w:id="4080" w:author="SRO" w:date="2011-02-21T10:18:00Z">
            <w:rPr>
              <w:sz w:val="26"/>
              <w:szCs w:val="28"/>
              <w:rtl/>
              <w:lang w:bidi="ar-MA"/>
            </w:rPr>
          </w:rPrChange>
        </w:rPr>
        <w:t>الا</w:t>
      </w:r>
      <w:r w:rsidRPr="00832F4C">
        <w:rPr>
          <w:sz w:val="26"/>
          <w:szCs w:val="26"/>
          <w:rtl/>
          <w:rPrChange w:id="4081" w:author="SRO" w:date="2011-02-21T10:18:00Z">
            <w:rPr>
              <w:sz w:val="26"/>
              <w:szCs w:val="28"/>
              <w:rtl/>
            </w:rPr>
          </w:rPrChange>
        </w:rPr>
        <w:t xml:space="preserve">قتصادي </w:t>
      </w:r>
      <w:r w:rsidRPr="00832F4C">
        <w:rPr>
          <w:sz w:val="26"/>
          <w:szCs w:val="26"/>
          <w:rtl/>
          <w:lang w:bidi="ar-MA"/>
          <w:rPrChange w:id="4082" w:author="SRO" w:date="2011-02-21T10:18:00Z">
            <w:rPr>
              <w:sz w:val="26"/>
              <w:szCs w:val="28"/>
              <w:rtl/>
              <w:lang w:bidi="ar-MA"/>
            </w:rPr>
          </w:rPrChange>
        </w:rPr>
        <w:t xml:space="preserve">عن </w:t>
      </w:r>
      <w:r w:rsidRPr="00832F4C">
        <w:rPr>
          <w:sz w:val="26"/>
          <w:szCs w:val="26"/>
          <w:rtl/>
          <w:rPrChange w:id="4083" w:author="SRO" w:date="2011-02-21T10:18:00Z">
            <w:rPr>
              <w:sz w:val="26"/>
              <w:szCs w:val="28"/>
              <w:rtl/>
            </w:rPr>
          </w:rPrChange>
        </w:rPr>
        <w:t xml:space="preserve"> 7% في الدول الإفريقية. إلا أن كل تنمية ترتبط بالرفع من الرأسمال المادي والبشري </w:t>
      </w:r>
      <w:r w:rsidRPr="00832F4C">
        <w:rPr>
          <w:sz w:val="26"/>
          <w:szCs w:val="26"/>
          <w:rtl/>
          <w:lang w:bidi="ar-MA"/>
          <w:rPrChange w:id="4084" w:author="SRO" w:date="2011-02-21T10:18:00Z">
            <w:rPr>
              <w:sz w:val="26"/>
              <w:szCs w:val="28"/>
              <w:rtl/>
              <w:lang w:bidi="ar-MA"/>
            </w:rPr>
          </w:rPrChange>
        </w:rPr>
        <w:t xml:space="preserve">المفضى </w:t>
      </w:r>
      <w:r w:rsidRPr="00832F4C">
        <w:rPr>
          <w:sz w:val="26"/>
          <w:szCs w:val="26"/>
          <w:rtl/>
          <w:rPrChange w:id="4085" w:author="SRO" w:date="2011-02-21T10:18:00Z">
            <w:rPr>
              <w:sz w:val="26"/>
              <w:szCs w:val="28"/>
              <w:rtl/>
            </w:rPr>
          </w:rPrChange>
        </w:rPr>
        <w:t xml:space="preserve">بدوره في الرفع من استعمال اليد العاملة. </w:t>
      </w:r>
      <w:r w:rsidRPr="00832F4C">
        <w:rPr>
          <w:sz w:val="26"/>
          <w:szCs w:val="26"/>
          <w:rtl/>
          <w:lang w:bidi="ar-EG"/>
          <w:rPrChange w:id="4086" w:author="SRO" w:date="2011-02-21T10:18:00Z">
            <w:rPr>
              <w:sz w:val="26"/>
              <w:szCs w:val="28"/>
              <w:rtl/>
              <w:lang w:bidi="ar-EG"/>
            </w:rPr>
          </w:rPrChange>
        </w:rPr>
        <w:t xml:space="preserve">غير أن </w:t>
      </w:r>
      <w:r w:rsidRPr="00832F4C">
        <w:rPr>
          <w:sz w:val="26"/>
          <w:szCs w:val="26"/>
          <w:rtl/>
          <w:rPrChange w:id="4087" w:author="SRO" w:date="2011-02-21T10:18:00Z">
            <w:rPr>
              <w:sz w:val="26"/>
              <w:szCs w:val="28"/>
              <w:rtl/>
            </w:rPr>
          </w:rPrChange>
        </w:rPr>
        <w:t xml:space="preserve">تكوين الرأسمال مرتبط </w:t>
      </w:r>
      <w:r w:rsidRPr="00832F4C">
        <w:rPr>
          <w:sz w:val="26"/>
          <w:szCs w:val="26"/>
          <w:rtl/>
          <w:lang w:bidi="ar-EG"/>
          <w:rPrChange w:id="4088" w:author="SRO" w:date="2011-02-21T10:18:00Z">
            <w:rPr>
              <w:sz w:val="26"/>
              <w:szCs w:val="28"/>
              <w:rtl/>
              <w:lang w:bidi="ar-EG"/>
            </w:rPr>
          </w:rPrChange>
        </w:rPr>
        <w:t xml:space="preserve">بقيد </w:t>
      </w:r>
      <w:r w:rsidRPr="00832F4C">
        <w:rPr>
          <w:sz w:val="26"/>
          <w:szCs w:val="26"/>
          <w:rtl/>
          <w:rPrChange w:id="4089" w:author="SRO" w:date="2011-02-21T10:18:00Z">
            <w:rPr>
              <w:sz w:val="26"/>
              <w:szCs w:val="28"/>
              <w:rtl/>
            </w:rPr>
          </w:rPrChange>
        </w:rPr>
        <w:t>ه</w:t>
      </w:r>
      <w:r w:rsidRPr="00832F4C">
        <w:rPr>
          <w:sz w:val="26"/>
          <w:szCs w:val="26"/>
          <w:rtl/>
          <w:lang w:bidi="ar-EG"/>
          <w:rPrChange w:id="4090" w:author="SRO" w:date="2011-02-21T10:18:00Z">
            <w:rPr>
              <w:sz w:val="26"/>
              <w:szCs w:val="28"/>
              <w:rtl/>
              <w:lang w:bidi="ar-EG"/>
            </w:rPr>
          </w:rPrChange>
        </w:rPr>
        <w:t>ام و</w:t>
      </w:r>
      <w:r w:rsidRPr="00832F4C">
        <w:rPr>
          <w:sz w:val="26"/>
          <w:szCs w:val="26"/>
          <w:rtl/>
          <w:rPrChange w:id="4091" w:author="SRO" w:date="2011-02-21T10:18:00Z">
            <w:rPr>
              <w:sz w:val="26"/>
              <w:szCs w:val="28"/>
              <w:rtl/>
            </w:rPr>
          </w:rPrChange>
        </w:rPr>
        <w:t>رئيس</w:t>
      </w:r>
      <w:r w:rsidRPr="00832F4C">
        <w:rPr>
          <w:sz w:val="26"/>
          <w:szCs w:val="26"/>
          <w:rtl/>
          <w:lang w:bidi="ar-EG"/>
          <w:rPrChange w:id="4092" w:author="SRO" w:date="2011-02-21T10:18:00Z">
            <w:rPr>
              <w:sz w:val="26"/>
              <w:szCs w:val="28"/>
              <w:rtl/>
              <w:lang w:bidi="ar-EG"/>
            </w:rPr>
          </w:rPrChange>
        </w:rPr>
        <w:t xml:space="preserve">ى ألا وهو </w:t>
      </w:r>
      <w:r w:rsidRPr="00832F4C">
        <w:rPr>
          <w:sz w:val="26"/>
          <w:szCs w:val="26"/>
          <w:rtl/>
          <w:rPrChange w:id="4093" w:author="SRO" w:date="2011-02-21T10:18:00Z">
            <w:rPr>
              <w:sz w:val="26"/>
              <w:szCs w:val="28"/>
              <w:rtl/>
            </w:rPr>
          </w:rPrChange>
        </w:rPr>
        <w:t>التمويل.</w:t>
      </w:r>
    </w:p>
    <w:p w:rsidR="00832F4C" w:rsidRPr="00832F4C" w:rsidDel="00CA0310" w:rsidRDefault="00832F4C" w:rsidP="00832F4C">
      <w:pPr>
        <w:bidi/>
        <w:spacing w:after="120"/>
        <w:ind w:left="-540" w:right="-468" w:firstLine="525"/>
        <w:jc w:val="both"/>
        <w:rPr>
          <w:del w:id="4094" w:author="SRO" w:date="2011-02-21T10:22:00Z"/>
          <w:sz w:val="26"/>
          <w:szCs w:val="26"/>
          <w:rPrChange w:id="4095" w:author="SRO" w:date="2011-02-21T10:18:00Z">
            <w:rPr>
              <w:del w:id="4096" w:author="SRO" w:date="2011-02-21T10:22:00Z"/>
              <w:sz w:val="28"/>
              <w:szCs w:val="26"/>
            </w:rPr>
          </w:rPrChange>
        </w:rPr>
        <w:pPrChange w:id="4097" w:author="SRO" w:date="2011-02-21T11:34:00Z">
          <w:pPr>
            <w:bidi/>
            <w:spacing w:after="120"/>
            <w:ind w:left="-540" w:right="-468" w:firstLine="612"/>
            <w:jc w:val="both"/>
          </w:pPr>
        </w:pPrChange>
      </w:pPr>
    </w:p>
    <w:p w:rsidR="00832F4C" w:rsidRPr="00832F4C" w:rsidRDefault="00832F4C" w:rsidP="00832F4C">
      <w:pPr>
        <w:bidi/>
        <w:spacing w:after="120"/>
        <w:ind w:left="-540" w:right="-468" w:firstLine="525"/>
        <w:jc w:val="both"/>
        <w:rPr>
          <w:sz w:val="26"/>
          <w:szCs w:val="26"/>
          <w:rPrChange w:id="4098" w:author="SRO" w:date="2011-02-21T10:18:00Z">
            <w:rPr>
              <w:sz w:val="28"/>
              <w:szCs w:val="26"/>
            </w:rPr>
          </w:rPrChange>
        </w:rPr>
        <w:pPrChange w:id="4099" w:author="SRO" w:date="2011-02-21T11:34:00Z">
          <w:pPr>
            <w:bidi/>
            <w:spacing w:after="120"/>
            <w:ind w:left="-540" w:right="-468" w:firstLine="612"/>
            <w:jc w:val="both"/>
          </w:pPr>
        </w:pPrChange>
      </w:pPr>
      <w:r w:rsidRPr="00832F4C">
        <w:rPr>
          <w:sz w:val="26"/>
          <w:szCs w:val="26"/>
          <w:rtl/>
          <w:rPrChange w:id="4100" w:author="SRO" w:date="2011-02-21T10:18:00Z">
            <w:rPr>
              <w:sz w:val="26"/>
              <w:szCs w:val="28"/>
              <w:rtl/>
            </w:rPr>
          </w:rPrChange>
        </w:rPr>
        <w:t xml:space="preserve">هناك أوجه أخرى من التنمية المستدامة تحتاج إلى موارد مالية وإن لم تكن مرتبطة مباشرة </w:t>
      </w:r>
      <w:r w:rsidRPr="00832F4C">
        <w:rPr>
          <w:sz w:val="26"/>
          <w:szCs w:val="26"/>
          <w:rtl/>
          <w:lang w:bidi="ar-EG"/>
          <w:rPrChange w:id="4101" w:author="SRO" w:date="2011-02-21T10:18:00Z">
            <w:rPr>
              <w:sz w:val="26"/>
              <w:szCs w:val="28"/>
              <w:rtl/>
              <w:lang w:bidi="ar-EG"/>
            </w:rPr>
          </w:rPrChange>
        </w:rPr>
        <w:t>بالنمو</w:t>
      </w:r>
      <w:r w:rsidRPr="00832F4C">
        <w:rPr>
          <w:sz w:val="26"/>
          <w:szCs w:val="26"/>
          <w:rtl/>
          <w:rPrChange w:id="4102" w:author="SRO" w:date="2011-02-21T10:18:00Z">
            <w:rPr>
              <w:sz w:val="26"/>
              <w:szCs w:val="28"/>
              <w:rtl/>
            </w:rPr>
          </w:rPrChange>
        </w:rPr>
        <w:t xml:space="preserve">. ونذكرعلى سبيل المثال ًصمامات الأمانً من أجل محاربة الفقر،  حماية البيئة، تنمية ظروف العيش والتربية وتكوين الشباب. هذه الأوجه التي تعتبر كذلك </w:t>
      </w:r>
      <w:r w:rsidRPr="00832F4C">
        <w:rPr>
          <w:sz w:val="26"/>
          <w:szCs w:val="26"/>
          <w:rtl/>
          <w:lang w:bidi="ar-EG"/>
          <w:rPrChange w:id="4103" w:author="SRO" w:date="2011-02-21T10:18:00Z">
            <w:rPr>
              <w:sz w:val="26"/>
              <w:szCs w:val="28"/>
              <w:rtl/>
              <w:lang w:bidi="ar-EG"/>
            </w:rPr>
          </w:rPrChange>
        </w:rPr>
        <w:t xml:space="preserve">من </w:t>
      </w:r>
      <w:r w:rsidRPr="00832F4C">
        <w:rPr>
          <w:sz w:val="26"/>
          <w:szCs w:val="26"/>
          <w:rtl/>
          <w:rPrChange w:id="4104" w:author="SRO" w:date="2011-02-21T10:18:00Z">
            <w:rPr>
              <w:sz w:val="26"/>
              <w:szCs w:val="28"/>
              <w:rtl/>
            </w:rPr>
          </w:rPrChange>
        </w:rPr>
        <w:t>مكونات التنمية المستدامة تحتاج إلى تمويل يجب إيجاده والعمل على حسن إستعماله.</w:t>
      </w:r>
    </w:p>
    <w:p w:rsidR="00832F4C" w:rsidRPr="00832F4C" w:rsidDel="00CA0310" w:rsidRDefault="00832F4C" w:rsidP="00CA0310">
      <w:pPr>
        <w:bidi/>
        <w:spacing w:after="120"/>
        <w:ind w:left="-540" w:right="-468"/>
        <w:jc w:val="both"/>
        <w:rPr>
          <w:del w:id="4105" w:author="SRO" w:date="2011-02-21T10:22:00Z"/>
          <w:sz w:val="26"/>
          <w:szCs w:val="26"/>
          <w:rPrChange w:id="4106" w:author="SRO" w:date="2011-02-21T10:18:00Z">
            <w:rPr>
              <w:del w:id="4107" w:author="SRO" w:date="2011-02-21T10:22:00Z"/>
              <w:sz w:val="28"/>
              <w:szCs w:val="26"/>
            </w:rPr>
          </w:rPrChange>
        </w:rPr>
        <w:pPrChange w:id="4108" w:author="SRO" w:date="2011-02-21T10:21:00Z">
          <w:pPr>
            <w:bidi/>
            <w:spacing w:after="120"/>
            <w:ind w:left="-540" w:right="-468"/>
            <w:jc w:val="both"/>
          </w:pPr>
        </w:pPrChange>
      </w:pPr>
    </w:p>
    <w:p w:rsidR="00832F4C" w:rsidRPr="00832F4C" w:rsidRDefault="00832F4C" w:rsidP="00CA0310">
      <w:pPr>
        <w:bidi/>
        <w:spacing w:after="120"/>
        <w:ind w:left="-540" w:right="-468"/>
        <w:jc w:val="both"/>
        <w:rPr>
          <w:sz w:val="26"/>
          <w:szCs w:val="26"/>
          <w:rtl/>
          <w:rPrChange w:id="4109" w:author="SRO" w:date="2011-02-21T10:18:00Z">
            <w:rPr>
              <w:sz w:val="26"/>
              <w:szCs w:val="28"/>
              <w:rtl/>
            </w:rPr>
          </w:rPrChange>
        </w:rPr>
        <w:pPrChange w:id="4110" w:author="SRO" w:date="2011-02-21T10:21:00Z">
          <w:pPr>
            <w:bidi/>
            <w:spacing w:after="120"/>
            <w:ind w:left="-540" w:right="-468"/>
            <w:jc w:val="both"/>
          </w:pPr>
        </w:pPrChange>
      </w:pPr>
      <w:r w:rsidRPr="00832F4C" w:rsidDel="000819C4">
        <w:rPr>
          <w:sz w:val="26"/>
          <w:szCs w:val="26"/>
          <w:rtl/>
          <w:rPrChange w:id="4111" w:author="SRO" w:date="2011-02-21T10:18:00Z">
            <w:rPr>
              <w:sz w:val="26"/>
              <w:szCs w:val="28"/>
              <w:rtl/>
            </w:rPr>
          </w:rPrChange>
        </w:rPr>
        <w:t xml:space="preserve"> </w:t>
      </w:r>
      <w:r w:rsidRPr="00CA0310">
        <w:rPr>
          <w:sz w:val="26"/>
          <w:szCs w:val="26"/>
          <w:rtl/>
          <w:rPrChange w:id="4112" w:author="SRO" w:date="2011-02-21T10:18:00Z">
            <w:rPr>
              <w:sz w:val="26"/>
              <w:szCs w:val="26"/>
              <w:rtl/>
            </w:rPr>
          </w:rPrChange>
        </w:rPr>
        <w:tab/>
      </w:r>
      <w:r w:rsidRPr="00832F4C">
        <w:rPr>
          <w:sz w:val="26"/>
          <w:szCs w:val="26"/>
          <w:rtl/>
          <w:lang w:bidi="ar-EG"/>
          <w:rPrChange w:id="4113" w:author="SRO" w:date="2011-02-21T10:18:00Z">
            <w:rPr>
              <w:sz w:val="26"/>
              <w:szCs w:val="28"/>
              <w:rtl/>
              <w:lang w:bidi="ar-EG"/>
            </w:rPr>
          </w:rPrChange>
        </w:rPr>
        <w:t xml:space="preserve">تواجه بعض بلدان شمال أفريقيا نقصا فى التمويل المحلى (الوطنى) ويعزى ذلك لضعف فى معدل الادخارات. </w:t>
      </w:r>
      <w:r w:rsidRPr="00832F4C">
        <w:rPr>
          <w:sz w:val="26"/>
          <w:szCs w:val="26"/>
          <w:rtl/>
          <w:rPrChange w:id="4114" w:author="SRO" w:date="2011-02-21T10:18:00Z">
            <w:rPr>
              <w:sz w:val="26"/>
              <w:szCs w:val="28"/>
              <w:rtl/>
            </w:rPr>
          </w:rPrChange>
        </w:rPr>
        <w:t xml:space="preserve"> </w:t>
      </w:r>
      <w:r w:rsidRPr="00832F4C">
        <w:rPr>
          <w:sz w:val="26"/>
          <w:szCs w:val="26"/>
          <w:rtl/>
          <w:lang w:bidi="ar-EG"/>
          <w:rPrChange w:id="4115" w:author="SRO" w:date="2011-02-21T10:18:00Z">
            <w:rPr>
              <w:sz w:val="26"/>
              <w:szCs w:val="28"/>
              <w:rtl/>
              <w:lang w:bidi="ar-EG"/>
            </w:rPr>
          </w:rPrChange>
        </w:rPr>
        <w:t>وعليه نلاحظ ، مع معدل عام للا</w:t>
      </w:r>
      <w:r w:rsidRPr="00832F4C">
        <w:rPr>
          <w:sz w:val="26"/>
          <w:szCs w:val="26"/>
          <w:rtl/>
          <w:rPrChange w:id="4116" w:author="SRO" w:date="2011-02-21T10:18:00Z">
            <w:rPr>
              <w:sz w:val="26"/>
              <w:szCs w:val="28"/>
              <w:rtl/>
            </w:rPr>
          </w:rPrChange>
        </w:rPr>
        <w:t xml:space="preserve">ستثمار قدره 24% على المستوى </w:t>
      </w:r>
      <w:r w:rsidRPr="00832F4C">
        <w:rPr>
          <w:sz w:val="26"/>
          <w:szCs w:val="26"/>
          <w:rtl/>
          <w:lang w:bidi="ar-EG"/>
          <w:rPrChange w:id="4117" w:author="SRO" w:date="2011-02-21T10:18:00Z">
            <w:rPr>
              <w:sz w:val="26"/>
              <w:szCs w:val="28"/>
              <w:rtl/>
              <w:lang w:bidi="ar-EG"/>
            </w:rPr>
          </w:rPrChange>
        </w:rPr>
        <w:t>الاقليمى</w:t>
      </w:r>
      <w:r w:rsidRPr="00832F4C">
        <w:rPr>
          <w:sz w:val="26"/>
          <w:szCs w:val="26"/>
          <w:rtl/>
          <w:rPrChange w:id="4118" w:author="SRO" w:date="2011-02-21T10:18:00Z">
            <w:rPr>
              <w:sz w:val="26"/>
              <w:szCs w:val="28"/>
              <w:rtl/>
            </w:rPr>
          </w:rPrChange>
        </w:rPr>
        <w:t xml:space="preserve"> أن</w:t>
      </w:r>
      <w:r w:rsidRPr="00832F4C">
        <w:rPr>
          <w:sz w:val="26"/>
          <w:szCs w:val="26"/>
          <w:rtl/>
          <w:lang w:bidi="ar-EG"/>
          <w:rPrChange w:id="4119" w:author="SRO" w:date="2011-02-21T10:18:00Z">
            <w:rPr>
              <w:sz w:val="26"/>
              <w:szCs w:val="28"/>
              <w:rtl/>
              <w:lang w:bidi="ar-EG"/>
            </w:rPr>
          </w:rPrChange>
        </w:rPr>
        <w:t xml:space="preserve"> هنالك 3 دول</w:t>
      </w:r>
      <w:r w:rsidRPr="00832F4C">
        <w:rPr>
          <w:sz w:val="26"/>
          <w:szCs w:val="26"/>
          <w:rtl/>
          <w:rPrChange w:id="4120" w:author="SRO" w:date="2011-02-21T10:18:00Z">
            <w:rPr>
              <w:sz w:val="26"/>
              <w:szCs w:val="28"/>
              <w:rtl/>
            </w:rPr>
          </w:rPrChange>
        </w:rPr>
        <w:t xml:space="preserve"> </w:t>
      </w:r>
      <w:r w:rsidRPr="00832F4C">
        <w:rPr>
          <w:sz w:val="26"/>
          <w:szCs w:val="26"/>
          <w:rtl/>
          <w:lang w:bidi="ar-EG"/>
          <w:rPrChange w:id="4121" w:author="SRO" w:date="2011-02-21T10:18:00Z">
            <w:rPr>
              <w:sz w:val="26"/>
              <w:szCs w:val="28"/>
              <w:rtl/>
              <w:lang w:bidi="ar-EG"/>
            </w:rPr>
          </w:rPrChange>
        </w:rPr>
        <w:t>م</w:t>
      </w:r>
      <w:r w:rsidRPr="00832F4C">
        <w:rPr>
          <w:sz w:val="26"/>
          <w:szCs w:val="26"/>
          <w:rtl/>
          <w:rPrChange w:id="4122" w:author="SRO" w:date="2011-02-21T10:18:00Z">
            <w:rPr>
              <w:sz w:val="26"/>
              <w:szCs w:val="28"/>
              <w:rtl/>
            </w:rPr>
          </w:rPrChange>
        </w:rPr>
        <w:t>ن  دول المنطقة</w:t>
      </w:r>
      <w:r w:rsidRPr="00832F4C">
        <w:rPr>
          <w:sz w:val="26"/>
          <w:szCs w:val="26"/>
          <w:rtl/>
          <w:lang w:bidi="ar-EG"/>
          <w:rPrChange w:id="4123" w:author="SRO" w:date="2011-02-21T10:18:00Z">
            <w:rPr>
              <w:sz w:val="26"/>
              <w:szCs w:val="28"/>
              <w:rtl/>
              <w:lang w:bidi="ar-EG"/>
            </w:rPr>
          </w:rPrChange>
        </w:rPr>
        <w:t xml:space="preserve"> ال 7</w:t>
      </w:r>
      <w:r w:rsidRPr="00832F4C">
        <w:rPr>
          <w:sz w:val="26"/>
          <w:szCs w:val="26"/>
          <w:rtl/>
          <w:rPrChange w:id="4124" w:author="SRO" w:date="2011-02-21T10:18:00Z">
            <w:rPr>
              <w:sz w:val="26"/>
              <w:szCs w:val="28"/>
              <w:rtl/>
            </w:rPr>
          </w:rPrChange>
        </w:rPr>
        <w:t xml:space="preserve"> </w:t>
      </w:r>
      <w:r w:rsidRPr="00832F4C">
        <w:rPr>
          <w:sz w:val="26"/>
          <w:szCs w:val="26"/>
          <w:rtl/>
          <w:lang w:bidi="ar-EG"/>
          <w:rPrChange w:id="4125" w:author="SRO" w:date="2011-02-21T10:18:00Z">
            <w:rPr>
              <w:sz w:val="26"/>
              <w:szCs w:val="28"/>
              <w:rtl/>
              <w:lang w:bidi="ar-EG"/>
            </w:rPr>
          </w:rPrChange>
        </w:rPr>
        <w:t xml:space="preserve">،ذات معدلات استثمار  تقل عن </w:t>
      </w:r>
      <w:r w:rsidRPr="00832F4C">
        <w:rPr>
          <w:sz w:val="26"/>
          <w:szCs w:val="26"/>
          <w:rtl/>
          <w:rPrChange w:id="4126" w:author="SRO" w:date="2011-02-21T10:18:00Z">
            <w:rPr>
              <w:sz w:val="26"/>
              <w:szCs w:val="28"/>
              <w:rtl/>
            </w:rPr>
          </w:rPrChange>
        </w:rPr>
        <w:t xml:space="preserve">20%، </w:t>
      </w:r>
      <w:r w:rsidRPr="00832F4C">
        <w:rPr>
          <w:sz w:val="26"/>
          <w:szCs w:val="26"/>
          <w:rtl/>
          <w:lang w:bidi="ar-EG"/>
          <w:rPrChange w:id="4127" w:author="SRO" w:date="2011-02-21T10:18:00Z">
            <w:rPr>
              <w:sz w:val="26"/>
              <w:szCs w:val="28"/>
              <w:rtl/>
              <w:lang w:bidi="ar-EG"/>
            </w:rPr>
          </w:rPrChange>
        </w:rPr>
        <w:t>فى حين كان ا</w:t>
      </w:r>
      <w:r w:rsidRPr="00832F4C">
        <w:rPr>
          <w:sz w:val="26"/>
          <w:szCs w:val="26"/>
          <w:rtl/>
          <w:rPrChange w:id="4128" w:author="SRO" w:date="2011-02-21T10:18:00Z">
            <w:rPr>
              <w:sz w:val="26"/>
              <w:szCs w:val="28"/>
              <w:rtl/>
            </w:rPr>
          </w:rPrChange>
        </w:rPr>
        <w:t>لمغرب هو البلد الوحيد الذي سجل نسبة عالية ت</w:t>
      </w:r>
      <w:r w:rsidRPr="00832F4C">
        <w:rPr>
          <w:sz w:val="26"/>
          <w:szCs w:val="26"/>
          <w:rtl/>
          <w:lang w:bidi="ar-EG"/>
          <w:rPrChange w:id="4129" w:author="SRO" w:date="2011-02-21T10:18:00Z">
            <w:rPr>
              <w:sz w:val="26"/>
              <w:szCs w:val="28"/>
              <w:rtl/>
              <w:lang w:bidi="ar-EG"/>
            </w:rPr>
          </w:rPrChange>
        </w:rPr>
        <w:t xml:space="preserve">زيد عن </w:t>
      </w:r>
      <w:r w:rsidRPr="00832F4C">
        <w:rPr>
          <w:sz w:val="26"/>
          <w:szCs w:val="26"/>
          <w:rtl/>
          <w:rPrChange w:id="4130" w:author="SRO" w:date="2011-02-21T10:18:00Z">
            <w:rPr>
              <w:sz w:val="26"/>
              <w:szCs w:val="28"/>
              <w:rtl/>
            </w:rPr>
          </w:rPrChange>
        </w:rPr>
        <w:t xml:space="preserve">30%.حتى عندما تتوفر </w:t>
      </w:r>
      <w:r w:rsidRPr="00832F4C">
        <w:rPr>
          <w:sz w:val="26"/>
          <w:szCs w:val="26"/>
          <w:rtl/>
          <w:lang w:bidi="ar-EG"/>
          <w:rPrChange w:id="4131" w:author="SRO" w:date="2011-02-21T10:18:00Z">
            <w:rPr>
              <w:sz w:val="26"/>
              <w:szCs w:val="28"/>
              <w:rtl/>
              <w:lang w:bidi="ar-EG"/>
            </w:rPr>
          </w:rPrChange>
        </w:rPr>
        <w:t xml:space="preserve">لدى </w:t>
      </w:r>
      <w:r w:rsidRPr="00832F4C">
        <w:rPr>
          <w:sz w:val="26"/>
          <w:szCs w:val="26"/>
          <w:rtl/>
          <w:rPrChange w:id="4132" w:author="SRO" w:date="2011-02-21T10:18:00Z">
            <w:rPr>
              <w:sz w:val="26"/>
              <w:szCs w:val="28"/>
              <w:rtl/>
            </w:rPr>
          </w:rPrChange>
        </w:rPr>
        <w:t xml:space="preserve">الدول موارد داخلية كافية كالدول المنتجة للمحروقات،  نلاحظ </w:t>
      </w:r>
      <w:r w:rsidRPr="00832F4C">
        <w:rPr>
          <w:sz w:val="26"/>
          <w:szCs w:val="26"/>
          <w:rtl/>
          <w:lang w:bidi="ar-EG"/>
          <w:rPrChange w:id="4133" w:author="SRO" w:date="2011-02-21T10:18:00Z">
            <w:rPr>
              <w:sz w:val="26"/>
              <w:szCs w:val="28"/>
              <w:rtl/>
              <w:lang w:bidi="ar-EG"/>
            </w:rPr>
          </w:rPrChange>
        </w:rPr>
        <w:t>ا</w:t>
      </w:r>
      <w:r w:rsidRPr="00832F4C">
        <w:rPr>
          <w:sz w:val="26"/>
          <w:szCs w:val="26"/>
          <w:rtl/>
          <w:rPrChange w:id="4134" w:author="SRO" w:date="2011-02-21T10:18:00Z">
            <w:rPr>
              <w:sz w:val="26"/>
              <w:szCs w:val="28"/>
              <w:rtl/>
            </w:rPr>
          </w:rPrChange>
        </w:rPr>
        <w:t xml:space="preserve">ن </w:t>
      </w:r>
      <w:r w:rsidRPr="00832F4C">
        <w:rPr>
          <w:sz w:val="26"/>
          <w:szCs w:val="26"/>
          <w:rtl/>
          <w:lang w:bidi="ar-EG"/>
          <w:rPrChange w:id="4135" w:author="SRO" w:date="2011-02-21T10:18:00Z">
            <w:rPr>
              <w:sz w:val="26"/>
              <w:szCs w:val="28"/>
              <w:rtl/>
              <w:lang w:bidi="ar-EG"/>
            </w:rPr>
          </w:rPrChange>
        </w:rPr>
        <w:t xml:space="preserve">القدرات الاستيعابية تظل </w:t>
      </w:r>
      <w:r w:rsidRPr="00832F4C">
        <w:rPr>
          <w:sz w:val="26"/>
          <w:szCs w:val="26"/>
          <w:rtl/>
          <w:rPrChange w:id="4136" w:author="SRO" w:date="2011-02-21T10:18:00Z">
            <w:rPr>
              <w:sz w:val="26"/>
              <w:szCs w:val="28"/>
              <w:rtl/>
            </w:rPr>
          </w:rPrChange>
        </w:rPr>
        <w:t>ضعيفة. وت</w:t>
      </w:r>
      <w:r w:rsidRPr="00832F4C">
        <w:rPr>
          <w:sz w:val="26"/>
          <w:szCs w:val="26"/>
          <w:rtl/>
          <w:lang w:bidi="ar-EG"/>
          <w:rPrChange w:id="4137" w:author="SRO" w:date="2011-02-21T10:18:00Z">
            <w:rPr>
              <w:sz w:val="26"/>
              <w:szCs w:val="28"/>
              <w:rtl/>
              <w:lang w:bidi="ar-EG"/>
            </w:rPr>
          </w:rPrChange>
        </w:rPr>
        <w:t>شهد</w:t>
      </w:r>
      <w:r w:rsidRPr="00832F4C">
        <w:rPr>
          <w:sz w:val="26"/>
          <w:szCs w:val="26"/>
          <w:rtl/>
          <w:rPrChange w:id="4138" w:author="SRO" w:date="2011-02-21T10:18:00Z">
            <w:rPr>
              <w:sz w:val="26"/>
              <w:szCs w:val="28"/>
              <w:rtl/>
            </w:rPr>
          </w:rPrChange>
        </w:rPr>
        <w:t xml:space="preserve"> المنطقة</w:t>
      </w:r>
      <w:r w:rsidRPr="00832F4C">
        <w:rPr>
          <w:sz w:val="26"/>
          <w:szCs w:val="26"/>
          <w:rtl/>
          <w:lang w:bidi="ar-EG"/>
          <w:rPrChange w:id="4139" w:author="SRO" w:date="2011-02-21T10:18:00Z">
            <w:rPr>
              <w:sz w:val="26"/>
              <w:szCs w:val="28"/>
              <w:rtl/>
              <w:lang w:bidi="ar-EG"/>
            </w:rPr>
          </w:rPrChange>
        </w:rPr>
        <w:t xml:space="preserve">، </w:t>
      </w:r>
      <w:r w:rsidRPr="00832F4C">
        <w:rPr>
          <w:sz w:val="26"/>
          <w:szCs w:val="26"/>
          <w:rtl/>
          <w:rPrChange w:id="4140" w:author="SRO" w:date="2011-02-21T10:18:00Z">
            <w:rPr>
              <w:sz w:val="26"/>
              <w:szCs w:val="28"/>
              <w:rtl/>
            </w:rPr>
          </w:rPrChange>
        </w:rPr>
        <w:t xml:space="preserve">كذلك ظاهرة هروب رؤوس الأموال </w:t>
      </w:r>
      <w:r w:rsidRPr="00832F4C">
        <w:rPr>
          <w:sz w:val="26"/>
          <w:szCs w:val="26"/>
          <w:rtl/>
          <w:lang w:bidi="ar-EG"/>
          <w:rPrChange w:id="4141" w:author="SRO" w:date="2011-02-21T10:18:00Z">
            <w:rPr>
              <w:sz w:val="26"/>
              <w:szCs w:val="28"/>
              <w:rtl/>
              <w:lang w:bidi="ar-EG"/>
            </w:rPr>
          </w:rPrChange>
        </w:rPr>
        <w:t xml:space="preserve">كما </w:t>
      </w:r>
      <w:r w:rsidRPr="00832F4C">
        <w:rPr>
          <w:sz w:val="26"/>
          <w:szCs w:val="26"/>
          <w:rtl/>
          <w:rPrChange w:id="4142" w:author="SRO" w:date="2011-02-21T10:18:00Z">
            <w:rPr>
              <w:sz w:val="26"/>
              <w:szCs w:val="28"/>
              <w:rtl/>
            </w:rPr>
          </w:rPrChange>
        </w:rPr>
        <w:t xml:space="preserve"> تعاني من عدم التطبيق المنهجي والصارم لقواعد الحكامة ال</w:t>
      </w:r>
      <w:r w:rsidRPr="00832F4C">
        <w:rPr>
          <w:sz w:val="26"/>
          <w:szCs w:val="26"/>
          <w:rtl/>
          <w:lang w:bidi="ar-EG"/>
          <w:rPrChange w:id="4143" w:author="SRO" w:date="2011-02-21T10:18:00Z">
            <w:rPr>
              <w:sz w:val="26"/>
              <w:szCs w:val="28"/>
              <w:rtl/>
              <w:lang w:bidi="ar-EG"/>
            </w:rPr>
          </w:rPrChange>
        </w:rPr>
        <w:t>رشيدة</w:t>
      </w:r>
      <w:r w:rsidRPr="00832F4C">
        <w:rPr>
          <w:sz w:val="26"/>
          <w:szCs w:val="26"/>
          <w:rtl/>
          <w:rPrChange w:id="4144" w:author="SRO" w:date="2011-02-21T10:18:00Z">
            <w:rPr>
              <w:sz w:val="26"/>
              <w:szCs w:val="28"/>
              <w:rtl/>
            </w:rPr>
          </w:rPrChange>
        </w:rPr>
        <w:t xml:space="preserve"> وخاصة في الم</w:t>
      </w:r>
      <w:r w:rsidRPr="00832F4C">
        <w:rPr>
          <w:sz w:val="26"/>
          <w:szCs w:val="26"/>
          <w:rtl/>
          <w:lang w:bidi="ar-EG"/>
          <w:rPrChange w:id="4145" w:author="SRO" w:date="2011-02-21T10:18:00Z">
            <w:rPr>
              <w:sz w:val="26"/>
              <w:szCs w:val="28"/>
              <w:rtl/>
              <w:lang w:bidi="ar-EG"/>
            </w:rPr>
          </w:rPrChange>
        </w:rPr>
        <w:t>وسسات المصرفية</w:t>
      </w:r>
      <w:r w:rsidRPr="00832F4C">
        <w:rPr>
          <w:sz w:val="26"/>
          <w:szCs w:val="26"/>
          <w:rtl/>
          <w:rPrChange w:id="4146" w:author="SRO" w:date="2011-02-21T10:18:00Z">
            <w:rPr>
              <w:sz w:val="26"/>
              <w:szCs w:val="28"/>
              <w:rtl/>
            </w:rPr>
          </w:rPrChange>
        </w:rPr>
        <w:t>. ويشكل ذلك عرقلة لولوجها للاستثمارات ا</w:t>
      </w:r>
      <w:r w:rsidRPr="00832F4C">
        <w:rPr>
          <w:sz w:val="26"/>
          <w:szCs w:val="26"/>
          <w:rtl/>
          <w:lang w:bidi="ar-EG"/>
          <w:rPrChange w:id="4147" w:author="SRO" w:date="2011-02-21T10:18:00Z">
            <w:rPr>
              <w:sz w:val="26"/>
              <w:szCs w:val="28"/>
              <w:rtl/>
              <w:lang w:bidi="ar-EG"/>
            </w:rPr>
          </w:rPrChange>
        </w:rPr>
        <w:t xml:space="preserve">الاجنبية المباشرة </w:t>
      </w:r>
      <w:r w:rsidRPr="00832F4C">
        <w:rPr>
          <w:sz w:val="26"/>
          <w:szCs w:val="26"/>
          <w:rtl/>
          <w:rPrChange w:id="4148" w:author="SRO" w:date="2011-02-21T10:18:00Z">
            <w:rPr>
              <w:sz w:val="26"/>
              <w:szCs w:val="28"/>
              <w:rtl/>
            </w:rPr>
          </w:rPrChange>
        </w:rPr>
        <w:t>و</w:t>
      </w:r>
      <w:r w:rsidRPr="00832F4C">
        <w:rPr>
          <w:sz w:val="26"/>
          <w:szCs w:val="26"/>
          <w:rtl/>
          <w:lang w:bidi="ar-EG"/>
          <w:rPrChange w:id="4149" w:author="SRO" w:date="2011-02-21T10:18:00Z">
            <w:rPr>
              <w:sz w:val="26"/>
              <w:szCs w:val="28"/>
              <w:rtl/>
              <w:lang w:bidi="ar-EG"/>
            </w:rPr>
          </w:rPrChange>
        </w:rPr>
        <w:t>توفير ا</w:t>
      </w:r>
      <w:r w:rsidRPr="00832F4C">
        <w:rPr>
          <w:sz w:val="26"/>
          <w:szCs w:val="26"/>
          <w:rtl/>
          <w:rPrChange w:id="4150" w:author="SRO" w:date="2011-02-21T10:18:00Z">
            <w:rPr>
              <w:sz w:val="26"/>
              <w:szCs w:val="28"/>
              <w:rtl/>
            </w:rPr>
          </w:rPrChange>
        </w:rPr>
        <w:t xml:space="preserve">لتمويل </w:t>
      </w:r>
      <w:r w:rsidRPr="00832F4C">
        <w:rPr>
          <w:sz w:val="26"/>
          <w:szCs w:val="26"/>
          <w:rtl/>
          <w:lang w:bidi="ar-EG"/>
          <w:rPrChange w:id="4151" w:author="SRO" w:date="2011-02-21T10:18:00Z">
            <w:rPr>
              <w:sz w:val="26"/>
              <w:szCs w:val="28"/>
              <w:rtl/>
              <w:lang w:bidi="ar-EG"/>
            </w:rPr>
          </w:rPrChange>
        </w:rPr>
        <w:t>الكافى</w:t>
      </w:r>
      <w:r w:rsidRPr="00832F4C">
        <w:rPr>
          <w:sz w:val="26"/>
          <w:szCs w:val="26"/>
          <w:rtl/>
          <w:rPrChange w:id="4152" w:author="SRO" w:date="2011-02-21T10:18:00Z">
            <w:rPr>
              <w:sz w:val="26"/>
              <w:szCs w:val="28"/>
              <w:rtl/>
            </w:rPr>
          </w:rPrChange>
        </w:rPr>
        <w:t xml:space="preserve"> لمشاريع التنمية. وهكذا، فإن الاستثمارات الخارجية بعدما وصلت في المنطقة إلى 24 مليار دولار أمريكي سنة 2007،  قد انخفضت إلى 19 مليار سنة 2009. هذه المستويات تبقى ضئيلة، ولا تشكل إلا 14% من الرأسمال الخام القار</w:t>
      </w:r>
      <w:r w:rsidRPr="00832F4C">
        <w:rPr>
          <w:sz w:val="26"/>
          <w:szCs w:val="26"/>
          <w:rtl/>
          <w:lang w:bidi="ar-EG"/>
          <w:rPrChange w:id="4153" w:author="SRO" w:date="2011-02-21T10:18:00Z">
            <w:rPr>
              <w:sz w:val="26"/>
              <w:szCs w:val="28"/>
              <w:rtl/>
              <w:lang w:bidi="ar-EG"/>
            </w:rPr>
          </w:rPrChange>
        </w:rPr>
        <w:t>،</w:t>
      </w:r>
      <w:r w:rsidRPr="00832F4C">
        <w:rPr>
          <w:sz w:val="26"/>
          <w:szCs w:val="26"/>
          <w:rtl/>
          <w:rPrChange w:id="4154" w:author="SRO" w:date="2011-02-21T10:18:00Z">
            <w:rPr>
              <w:sz w:val="26"/>
              <w:szCs w:val="28"/>
              <w:rtl/>
            </w:rPr>
          </w:rPrChange>
        </w:rPr>
        <w:t xml:space="preserve"> أو 3% من </w:t>
      </w:r>
      <w:r w:rsidRPr="00832F4C">
        <w:rPr>
          <w:sz w:val="26"/>
          <w:szCs w:val="26"/>
          <w:rtl/>
          <w:lang w:bidi="ar-EG"/>
          <w:rPrChange w:id="4155" w:author="SRO" w:date="2011-02-21T10:18:00Z">
            <w:rPr>
              <w:sz w:val="26"/>
              <w:szCs w:val="28"/>
              <w:rtl/>
              <w:lang w:bidi="ar-EG"/>
            </w:rPr>
          </w:rPrChange>
        </w:rPr>
        <w:t>اجمالى الناتج المحلى</w:t>
      </w:r>
      <w:r w:rsidRPr="00832F4C">
        <w:rPr>
          <w:sz w:val="26"/>
          <w:szCs w:val="26"/>
          <w:rtl/>
          <w:rPrChange w:id="4156" w:author="SRO" w:date="2011-02-21T10:18:00Z">
            <w:rPr>
              <w:sz w:val="26"/>
              <w:szCs w:val="28"/>
              <w:rtl/>
            </w:rPr>
          </w:rPrChange>
        </w:rPr>
        <w:t xml:space="preserve">. </w:t>
      </w:r>
      <w:r w:rsidRPr="00832F4C">
        <w:rPr>
          <w:sz w:val="26"/>
          <w:szCs w:val="26"/>
          <w:rtl/>
          <w:lang w:bidi="ar-EG"/>
          <w:rPrChange w:id="4157" w:author="SRO" w:date="2011-02-21T10:18:00Z">
            <w:rPr>
              <w:sz w:val="26"/>
              <w:szCs w:val="28"/>
              <w:rtl/>
              <w:lang w:bidi="ar-EG"/>
            </w:rPr>
          </w:rPrChange>
        </w:rPr>
        <w:t xml:space="preserve">ولا تزال </w:t>
      </w:r>
      <w:r w:rsidRPr="00832F4C">
        <w:rPr>
          <w:sz w:val="26"/>
          <w:szCs w:val="26"/>
          <w:rtl/>
          <w:rPrChange w:id="4158" w:author="SRO" w:date="2011-02-21T10:18:00Z">
            <w:rPr>
              <w:sz w:val="26"/>
              <w:szCs w:val="28"/>
              <w:rtl/>
            </w:rPr>
          </w:rPrChange>
        </w:rPr>
        <w:t>ضعيفة</w:t>
      </w:r>
      <w:r w:rsidRPr="00832F4C">
        <w:rPr>
          <w:sz w:val="26"/>
          <w:szCs w:val="26"/>
          <w:rtl/>
          <w:lang w:bidi="ar-EG"/>
          <w:rPrChange w:id="4159" w:author="SRO" w:date="2011-02-21T10:18:00Z">
            <w:rPr>
              <w:sz w:val="26"/>
              <w:szCs w:val="28"/>
              <w:rtl/>
              <w:lang w:bidi="ar-EG"/>
            </w:rPr>
          </w:rPrChange>
        </w:rPr>
        <w:t xml:space="preserve"> م</w:t>
      </w:r>
      <w:r w:rsidRPr="00832F4C">
        <w:rPr>
          <w:sz w:val="26"/>
          <w:szCs w:val="26"/>
          <w:rtl/>
          <w:rPrChange w:id="4160" w:author="SRO" w:date="2011-02-21T10:18:00Z">
            <w:rPr>
              <w:sz w:val="26"/>
              <w:szCs w:val="28"/>
              <w:rtl/>
            </w:rPr>
          </w:rPrChange>
        </w:rPr>
        <w:t>ساهمات للرأسمال الأجنبي ف</w:t>
      </w:r>
      <w:r w:rsidRPr="00832F4C">
        <w:rPr>
          <w:sz w:val="26"/>
          <w:szCs w:val="26"/>
          <w:rtl/>
          <w:lang w:bidi="ar-EG"/>
          <w:rPrChange w:id="4161" w:author="SRO" w:date="2011-02-21T10:18:00Z">
            <w:rPr>
              <w:sz w:val="26"/>
              <w:szCs w:val="28"/>
              <w:rtl/>
              <w:lang w:bidi="ar-EG"/>
            </w:rPr>
          </w:rPrChange>
        </w:rPr>
        <w:t>ى مجالى</w:t>
      </w:r>
      <w:r w:rsidRPr="00832F4C">
        <w:rPr>
          <w:sz w:val="26"/>
          <w:szCs w:val="26"/>
          <w:rtl/>
          <w:rPrChange w:id="4162" w:author="SRO" w:date="2011-02-21T10:18:00Z">
            <w:rPr>
              <w:sz w:val="26"/>
              <w:szCs w:val="28"/>
              <w:rtl/>
            </w:rPr>
          </w:rPrChange>
        </w:rPr>
        <w:t xml:space="preserve"> التكنولوجيا وتوفير</w:t>
      </w:r>
      <w:r w:rsidRPr="00832F4C">
        <w:rPr>
          <w:sz w:val="26"/>
          <w:szCs w:val="26"/>
          <w:rtl/>
          <w:lang w:bidi="ar-EG"/>
          <w:rPrChange w:id="4163" w:author="SRO" w:date="2011-02-21T10:18:00Z">
            <w:rPr>
              <w:sz w:val="26"/>
              <w:szCs w:val="28"/>
              <w:rtl/>
              <w:lang w:bidi="ar-EG"/>
            </w:rPr>
          </w:rPrChange>
        </w:rPr>
        <w:t>فرص العمل</w:t>
      </w:r>
      <w:r w:rsidRPr="00832F4C">
        <w:rPr>
          <w:sz w:val="26"/>
          <w:szCs w:val="26"/>
          <w:rtl/>
          <w:rPrChange w:id="4164" w:author="SRO" w:date="2011-02-21T10:18:00Z">
            <w:rPr>
              <w:sz w:val="26"/>
              <w:szCs w:val="28"/>
              <w:rtl/>
            </w:rPr>
          </w:rPrChange>
        </w:rPr>
        <w:t xml:space="preserve"> . </w:t>
      </w:r>
      <w:r w:rsidRPr="00832F4C">
        <w:rPr>
          <w:sz w:val="26"/>
          <w:szCs w:val="26"/>
          <w:rtl/>
          <w:lang w:bidi="ar-EG"/>
          <w:rPrChange w:id="4165" w:author="SRO" w:date="2011-02-21T10:18:00Z">
            <w:rPr>
              <w:sz w:val="26"/>
              <w:szCs w:val="28"/>
              <w:rtl/>
              <w:lang w:bidi="ar-EG"/>
            </w:rPr>
          </w:rPrChange>
        </w:rPr>
        <w:t xml:space="preserve">كما  تواجه </w:t>
      </w:r>
      <w:r w:rsidRPr="00832F4C">
        <w:rPr>
          <w:sz w:val="26"/>
          <w:szCs w:val="26"/>
          <w:rtl/>
          <w:rPrChange w:id="4166" w:author="SRO" w:date="2011-02-21T10:18:00Z">
            <w:rPr>
              <w:sz w:val="26"/>
              <w:szCs w:val="28"/>
              <w:rtl/>
            </w:rPr>
          </w:rPrChange>
        </w:rPr>
        <w:t>مجموعة</w:t>
      </w:r>
      <w:r w:rsidRPr="00832F4C">
        <w:rPr>
          <w:sz w:val="26"/>
          <w:szCs w:val="26"/>
          <w:rtl/>
          <w:lang w:bidi="ar-EG"/>
          <w:rPrChange w:id="4167" w:author="SRO" w:date="2011-02-21T10:18:00Z">
            <w:rPr>
              <w:sz w:val="26"/>
              <w:szCs w:val="28"/>
              <w:rtl/>
              <w:lang w:bidi="ar-EG"/>
            </w:rPr>
          </w:rPrChange>
        </w:rPr>
        <w:t xml:space="preserve"> كبيرة </w:t>
      </w:r>
      <w:r w:rsidRPr="00832F4C">
        <w:rPr>
          <w:sz w:val="26"/>
          <w:szCs w:val="26"/>
          <w:rtl/>
          <w:rPrChange w:id="4168" w:author="SRO" w:date="2011-02-21T10:18:00Z">
            <w:rPr>
              <w:sz w:val="26"/>
              <w:szCs w:val="28"/>
              <w:rtl/>
            </w:rPr>
          </w:rPrChange>
        </w:rPr>
        <w:t>من القطاعات المنتجة</w:t>
      </w:r>
      <w:r w:rsidRPr="00832F4C">
        <w:rPr>
          <w:sz w:val="26"/>
          <w:szCs w:val="26"/>
          <w:rtl/>
          <w:lang w:bidi="ar-EG"/>
          <w:rPrChange w:id="4169" w:author="SRO" w:date="2011-02-21T10:18:00Z">
            <w:rPr>
              <w:sz w:val="26"/>
              <w:szCs w:val="28"/>
              <w:rtl/>
              <w:lang w:bidi="ar-EG"/>
            </w:rPr>
          </w:rPrChange>
        </w:rPr>
        <w:t xml:space="preserve"> </w:t>
      </w:r>
      <w:r w:rsidRPr="00832F4C">
        <w:rPr>
          <w:sz w:val="26"/>
          <w:szCs w:val="26"/>
          <w:rtl/>
          <w:rPrChange w:id="4170" w:author="SRO" w:date="2011-02-21T10:18:00Z">
            <w:rPr>
              <w:sz w:val="26"/>
              <w:szCs w:val="28"/>
              <w:rtl/>
            </w:rPr>
          </w:rPrChange>
        </w:rPr>
        <w:t>كقطاعات الفلاحة</w:t>
      </w:r>
      <w:r w:rsidRPr="00832F4C">
        <w:rPr>
          <w:sz w:val="26"/>
          <w:szCs w:val="26"/>
          <w:rtl/>
          <w:lang w:bidi="ar-EG"/>
          <w:rPrChange w:id="4171" w:author="SRO" w:date="2011-02-21T10:18:00Z">
            <w:rPr>
              <w:sz w:val="26"/>
              <w:szCs w:val="28"/>
              <w:rtl/>
              <w:lang w:bidi="ar-EG"/>
            </w:rPr>
          </w:rPrChange>
        </w:rPr>
        <w:t xml:space="preserve"> </w:t>
      </w:r>
      <w:r w:rsidRPr="00832F4C">
        <w:rPr>
          <w:sz w:val="26"/>
          <w:szCs w:val="26"/>
          <w:rtl/>
          <w:rPrChange w:id="4172" w:author="SRO" w:date="2011-02-21T10:18:00Z">
            <w:rPr>
              <w:sz w:val="26"/>
              <w:szCs w:val="28"/>
              <w:rtl/>
            </w:rPr>
          </w:rPrChange>
        </w:rPr>
        <w:t>والطاقات الجديدة والمتجددة</w:t>
      </w:r>
      <w:r w:rsidRPr="00832F4C">
        <w:rPr>
          <w:sz w:val="26"/>
          <w:szCs w:val="26"/>
          <w:rtl/>
          <w:lang w:bidi="ar-EG"/>
          <w:rPrChange w:id="4173" w:author="SRO" w:date="2011-02-21T10:18:00Z">
            <w:rPr>
              <w:sz w:val="26"/>
              <w:szCs w:val="28"/>
              <w:rtl/>
              <w:lang w:bidi="ar-EG"/>
            </w:rPr>
          </w:rPrChange>
        </w:rPr>
        <w:t xml:space="preserve"> و</w:t>
      </w:r>
      <w:r w:rsidRPr="00832F4C">
        <w:rPr>
          <w:sz w:val="26"/>
          <w:szCs w:val="26"/>
          <w:rtl/>
          <w:rPrChange w:id="4174" w:author="SRO" w:date="2011-02-21T10:18:00Z">
            <w:rPr>
              <w:sz w:val="26"/>
              <w:szCs w:val="28"/>
              <w:rtl/>
            </w:rPr>
          </w:rPrChange>
        </w:rPr>
        <w:t>التي تكتس</w:t>
      </w:r>
      <w:r w:rsidRPr="00832F4C">
        <w:rPr>
          <w:sz w:val="26"/>
          <w:szCs w:val="26"/>
          <w:rtl/>
          <w:lang w:bidi="ar-EG"/>
          <w:rPrChange w:id="4175" w:author="SRO" w:date="2011-02-21T10:18:00Z">
            <w:rPr>
              <w:sz w:val="26"/>
              <w:szCs w:val="28"/>
              <w:rtl/>
              <w:lang w:bidi="ar-EG"/>
            </w:rPr>
          </w:rPrChange>
        </w:rPr>
        <w:t>ب</w:t>
      </w:r>
      <w:r w:rsidRPr="00832F4C">
        <w:rPr>
          <w:sz w:val="26"/>
          <w:szCs w:val="26"/>
          <w:rtl/>
          <w:rPrChange w:id="4176" w:author="SRO" w:date="2011-02-21T10:18:00Z">
            <w:rPr>
              <w:sz w:val="26"/>
              <w:szCs w:val="28"/>
              <w:rtl/>
            </w:rPr>
          </w:rPrChange>
        </w:rPr>
        <w:t xml:space="preserve"> أهمية بالغة بالنسبة لإستراتيجيات التنمية</w:t>
      </w:r>
      <w:r w:rsidRPr="00832F4C">
        <w:rPr>
          <w:sz w:val="26"/>
          <w:szCs w:val="26"/>
          <w:rtl/>
          <w:lang w:bidi="ar-EG"/>
          <w:rPrChange w:id="4177" w:author="SRO" w:date="2011-02-21T10:18:00Z">
            <w:rPr>
              <w:sz w:val="26"/>
              <w:szCs w:val="28"/>
              <w:rtl/>
              <w:lang w:bidi="ar-EG"/>
            </w:rPr>
          </w:rPrChange>
        </w:rPr>
        <w:t>،</w:t>
      </w:r>
      <w:r w:rsidRPr="00832F4C">
        <w:rPr>
          <w:sz w:val="26"/>
          <w:szCs w:val="26"/>
          <w:rtl/>
          <w:rPrChange w:id="4178" w:author="SRO" w:date="2011-02-21T10:18:00Z">
            <w:rPr>
              <w:sz w:val="26"/>
              <w:szCs w:val="28"/>
              <w:rtl/>
            </w:rPr>
          </w:rPrChange>
        </w:rPr>
        <w:t xml:space="preserve"> صعوبات في تعبئة التمويل الكافي والملائم.  </w:t>
      </w:r>
    </w:p>
    <w:p w:rsidR="00832F4C" w:rsidRPr="00832F4C" w:rsidDel="00CA0310" w:rsidRDefault="00832F4C" w:rsidP="00EC4095">
      <w:pPr>
        <w:bidi/>
        <w:spacing w:after="120"/>
        <w:ind w:left="-540" w:right="-468" w:firstLine="525"/>
        <w:jc w:val="both"/>
        <w:rPr>
          <w:del w:id="4179" w:author="SRO" w:date="2011-02-21T10:22:00Z"/>
          <w:sz w:val="26"/>
          <w:szCs w:val="26"/>
          <w:rtl/>
          <w:rPrChange w:id="4180" w:author="SRO" w:date="2011-02-21T10:18:00Z">
            <w:rPr>
              <w:del w:id="4181" w:author="SRO" w:date="2011-02-21T10:22:00Z"/>
              <w:sz w:val="26"/>
              <w:szCs w:val="28"/>
              <w:rtl/>
            </w:rPr>
          </w:rPrChange>
        </w:rPr>
        <w:pPrChange w:id="4182" w:author="SRO" w:date="2011-02-21T11:34:00Z">
          <w:pPr>
            <w:bidi/>
            <w:spacing w:after="120"/>
            <w:ind w:left="-540" w:right="-468" w:firstLine="525"/>
            <w:jc w:val="both"/>
          </w:pPr>
        </w:pPrChange>
      </w:pPr>
    </w:p>
    <w:p w:rsidR="00832F4C" w:rsidRPr="00832F4C" w:rsidRDefault="00832F4C" w:rsidP="00EC4095">
      <w:pPr>
        <w:bidi/>
        <w:spacing w:after="120"/>
        <w:ind w:left="-540" w:right="-468" w:firstLine="525"/>
        <w:jc w:val="both"/>
        <w:rPr>
          <w:sz w:val="26"/>
          <w:szCs w:val="26"/>
          <w:lang w:bidi="ar-MA"/>
          <w:rPrChange w:id="4183" w:author="SRO" w:date="2011-02-21T10:18:00Z">
            <w:rPr>
              <w:sz w:val="28"/>
              <w:szCs w:val="26"/>
              <w:lang w:bidi="ar-MA"/>
            </w:rPr>
          </w:rPrChange>
        </w:rPr>
        <w:pPrChange w:id="4184" w:author="SRO" w:date="2011-02-21T11:34:00Z">
          <w:pPr>
            <w:bidi/>
            <w:spacing w:after="120"/>
            <w:ind w:left="-540" w:right="-468" w:firstLine="525"/>
            <w:jc w:val="both"/>
          </w:pPr>
        </w:pPrChange>
      </w:pPr>
      <w:r w:rsidRPr="00832F4C">
        <w:rPr>
          <w:sz w:val="26"/>
          <w:szCs w:val="26"/>
          <w:rtl/>
          <w:rPrChange w:id="4185" w:author="SRO" w:date="2011-02-21T10:18:00Z">
            <w:rPr>
              <w:sz w:val="26"/>
              <w:szCs w:val="28"/>
              <w:rtl/>
            </w:rPr>
          </w:rPrChange>
        </w:rPr>
        <w:t xml:space="preserve">لقد  تم التطرق إلى قضية تمويل التنمية سنة 2002 بمونتري. وقد تم بالإجماع بمونتري على </w:t>
      </w:r>
      <w:r w:rsidRPr="00832F4C">
        <w:rPr>
          <w:sz w:val="26"/>
          <w:szCs w:val="26"/>
          <w:rtl/>
          <w:lang w:bidi="ar-EG"/>
          <w:rPrChange w:id="4186" w:author="SRO" w:date="2011-02-21T10:18:00Z">
            <w:rPr>
              <w:sz w:val="26"/>
              <w:szCs w:val="28"/>
              <w:rtl/>
              <w:lang w:bidi="ar-EG"/>
            </w:rPr>
          </w:rPrChange>
        </w:rPr>
        <w:t>الا</w:t>
      </w:r>
      <w:r w:rsidRPr="00832F4C">
        <w:rPr>
          <w:sz w:val="26"/>
          <w:szCs w:val="26"/>
          <w:rtl/>
          <w:rPrChange w:id="4187" w:author="SRO" w:date="2011-02-21T10:18:00Z">
            <w:rPr>
              <w:sz w:val="26"/>
              <w:szCs w:val="28"/>
              <w:rtl/>
            </w:rPr>
          </w:rPrChange>
        </w:rPr>
        <w:t>لتزامات</w:t>
      </w:r>
      <w:r w:rsidRPr="00832F4C">
        <w:rPr>
          <w:sz w:val="26"/>
          <w:szCs w:val="26"/>
          <w:rtl/>
          <w:lang w:bidi="ar-EG"/>
          <w:rPrChange w:id="4188" w:author="SRO" w:date="2011-02-21T10:18:00Z">
            <w:rPr>
              <w:sz w:val="26"/>
              <w:szCs w:val="28"/>
              <w:rtl/>
              <w:lang w:bidi="ar-EG"/>
            </w:rPr>
          </w:rPrChange>
        </w:rPr>
        <w:t xml:space="preserve"> بالمكونات </w:t>
      </w:r>
      <w:r w:rsidRPr="00832F4C">
        <w:rPr>
          <w:sz w:val="26"/>
          <w:szCs w:val="26"/>
          <w:rtl/>
          <w:lang w:bidi="ar-MA"/>
          <w:rPrChange w:id="4189" w:author="SRO" w:date="2011-02-21T10:18:00Z">
            <w:rPr>
              <w:sz w:val="26"/>
              <w:szCs w:val="28"/>
              <w:rtl/>
              <w:lang w:bidi="ar-MA"/>
            </w:rPr>
          </w:rPrChange>
        </w:rPr>
        <w:t>الست</w:t>
      </w:r>
      <w:r w:rsidRPr="00832F4C">
        <w:rPr>
          <w:sz w:val="26"/>
          <w:szCs w:val="26"/>
          <w:rtl/>
          <w:lang w:bidi="ar-EG"/>
          <w:rPrChange w:id="4190" w:author="SRO" w:date="2011-02-21T10:18:00Z">
            <w:rPr>
              <w:sz w:val="26"/>
              <w:szCs w:val="28"/>
              <w:rtl/>
              <w:lang w:bidi="ar-EG"/>
            </w:rPr>
          </w:rPrChange>
        </w:rPr>
        <w:t xml:space="preserve"> التالية </w:t>
      </w:r>
      <w:r w:rsidRPr="00832F4C">
        <w:rPr>
          <w:sz w:val="26"/>
          <w:szCs w:val="26"/>
          <w:rtl/>
          <w:rPrChange w:id="4191" w:author="SRO" w:date="2011-02-21T10:18:00Z">
            <w:rPr>
              <w:sz w:val="26"/>
              <w:szCs w:val="28"/>
              <w:rtl/>
            </w:rPr>
          </w:rPrChange>
        </w:rPr>
        <w:t>:</w:t>
      </w:r>
    </w:p>
    <w:p w:rsidR="00832F4C" w:rsidRPr="00832F4C" w:rsidDel="00CA0310" w:rsidRDefault="00832F4C" w:rsidP="00CA0310">
      <w:pPr>
        <w:numPr>
          <w:ilvl w:val="0"/>
          <w:numId w:val="46"/>
          <w:numberingChange w:id="4192" w:author="SRO" w:date="2011-02-21T09:12:00Z" w:original=""/>
        </w:numPr>
        <w:bidi/>
        <w:spacing w:after="120"/>
        <w:ind w:right="-468"/>
        <w:jc w:val="both"/>
        <w:rPr>
          <w:del w:id="4193" w:author="SRO" w:date="2011-02-21T10:22:00Z"/>
          <w:sz w:val="26"/>
          <w:szCs w:val="26"/>
          <w:rPrChange w:id="4194" w:author="SRO" w:date="2011-02-21T10:18:00Z">
            <w:rPr>
              <w:del w:id="4195" w:author="SRO" w:date="2011-02-21T10:22:00Z"/>
              <w:sz w:val="28"/>
              <w:szCs w:val="26"/>
            </w:rPr>
          </w:rPrChange>
        </w:rPr>
        <w:pPrChange w:id="4196" w:author="SRO" w:date="2011-02-21T10:21:00Z">
          <w:pPr>
            <w:numPr>
              <w:numId w:val="46"/>
            </w:numPr>
            <w:tabs>
              <w:tab w:val="num" w:pos="180"/>
            </w:tabs>
            <w:bidi/>
            <w:spacing w:after="120"/>
            <w:ind w:left="180" w:right="-468" w:hanging="360"/>
            <w:jc w:val="both"/>
          </w:pPr>
        </w:pPrChange>
      </w:pPr>
    </w:p>
    <w:p w:rsidR="00832F4C" w:rsidRPr="00832F4C" w:rsidRDefault="00832F4C" w:rsidP="00CA0310">
      <w:pPr>
        <w:numPr>
          <w:ilvl w:val="0"/>
          <w:numId w:val="46"/>
          <w:numberingChange w:id="4197" w:author="SRO" w:date="2011-02-21T09:12:00Z" w:original=""/>
        </w:numPr>
        <w:bidi/>
        <w:spacing w:after="120"/>
        <w:ind w:right="-468"/>
        <w:jc w:val="both"/>
        <w:rPr>
          <w:sz w:val="26"/>
          <w:szCs w:val="26"/>
          <w:rPrChange w:id="4198" w:author="SRO" w:date="2011-02-21T10:18:00Z">
            <w:rPr>
              <w:sz w:val="28"/>
              <w:szCs w:val="26"/>
            </w:rPr>
          </w:rPrChange>
        </w:rPr>
        <w:pPrChange w:id="4199" w:author="SRO" w:date="2011-02-21T10:21:00Z">
          <w:pPr>
            <w:numPr>
              <w:numId w:val="46"/>
            </w:numPr>
            <w:tabs>
              <w:tab w:val="num" w:pos="180"/>
            </w:tabs>
            <w:bidi/>
            <w:spacing w:after="120"/>
            <w:ind w:left="180" w:right="-468" w:hanging="360"/>
            <w:jc w:val="both"/>
          </w:pPr>
        </w:pPrChange>
      </w:pPr>
      <w:r w:rsidRPr="00832F4C">
        <w:rPr>
          <w:sz w:val="26"/>
          <w:szCs w:val="26"/>
          <w:rtl/>
          <w:rPrChange w:id="4200" w:author="SRO" w:date="2011-02-21T10:18:00Z">
            <w:rPr>
              <w:sz w:val="26"/>
              <w:szCs w:val="28"/>
              <w:rtl/>
            </w:rPr>
          </w:rPrChange>
        </w:rPr>
        <w:t>تعبئة الموارد الداخلية؛</w:t>
      </w:r>
    </w:p>
    <w:p w:rsidR="00832F4C" w:rsidRPr="00832F4C" w:rsidRDefault="00832F4C" w:rsidP="00CA0310">
      <w:pPr>
        <w:numPr>
          <w:ilvl w:val="0"/>
          <w:numId w:val="46"/>
          <w:numberingChange w:id="4201" w:author="SRO" w:date="2011-02-21T09:12:00Z" w:original=""/>
        </w:numPr>
        <w:bidi/>
        <w:spacing w:after="120"/>
        <w:ind w:right="-468"/>
        <w:jc w:val="both"/>
        <w:rPr>
          <w:sz w:val="26"/>
          <w:szCs w:val="26"/>
          <w:rPrChange w:id="4202" w:author="SRO" w:date="2011-02-21T10:18:00Z">
            <w:rPr>
              <w:sz w:val="28"/>
              <w:szCs w:val="26"/>
            </w:rPr>
          </w:rPrChange>
        </w:rPr>
        <w:pPrChange w:id="4203" w:author="SRO" w:date="2011-02-21T10:21:00Z">
          <w:pPr>
            <w:numPr>
              <w:numId w:val="46"/>
            </w:numPr>
            <w:tabs>
              <w:tab w:val="num" w:pos="180"/>
            </w:tabs>
            <w:bidi/>
            <w:spacing w:after="120"/>
            <w:ind w:left="180" w:right="-468" w:hanging="360"/>
            <w:jc w:val="both"/>
          </w:pPr>
        </w:pPrChange>
      </w:pPr>
      <w:r w:rsidRPr="00832F4C">
        <w:rPr>
          <w:sz w:val="26"/>
          <w:szCs w:val="26"/>
          <w:rtl/>
          <w:rPrChange w:id="4204" w:author="SRO" w:date="2011-02-21T10:18:00Z">
            <w:rPr>
              <w:sz w:val="26"/>
              <w:szCs w:val="28"/>
              <w:rtl/>
            </w:rPr>
          </w:rPrChange>
        </w:rPr>
        <w:t>تعبئة الموارد الخارجية خاصة الاستثمارات الخارجية المباشرة؛</w:t>
      </w:r>
    </w:p>
    <w:p w:rsidR="00832F4C" w:rsidRPr="00832F4C" w:rsidRDefault="00832F4C" w:rsidP="00CA0310">
      <w:pPr>
        <w:numPr>
          <w:ilvl w:val="0"/>
          <w:numId w:val="46"/>
          <w:numberingChange w:id="4205" w:author="SRO" w:date="2011-02-21T09:12:00Z" w:original=""/>
        </w:numPr>
        <w:bidi/>
        <w:spacing w:after="120"/>
        <w:ind w:right="-468"/>
        <w:jc w:val="both"/>
        <w:rPr>
          <w:sz w:val="26"/>
          <w:szCs w:val="26"/>
          <w:rPrChange w:id="4206" w:author="SRO" w:date="2011-02-21T10:18:00Z">
            <w:rPr>
              <w:sz w:val="28"/>
              <w:szCs w:val="26"/>
            </w:rPr>
          </w:rPrChange>
        </w:rPr>
        <w:pPrChange w:id="4207" w:author="SRO" w:date="2011-02-21T10:21:00Z">
          <w:pPr>
            <w:numPr>
              <w:numId w:val="46"/>
            </w:numPr>
            <w:tabs>
              <w:tab w:val="num" w:pos="180"/>
            </w:tabs>
            <w:bidi/>
            <w:spacing w:after="120"/>
            <w:ind w:left="180" w:right="-468" w:hanging="360"/>
            <w:jc w:val="both"/>
          </w:pPr>
        </w:pPrChange>
      </w:pPr>
      <w:r w:rsidRPr="00832F4C">
        <w:rPr>
          <w:sz w:val="26"/>
          <w:szCs w:val="26"/>
          <w:rtl/>
          <w:rPrChange w:id="4208" w:author="SRO" w:date="2011-02-21T10:18:00Z">
            <w:rPr>
              <w:sz w:val="26"/>
              <w:szCs w:val="28"/>
              <w:rtl/>
            </w:rPr>
          </w:rPrChange>
        </w:rPr>
        <w:t>التجارة كمحرك للتنمية؛</w:t>
      </w:r>
    </w:p>
    <w:p w:rsidR="00832F4C" w:rsidRPr="00832F4C" w:rsidRDefault="00832F4C" w:rsidP="00CA0310">
      <w:pPr>
        <w:numPr>
          <w:ilvl w:val="0"/>
          <w:numId w:val="46"/>
          <w:numberingChange w:id="4209" w:author="SRO" w:date="2011-02-21T09:12:00Z" w:original=""/>
        </w:numPr>
        <w:bidi/>
        <w:spacing w:after="120"/>
        <w:ind w:right="-468"/>
        <w:jc w:val="both"/>
        <w:rPr>
          <w:sz w:val="26"/>
          <w:szCs w:val="26"/>
          <w:rPrChange w:id="4210" w:author="SRO" w:date="2011-02-21T10:18:00Z">
            <w:rPr>
              <w:sz w:val="28"/>
              <w:szCs w:val="26"/>
            </w:rPr>
          </w:rPrChange>
        </w:rPr>
        <w:pPrChange w:id="4211" w:author="SRO" w:date="2011-02-21T10:21:00Z">
          <w:pPr>
            <w:numPr>
              <w:numId w:val="46"/>
            </w:numPr>
            <w:tabs>
              <w:tab w:val="num" w:pos="180"/>
            </w:tabs>
            <w:bidi/>
            <w:spacing w:after="120"/>
            <w:ind w:left="180" w:right="-468" w:hanging="360"/>
            <w:jc w:val="both"/>
          </w:pPr>
        </w:pPrChange>
      </w:pPr>
      <w:r w:rsidRPr="00832F4C">
        <w:rPr>
          <w:sz w:val="26"/>
          <w:szCs w:val="26"/>
          <w:rtl/>
          <w:rPrChange w:id="4212" w:author="SRO" w:date="2011-02-21T10:18:00Z">
            <w:rPr>
              <w:sz w:val="26"/>
              <w:szCs w:val="28"/>
              <w:rtl/>
            </w:rPr>
          </w:rPrChange>
        </w:rPr>
        <w:t>التعاون الدولي؛</w:t>
      </w:r>
    </w:p>
    <w:p w:rsidR="00832F4C" w:rsidRPr="00832F4C" w:rsidRDefault="00832F4C" w:rsidP="00CA0310">
      <w:pPr>
        <w:numPr>
          <w:ilvl w:val="0"/>
          <w:numId w:val="46"/>
          <w:numberingChange w:id="4213" w:author="SRO" w:date="2011-02-21T09:12:00Z" w:original=""/>
        </w:numPr>
        <w:bidi/>
        <w:spacing w:after="120"/>
        <w:ind w:right="-468"/>
        <w:jc w:val="both"/>
        <w:rPr>
          <w:sz w:val="26"/>
          <w:szCs w:val="26"/>
          <w:rPrChange w:id="4214" w:author="SRO" w:date="2011-02-21T10:18:00Z">
            <w:rPr>
              <w:sz w:val="28"/>
              <w:szCs w:val="26"/>
            </w:rPr>
          </w:rPrChange>
        </w:rPr>
        <w:pPrChange w:id="4215" w:author="SRO" w:date="2011-02-21T10:21:00Z">
          <w:pPr>
            <w:numPr>
              <w:numId w:val="46"/>
            </w:numPr>
            <w:tabs>
              <w:tab w:val="num" w:pos="180"/>
            </w:tabs>
            <w:bidi/>
            <w:spacing w:after="120"/>
            <w:ind w:left="180" w:right="-468" w:hanging="360"/>
            <w:jc w:val="both"/>
          </w:pPr>
        </w:pPrChange>
      </w:pPr>
      <w:r w:rsidRPr="00832F4C">
        <w:rPr>
          <w:sz w:val="26"/>
          <w:szCs w:val="26"/>
          <w:rtl/>
          <w:rPrChange w:id="4216" w:author="SRO" w:date="2011-02-21T10:18:00Z">
            <w:rPr>
              <w:sz w:val="26"/>
              <w:szCs w:val="28"/>
              <w:rtl/>
            </w:rPr>
          </w:rPrChange>
        </w:rPr>
        <w:t>الدين؛</w:t>
      </w:r>
    </w:p>
    <w:p w:rsidR="00832F4C" w:rsidRPr="00832F4C" w:rsidRDefault="00832F4C" w:rsidP="00CA0310">
      <w:pPr>
        <w:numPr>
          <w:ilvl w:val="0"/>
          <w:numId w:val="46"/>
          <w:numberingChange w:id="4217" w:author="SRO" w:date="2011-02-21T09:12:00Z" w:original=""/>
        </w:numPr>
        <w:bidi/>
        <w:spacing w:after="120"/>
        <w:ind w:right="-468"/>
        <w:jc w:val="both"/>
        <w:rPr>
          <w:sz w:val="26"/>
          <w:szCs w:val="26"/>
          <w:rPrChange w:id="4218" w:author="SRO" w:date="2011-02-21T10:18:00Z">
            <w:rPr>
              <w:sz w:val="28"/>
              <w:szCs w:val="26"/>
            </w:rPr>
          </w:rPrChange>
        </w:rPr>
        <w:pPrChange w:id="4219" w:author="SRO" w:date="2011-02-21T10:21:00Z">
          <w:pPr>
            <w:numPr>
              <w:numId w:val="46"/>
            </w:numPr>
            <w:tabs>
              <w:tab w:val="num" w:pos="180"/>
            </w:tabs>
            <w:bidi/>
            <w:spacing w:after="120"/>
            <w:ind w:left="180" w:right="-468" w:hanging="360"/>
            <w:jc w:val="both"/>
          </w:pPr>
        </w:pPrChange>
      </w:pPr>
      <w:r w:rsidRPr="00832F4C">
        <w:rPr>
          <w:sz w:val="26"/>
          <w:szCs w:val="26"/>
          <w:rtl/>
          <w:rPrChange w:id="4220" w:author="SRO" w:date="2011-02-21T10:18:00Z">
            <w:rPr>
              <w:sz w:val="26"/>
              <w:szCs w:val="28"/>
              <w:rtl/>
            </w:rPr>
          </w:rPrChange>
        </w:rPr>
        <w:t>الروابط المنهجية ما بين التنمية والجوانب السابقة</w:t>
      </w:r>
      <w:r w:rsidRPr="00832F4C">
        <w:rPr>
          <w:sz w:val="26"/>
          <w:szCs w:val="26"/>
          <w:rPrChange w:id="4221" w:author="SRO" w:date="2011-02-21T10:18:00Z">
            <w:rPr>
              <w:sz w:val="28"/>
              <w:szCs w:val="26"/>
            </w:rPr>
          </w:rPrChange>
        </w:rPr>
        <w:t>.</w:t>
      </w:r>
    </w:p>
    <w:p w:rsidR="00832F4C" w:rsidRPr="00832F4C" w:rsidDel="00CA0310" w:rsidRDefault="00832F4C" w:rsidP="00832F4C">
      <w:pPr>
        <w:bidi/>
        <w:spacing w:after="120"/>
        <w:ind w:left="-540" w:right="-468" w:firstLine="525"/>
        <w:jc w:val="both"/>
        <w:rPr>
          <w:del w:id="4222" w:author="SRO" w:date="2011-02-21T10:22:00Z"/>
          <w:sz w:val="26"/>
          <w:szCs w:val="26"/>
          <w:lang w:bidi="ar-EG"/>
          <w:rPrChange w:id="4223" w:author="SRO" w:date="2011-02-21T10:18:00Z">
            <w:rPr>
              <w:del w:id="4224" w:author="SRO" w:date="2011-02-21T10:22:00Z"/>
              <w:sz w:val="16"/>
              <w:szCs w:val="26"/>
              <w:lang w:bidi="ar-EG"/>
            </w:rPr>
          </w:rPrChange>
        </w:rPr>
        <w:pPrChange w:id="4225" w:author="SRO" w:date="2011-02-21T11:34:00Z">
          <w:pPr>
            <w:bidi/>
            <w:spacing w:after="120"/>
            <w:ind w:left="-540" w:right="-468" w:firstLine="708"/>
            <w:jc w:val="both"/>
          </w:pPr>
        </w:pPrChange>
      </w:pPr>
    </w:p>
    <w:p w:rsidR="00832F4C" w:rsidRPr="00832F4C" w:rsidRDefault="00832F4C" w:rsidP="00832F4C">
      <w:pPr>
        <w:bidi/>
        <w:spacing w:after="120"/>
        <w:ind w:left="-540" w:right="-468" w:firstLine="525"/>
        <w:jc w:val="both"/>
        <w:rPr>
          <w:sz w:val="26"/>
          <w:szCs w:val="26"/>
          <w:rtl/>
          <w:lang w:bidi="ar-EG"/>
          <w:rPrChange w:id="4226" w:author="SRO" w:date="2011-02-21T10:18:00Z">
            <w:rPr>
              <w:sz w:val="26"/>
              <w:szCs w:val="28"/>
              <w:rtl/>
              <w:lang w:bidi="ar-EG"/>
            </w:rPr>
          </w:rPrChange>
        </w:rPr>
        <w:pPrChange w:id="4227" w:author="SRO" w:date="2011-02-21T11:34:00Z">
          <w:pPr>
            <w:bidi/>
            <w:spacing w:after="120"/>
            <w:ind w:left="-540" w:right="-468" w:firstLine="708"/>
            <w:jc w:val="both"/>
          </w:pPr>
        </w:pPrChange>
      </w:pPr>
      <w:r w:rsidRPr="00832F4C">
        <w:rPr>
          <w:sz w:val="26"/>
          <w:szCs w:val="26"/>
          <w:rtl/>
          <w:lang w:bidi="ar-EG"/>
          <w:rPrChange w:id="4228" w:author="SRO" w:date="2011-02-21T10:18:00Z">
            <w:rPr>
              <w:sz w:val="26"/>
              <w:szCs w:val="28"/>
              <w:rtl/>
              <w:lang w:bidi="ar-EG"/>
            </w:rPr>
          </w:rPrChange>
        </w:rPr>
        <w:t>قد أقر</w:t>
      </w:r>
      <w:r w:rsidRPr="00832F4C">
        <w:rPr>
          <w:sz w:val="26"/>
          <w:szCs w:val="26"/>
          <w:rtl/>
          <w:rPrChange w:id="4229" w:author="SRO" w:date="2011-02-21T10:18:00Z">
            <w:rPr>
              <w:sz w:val="26"/>
              <w:szCs w:val="28"/>
              <w:rtl/>
            </w:rPr>
          </w:rPrChange>
        </w:rPr>
        <w:t xml:space="preserve"> إجماع مونتري، </w:t>
      </w:r>
      <w:r w:rsidRPr="00832F4C">
        <w:rPr>
          <w:sz w:val="26"/>
          <w:szCs w:val="26"/>
          <w:rtl/>
          <w:lang w:bidi="ar-EG"/>
          <w:rPrChange w:id="4230" w:author="SRO" w:date="2011-02-21T10:18:00Z">
            <w:rPr>
              <w:sz w:val="26"/>
              <w:szCs w:val="28"/>
              <w:rtl/>
              <w:lang w:bidi="ar-EG"/>
            </w:rPr>
          </w:rPrChange>
        </w:rPr>
        <w:t>و</w:t>
      </w:r>
      <w:r w:rsidRPr="00832F4C">
        <w:rPr>
          <w:sz w:val="26"/>
          <w:szCs w:val="26"/>
          <w:rtl/>
          <w:rPrChange w:id="4231" w:author="SRO" w:date="2011-02-21T10:18:00Z">
            <w:rPr>
              <w:sz w:val="26"/>
              <w:szCs w:val="28"/>
              <w:rtl/>
            </w:rPr>
          </w:rPrChange>
        </w:rPr>
        <w:t>خاصة</w:t>
      </w:r>
      <w:r w:rsidRPr="00832F4C">
        <w:rPr>
          <w:sz w:val="26"/>
          <w:szCs w:val="26"/>
          <w:rtl/>
          <w:lang w:bidi="ar-EG"/>
          <w:rPrChange w:id="4232" w:author="SRO" w:date="2011-02-21T10:18:00Z">
            <w:rPr>
              <w:sz w:val="26"/>
              <w:szCs w:val="28"/>
              <w:rtl/>
              <w:lang w:bidi="ar-EG"/>
            </w:rPr>
          </w:rPrChange>
        </w:rPr>
        <w:t xml:space="preserve"> بالنسبة لل</w:t>
      </w:r>
      <w:r w:rsidRPr="00832F4C">
        <w:rPr>
          <w:sz w:val="26"/>
          <w:szCs w:val="26"/>
          <w:rtl/>
          <w:rPrChange w:id="4233" w:author="SRO" w:date="2011-02-21T10:18:00Z">
            <w:rPr>
              <w:sz w:val="26"/>
              <w:szCs w:val="28"/>
              <w:rtl/>
            </w:rPr>
          </w:rPrChange>
        </w:rPr>
        <w:t>دول ذات الدخل المتوسط ْ، بأن المساع</w:t>
      </w:r>
      <w:r w:rsidRPr="00832F4C">
        <w:rPr>
          <w:sz w:val="26"/>
          <w:szCs w:val="26"/>
          <w:rtl/>
          <w:lang w:bidi="ar-EG"/>
          <w:rPrChange w:id="4234" w:author="SRO" w:date="2011-02-21T10:18:00Z">
            <w:rPr>
              <w:sz w:val="26"/>
              <w:szCs w:val="28"/>
              <w:rtl/>
              <w:lang w:bidi="ar-EG"/>
            </w:rPr>
          </w:rPrChange>
        </w:rPr>
        <w:t xml:space="preserve">دات تلعب دورا محدودا فى تمويلها وعليه فإن </w:t>
      </w:r>
      <w:r w:rsidRPr="00832F4C">
        <w:rPr>
          <w:sz w:val="26"/>
          <w:szCs w:val="26"/>
          <w:rtl/>
          <w:rPrChange w:id="4235" w:author="SRO" w:date="2011-02-21T10:18:00Z">
            <w:rPr>
              <w:sz w:val="26"/>
              <w:szCs w:val="28"/>
              <w:rtl/>
            </w:rPr>
          </w:rPrChange>
        </w:rPr>
        <w:t>فعاليته</w:t>
      </w:r>
      <w:r w:rsidRPr="00832F4C">
        <w:rPr>
          <w:sz w:val="26"/>
          <w:szCs w:val="26"/>
          <w:rtl/>
          <w:lang w:bidi="ar-EG"/>
          <w:rPrChange w:id="4236" w:author="SRO" w:date="2011-02-21T10:18:00Z">
            <w:rPr>
              <w:sz w:val="26"/>
              <w:szCs w:val="28"/>
              <w:rtl/>
              <w:lang w:bidi="ar-EG"/>
            </w:rPr>
          </w:rPrChange>
        </w:rPr>
        <w:t>ا</w:t>
      </w:r>
      <w:r w:rsidRPr="00832F4C">
        <w:rPr>
          <w:sz w:val="26"/>
          <w:szCs w:val="26"/>
          <w:rtl/>
          <w:rPrChange w:id="4237" w:author="SRO" w:date="2011-02-21T10:18:00Z">
            <w:rPr>
              <w:sz w:val="26"/>
              <w:szCs w:val="28"/>
              <w:rtl/>
            </w:rPr>
          </w:rPrChange>
        </w:rPr>
        <w:t xml:space="preserve"> </w:t>
      </w:r>
      <w:r w:rsidRPr="00832F4C">
        <w:rPr>
          <w:sz w:val="26"/>
          <w:szCs w:val="26"/>
          <w:rtl/>
          <w:lang w:bidi="ar-EG"/>
          <w:rPrChange w:id="4238" w:author="SRO" w:date="2011-02-21T10:18:00Z">
            <w:rPr>
              <w:sz w:val="26"/>
              <w:szCs w:val="28"/>
              <w:rtl/>
              <w:lang w:bidi="ar-EG"/>
            </w:rPr>
          </w:rPrChange>
        </w:rPr>
        <w:t xml:space="preserve">يعتمد  على قدرتها على </w:t>
      </w:r>
      <w:r w:rsidRPr="00832F4C">
        <w:rPr>
          <w:sz w:val="26"/>
          <w:szCs w:val="26"/>
          <w:rtl/>
          <w:rPrChange w:id="4239" w:author="SRO" w:date="2011-02-21T10:18:00Z">
            <w:rPr>
              <w:sz w:val="26"/>
              <w:szCs w:val="28"/>
              <w:rtl/>
            </w:rPr>
          </w:rPrChange>
        </w:rPr>
        <w:t>تعبئة الموارد الوطنية أو جلب موارد أخرى من التمويل الدولي.</w:t>
      </w:r>
      <w:r w:rsidRPr="00832F4C">
        <w:rPr>
          <w:sz w:val="26"/>
          <w:szCs w:val="26"/>
          <w:rtl/>
          <w:lang w:bidi="ar-EG"/>
          <w:rPrChange w:id="4240" w:author="SRO" w:date="2011-02-21T10:18:00Z">
            <w:rPr>
              <w:sz w:val="26"/>
              <w:szCs w:val="28"/>
              <w:rtl/>
              <w:lang w:bidi="ar-EG"/>
            </w:rPr>
          </w:rPrChange>
        </w:rPr>
        <w:t xml:space="preserve">  وي</w:t>
      </w:r>
      <w:r w:rsidRPr="00832F4C">
        <w:rPr>
          <w:sz w:val="26"/>
          <w:szCs w:val="26"/>
          <w:rtl/>
          <w:rPrChange w:id="4241" w:author="SRO" w:date="2011-02-21T10:18:00Z">
            <w:rPr>
              <w:sz w:val="26"/>
              <w:szCs w:val="28"/>
              <w:rtl/>
            </w:rPr>
          </w:rPrChange>
        </w:rPr>
        <w:t>رتكز جزء هام من</w:t>
      </w:r>
      <w:r w:rsidRPr="00832F4C">
        <w:rPr>
          <w:sz w:val="26"/>
          <w:szCs w:val="26"/>
          <w:rtl/>
          <w:lang w:bidi="ar-EG"/>
          <w:rPrChange w:id="4242" w:author="SRO" w:date="2011-02-21T10:18:00Z">
            <w:rPr>
              <w:sz w:val="26"/>
              <w:szCs w:val="28"/>
              <w:rtl/>
              <w:lang w:bidi="ar-EG"/>
            </w:rPr>
          </w:rPrChange>
        </w:rPr>
        <w:t xml:space="preserve"> هذه</w:t>
      </w:r>
      <w:r w:rsidRPr="00832F4C">
        <w:rPr>
          <w:sz w:val="26"/>
          <w:szCs w:val="26"/>
          <w:rtl/>
          <w:rPrChange w:id="4243" w:author="SRO" w:date="2011-02-21T10:18:00Z">
            <w:rPr>
              <w:sz w:val="26"/>
              <w:szCs w:val="28"/>
              <w:rtl/>
            </w:rPr>
          </w:rPrChange>
        </w:rPr>
        <w:t xml:space="preserve"> المساعد</w:t>
      </w:r>
      <w:r w:rsidRPr="00832F4C">
        <w:rPr>
          <w:sz w:val="26"/>
          <w:szCs w:val="26"/>
          <w:rtl/>
          <w:lang w:bidi="ar-EG"/>
          <w:rPrChange w:id="4244" w:author="SRO" w:date="2011-02-21T10:18:00Z">
            <w:rPr>
              <w:sz w:val="26"/>
              <w:szCs w:val="28"/>
              <w:rtl/>
              <w:lang w:bidi="ar-EG"/>
            </w:rPr>
          </w:rPrChange>
        </w:rPr>
        <w:t xml:space="preserve">ات لهذه البلدان فى مجال </w:t>
      </w:r>
      <w:r w:rsidRPr="00832F4C">
        <w:rPr>
          <w:sz w:val="26"/>
          <w:szCs w:val="26"/>
          <w:rtl/>
          <w:rPrChange w:id="4245" w:author="SRO" w:date="2011-02-21T10:18:00Z">
            <w:rPr>
              <w:sz w:val="26"/>
              <w:szCs w:val="28"/>
              <w:rtl/>
            </w:rPr>
          </w:rPrChange>
        </w:rPr>
        <w:t xml:space="preserve">الاستشارة والمساعدة التقنية، </w:t>
      </w:r>
      <w:r w:rsidRPr="00832F4C">
        <w:rPr>
          <w:sz w:val="26"/>
          <w:szCs w:val="26"/>
          <w:rtl/>
          <w:lang w:bidi="ar-EG"/>
          <w:rPrChange w:id="4246" w:author="SRO" w:date="2011-02-21T10:18:00Z">
            <w:rPr>
              <w:sz w:val="26"/>
              <w:szCs w:val="28"/>
              <w:rtl/>
              <w:lang w:bidi="ar-EG"/>
            </w:rPr>
          </w:rPrChange>
        </w:rPr>
        <w:t xml:space="preserve">ومجال </w:t>
      </w:r>
      <w:r w:rsidRPr="00832F4C">
        <w:rPr>
          <w:sz w:val="26"/>
          <w:szCs w:val="26"/>
          <w:rtl/>
          <w:rPrChange w:id="4247" w:author="SRO" w:date="2011-02-21T10:18:00Z">
            <w:rPr>
              <w:sz w:val="26"/>
              <w:szCs w:val="28"/>
              <w:rtl/>
            </w:rPr>
          </w:rPrChange>
        </w:rPr>
        <w:t xml:space="preserve">دعم </w:t>
      </w:r>
      <w:r w:rsidRPr="00832F4C">
        <w:rPr>
          <w:sz w:val="26"/>
          <w:szCs w:val="26"/>
          <w:rtl/>
          <w:lang w:bidi="ar-EG"/>
          <w:rPrChange w:id="4248" w:author="SRO" w:date="2011-02-21T10:18:00Z">
            <w:rPr>
              <w:sz w:val="26"/>
              <w:szCs w:val="28"/>
              <w:rtl/>
              <w:lang w:bidi="ar-EG"/>
            </w:rPr>
          </w:rPrChange>
        </w:rPr>
        <w:t>وضع</w:t>
      </w:r>
      <w:r w:rsidRPr="00832F4C">
        <w:rPr>
          <w:sz w:val="26"/>
          <w:szCs w:val="26"/>
          <w:rtl/>
          <w:rPrChange w:id="4249" w:author="SRO" w:date="2011-02-21T10:18:00Z">
            <w:rPr>
              <w:sz w:val="26"/>
              <w:szCs w:val="28"/>
              <w:rtl/>
            </w:rPr>
          </w:rPrChange>
        </w:rPr>
        <w:t xml:space="preserve"> </w:t>
      </w:r>
      <w:r w:rsidRPr="00832F4C">
        <w:rPr>
          <w:sz w:val="26"/>
          <w:szCs w:val="26"/>
          <w:rtl/>
          <w:lang w:bidi="ar-EG"/>
          <w:rPrChange w:id="4250" w:author="SRO" w:date="2011-02-21T10:18:00Z">
            <w:rPr>
              <w:sz w:val="26"/>
              <w:szCs w:val="28"/>
              <w:rtl/>
              <w:lang w:bidi="ar-EG"/>
            </w:rPr>
          </w:rPrChange>
        </w:rPr>
        <w:t>وإنشاء  وتعزيز المؤسسات وتبادل الخبرات</w:t>
      </w:r>
      <w:r w:rsidRPr="00832F4C">
        <w:rPr>
          <w:sz w:val="26"/>
          <w:szCs w:val="26"/>
          <w:rtl/>
          <w:rPrChange w:id="4251" w:author="SRO" w:date="2011-02-21T10:18:00Z">
            <w:rPr>
              <w:sz w:val="26"/>
              <w:szCs w:val="28"/>
              <w:rtl/>
            </w:rPr>
          </w:rPrChange>
        </w:rPr>
        <w:t xml:space="preserve">. من المفيد في هذا الإطار الاستفادة التامة من الإمكانات </w:t>
      </w:r>
      <w:r w:rsidRPr="00832F4C">
        <w:rPr>
          <w:sz w:val="26"/>
          <w:szCs w:val="26"/>
          <w:rtl/>
          <w:lang w:bidi="ar-EG"/>
          <w:rPrChange w:id="4252" w:author="SRO" w:date="2011-02-21T10:18:00Z">
            <w:rPr>
              <w:sz w:val="26"/>
              <w:szCs w:val="28"/>
              <w:rtl/>
              <w:lang w:bidi="ar-EG"/>
            </w:rPr>
          </w:rPrChange>
        </w:rPr>
        <w:t xml:space="preserve">والخبرات </w:t>
      </w:r>
      <w:r w:rsidRPr="00832F4C">
        <w:rPr>
          <w:sz w:val="26"/>
          <w:szCs w:val="26"/>
          <w:rtl/>
          <w:rPrChange w:id="4253" w:author="SRO" w:date="2011-02-21T10:18:00Z">
            <w:rPr>
              <w:sz w:val="26"/>
              <w:szCs w:val="28"/>
              <w:rtl/>
            </w:rPr>
          </w:rPrChange>
        </w:rPr>
        <w:t>الوطنية المنبثقة من الدول النامية نفسها. ّ</w:t>
      </w:r>
      <w:r w:rsidRPr="00832F4C">
        <w:rPr>
          <w:sz w:val="26"/>
          <w:szCs w:val="26"/>
          <w:rtl/>
          <w:lang w:bidi="ar-EG"/>
          <w:rPrChange w:id="4254" w:author="SRO" w:date="2011-02-21T10:18:00Z">
            <w:rPr>
              <w:sz w:val="26"/>
              <w:szCs w:val="28"/>
              <w:rtl/>
              <w:lang w:bidi="ar-EG"/>
            </w:rPr>
          </w:rPrChange>
        </w:rPr>
        <w:t xml:space="preserve">وعليه تمثل هذه الاستفادة </w:t>
      </w:r>
      <w:r w:rsidRPr="00832F4C">
        <w:rPr>
          <w:sz w:val="26"/>
          <w:szCs w:val="26"/>
          <w:rtl/>
          <w:rPrChange w:id="4255" w:author="SRO" w:date="2011-02-21T10:18:00Z">
            <w:rPr>
              <w:sz w:val="26"/>
              <w:szCs w:val="28"/>
              <w:rtl/>
            </w:rPr>
          </w:rPrChange>
        </w:rPr>
        <w:t>التزامات خاصة</w:t>
      </w:r>
      <w:r w:rsidRPr="00832F4C">
        <w:rPr>
          <w:sz w:val="26"/>
          <w:szCs w:val="26"/>
          <w:rtl/>
          <w:lang w:bidi="ar-EG"/>
          <w:rPrChange w:id="4256" w:author="SRO" w:date="2011-02-21T10:18:00Z">
            <w:rPr>
              <w:sz w:val="26"/>
              <w:szCs w:val="28"/>
              <w:rtl/>
              <w:lang w:bidi="ar-EG"/>
            </w:rPr>
          </w:rPrChange>
        </w:rPr>
        <w:t xml:space="preserve"> من قبل الدول متوسطة الدخل نحو </w:t>
      </w:r>
      <w:r w:rsidRPr="00832F4C">
        <w:rPr>
          <w:sz w:val="26"/>
          <w:szCs w:val="26"/>
          <w:rtl/>
          <w:rPrChange w:id="4257" w:author="SRO" w:date="2011-02-21T10:18:00Z">
            <w:rPr>
              <w:sz w:val="26"/>
              <w:szCs w:val="28"/>
              <w:rtl/>
            </w:rPr>
          </w:rPrChange>
        </w:rPr>
        <w:t>المساعدة ال</w:t>
      </w:r>
      <w:r w:rsidRPr="00832F4C">
        <w:rPr>
          <w:sz w:val="26"/>
          <w:szCs w:val="26"/>
          <w:rtl/>
          <w:lang w:bidi="ar-EG"/>
          <w:rPrChange w:id="4258" w:author="SRO" w:date="2011-02-21T10:18:00Z">
            <w:rPr>
              <w:sz w:val="26"/>
              <w:szCs w:val="28"/>
              <w:rtl/>
              <w:lang w:bidi="ar-EG"/>
            </w:rPr>
          </w:rPrChange>
        </w:rPr>
        <w:t>انمائية الرسمية.</w:t>
      </w:r>
    </w:p>
    <w:p w:rsidR="00832F4C" w:rsidRPr="00832F4C" w:rsidRDefault="00832F4C" w:rsidP="00CA0310">
      <w:pPr>
        <w:bidi/>
        <w:spacing w:after="120"/>
        <w:ind w:left="-540" w:right="-468"/>
        <w:jc w:val="both"/>
        <w:rPr>
          <w:sz w:val="26"/>
          <w:szCs w:val="26"/>
          <w:rtl/>
          <w:lang w:bidi="ar-MA"/>
          <w:rPrChange w:id="4259" w:author="SRO" w:date="2011-02-21T10:18:00Z">
            <w:rPr>
              <w:sz w:val="26"/>
              <w:szCs w:val="16"/>
              <w:rtl/>
              <w:lang w:bidi="ar-MA"/>
            </w:rPr>
          </w:rPrChange>
        </w:rPr>
        <w:pPrChange w:id="4260" w:author="SRO" w:date="2011-02-21T10:21:00Z">
          <w:pPr>
            <w:bidi/>
            <w:spacing w:after="120"/>
            <w:ind w:left="-540" w:right="-468"/>
            <w:jc w:val="both"/>
          </w:pPr>
        </w:pPrChange>
      </w:pPr>
    </w:p>
    <w:p w:rsidR="00832F4C" w:rsidRPr="00832F4C" w:rsidRDefault="00832F4C" w:rsidP="00832F4C">
      <w:pPr>
        <w:bidi/>
        <w:spacing w:after="120"/>
        <w:ind w:left="-540" w:right="-468" w:firstLine="525"/>
        <w:jc w:val="both"/>
        <w:rPr>
          <w:sz w:val="26"/>
          <w:szCs w:val="26"/>
          <w:rtl/>
          <w:rPrChange w:id="4261" w:author="SRO" w:date="2011-02-21T10:18:00Z">
            <w:rPr>
              <w:sz w:val="26"/>
              <w:szCs w:val="28"/>
              <w:rtl/>
            </w:rPr>
          </w:rPrChange>
        </w:rPr>
        <w:pPrChange w:id="4262" w:author="SRO" w:date="2011-02-21T10:21:00Z">
          <w:pPr>
            <w:bidi/>
            <w:spacing w:after="120"/>
            <w:ind w:left="-540" w:right="-468" w:firstLine="708"/>
            <w:jc w:val="both"/>
          </w:pPr>
        </w:pPrChange>
      </w:pPr>
      <w:r w:rsidRPr="00832F4C">
        <w:rPr>
          <w:sz w:val="26"/>
          <w:szCs w:val="26"/>
          <w:rtl/>
          <w:rPrChange w:id="4263" w:author="SRO" w:date="2011-02-21T10:18:00Z">
            <w:rPr>
              <w:sz w:val="26"/>
              <w:szCs w:val="28"/>
              <w:rtl/>
            </w:rPr>
          </w:rPrChange>
        </w:rPr>
        <w:t>انعقد مؤتمر الدوحة للمتابعة الخاص بتمويل التنمية</w:t>
      </w:r>
      <w:r w:rsidRPr="00832F4C">
        <w:rPr>
          <w:sz w:val="26"/>
          <w:szCs w:val="26"/>
          <w:rPrChange w:id="4264" w:author="SRO" w:date="2011-02-21T10:18:00Z">
            <w:rPr>
              <w:sz w:val="28"/>
              <w:szCs w:val="26"/>
            </w:rPr>
          </w:rPrChange>
        </w:rPr>
        <w:t xml:space="preserve"> </w:t>
      </w:r>
      <w:r w:rsidRPr="00832F4C">
        <w:rPr>
          <w:sz w:val="26"/>
          <w:szCs w:val="26"/>
          <w:rtl/>
          <w:rPrChange w:id="4265" w:author="SRO" w:date="2011-02-21T10:18:00Z">
            <w:rPr>
              <w:sz w:val="26"/>
              <w:szCs w:val="28"/>
              <w:rtl/>
            </w:rPr>
          </w:rPrChange>
        </w:rPr>
        <w:t>(قطر 2008) في وقت كان فيه الاقتصاد الدولي يواجه تحديات غير مسبوقة، فالأزمة المالية العالمية كان لها فعلا وقع سلبي على تمويل التنمية</w:t>
      </w:r>
      <w:r w:rsidRPr="00832F4C">
        <w:rPr>
          <w:sz w:val="26"/>
          <w:szCs w:val="26"/>
          <w:rPrChange w:id="4266" w:author="SRO" w:date="2011-02-21T10:18:00Z">
            <w:rPr>
              <w:sz w:val="28"/>
              <w:szCs w:val="26"/>
            </w:rPr>
          </w:rPrChange>
        </w:rPr>
        <w:t>.</w:t>
      </w:r>
    </w:p>
    <w:p w:rsidR="00832F4C" w:rsidRPr="00832F4C" w:rsidDel="00CA0310" w:rsidRDefault="00832F4C" w:rsidP="00832F4C">
      <w:pPr>
        <w:bidi/>
        <w:spacing w:after="120"/>
        <w:ind w:left="-517" w:right="-468" w:firstLine="525"/>
        <w:jc w:val="both"/>
        <w:rPr>
          <w:del w:id="4267" w:author="SRO" w:date="2011-02-21T10:22:00Z"/>
          <w:sz w:val="26"/>
          <w:szCs w:val="26"/>
          <w:rtl/>
          <w:lang w:bidi="ar-MA"/>
          <w:rPrChange w:id="4268" w:author="SRO" w:date="2011-02-21T10:18:00Z">
            <w:rPr>
              <w:del w:id="4269" w:author="SRO" w:date="2011-02-21T10:22:00Z"/>
              <w:sz w:val="26"/>
              <w:szCs w:val="16"/>
              <w:rtl/>
              <w:lang w:bidi="ar-MA"/>
            </w:rPr>
          </w:rPrChange>
        </w:rPr>
        <w:pPrChange w:id="4270" w:author="SRO" w:date="2011-02-21T10:21:00Z">
          <w:pPr>
            <w:bidi/>
            <w:spacing w:after="120"/>
            <w:ind w:left="-517" w:right="-468" w:firstLine="685"/>
            <w:jc w:val="both"/>
          </w:pPr>
        </w:pPrChange>
      </w:pPr>
    </w:p>
    <w:p w:rsidR="00832F4C" w:rsidRPr="00832F4C" w:rsidRDefault="00832F4C" w:rsidP="00832F4C">
      <w:pPr>
        <w:bidi/>
        <w:spacing w:after="120"/>
        <w:ind w:left="-517" w:right="-468" w:firstLine="525"/>
        <w:jc w:val="both"/>
        <w:rPr>
          <w:sz w:val="26"/>
          <w:szCs w:val="26"/>
          <w:rtl/>
          <w:lang w:bidi="ar-EG"/>
          <w:rPrChange w:id="4271" w:author="SRO" w:date="2011-02-21T10:18:00Z">
            <w:rPr>
              <w:sz w:val="26"/>
              <w:szCs w:val="28"/>
              <w:rtl/>
              <w:lang w:bidi="ar-EG"/>
            </w:rPr>
          </w:rPrChange>
        </w:rPr>
        <w:pPrChange w:id="4272" w:author="SRO" w:date="2011-02-21T10:21:00Z">
          <w:pPr>
            <w:bidi/>
            <w:spacing w:after="120"/>
            <w:ind w:left="-517" w:right="-468" w:firstLine="685"/>
            <w:jc w:val="both"/>
          </w:pPr>
        </w:pPrChange>
      </w:pPr>
      <w:r w:rsidRPr="00832F4C">
        <w:rPr>
          <w:sz w:val="26"/>
          <w:szCs w:val="26"/>
          <w:rtl/>
          <w:lang w:bidi="ar-EG"/>
          <w:rPrChange w:id="4273" w:author="SRO" w:date="2011-02-21T10:18:00Z">
            <w:rPr>
              <w:sz w:val="26"/>
              <w:szCs w:val="28"/>
              <w:rtl/>
              <w:lang w:bidi="ar-EG"/>
            </w:rPr>
          </w:rPrChange>
        </w:rPr>
        <w:t>حاليا علاوة</w:t>
      </w:r>
      <w:r w:rsidRPr="00832F4C">
        <w:rPr>
          <w:sz w:val="26"/>
          <w:szCs w:val="26"/>
          <w:rtl/>
          <w:rPrChange w:id="4274" w:author="SRO" w:date="2011-02-21T10:18:00Z">
            <w:rPr>
              <w:sz w:val="26"/>
              <w:szCs w:val="28"/>
              <w:rtl/>
            </w:rPr>
          </w:rPrChange>
        </w:rPr>
        <w:t xml:space="preserve"> ع</w:t>
      </w:r>
      <w:r w:rsidRPr="00832F4C">
        <w:rPr>
          <w:sz w:val="26"/>
          <w:szCs w:val="26"/>
          <w:rtl/>
          <w:lang w:bidi="ar-EG"/>
          <w:rPrChange w:id="4275" w:author="SRO" w:date="2011-02-21T10:18:00Z">
            <w:rPr>
              <w:sz w:val="26"/>
              <w:szCs w:val="28"/>
              <w:rtl/>
              <w:lang w:bidi="ar-EG"/>
            </w:rPr>
          </w:rPrChange>
        </w:rPr>
        <w:t>لى</w:t>
      </w:r>
      <w:r w:rsidRPr="00832F4C">
        <w:rPr>
          <w:sz w:val="26"/>
          <w:szCs w:val="26"/>
          <w:rtl/>
          <w:rPrChange w:id="4276" w:author="SRO" w:date="2011-02-21T10:18:00Z">
            <w:rPr>
              <w:sz w:val="26"/>
              <w:szCs w:val="28"/>
              <w:rtl/>
            </w:rPr>
          </w:rPrChange>
        </w:rPr>
        <w:t xml:space="preserve"> الإجابة عن السؤال</w:t>
      </w:r>
      <w:r w:rsidRPr="00832F4C">
        <w:rPr>
          <w:sz w:val="26"/>
          <w:szCs w:val="26"/>
          <w:rtl/>
          <w:lang w:bidi="ar-EG"/>
          <w:rPrChange w:id="4277" w:author="SRO" w:date="2011-02-21T10:18:00Z">
            <w:rPr>
              <w:sz w:val="26"/>
              <w:szCs w:val="28"/>
              <w:rtl/>
              <w:lang w:bidi="ar-EG"/>
            </w:rPr>
          </w:rPrChange>
        </w:rPr>
        <w:t xml:space="preserve"> الحاسم</w:t>
      </w:r>
      <w:r w:rsidRPr="00832F4C">
        <w:rPr>
          <w:sz w:val="26"/>
          <w:szCs w:val="26"/>
          <w:rtl/>
          <w:rPrChange w:id="4278" w:author="SRO" w:date="2011-02-21T10:18:00Z">
            <w:rPr>
              <w:sz w:val="26"/>
              <w:szCs w:val="28"/>
              <w:rtl/>
            </w:rPr>
          </w:rPrChange>
        </w:rPr>
        <w:t xml:space="preserve">  والذي لا</w:t>
      </w:r>
      <w:r w:rsidRPr="00832F4C">
        <w:rPr>
          <w:sz w:val="26"/>
          <w:szCs w:val="26"/>
          <w:rtl/>
          <w:lang w:bidi="ar-EG"/>
          <w:rPrChange w:id="4279" w:author="SRO" w:date="2011-02-21T10:18:00Z">
            <w:rPr>
              <w:sz w:val="26"/>
              <w:szCs w:val="28"/>
              <w:rtl/>
              <w:lang w:bidi="ar-EG"/>
            </w:rPr>
          </w:rPrChange>
        </w:rPr>
        <w:t>ي</w:t>
      </w:r>
      <w:r w:rsidRPr="00832F4C">
        <w:rPr>
          <w:sz w:val="26"/>
          <w:szCs w:val="26"/>
          <w:rtl/>
          <w:rPrChange w:id="4280" w:author="SRO" w:date="2011-02-21T10:18:00Z">
            <w:rPr>
              <w:sz w:val="26"/>
              <w:szCs w:val="28"/>
              <w:rtl/>
            </w:rPr>
          </w:rPrChange>
        </w:rPr>
        <w:t>زال مطروحا على جدول الأعمال، الخاص</w:t>
      </w:r>
      <w:r w:rsidRPr="00832F4C">
        <w:rPr>
          <w:sz w:val="26"/>
          <w:szCs w:val="26"/>
          <w:rtl/>
          <w:lang w:bidi="ar-EG"/>
          <w:rPrChange w:id="4281" w:author="SRO" w:date="2011-02-21T10:18:00Z">
            <w:rPr>
              <w:sz w:val="26"/>
              <w:szCs w:val="28"/>
              <w:rtl/>
              <w:lang w:bidi="ar-EG"/>
            </w:rPr>
          </w:rPrChange>
        </w:rPr>
        <w:t xml:space="preserve"> بمعرفة </w:t>
      </w:r>
      <w:r w:rsidRPr="00832F4C">
        <w:rPr>
          <w:sz w:val="26"/>
          <w:szCs w:val="26"/>
          <w:rtl/>
          <w:rPrChange w:id="4282" w:author="SRO" w:date="2011-02-21T10:18:00Z">
            <w:rPr>
              <w:sz w:val="26"/>
              <w:szCs w:val="28"/>
              <w:rtl/>
            </w:rPr>
          </w:rPrChange>
        </w:rPr>
        <w:t xml:space="preserve"> كيفية مواجهة التحديات  بموارد محدودة وبالتالي كيفية توجيه </w:t>
      </w:r>
      <w:r w:rsidRPr="00832F4C">
        <w:rPr>
          <w:sz w:val="26"/>
          <w:szCs w:val="26"/>
          <w:rtl/>
          <w:lang w:bidi="ar-EG"/>
          <w:rPrChange w:id="4283" w:author="SRO" w:date="2011-02-21T10:18:00Z">
            <w:rPr>
              <w:sz w:val="26"/>
              <w:szCs w:val="28"/>
              <w:rtl/>
              <w:lang w:bidi="ar-EG"/>
            </w:rPr>
          </w:rPrChange>
        </w:rPr>
        <w:t>خيا</w:t>
      </w:r>
      <w:r w:rsidRPr="00832F4C">
        <w:rPr>
          <w:sz w:val="26"/>
          <w:szCs w:val="26"/>
          <w:rtl/>
          <w:rPrChange w:id="4284" w:author="SRO" w:date="2011-02-21T10:18:00Z">
            <w:rPr>
              <w:sz w:val="26"/>
              <w:szCs w:val="28"/>
              <w:rtl/>
            </w:rPr>
          </w:rPrChange>
        </w:rPr>
        <w:t xml:space="preserve">رات وسياسات التمويل من أجل مرد ودية أفضل للموارد المالية، يجب الإنكباب كذلك على إعداد استراتيجيات تنمية خاصة </w:t>
      </w:r>
      <w:r w:rsidRPr="00832F4C">
        <w:rPr>
          <w:sz w:val="26"/>
          <w:szCs w:val="26"/>
          <w:rtl/>
          <w:lang w:bidi="ar-EG"/>
          <w:rPrChange w:id="4285" w:author="SRO" w:date="2011-02-21T10:18:00Z">
            <w:rPr>
              <w:sz w:val="26"/>
              <w:szCs w:val="28"/>
              <w:rtl/>
              <w:lang w:bidi="ar-EG"/>
            </w:rPr>
          </w:rPrChange>
        </w:rPr>
        <w:t>تتكيف مع</w:t>
      </w:r>
      <w:r w:rsidRPr="00832F4C">
        <w:rPr>
          <w:sz w:val="26"/>
          <w:szCs w:val="26"/>
          <w:rtl/>
          <w:rPrChange w:id="4286" w:author="SRO" w:date="2011-02-21T10:18:00Z">
            <w:rPr>
              <w:sz w:val="26"/>
              <w:szCs w:val="28"/>
              <w:rtl/>
            </w:rPr>
          </w:rPrChange>
        </w:rPr>
        <w:t xml:space="preserve"> الأزمة و</w:t>
      </w:r>
      <w:r w:rsidRPr="00832F4C">
        <w:rPr>
          <w:sz w:val="26"/>
          <w:szCs w:val="26"/>
          <w:rtl/>
          <w:lang w:bidi="ar-EG"/>
          <w:rPrChange w:id="4287" w:author="SRO" w:date="2011-02-21T10:18:00Z">
            <w:rPr>
              <w:sz w:val="26"/>
              <w:szCs w:val="28"/>
              <w:rtl/>
              <w:lang w:bidi="ar-EG"/>
            </w:rPr>
          </w:rPrChange>
        </w:rPr>
        <w:t>مع ال</w:t>
      </w:r>
      <w:r w:rsidRPr="00832F4C">
        <w:rPr>
          <w:sz w:val="26"/>
          <w:szCs w:val="26"/>
          <w:rtl/>
          <w:rPrChange w:id="4288" w:author="SRO" w:date="2011-02-21T10:18:00Z">
            <w:rPr>
              <w:sz w:val="26"/>
              <w:szCs w:val="28"/>
              <w:rtl/>
            </w:rPr>
          </w:rPrChange>
        </w:rPr>
        <w:t>بيئة إ</w:t>
      </w:r>
      <w:r w:rsidRPr="00832F4C">
        <w:rPr>
          <w:sz w:val="26"/>
          <w:szCs w:val="26"/>
          <w:rtl/>
          <w:lang w:bidi="ar-EG"/>
          <w:rPrChange w:id="4289" w:author="SRO" w:date="2011-02-21T10:18:00Z">
            <w:rPr>
              <w:sz w:val="26"/>
              <w:szCs w:val="28"/>
              <w:rtl/>
              <w:lang w:bidi="ar-EG"/>
            </w:rPr>
          </w:rPrChange>
        </w:rPr>
        <w:t>لا</w:t>
      </w:r>
      <w:r w:rsidRPr="00832F4C">
        <w:rPr>
          <w:sz w:val="26"/>
          <w:szCs w:val="26"/>
          <w:rtl/>
          <w:rPrChange w:id="4290" w:author="SRO" w:date="2011-02-21T10:18:00Z">
            <w:rPr>
              <w:sz w:val="26"/>
              <w:szCs w:val="28"/>
              <w:rtl/>
            </w:rPr>
          </w:rPrChange>
        </w:rPr>
        <w:t xml:space="preserve">قتصادية </w:t>
      </w:r>
      <w:r w:rsidRPr="00832F4C">
        <w:rPr>
          <w:sz w:val="26"/>
          <w:szCs w:val="26"/>
          <w:rtl/>
          <w:lang w:bidi="ar-EG"/>
          <w:rPrChange w:id="4291" w:author="SRO" w:date="2011-02-21T10:18:00Z">
            <w:rPr>
              <w:sz w:val="26"/>
              <w:szCs w:val="28"/>
              <w:rtl/>
              <w:lang w:bidi="ar-EG"/>
            </w:rPr>
          </w:rPrChange>
        </w:rPr>
        <w:t xml:space="preserve">الناجمة عن هذه الازمة والتى </w:t>
      </w:r>
      <w:r w:rsidRPr="00832F4C">
        <w:rPr>
          <w:sz w:val="26"/>
          <w:szCs w:val="26"/>
          <w:rtl/>
          <w:rPrChange w:id="4292" w:author="SRO" w:date="2011-02-21T10:18:00Z">
            <w:rPr>
              <w:sz w:val="26"/>
              <w:szCs w:val="28"/>
              <w:rtl/>
            </w:rPr>
          </w:rPrChange>
        </w:rPr>
        <w:t>تختلف عن تلك</w:t>
      </w:r>
      <w:r w:rsidRPr="00832F4C">
        <w:rPr>
          <w:sz w:val="26"/>
          <w:szCs w:val="26"/>
          <w:rtl/>
          <w:lang w:bidi="ar-EG"/>
          <w:rPrChange w:id="4293" w:author="SRO" w:date="2011-02-21T10:18:00Z">
            <w:rPr>
              <w:sz w:val="26"/>
              <w:szCs w:val="28"/>
              <w:rtl/>
              <w:lang w:bidi="ar-EG"/>
            </w:rPr>
          </w:rPrChange>
        </w:rPr>
        <w:t xml:space="preserve"> البئة السائدة </w:t>
      </w:r>
      <w:r w:rsidRPr="00832F4C">
        <w:rPr>
          <w:sz w:val="26"/>
          <w:szCs w:val="26"/>
          <w:rtl/>
          <w:rPrChange w:id="4294" w:author="SRO" w:date="2011-02-21T10:18:00Z">
            <w:rPr>
              <w:sz w:val="26"/>
              <w:szCs w:val="28"/>
              <w:rtl/>
            </w:rPr>
          </w:rPrChange>
        </w:rPr>
        <w:t>لما قبل الأزمة</w:t>
      </w:r>
      <w:r w:rsidRPr="00832F4C">
        <w:rPr>
          <w:sz w:val="26"/>
          <w:szCs w:val="26"/>
          <w:rPrChange w:id="4295" w:author="SRO" w:date="2011-02-21T10:18:00Z">
            <w:rPr>
              <w:sz w:val="28"/>
              <w:szCs w:val="26"/>
            </w:rPr>
          </w:rPrChange>
        </w:rPr>
        <w:t>.</w:t>
      </w:r>
      <w:r w:rsidRPr="00832F4C">
        <w:rPr>
          <w:sz w:val="26"/>
          <w:szCs w:val="26"/>
          <w:rtl/>
          <w:rPrChange w:id="4296" w:author="SRO" w:date="2011-02-21T10:18:00Z">
            <w:rPr>
              <w:sz w:val="26"/>
              <w:szCs w:val="28"/>
              <w:rtl/>
            </w:rPr>
          </w:rPrChange>
        </w:rPr>
        <w:t xml:space="preserve"> </w:t>
      </w:r>
      <w:r w:rsidRPr="00832F4C">
        <w:rPr>
          <w:sz w:val="26"/>
          <w:szCs w:val="26"/>
          <w:rtl/>
          <w:lang w:bidi="ar-EG"/>
          <w:rPrChange w:id="4297" w:author="SRO" w:date="2011-02-21T10:18:00Z">
            <w:rPr>
              <w:sz w:val="26"/>
              <w:szCs w:val="28"/>
              <w:rtl/>
              <w:lang w:bidi="ar-EG"/>
            </w:rPr>
          </w:rPrChange>
        </w:rPr>
        <w:t>وقد استجابت الدول عموما للأزمة بإنعاش الطلب، خاصة من خلال الرفع من النفقات العمومية، مع وجود خطر تعميق المديونية. ردود الأفعال هذه وإن استطاعت المحافظة على التوازنات على المستوى القصير، فإنها تحمل في طياتها بذور الرجوع إلى الأزمة في شكل نقص كبير لموارد الدولة، كما هو الحال بالنسبة لبعض الدول الأروبية. الأمر إذن يتعلق باختيار استراتيجيات تتبنى الاستدامة وبقاء التوازنات المالية مع إتاحة التنمية المستدامة</w:t>
      </w:r>
      <w:r w:rsidRPr="00832F4C">
        <w:rPr>
          <w:sz w:val="26"/>
          <w:szCs w:val="26"/>
          <w:lang w:bidi="ar-EG"/>
          <w:rPrChange w:id="4298" w:author="SRO" w:date="2011-02-21T10:18:00Z">
            <w:rPr>
              <w:sz w:val="28"/>
              <w:szCs w:val="26"/>
              <w:lang w:bidi="ar-EG"/>
            </w:rPr>
          </w:rPrChange>
        </w:rPr>
        <w:t>.</w:t>
      </w:r>
    </w:p>
    <w:p w:rsidR="00832F4C" w:rsidRPr="00832F4C" w:rsidDel="00CA0310" w:rsidRDefault="00832F4C" w:rsidP="00832F4C">
      <w:pPr>
        <w:bidi/>
        <w:spacing w:after="120"/>
        <w:ind w:left="-540" w:right="-468" w:firstLine="525"/>
        <w:jc w:val="both"/>
        <w:rPr>
          <w:del w:id="4299" w:author="SRO" w:date="2011-02-21T10:22:00Z"/>
          <w:sz w:val="26"/>
          <w:szCs w:val="26"/>
          <w:lang w:bidi="ar-EG"/>
          <w:rPrChange w:id="4300" w:author="SRO" w:date="2011-02-21T10:18:00Z">
            <w:rPr>
              <w:del w:id="4301" w:author="SRO" w:date="2011-02-21T10:22:00Z"/>
              <w:sz w:val="16"/>
              <w:szCs w:val="26"/>
              <w:lang w:bidi="ar-EG"/>
            </w:rPr>
          </w:rPrChange>
        </w:rPr>
        <w:pPrChange w:id="4302" w:author="SRO" w:date="2011-02-21T10:21:00Z">
          <w:pPr>
            <w:bidi/>
            <w:spacing w:after="120"/>
            <w:ind w:left="-540" w:right="-468" w:firstLine="708"/>
            <w:jc w:val="both"/>
          </w:pPr>
        </w:pPrChange>
      </w:pPr>
    </w:p>
    <w:p w:rsidR="00832F4C" w:rsidRPr="00832F4C" w:rsidRDefault="00832F4C" w:rsidP="00832F4C">
      <w:pPr>
        <w:bidi/>
        <w:spacing w:after="120"/>
        <w:ind w:left="-540" w:right="-468" w:firstLine="525"/>
        <w:jc w:val="both"/>
        <w:rPr>
          <w:sz w:val="26"/>
          <w:szCs w:val="26"/>
          <w:rPrChange w:id="4303" w:author="SRO" w:date="2011-02-21T10:18:00Z">
            <w:rPr>
              <w:sz w:val="28"/>
              <w:szCs w:val="26"/>
            </w:rPr>
          </w:rPrChange>
        </w:rPr>
        <w:pPrChange w:id="4304" w:author="SRO" w:date="2011-02-21T10:21:00Z">
          <w:pPr>
            <w:bidi/>
            <w:spacing w:after="120"/>
            <w:ind w:left="-540" w:right="-468" w:firstLine="708"/>
            <w:jc w:val="both"/>
          </w:pPr>
        </w:pPrChange>
      </w:pPr>
      <w:r w:rsidRPr="00832F4C">
        <w:rPr>
          <w:sz w:val="26"/>
          <w:szCs w:val="26"/>
          <w:rtl/>
          <w:rPrChange w:id="4305" w:author="SRO" w:date="2011-02-21T10:18:00Z">
            <w:rPr>
              <w:sz w:val="26"/>
              <w:szCs w:val="28"/>
              <w:rtl/>
            </w:rPr>
          </w:rPrChange>
        </w:rPr>
        <w:t xml:space="preserve">في هذا </w:t>
      </w:r>
      <w:r w:rsidRPr="00832F4C">
        <w:rPr>
          <w:sz w:val="26"/>
          <w:szCs w:val="26"/>
          <w:rtl/>
          <w:lang w:bidi="ar-EG"/>
          <w:rPrChange w:id="4306" w:author="SRO" w:date="2011-02-21T10:18:00Z">
            <w:rPr>
              <w:sz w:val="26"/>
              <w:szCs w:val="28"/>
              <w:rtl/>
              <w:lang w:bidi="ar-EG"/>
            </w:rPr>
          </w:rPrChange>
        </w:rPr>
        <w:t>السياق</w:t>
      </w:r>
      <w:r w:rsidRPr="00832F4C">
        <w:rPr>
          <w:sz w:val="26"/>
          <w:szCs w:val="26"/>
          <w:rtl/>
          <w:rPrChange w:id="4307" w:author="SRO" w:date="2011-02-21T10:18:00Z">
            <w:rPr>
              <w:sz w:val="26"/>
              <w:szCs w:val="28"/>
              <w:rtl/>
            </w:rPr>
          </w:rPrChange>
        </w:rPr>
        <w:t xml:space="preserve">، فإن أفريقيا الشمالية في حاجة ماسة إلى تطوير إستراتيجيات جديدة من أجل الرفع من النمو الاقتصادي ومحاربة البطالة والفقر. </w:t>
      </w:r>
      <w:r w:rsidRPr="00832F4C">
        <w:rPr>
          <w:sz w:val="26"/>
          <w:szCs w:val="26"/>
          <w:rtl/>
          <w:lang w:bidi="ar-EG"/>
          <w:rPrChange w:id="4308" w:author="SRO" w:date="2011-02-21T10:18:00Z">
            <w:rPr>
              <w:sz w:val="26"/>
              <w:szCs w:val="28"/>
              <w:rtl/>
              <w:lang w:bidi="ar-EG"/>
            </w:rPr>
          </w:rPrChange>
        </w:rPr>
        <w:t>وينبغى ل</w:t>
      </w:r>
      <w:r w:rsidRPr="00832F4C">
        <w:rPr>
          <w:sz w:val="26"/>
          <w:szCs w:val="26"/>
          <w:rtl/>
          <w:rPrChange w:id="4309" w:author="SRO" w:date="2011-02-21T10:18:00Z">
            <w:rPr>
              <w:sz w:val="26"/>
              <w:szCs w:val="28"/>
              <w:rtl/>
            </w:rPr>
          </w:rPrChange>
        </w:rPr>
        <w:t>هذه الإستراتيجيات أن تقوم:</w:t>
      </w:r>
    </w:p>
    <w:p w:rsidR="00832F4C" w:rsidRPr="00832F4C" w:rsidDel="00CA0310" w:rsidRDefault="00832F4C" w:rsidP="00CA0310">
      <w:pPr>
        <w:numPr>
          <w:ilvl w:val="0"/>
          <w:numId w:val="48"/>
          <w:numberingChange w:id="4310" w:author="SRO" w:date="2011-02-21T09:12:00Z" w:original=""/>
        </w:numPr>
        <w:bidi/>
        <w:spacing w:after="120"/>
        <w:ind w:right="-468"/>
        <w:jc w:val="both"/>
        <w:rPr>
          <w:del w:id="4311" w:author="SRO" w:date="2011-02-21T10:22:00Z"/>
          <w:sz w:val="26"/>
          <w:szCs w:val="26"/>
          <w:rPrChange w:id="4312" w:author="SRO" w:date="2011-02-21T10:18:00Z">
            <w:rPr>
              <w:del w:id="4313" w:author="SRO" w:date="2011-02-21T10:22:00Z"/>
              <w:sz w:val="16"/>
              <w:szCs w:val="26"/>
            </w:rPr>
          </w:rPrChange>
        </w:rPr>
        <w:pPrChange w:id="4314" w:author="SRO" w:date="2011-02-21T10:21:00Z">
          <w:pPr>
            <w:numPr>
              <w:numId w:val="48"/>
            </w:numPr>
            <w:tabs>
              <w:tab w:val="num" w:pos="180"/>
            </w:tabs>
            <w:bidi/>
            <w:spacing w:after="120"/>
            <w:ind w:left="180" w:right="-468" w:hanging="360"/>
            <w:jc w:val="both"/>
          </w:pPr>
        </w:pPrChange>
      </w:pPr>
    </w:p>
    <w:p w:rsidR="00832F4C" w:rsidRPr="00832F4C" w:rsidRDefault="00832F4C" w:rsidP="00CA0310">
      <w:pPr>
        <w:numPr>
          <w:ilvl w:val="0"/>
          <w:numId w:val="48"/>
          <w:numberingChange w:id="4315" w:author="SRO" w:date="2011-02-21T09:12:00Z" w:original=""/>
        </w:numPr>
        <w:bidi/>
        <w:spacing w:after="120"/>
        <w:ind w:right="-468"/>
        <w:jc w:val="both"/>
        <w:rPr>
          <w:sz w:val="26"/>
          <w:szCs w:val="26"/>
          <w:rPrChange w:id="4316" w:author="SRO" w:date="2011-02-21T10:18:00Z">
            <w:rPr>
              <w:sz w:val="28"/>
              <w:szCs w:val="26"/>
            </w:rPr>
          </w:rPrChange>
        </w:rPr>
        <w:pPrChange w:id="4317" w:author="SRO" w:date="2011-02-21T10:21:00Z">
          <w:pPr>
            <w:numPr>
              <w:numId w:val="48"/>
            </w:numPr>
            <w:tabs>
              <w:tab w:val="num" w:pos="180"/>
            </w:tabs>
            <w:bidi/>
            <w:spacing w:after="120"/>
            <w:ind w:left="180" w:right="-468" w:hanging="360"/>
            <w:jc w:val="both"/>
          </w:pPr>
        </w:pPrChange>
      </w:pPr>
      <w:r w:rsidRPr="00832F4C">
        <w:rPr>
          <w:sz w:val="26"/>
          <w:szCs w:val="26"/>
          <w:rtl/>
          <w:rPrChange w:id="4318" w:author="SRO" w:date="2011-02-21T10:18:00Z">
            <w:rPr>
              <w:sz w:val="26"/>
              <w:szCs w:val="28"/>
              <w:rtl/>
            </w:rPr>
          </w:rPrChange>
        </w:rPr>
        <w:t xml:space="preserve">بتحكيم بين الإستهلاك ومختلف أشكال الاستثمار، </w:t>
      </w:r>
      <w:r w:rsidRPr="00832F4C">
        <w:rPr>
          <w:sz w:val="26"/>
          <w:szCs w:val="26"/>
          <w:rtl/>
          <w:lang w:bidi="ar-EG"/>
          <w:rPrChange w:id="4319" w:author="SRO" w:date="2011-02-21T10:18:00Z">
            <w:rPr>
              <w:sz w:val="26"/>
              <w:szCs w:val="28"/>
              <w:rtl/>
              <w:lang w:bidi="ar-EG"/>
            </w:rPr>
          </w:rPrChange>
        </w:rPr>
        <w:t>بمعنى،</w:t>
      </w:r>
      <w:r w:rsidRPr="00832F4C">
        <w:rPr>
          <w:sz w:val="26"/>
          <w:szCs w:val="26"/>
          <w:rtl/>
          <w:rPrChange w:id="4320" w:author="SRO" w:date="2011-02-21T10:18:00Z">
            <w:rPr>
              <w:sz w:val="26"/>
              <w:szCs w:val="28"/>
              <w:rtl/>
            </w:rPr>
          </w:rPrChange>
        </w:rPr>
        <w:t xml:space="preserve"> أن تقوم بتحديد </w:t>
      </w:r>
      <w:r w:rsidRPr="00832F4C">
        <w:rPr>
          <w:sz w:val="26"/>
          <w:szCs w:val="26"/>
          <w:rtl/>
          <w:lang w:bidi="ar-EG"/>
          <w:rPrChange w:id="4321" w:author="SRO" w:date="2011-02-21T10:18:00Z">
            <w:rPr>
              <w:sz w:val="26"/>
              <w:szCs w:val="28"/>
              <w:rtl/>
              <w:lang w:bidi="ar-EG"/>
            </w:rPr>
          </w:rPrChange>
        </w:rPr>
        <w:t xml:space="preserve">حصة </w:t>
      </w:r>
      <w:r w:rsidRPr="00832F4C">
        <w:rPr>
          <w:sz w:val="26"/>
          <w:szCs w:val="26"/>
          <w:rtl/>
          <w:rPrChange w:id="4322" w:author="SRO" w:date="2011-02-21T10:18:00Z">
            <w:rPr>
              <w:sz w:val="26"/>
              <w:szCs w:val="28"/>
              <w:rtl/>
            </w:rPr>
          </w:rPrChange>
        </w:rPr>
        <w:t xml:space="preserve">الإستهلاك </w:t>
      </w:r>
      <w:r w:rsidRPr="00832F4C">
        <w:rPr>
          <w:sz w:val="26"/>
          <w:szCs w:val="26"/>
          <w:rtl/>
          <w:lang w:bidi="ar-EG"/>
          <w:rPrChange w:id="4323" w:author="SRO" w:date="2011-02-21T10:18:00Z">
            <w:rPr>
              <w:sz w:val="26"/>
              <w:szCs w:val="28"/>
              <w:rtl/>
              <w:lang w:bidi="ar-EG"/>
            </w:rPr>
          </w:rPrChange>
        </w:rPr>
        <w:t>من إجمالى الناتج المحلي وكذلك حصة</w:t>
      </w:r>
      <w:r w:rsidRPr="00832F4C">
        <w:rPr>
          <w:sz w:val="26"/>
          <w:szCs w:val="26"/>
          <w:rtl/>
          <w:rPrChange w:id="4324" w:author="SRO" w:date="2011-02-21T10:18:00Z">
            <w:rPr>
              <w:sz w:val="26"/>
              <w:szCs w:val="28"/>
              <w:rtl/>
            </w:rPr>
          </w:rPrChange>
        </w:rPr>
        <w:t xml:space="preserve"> الاستثمار </w:t>
      </w:r>
      <w:r w:rsidRPr="00832F4C">
        <w:rPr>
          <w:sz w:val="26"/>
          <w:szCs w:val="26"/>
          <w:rtl/>
          <w:lang w:bidi="ar-EG"/>
          <w:rPrChange w:id="4325" w:author="SRO" w:date="2011-02-21T10:18:00Z">
            <w:rPr>
              <w:sz w:val="26"/>
              <w:szCs w:val="28"/>
              <w:rtl/>
              <w:lang w:bidi="ar-EG"/>
            </w:rPr>
          </w:rPrChange>
        </w:rPr>
        <w:t xml:space="preserve">من هذا الناتج </w:t>
      </w:r>
      <w:r w:rsidRPr="00832F4C">
        <w:rPr>
          <w:sz w:val="26"/>
          <w:szCs w:val="26"/>
          <w:rtl/>
          <w:rPrChange w:id="4326" w:author="SRO" w:date="2011-02-21T10:18:00Z">
            <w:rPr>
              <w:sz w:val="26"/>
              <w:szCs w:val="28"/>
              <w:rtl/>
            </w:rPr>
          </w:rPrChange>
        </w:rPr>
        <w:t>في كل قطاع ومرفق؛</w:t>
      </w:r>
    </w:p>
    <w:p w:rsidR="00832F4C" w:rsidRPr="00832F4C" w:rsidRDefault="00832F4C" w:rsidP="00CA0310">
      <w:pPr>
        <w:numPr>
          <w:ilvl w:val="0"/>
          <w:numId w:val="48"/>
          <w:numberingChange w:id="4327" w:author="SRO" w:date="2011-02-21T09:12:00Z" w:original=""/>
        </w:numPr>
        <w:bidi/>
        <w:spacing w:after="120"/>
        <w:ind w:right="-468"/>
        <w:jc w:val="both"/>
        <w:rPr>
          <w:sz w:val="26"/>
          <w:szCs w:val="26"/>
          <w:rPrChange w:id="4328" w:author="SRO" w:date="2011-02-21T10:18:00Z">
            <w:rPr>
              <w:sz w:val="28"/>
              <w:szCs w:val="26"/>
            </w:rPr>
          </w:rPrChange>
        </w:rPr>
        <w:pPrChange w:id="4329" w:author="SRO" w:date="2011-02-21T10:21:00Z">
          <w:pPr>
            <w:numPr>
              <w:numId w:val="48"/>
            </w:numPr>
            <w:tabs>
              <w:tab w:val="num" w:pos="180"/>
            </w:tabs>
            <w:bidi/>
            <w:spacing w:after="120"/>
            <w:ind w:left="180" w:right="-468" w:hanging="360"/>
            <w:jc w:val="both"/>
          </w:pPr>
        </w:pPrChange>
      </w:pPr>
      <w:r w:rsidRPr="00832F4C">
        <w:rPr>
          <w:sz w:val="26"/>
          <w:szCs w:val="26"/>
          <w:rtl/>
          <w:rPrChange w:id="4330" w:author="SRO" w:date="2011-02-21T10:18:00Z">
            <w:rPr>
              <w:sz w:val="26"/>
              <w:szCs w:val="28"/>
              <w:rtl/>
            </w:rPr>
          </w:rPrChange>
        </w:rPr>
        <w:t xml:space="preserve">الأخذ بين الاعتبار </w:t>
      </w:r>
      <w:r w:rsidRPr="00832F4C">
        <w:rPr>
          <w:sz w:val="26"/>
          <w:szCs w:val="26"/>
          <w:rtl/>
          <w:lang w:bidi="ar-EG"/>
          <w:rPrChange w:id="4331" w:author="SRO" w:date="2011-02-21T10:18:00Z">
            <w:rPr>
              <w:sz w:val="26"/>
              <w:szCs w:val="28"/>
              <w:rtl/>
              <w:lang w:bidi="ar-EG"/>
            </w:rPr>
          </w:rPrChange>
        </w:rPr>
        <w:t xml:space="preserve">القيود المفروضة على </w:t>
      </w:r>
      <w:r w:rsidRPr="00832F4C">
        <w:rPr>
          <w:sz w:val="26"/>
          <w:szCs w:val="26"/>
          <w:rtl/>
          <w:rPrChange w:id="4332" w:author="SRO" w:date="2011-02-21T10:18:00Z">
            <w:rPr>
              <w:sz w:val="26"/>
              <w:szCs w:val="28"/>
              <w:rtl/>
            </w:rPr>
          </w:rPrChange>
        </w:rPr>
        <w:t>مستويات العجز المقبول أو المديونية الممكن تحملها؛</w:t>
      </w:r>
    </w:p>
    <w:p w:rsidR="00832F4C" w:rsidRPr="00832F4C" w:rsidRDefault="00832F4C" w:rsidP="00CA0310">
      <w:pPr>
        <w:numPr>
          <w:ilvl w:val="0"/>
          <w:numId w:val="48"/>
          <w:numberingChange w:id="4333" w:author="SRO" w:date="2011-02-21T09:12:00Z" w:original=""/>
        </w:numPr>
        <w:bidi/>
        <w:spacing w:after="120"/>
        <w:ind w:right="-468"/>
        <w:jc w:val="both"/>
        <w:rPr>
          <w:sz w:val="26"/>
          <w:szCs w:val="26"/>
          <w:rtl/>
          <w:rPrChange w:id="4334" w:author="SRO" w:date="2011-02-21T10:18:00Z">
            <w:rPr>
              <w:sz w:val="26"/>
              <w:szCs w:val="28"/>
              <w:rtl/>
            </w:rPr>
          </w:rPrChange>
        </w:rPr>
        <w:pPrChange w:id="4335" w:author="SRO" w:date="2011-02-21T10:21:00Z">
          <w:pPr>
            <w:numPr>
              <w:numId w:val="48"/>
            </w:numPr>
            <w:tabs>
              <w:tab w:val="num" w:pos="180"/>
            </w:tabs>
            <w:bidi/>
            <w:spacing w:after="120"/>
            <w:ind w:left="180" w:right="-468" w:hanging="360"/>
            <w:jc w:val="both"/>
          </w:pPr>
        </w:pPrChange>
      </w:pPr>
      <w:r w:rsidRPr="00832F4C">
        <w:rPr>
          <w:sz w:val="26"/>
          <w:szCs w:val="26"/>
          <w:rtl/>
          <w:rPrChange w:id="4336" w:author="SRO" w:date="2011-02-21T10:18:00Z">
            <w:rPr>
              <w:sz w:val="26"/>
              <w:szCs w:val="28"/>
              <w:rtl/>
            </w:rPr>
          </w:rPrChange>
        </w:rPr>
        <w:t>الأخذ بعين الاعتبار الظرفية الجديدة لما بعد الأزمة ومن بين ما تشتمل عليه،  إدارة</w:t>
      </w:r>
      <w:r w:rsidRPr="00832F4C">
        <w:rPr>
          <w:sz w:val="26"/>
          <w:szCs w:val="26"/>
          <w:rtl/>
          <w:lang w:bidi="ar-EG"/>
          <w:rPrChange w:id="4337" w:author="SRO" w:date="2011-02-21T10:18:00Z">
            <w:rPr>
              <w:sz w:val="26"/>
              <w:szCs w:val="28"/>
              <w:rtl/>
              <w:lang w:bidi="ar-EG"/>
            </w:rPr>
          </w:rPrChange>
        </w:rPr>
        <w:t xml:space="preserve"> المخاطر </w:t>
      </w:r>
      <w:r w:rsidRPr="00832F4C">
        <w:rPr>
          <w:sz w:val="26"/>
          <w:szCs w:val="26"/>
          <w:rtl/>
          <w:rPrChange w:id="4338" w:author="SRO" w:date="2011-02-21T10:18:00Z">
            <w:rPr>
              <w:sz w:val="26"/>
              <w:szCs w:val="28"/>
              <w:rtl/>
            </w:rPr>
          </w:rPrChange>
        </w:rPr>
        <w:t>المتغير</w:t>
      </w:r>
      <w:r w:rsidRPr="00832F4C">
        <w:rPr>
          <w:sz w:val="26"/>
          <w:szCs w:val="26"/>
          <w:rtl/>
          <w:lang w:bidi="ar-EG"/>
          <w:rPrChange w:id="4339" w:author="SRO" w:date="2011-02-21T10:18:00Z">
            <w:rPr>
              <w:sz w:val="26"/>
              <w:szCs w:val="28"/>
              <w:rtl/>
              <w:lang w:bidi="ar-EG"/>
            </w:rPr>
          </w:rPrChange>
        </w:rPr>
        <w:t>ة</w:t>
      </w:r>
      <w:r w:rsidRPr="00832F4C">
        <w:rPr>
          <w:sz w:val="26"/>
          <w:szCs w:val="26"/>
          <w:rtl/>
          <w:rPrChange w:id="4340" w:author="SRO" w:date="2011-02-21T10:18:00Z">
            <w:rPr>
              <w:sz w:val="26"/>
              <w:szCs w:val="28"/>
              <w:rtl/>
            </w:rPr>
          </w:rPrChange>
        </w:rPr>
        <w:t>، انخفاض وعدم استقرار الموارد الخارجية للتمويل وإ</w:t>
      </w:r>
      <w:r w:rsidRPr="00832F4C">
        <w:rPr>
          <w:sz w:val="26"/>
          <w:szCs w:val="26"/>
          <w:rtl/>
          <w:lang w:bidi="ar-EG"/>
          <w:rPrChange w:id="4341" w:author="SRO" w:date="2011-02-21T10:18:00Z">
            <w:rPr>
              <w:sz w:val="26"/>
              <w:szCs w:val="28"/>
              <w:rtl/>
              <w:lang w:bidi="ar-EG"/>
            </w:rPr>
          </w:rPrChange>
        </w:rPr>
        <w:t>لا</w:t>
      </w:r>
      <w:r w:rsidRPr="00832F4C">
        <w:rPr>
          <w:sz w:val="26"/>
          <w:szCs w:val="26"/>
          <w:rtl/>
          <w:rPrChange w:id="4342" w:author="SRO" w:date="2011-02-21T10:18:00Z">
            <w:rPr>
              <w:sz w:val="26"/>
              <w:szCs w:val="28"/>
              <w:rtl/>
            </w:rPr>
          </w:rPrChange>
        </w:rPr>
        <w:t xml:space="preserve">طار </w:t>
      </w:r>
      <w:r w:rsidRPr="00832F4C">
        <w:rPr>
          <w:sz w:val="26"/>
          <w:szCs w:val="26"/>
          <w:rtl/>
          <w:lang w:bidi="ar-EG"/>
          <w:rPrChange w:id="4343" w:author="SRO" w:date="2011-02-21T10:18:00Z">
            <w:rPr>
              <w:sz w:val="26"/>
              <w:szCs w:val="28"/>
              <w:rtl/>
              <w:lang w:bidi="ar-EG"/>
            </w:rPr>
          </w:rPrChange>
        </w:rPr>
        <w:t>ال</w:t>
      </w:r>
      <w:r w:rsidRPr="00832F4C">
        <w:rPr>
          <w:sz w:val="26"/>
          <w:szCs w:val="26"/>
          <w:rtl/>
          <w:rPrChange w:id="4344" w:author="SRO" w:date="2011-02-21T10:18:00Z">
            <w:rPr>
              <w:sz w:val="26"/>
              <w:szCs w:val="28"/>
              <w:rtl/>
            </w:rPr>
          </w:rPrChange>
        </w:rPr>
        <w:t xml:space="preserve">تنظيمي </w:t>
      </w:r>
      <w:r w:rsidRPr="00832F4C">
        <w:rPr>
          <w:sz w:val="26"/>
          <w:szCs w:val="26"/>
          <w:rtl/>
          <w:lang w:bidi="ar-EG"/>
          <w:rPrChange w:id="4345" w:author="SRO" w:date="2011-02-21T10:18:00Z">
            <w:rPr>
              <w:sz w:val="26"/>
              <w:szCs w:val="28"/>
              <w:rtl/>
              <w:lang w:bidi="ar-EG"/>
            </w:rPr>
          </w:rPrChange>
        </w:rPr>
        <w:t>ال</w:t>
      </w:r>
      <w:r w:rsidRPr="00832F4C">
        <w:rPr>
          <w:sz w:val="26"/>
          <w:szCs w:val="26"/>
          <w:rtl/>
          <w:rPrChange w:id="4346" w:author="SRO" w:date="2011-02-21T10:18:00Z">
            <w:rPr>
              <w:sz w:val="26"/>
              <w:szCs w:val="28"/>
              <w:rtl/>
            </w:rPr>
          </w:rPrChange>
        </w:rPr>
        <w:t xml:space="preserve">عالمي </w:t>
      </w:r>
      <w:r w:rsidRPr="00832F4C">
        <w:rPr>
          <w:sz w:val="26"/>
          <w:szCs w:val="26"/>
          <w:rtl/>
          <w:lang w:bidi="ar-EG"/>
          <w:rPrChange w:id="4347" w:author="SRO" w:date="2011-02-21T10:18:00Z">
            <w:rPr>
              <w:sz w:val="26"/>
              <w:szCs w:val="28"/>
              <w:rtl/>
              <w:lang w:bidi="ar-EG"/>
            </w:rPr>
          </w:rPrChange>
        </w:rPr>
        <w:t>ال</w:t>
      </w:r>
      <w:r w:rsidRPr="00832F4C">
        <w:rPr>
          <w:sz w:val="26"/>
          <w:szCs w:val="26"/>
          <w:rtl/>
          <w:rPrChange w:id="4348" w:author="SRO" w:date="2011-02-21T10:18:00Z">
            <w:rPr>
              <w:sz w:val="26"/>
              <w:szCs w:val="28"/>
              <w:rtl/>
            </w:rPr>
          </w:rPrChange>
        </w:rPr>
        <w:t xml:space="preserve">جديد </w:t>
      </w:r>
      <w:r w:rsidRPr="00832F4C">
        <w:rPr>
          <w:sz w:val="26"/>
          <w:szCs w:val="26"/>
          <w:rtl/>
          <w:lang w:bidi="ar-EG"/>
          <w:rPrChange w:id="4349" w:author="SRO" w:date="2011-02-21T10:18:00Z">
            <w:rPr>
              <w:sz w:val="26"/>
              <w:szCs w:val="28"/>
              <w:rtl/>
              <w:lang w:bidi="ar-EG"/>
            </w:rPr>
          </w:rPrChange>
        </w:rPr>
        <w:t xml:space="preserve">والذى </w:t>
      </w:r>
      <w:r w:rsidRPr="00832F4C">
        <w:rPr>
          <w:sz w:val="26"/>
          <w:szCs w:val="26"/>
          <w:rtl/>
          <w:rPrChange w:id="4350" w:author="SRO" w:date="2011-02-21T10:18:00Z">
            <w:rPr>
              <w:sz w:val="26"/>
              <w:szCs w:val="28"/>
              <w:rtl/>
            </w:rPr>
          </w:rPrChange>
        </w:rPr>
        <w:t xml:space="preserve"> يجب إحترامه</w:t>
      </w:r>
      <w:r w:rsidRPr="00832F4C">
        <w:rPr>
          <w:sz w:val="26"/>
          <w:szCs w:val="26"/>
          <w:rPrChange w:id="4351" w:author="SRO" w:date="2011-02-21T10:18:00Z">
            <w:rPr>
              <w:sz w:val="28"/>
              <w:szCs w:val="26"/>
            </w:rPr>
          </w:rPrChange>
        </w:rPr>
        <w:t>.</w:t>
      </w:r>
    </w:p>
    <w:p w:rsidR="00832F4C" w:rsidRPr="00832F4C" w:rsidDel="00CA0310" w:rsidRDefault="00832F4C" w:rsidP="00832F4C">
      <w:pPr>
        <w:bidi/>
        <w:spacing w:after="120"/>
        <w:ind w:left="-540" w:right="-468" w:firstLine="525"/>
        <w:jc w:val="both"/>
        <w:rPr>
          <w:del w:id="4352" w:author="SRO" w:date="2011-02-21T10:22:00Z"/>
          <w:sz w:val="26"/>
          <w:szCs w:val="26"/>
          <w:rPrChange w:id="4353" w:author="SRO" w:date="2011-02-21T10:18:00Z">
            <w:rPr>
              <w:del w:id="4354" w:author="SRO" w:date="2011-02-21T10:22:00Z"/>
              <w:sz w:val="16"/>
              <w:szCs w:val="26"/>
            </w:rPr>
          </w:rPrChange>
        </w:rPr>
        <w:pPrChange w:id="4355" w:author="SRO" w:date="2011-02-21T10:21:00Z">
          <w:pPr>
            <w:bidi/>
            <w:spacing w:after="120"/>
            <w:ind w:left="-540" w:right="-468" w:firstLine="743"/>
            <w:jc w:val="both"/>
          </w:pPr>
        </w:pPrChange>
      </w:pPr>
    </w:p>
    <w:p w:rsidR="00832F4C" w:rsidRPr="00832F4C" w:rsidRDefault="00832F4C" w:rsidP="00832F4C">
      <w:pPr>
        <w:bidi/>
        <w:spacing w:after="120"/>
        <w:ind w:left="-540" w:right="-468" w:firstLine="525"/>
        <w:jc w:val="both"/>
        <w:rPr>
          <w:sz w:val="26"/>
          <w:szCs w:val="26"/>
          <w:rPrChange w:id="4356" w:author="SRO" w:date="2011-02-21T10:18:00Z">
            <w:rPr>
              <w:sz w:val="28"/>
              <w:szCs w:val="26"/>
            </w:rPr>
          </w:rPrChange>
        </w:rPr>
        <w:pPrChange w:id="4357" w:author="SRO" w:date="2011-02-21T10:21:00Z">
          <w:pPr>
            <w:bidi/>
            <w:spacing w:after="120"/>
            <w:ind w:left="-540" w:right="-468" w:firstLine="743"/>
            <w:jc w:val="both"/>
          </w:pPr>
        </w:pPrChange>
      </w:pPr>
      <w:r w:rsidRPr="00832F4C">
        <w:rPr>
          <w:sz w:val="26"/>
          <w:szCs w:val="26"/>
          <w:rtl/>
          <w:rPrChange w:id="4358" w:author="SRO" w:date="2011-02-21T10:18:00Z">
            <w:rPr>
              <w:sz w:val="26"/>
              <w:szCs w:val="28"/>
              <w:rtl/>
            </w:rPr>
          </w:rPrChange>
        </w:rPr>
        <w:t xml:space="preserve">فيما يخص التحديات، على دول المنطقة أن تقوم بتطوير الموارد المنبثقة من مختلف مصادر التمويل، الاستغلال الأمثل لبنية التمويل لكل مصدر، جلب المزيد من التمويلات الخارجية، استقبال المزيد من مؤسسات التنمية الدولية ذات المردودية على مستوى التنمية البشرية المستدامة، </w:t>
      </w:r>
      <w:r w:rsidRPr="00832F4C">
        <w:rPr>
          <w:sz w:val="26"/>
          <w:szCs w:val="26"/>
          <w:rtl/>
          <w:lang w:bidi="ar-EG"/>
          <w:rPrChange w:id="4359" w:author="SRO" w:date="2011-02-21T10:18:00Z">
            <w:rPr>
              <w:sz w:val="26"/>
              <w:szCs w:val="28"/>
              <w:rtl/>
              <w:lang w:bidi="ar-EG"/>
            </w:rPr>
          </w:rPrChange>
        </w:rPr>
        <w:t xml:space="preserve">ضمان </w:t>
      </w:r>
      <w:r w:rsidRPr="00832F4C">
        <w:rPr>
          <w:sz w:val="26"/>
          <w:szCs w:val="26"/>
          <w:rtl/>
          <w:rPrChange w:id="4360" w:author="SRO" w:date="2011-02-21T10:18:00Z">
            <w:rPr>
              <w:sz w:val="26"/>
              <w:szCs w:val="28"/>
              <w:rtl/>
            </w:rPr>
          </w:rPrChange>
        </w:rPr>
        <w:t xml:space="preserve">الإدارة </w:t>
      </w:r>
      <w:r w:rsidRPr="00832F4C">
        <w:rPr>
          <w:sz w:val="26"/>
          <w:szCs w:val="26"/>
          <w:rtl/>
          <w:lang w:bidi="ar-EG"/>
          <w:rPrChange w:id="4361" w:author="SRO" w:date="2011-02-21T10:18:00Z">
            <w:rPr>
              <w:sz w:val="26"/>
              <w:szCs w:val="28"/>
              <w:rtl/>
              <w:lang w:bidi="ar-EG"/>
            </w:rPr>
          </w:rPrChange>
        </w:rPr>
        <w:t>ال</w:t>
      </w:r>
      <w:r w:rsidRPr="00832F4C">
        <w:rPr>
          <w:sz w:val="26"/>
          <w:szCs w:val="26"/>
          <w:rtl/>
          <w:rPrChange w:id="4362" w:author="SRO" w:date="2011-02-21T10:18:00Z">
            <w:rPr>
              <w:sz w:val="26"/>
              <w:szCs w:val="28"/>
              <w:rtl/>
            </w:rPr>
          </w:rPrChange>
        </w:rPr>
        <w:t>مثل</w:t>
      </w:r>
      <w:r w:rsidRPr="00832F4C">
        <w:rPr>
          <w:sz w:val="26"/>
          <w:szCs w:val="26"/>
          <w:rtl/>
          <w:lang w:bidi="ar-EG"/>
          <w:rPrChange w:id="4363" w:author="SRO" w:date="2011-02-21T10:18:00Z">
            <w:rPr>
              <w:sz w:val="26"/>
              <w:szCs w:val="28"/>
              <w:rtl/>
              <w:lang w:bidi="ar-EG"/>
            </w:rPr>
          </w:rPrChange>
        </w:rPr>
        <w:t>ى من</w:t>
      </w:r>
      <w:r w:rsidRPr="00832F4C">
        <w:rPr>
          <w:sz w:val="26"/>
          <w:szCs w:val="26"/>
          <w:rtl/>
          <w:rPrChange w:id="4364" w:author="SRO" w:date="2011-02-21T10:18:00Z">
            <w:rPr>
              <w:sz w:val="26"/>
              <w:szCs w:val="28"/>
              <w:rtl/>
            </w:rPr>
          </w:rPrChange>
        </w:rPr>
        <w:t xml:space="preserve"> المساعدة </w:t>
      </w:r>
      <w:r w:rsidRPr="00832F4C">
        <w:rPr>
          <w:sz w:val="26"/>
          <w:szCs w:val="26"/>
          <w:rtl/>
          <w:lang w:bidi="ar-EG"/>
          <w:rPrChange w:id="4365" w:author="SRO" w:date="2011-02-21T10:18:00Z">
            <w:rPr>
              <w:sz w:val="26"/>
              <w:szCs w:val="28"/>
              <w:rtl/>
              <w:lang w:bidi="ar-EG"/>
            </w:rPr>
          </w:rPrChange>
        </w:rPr>
        <w:t>الانمائية الرسمية</w:t>
      </w:r>
      <w:r w:rsidRPr="00832F4C">
        <w:rPr>
          <w:sz w:val="26"/>
          <w:szCs w:val="26"/>
          <w:rtl/>
          <w:rPrChange w:id="4366" w:author="SRO" w:date="2011-02-21T10:18:00Z">
            <w:rPr>
              <w:sz w:val="26"/>
              <w:szCs w:val="28"/>
              <w:rtl/>
            </w:rPr>
          </w:rPrChange>
        </w:rPr>
        <w:t>، ت</w:t>
      </w:r>
      <w:r w:rsidRPr="00832F4C">
        <w:rPr>
          <w:sz w:val="26"/>
          <w:szCs w:val="26"/>
          <w:rtl/>
          <w:lang w:bidi="ar-EG"/>
          <w:rPrChange w:id="4367" w:author="SRO" w:date="2011-02-21T10:18:00Z">
            <w:rPr>
              <w:sz w:val="26"/>
              <w:szCs w:val="28"/>
              <w:rtl/>
              <w:lang w:bidi="ar-EG"/>
            </w:rPr>
          </w:rPrChange>
        </w:rPr>
        <w:t>حسين</w:t>
      </w:r>
      <w:r w:rsidRPr="00832F4C">
        <w:rPr>
          <w:sz w:val="26"/>
          <w:szCs w:val="26"/>
          <w:rtl/>
          <w:rPrChange w:id="4368" w:author="SRO" w:date="2011-02-21T10:18:00Z">
            <w:rPr>
              <w:sz w:val="26"/>
              <w:szCs w:val="28"/>
              <w:rtl/>
            </w:rPr>
          </w:rPrChange>
        </w:rPr>
        <w:t xml:space="preserve"> الحكامة الاقتصادية وتلك الخاصة بالمؤسسات </w:t>
      </w:r>
      <w:r w:rsidRPr="00832F4C">
        <w:rPr>
          <w:sz w:val="26"/>
          <w:szCs w:val="26"/>
          <w:rtl/>
          <w:lang w:bidi="ar-EG"/>
          <w:rPrChange w:id="4369" w:author="SRO" w:date="2011-02-21T10:18:00Z">
            <w:rPr>
              <w:sz w:val="26"/>
              <w:szCs w:val="28"/>
              <w:rtl/>
              <w:lang w:bidi="ar-EG"/>
            </w:rPr>
          </w:rPrChange>
        </w:rPr>
        <w:t>المصرفية</w:t>
      </w:r>
      <w:r w:rsidRPr="00832F4C">
        <w:rPr>
          <w:sz w:val="26"/>
          <w:szCs w:val="26"/>
          <w:rtl/>
          <w:rPrChange w:id="4370" w:author="SRO" w:date="2011-02-21T10:18:00Z">
            <w:rPr>
              <w:sz w:val="26"/>
              <w:szCs w:val="28"/>
              <w:rtl/>
            </w:rPr>
          </w:rPrChange>
        </w:rPr>
        <w:t xml:space="preserve"> و</w:t>
      </w:r>
      <w:r w:rsidRPr="00832F4C">
        <w:rPr>
          <w:sz w:val="26"/>
          <w:szCs w:val="26"/>
          <w:rtl/>
          <w:lang w:bidi="ar-EG"/>
          <w:rPrChange w:id="4371" w:author="SRO" w:date="2011-02-21T10:18:00Z">
            <w:rPr>
              <w:sz w:val="26"/>
              <w:szCs w:val="28"/>
              <w:rtl/>
              <w:lang w:bidi="ar-EG"/>
            </w:rPr>
          </w:rPrChange>
        </w:rPr>
        <w:t>لاضفاء الطابع ال</w:t>
      </w:r>
      <w:r w:rsidRPr="00832F4C">
        <w:rPr>
          <w:sz w:val="26"/>
          <w:szCs w:val="26"/>
          <w:rtl/>
          <w:rPrChange w:id="4372" w:author="SRO" w:date="2011-02-21T10:18:00Z">
            <w:rPr>
              <w:sz w:val="26"/>
              <w:szCs w:val="28"/>
              <w:rtl/>
            </w:rPr>
          </w:rPrChange>
        </w:rPr>
        <w:t>د</w:t>
      </w:r>
      <w:r w:rsidRPr="00832F4C">
        <w:rPr>
          <w:sz w:val="26"/>
          <w:szCs w:val="26"/>
          <w:rtl/>
          <w:lang w:bidi="ar-EG"/>
          <w:rPrChange w:id="4373" w:author="SRO" w:date="2011-02-21T10:18:00Z">
            <w:rPr>
              <w:sz w:val="26"/>
              <w:szCs w:val="28"/>
              <w:rtl/>
              <w:lang w:bidi="ar-EG"/>
            </w:rPr>
          </w:rPrChange>
        </w:rPr>
        <w:t>ي</w:t>
      </w:r>
      <w:r w:rsidRPr="00832F4C">
        <w:rPr>
          <w:sz w:val="26"/>
          <w:szCs w:val="26"/>
          <w:rtl/>
          <w:rPrChange w:id="4374" w:author="SRO" w:date="2011-02-21T10:18:00Z">
            <w:rPr>
              <w:sz w:val="26"/>
              <w:szCs w:val="28"/>
              <w:rtl/>
            </w:rPr>
          </w:rPrChange>
        </w:rPr>
        <w:t>مق</w:t>
      </w:r>
      <w:r w:rsidRPr="00832F4C">
        <w:rPr>
          <w:sz w:val="26"/>
          <w:szCs w:val="26"/>
          <w:rtl/>
          <w:lang w:bidi="ar-EG"/>
          <w:rPrChange w:id="4375" w:author="SRO" w:date="2011-02-21T10:18:00Z">
            <w:rPr>
              <w:sz w:val="26"/>
              <w:szCs w:val="28"/>
              <w:rtl/>
              <w:lang w:bidi="ar-EG"/>
            </w:rPr>
          </w:rPrChange>
        </w:rPr>
        <w:t>را</w:t>
      </w:r>
      <w:r w:rsidRPr="00832F4C">
        <w:rPr>
          <w:sz w:val="26"/>
          <w:szCs w:val="26"/>
          <w:rtl/>
          <w:rPrChange w:id="4376" w:author="SRO" w:date="2011-02-21T10:18:00Z">
            <w:rPr>
              <w:sz w:val="26"/>
              <w:szCs w:val="28"/>
              <w:rtl/>
            </w:rPr>
          </w:rPrChange>
        </w:rPr>
        <w:t>ط</w:t>
      </w:r>
      <w:r w:rsidRPr="00832F4C">
        <w:rPr>
          <w:sz w:val="26"/>
          <w:szCs w:val="26"/>
          <w:rtl/>
          <w:lang w:bidi="ar-EG"/>
          <w:rPrChange w:id="4377" w:author="SRO" w:date="2011-02-21T10:18:00Z">
            <w:rPr>
              <w:sz w:val="26"/>
              <w:szCs w:val="28"/>
              <w:rtl/>
              <w:lang w:bidi="ar-EG"/>
            </w:rPr>
          </w:rPrChange>
        </w:rPr>
        <w:t>ى</w:t>
      </w:r>
      <w:r w:rsidRPr="00832F4C">
        <w:rPr>
          <w:sz w:val="26"/>
          <w:szCs w:val="26"/>
          <w:rtl/>
          <w:rPrChange w:id="4378" w:author="SRO" w:date="2011-02-21T10:18:00Z">
            <w:rPr>
              <w:sz w:val="26"/>
              <w:szCs w:val="28"/>
              <w:rtl/>
            </w:rPr>
          </w:rPrChange>
        </w:rPr>
        <w:t xml:space="preserve"> </w:t>
      </w:r>
      <w:r w:rsidRPr="00832F4C">
        <w:rPr>
          <w:sz w:val="26"/>
          <w:szCs w:val="26"/>
          <w:rtl/>
          <w:lang w:bidi="ar-EG"/>
          <w:rPrChange w:id="4379" w:author="SRO" w:date="2011-02-21T10:18:00Z">
            <w:rPr>
              <w:sz w:val="26"/>
              <w:szCs w:val="28"/>
              <w:rtl/>
              <w:lang w:bidi="ar-EG"/>
            </w:rPr>
          </w:rPrChange>
        </w:rPr>
        <w:t xml:space="preserve">فى الخدمات </w:t>
      </w:r>
      <w:r w:rsidRPr="00832F4C">
        <w:rPr>
          <w:sz w:val="26"/>
          <w:szCs w:val="26"/>
          <w:rtl/>
          <w:rPrChange w:id="4380" w:author="SRO" w:date="2011-02-21T10:18:00Z">
            <w:rPr>
              <w:sz w:val="26"/>
              <w:szCs w:val="28"/>
              <w:rtl/>
            </w:rPr>
          </w:rPrChange>
        </w:rPr>
        <w:t>المالية ال</w:t>
      </w:r>
      <w:r w:rsidRPr="00832F4C">
        <w:rPr>
          <w:sz w:val="26"/>
          <w:szCs w:val="26"/>
          <w:rtl/>
          <w:lang w:bidi="ar-EG"/>
          <w:rPrChange w:id="4381" w:author="SRO" w:date="2011-02-21T10:18:00Z">
            <w:rPr>
              <w:sz w:val="26"/>
              <w:szCs w:val="28"/>
              <w:rtl/>
              <w:lang w:bidi="ar-EG"/>
            </w:rPr>
          </w:rPrChange>
        </w:rPr>
        <w:t>مصرفية</w:t>
      </w:r>
      <w:r w:rsidRPr="00832F4C">
        <w:rPr>
          <w:sz w:val="26"/>
          <w:szCs w:val="26"/>
          <w:rtl/>
          <w:rPrChange w:id="4382" w:author="SRO" w:date="2011-02-21T10:18:00Z">
            <w:rPr>
              <w:sz w:val="26"/>
              <w:szCs w:val="28"/>
              <w:rtl/>
            </w:rPr>
          </w:rPrChange>
        </w:rPr>
        <w:t xml:space="preserve"> الممنوحة للقطاع الخاص مع التقليل إلى أبعد مدى من</w:t>
      </w:r>
      <w:r w:rsidRPr="00832F4C">
        <w:rPr>
          <w:sz w:val="26"/>
          <w:szCs w:val="26"/>
          <w:rtl/>
          <w:lang w:bidi="ar-EG"/>
          <w:rPrChange w:id="4383" w:author="SRO" w:date="2011-02-21T10:18:00Z">
            <w:rPr>
              <w:sz w:val="26"/>
              <w:szCs w:val="28"/>
              <w:rtl/>
              <w:lang w:bidi="ar-EG"/>
            </w:rPr>
          </w:rPrChange>
        </w:rPr>
        <w:t xml:space="preserve"> أسعار</w:t>
      </w:r>
      <w:r w:rsidRPr="00832F4C">
        <w:rPr>
          <w:sz w:val="26"/>
          <w:szCs w:val="26"/>
          <w:rtl/>
          <w:rPrChange w:id="4384" w:author="SRO" w:date="2011-02-21T10:18:00Z">
            <w:rPr>
              <w:sz w:val="26"/>
              <w:szCs w:val="28"/>
              <w:rtl/>
            </w:rPr>
          </w:rPrChange>
        </w:rPr>
        <w:t xml:space="preserve"> تكاليف هذه التمويلات</w:t>
      </w:r>
      <w:r w:rsidRPr="00832F4C">
        <w:rPr>
          <w:sz w:val="26"/>
          <w:szCs w:val="26"/>
          <w:rPrChange w:id="4385" w:author="SRO" w:date="2011-02-21T10:18:00Z">
            <w:rPr>
              <w:sz w:val="28"/>
              <w:szCs w:val="26"/>
            </w:rPr>
          </w:rPrChange>
        </w:rPr>
        <w:t>.</w:t>
      </w:r>
    </w:p>
    <w:p w:rsidR="00832F4C" w:rsidRPr="00832F4C" w:rsidDel="00CA0310" w:rsidRDefault="00832F4C" w:rsidP="00EC4095">
      <w:pPr>
        <w:bidi/>
        <w:ind w:left="-540" w:right="-468" w:firstLine="525"/>
        <w:jc w:val="both"/>
        <w:rPr>
          <w:del w:id="4386" w:author="SRO" w:date="2011-02-21T10:22:00Z"/>
          <w:sz w:val="26"/>
          <w:szCs w:val="26"/>
          <w:rtl/>
          <w:rPrChange w:id="4387" w:author="SRO" w:date="2011-02-21T10:18:00Z">
            <w:rPr>
              <w:del w:id="4388" w:author="SRO" w:date="2011-02-21T10:22:00Z"/>
              <w:sz w:val="26"/>
              <w:szCs w:val="16"/>
              <w:rtl/>
            </w:rPr>
          </w:rPrChange>
        </w:rPr>
        <w:pPrChange w:id="4389" w:author="SRO" w:date="2011-02-21T11:35:00Z">
          <w:pPr>
            <w:bidi/>
            <w:ind w:left="-540" w:right="-468" w:firstLine="525"/>
            <w:jc w:val="both"/>
          </w:pPr>
        </w:pPrChange>
      </w:pPr>
    </w:p>
    <w:p w:rsidR="00832F4C" w:rsidRPr="00832F4C" w:rsidDel="00CA0310" w:rsidRDefault="00832F4C" w:rsidP="00EC4095">
      <w:pPr>
        <w:bidi/>
        <w:ind w:left="-540" w:right="-468" w:firstLine="525"/>
        <w:jc w:val="both"/>
        <w:rPr>
          <w:del w:id="4390" w:author="SRO" w:date="2011-02-21T10:22:00Z"/>
          <w:sz w:val="26"/>
          <w:szCs w:val="26"/>
          <w:rtl/>
          <w:rPrChange w:id="4391" w:author="SRO" w:date="2011-02-21T10:18:00Z">
            <w:rPr>
              <w:del w:id="4392" w:author="SRO" w:date="2011-02-21T10:22:00Z"/>
              <w:sz w:val="26"/>
              <w:szCs w:val="28"/>
              <w:rtl/>
            </w:rPr>
          </w:rPrChange>
        </w:rPr>
        <w:pPrChange w:id="4393" w:author="SRO" w:date="2011-02-21T11:35:00Z">
          <w:pPr>
            <w:bidi/>
            <w:ind w:left="-540" w:right="-468" w:firstLine="525"/>
            <w:jc w:val="both"/>
          </w:pPr>
        </w:pPrChange>
      </w:pPr>
    </w:p>
    <w:p w:rsidR="00832F4C" w:rsidRPr="00832F4C" w:rsidRDefault="00832F4C" w:rsidP="00EC4095">
      <w:pPr>
        <w:bidi/>
        <w:ind w:left="-540" w:right="-468" w:firstLine="525"/>
        <w:jc w:val="both"/>
        <w:rPr>
          <w:sz w:val="26"/>
          <w:szCs w:val="26"/>
          <w:rtl/>
          <w:rPrChange w:id="4394" w:author="SRO" w:date="2011-02-21T10:18:00Z">
            <w:rPr>
              <w:sz w:val="26"/>
              <w:szCs w:val="28"/>
              <w:rtl/>
            </w:rPr>
          </w:rPrChange>
        </w:rPr>
        <w:pPrChange w:id="4395" w:author="SRO" w:date="2011-02-21T11:35:00Z">
          <w:pPr>
            <w:bidi/>
            <w:ind w:left="-540" w:right="-468" w:firstLine="525"/>
            <w:jc w:val="both"/>
          </w:pPr>
        </w:pPrChange>
      </w:pPr>
      <w:r w:rsidRPr="00832F4C">
        <w:rPr>
          <w:sz w:val="26"/>
          <w:szCs w:val="26"/>
          <w:rtl/>
          <w:rPrChange w:id="4396" w:author="SRO" w:date="2011-02-21T10:18:00Z">
            <w:rPr>
              <w:sz w:val="26"/>
              <w:szCs w:val="28"/>
              <w:rtl/>
            </w:rPr>
          </w:rPrChange>
        </w:rPr>
        <w:t>لمواجهة هذه التحديات يستوجب القيام بتقييم أدوات</w:t>
      </w:r>
      <w:r w:rsidRPr="00832F4C">
        <w:rPr>
          <w:sz w:val="26"/>
          <w:szCs w:val="26"/>
          <w:rtl/>
          <w:lang w:bidi="ar-EG"/>
          <w:rPrChange w:id="4397" w:author="SRO" w:date="2011-02-21T10:18:00Z">
            <w:rPr>
              <w:sz w:val="26"/>
              <w:szCs w:val="28"/>
              <w:rtl/>
              <w:lang w:bidi="ar-EG"/>
            </w:rPr>
          </w:rPrChange>
        </w:rPr>
        <w:t>الرصد</w:t>
      </w:r>
      <w:r w:rsidRPr="00832F4C">
        <w:rPr>
          <w:sz w:val="26"/>
          <w:szCs w:val="26"/>
          <w:rtl/>
          <w:rPrChange w:id="4398" w:author="SRO" w:date="2011-02-21T10:18:00Z">
            <w:rPr>
              <w:sz w:val="26"/>
              <w:szCs w:val="28"/>
              <w:rtl/>
            </w:rPr>
          </w:rPrChange>
        </w:rPr>
        <w:t xml:space="preserve"> كصناديق التضامن</w:t>
      </w:r>
      <w:r w:rsidRPr="00832F4C">
        <w:rPr>
          <w:sz w:val="26"/>
          <w:szCs w:val="26"/>
          <w:rtl/>
          <w:lang w:bidi="ar-EG"/>
          <w:rPrChange w:id="4399" w:author="SRO" w:date="2011-02-21T10:18:00Z">
            <w:rPr>
              <w:sz w:val="26"/>
              <w:szCs w:val="28"/>
              <w:rtl/>
              <w:lang w:bidi="ar-EG"/>
            </w:rPr>
          </w:rPrChange>
        </w:rPr>
        <w:t>(</w:t>
      </w:r>
      <w:r w:rsidRPr="00832F4C">
        <w:rPr>
          <w:sz w:val="26"/>
          <w:szCs w:val="26"/>
          <w:rtl/>
          <w:rPrChange w:id="4400" w:author="SRO" w:date="2011-02-21T10:18:00Z">
            <w:rPr>
              <w:sz w:val="26"/>
              <w:szCs w:val="28"/>
              <w:rtl/>
            </w:rPr>
          </w:rPrChange>
        </w:rPr>
        <w:t>بالمغرب وتونس</w:t>
      </w:r>
      <w:r w:rsidRPr="00832F4C">
        <w:rPr>
          <w:sz w:val="26"/>
          <w:szCs w:val="26"/>
          <w:rtl/>
          <w:lang w:bidi="ar-EG"/>
          <w:rPrChange w:id="4401" w:author="SRO" w:date="2011-02-21T10:18:00Z">
            <w:rPr>
              <w:sz w:val="26"/>
              <w:szCs w:val="28"/>
              <w:rtl/>
              <w:lang w:bidi="ar-EG"/>
            </w:rPr>
          </w:rPrChange>
        </w:rPr>
        <w:t>)</w:t>
      </w:r>
      <w:r w:rsidRPr="00832F4C">
        <w:rPr>
          <w:sz w:val="26"/>
          <w:szCs w:val="26"/>
          <w:rtl/>
          <w:rPrChange w:id="4402" w:author="SRO" w:date="2011-02-21T10:18:00Z">
            <w:rPr>
              <w:sz w:val="26"/>
              <w:szCs w:val="28"/>
              <w:rtl/>
            </w:rPr>
          </w:rPrChange>
        </w:rPr>
        <w:t xml:space="preserve"> أو الخاصة بالتنظيم </w:t>
      </w:r>
      <w:r w:rsidRPr="00832F4C">
        <w:rPr>
          <w:sz w:val="26"/>
          <w:szCs w:val="26"/>
          <w:rtl/>
          <w:lang w:bidi="ar-EG"/>
          <w:rPrChange w:id="4403" w:author="SRO" w:date="2011-02-21T10:18:00Z">
            <w:rPr>
              <w:sz w:val="26"/>
              <w:szCs w:val="28"/>
              <w:rtl/>
              <w:lang w:bidi="ar-EG"/>
            </w:rPr>
          </w:rPrChange>
        </w:rPr>
        <w:t>(</w:t>
      </w:r>
      <w:r w:rsidRPr="00832F4C">
        <w:rPr>
          <w:sz w:val="26"/>
          <w:szCs w:val="26"/>
          <w:rtl/>
          <w:rPrChange w:id="4404" w:author="SRO" w:date="2011-02-21T10:18:00Z">
            <w:rPr>
              <w:sz w:val="26"/>
              <w:szCs w:val="28"/>
              <w:rtl/>
            </w:rPr>
          </w:rPrChange>
        </w:rPr>
        <w:t>بالجزائر</w:t>
      </w:r>
      <w:r w:rsidRPr="00832F4C">
        <w:rPr>
          <w:sz w:val="26"/>
          <w:szCs w:val="26"/>
          <w:rtl/>
          <w:lang w:bidi="ar-EG"/>
          <w:rPrChange w:id="4405" w:author="SRO" w:date="2011-02-21T10:18:00Z">
            <w:rPr>
              <w:sz w:val="26"/>
              <w:szCs w:val="28"/>
              <w:rtl/>
              <w:lang w:bidi="ar-EG"/>
            </w:rPr>
          </w:rPrChange>
        </w:rPr>
        <w:t>)</w:t>
      </w:r>
      <w:r w:rsidRPr="00832F4C">
        <w:rPr>
          <w:sz w:val="26"/>
          <w:szCs w:val="26"/>
          <w:rtl/>
          <w:rPrChange w:id="4406" w:author="SRO" w:date="2011-02-21T10:18:00Z">
            <w:rPr>
              <w:sz w:val="26"/>
              <w:szCs w:val="28"/>
              <w:rtl/>
            </w:rPr>
          </w:rPrChange>
        </w:rPr>
        <w:t xml:space="preserve">، تنويع مصادر تمويل الاستثمار الخاص الذي تتحمله حاليا الأبناك  لوحدها، خلق مؤسسات بنكية تتميز بالإرادية تكون بمثابة فاعل حقيقي في ميدان التنمية وأن تقوم بتدبير الثنائية قطاع </w:t>
      </w:r>
      <w:r w:rsidRPr="00832F4C">
        <w:rPr>
          <w:sz w:val="26"/>
          <w:szCs w:val="26"/>
          <w:rtl/>
          <w:lang w:bidi="ar-EG"/>
          <w:rPrChange w:id="4407" w:author="SRO" w:date="2011-02-21T10:18:00Z">
            <w:rPr>
              <w:sz w:val="26"/>
              <w:szCs w:val="28"/>
              <w:rtl/>
              <w:lang w:bidi="ar-EG"/>
            </w:rPr>
          </w:rPrChange>
        </w:rPr>
        <w:t>مالى</w:t>
      </w:r>
      <w:r w:rsidRPr="00832F4C">
        <w:rPr>
          <w:sz w:val="26"/>
          <w:szCs w:val="26"/>
          <w:rtl/>
          <w:rPrChange w:id="4408" w:author="SRO" w:date="2011-02-21T10:18:00Z">
            <w:rPr>
              <w:sz w:val="26"/>
              <w:szCs w:val="28"/>
              <w:rtl/>
            </w:rPr>
          </w:rPrChange>
        </w:rPr>
        <w:t xml:space="preserve"> مهيكل/ قطاع </w:t>
      </w:r>
      <w:r w:rsidRPr="00832F4C">
        <w:rPr>
          <w:sz w:val="26"/>
          <w:szCs w:val="26"/>
          <w:rtl/>
          <w:lang w:bidi="ar-EG"/>
          <w:rPrChange w:id="4409" w:author="SRO" w:date="2011-02-21T10:18:00Z">
            <w:rPr>
              <w:sz w:val="26"/>
              <w:szCs w:val="28"/>
              <w:rtl/>
              <w:lang w:bidi="ar-EG"/>
            </w:rPr>
          </w:rPrChange>
        </w:rPr>
        <w:t>مالي</w:t>
      </w:r>
      <w:r w:rsidRPr="00832F4C">
        <w:rPr>
          <w:sz w:val="26"/>
          <w:szCs w:val="26"/>
          <w:rtl/>
          <w:rPrChange w:id="4410" w:author="SRO" w:date="2011-02-21T10:18:00Z">
            <w:rPr>
              <w:sz w:val="26"/>
              <w:szCs w:val="28"/>
              <w:rtl/>
            </w:rPr>
          </w:rPrChange>
        </w:rPr>
        <w:t xml:space="preserve"> غيرمهيكل.</w:t>
      </w:r>
    </w:p>
    <w:p w:rsidR="00832F4C" w:rsidDel="00EC4095" w:rsidRDefault="00832F4C" w:rsidP="00832F4C">
      <w:pPr>
        <w:bidi/>
        <w:rPr>
          <w:del w:id="4411" w:author="Unknown"/>
          <w:szCs w:val="28"/>
          <w:rtl/>
          <w:lang w:bidi="ar-MA"/>
        </w:rPr>
        <w:pPrChange w:id="4412" w:author="SRO" w:date="2011-02-21T11:35:00Z">
          <w:pPr>
            <w:bidi/>
            <w:ind w:left="-540" w:right="-468"/>
            <w:jc w:val="both"/>
          </w:pPr>
        </w:pPrChange>
      </w:pPr>
    </w:p>
    <w:p w:rsidR="00832F4C" w:rsidRPr="00832F4C" w:rsidRDefault="00832F4C" w:rsidP="00832F4C">
      <w:pPr>
        <w:bidi/>
        <w:rPr>
          <w:ins w:id="4413" w:author="SRO" w:date="2011-02-21T11:33:00Z"/>
          <w:lang w:val="en-US" w:eastAsia="en-US" w:bidi="ar-MA"/>
          <w:rPrChange w:id="4414" w:author="SRO" w:date="2011-02-21T11:33:00Z">
            <w:rPr>
              <w:ins w:id="4415" w:author="SRO" w:date="2011-02-21T11:33:00Z"/>
              <w:sz w:val="28"/>
              <w:lang w:bidi="ar-MA"/>
            </w:rPr>
          </w:rPrChange>
        </w:rPr>
        <w:pPrChange w:id="4416" w:author="SRO" w:date="2011-02-21T11:35:00Z">
          <w:pPr>
            <w:bidi/>
            <w:ind w:left="-540" w:right="-468"/>
            <w:jc w:val="both"/>
          </w:pPr>
        </w:pPrChange>
      </w:pPr>
    </w:p>
    <w:p w:rsidR="00832F4C" w:rsidRPr="00832F4C" w:rsidRDefault="00832F4C" w:rsidP="00832F4C">
      <w:pPr>
        <w:pStyle w:val="Heading3"/>
        <w:bidi/>
        <w:ind w:left="-540" w:right="-468"/>
        <w:jc w:val="both"/>
        <w:rPr>
          <w:i/>
          <w:iCs/>
          <w:sz w:val="32"/>
          <w:szCs w:val="32"/>
          <w:lang w:val="fr-FR"/>
          <w:rPrChange w:id="4417" w:author="SRO" w:date="2011-02-21T10:18:00Z">
            <w:rPr>
              <w:i/>
              <w:iCs/>
              <w:color w:val="996600"/>
              <w:sz w:val="32"/>
              <w:szCs w:val="32"/>
              <w:lang w:val="fr-FR"/>
            </w:rPr>
          </w:rPrChange>
        </w:rPr>
        <w:pPrChange w:id="4418" w:author="SRO" w:date="2011-02-21T11:35:00Z">
          <w:pPr>
            <w:pStyle w:val="Heading3"/>
            <w:shd w:val="clear" w:color="000000" w:fill="FFCC99"/>
            <w:bidi/>
            <w:ind w:left="-540" w:right="-468"/>
            <w:jc w:val="both"/>
          </w:pPr>
        </w:pPrChange>
      </w:pPr>
      <w:r w:rsidRPr="00832F4C">
        <w:rPr>
          <w:i/>
          <w:iCs/>
          <w:szCs w:val="28"/>
          <w:rtl/>
          <w:lang w:val="fr-FR"/>
          <w:rPrChange w:id="4419" w:author="SRO" w:date="2011-02-21T11:32:00Z">
            <w:rPr>
              <w:i/>
              <w:iCs/>
              <w:color w:val="996600"/>
              <w:szCs w:val="32"/>
              <w:rtl/>
              <w:lang w:val="fr-FR"/>
            </w:rPr>
          </w:rPrChange>
        </w:rPr>
        <w:t xml:space="preserve">  الإشكالية العامة</w:t>
      </w:r>
    </w:p>
    <w:p w:rsidR="00832F4C" w:rsidRPr="00832F4C" w:rsidDel="00CA0310" w:rsidRDefault="00832F4C" w:rsidP="00CA0310">
      <w:pPr>
        <w:bidi/>
        <w:spacing w:after="120"/>
        <w:ind w:left="-540" w:right="-468" w:firstLine="743"/>
        <w:jc w:val="both"/>
        <w:rPr>
          <w:del w:id="4420" w:author="SRO" w:date="2011-02-21T10:22:00Z"/>
          <w:sz w:val="26"/>
          <w:szCs w:val="26"/>
          <w:rPrChange w:id="4421" w:author="SRO" w:date="2011-02-21T10:18:00Z">
            <w:rPr>
              <w:del w:id="4422" w:author="SRO" w:date="2011-02-21T10:22:00Z"/>
              <w:sz w:val="28"/>
              <w:szCs w:val="26"/>
            </w:rPr>
          </w:rPrChange>
        </w:rPr>
        <w:pPrChange w:id="4423" w:author="SRO" w:date="2011-02-21T10:21:00Z">
          <w:pPr>
            <w:bidi/>
            <w:spacing w:after="120"/>
            <w:ind w:left="-540" w:right="-468" w:firstLine="743"/>
            <w:jc w:val="both"/>
          </w:pPr>
        </w:pPrChange>
      </w:pPr>
    </w:p>
    <w:p w:rsidR="00832F4C" w:rsidRPr="00832F4C" w:rsidRDefault="00832F4C" w:rsidP="00CA0310">
      <w:pPr>
        <w:bidi/>
        <w:spacing w:after="120"/>
        <w:ind w:left="-540" w:right="-468" w:firstLine="743"/>
        <w:jc w:val="both"/>
        <w:rPr>
          <w:sz w:val="26"/>
          <w:szCs w:val="26"/>
          <w:rtl/>
          <w:rPrChange w:id="4424" w:author="SRO" w:date="2011-02-21T10:18:00Z">
            <w:rPr>
              <w:sz w:val="26"/>
              <w:szCs w:val="28"/>
              <w:rtl/>
            </w:rPr>
          </w:rPrChange>
        </w:rPr>
        <w:pPrChange w:id="4425" w:author="SRO" w:date="2011-02-21T10:21:00Z">
          <w:pPr>
            <w:bidi/>
            <w:spacing w:after="120"/>
            <w:ind w:left="-540" w:right="-468" w:firstLine="743"/>
            <w:jc w:val="both"/>
          </w:pPr>
        </w:pPrChange>
      </w:pPr>
      <w:r w:rsidRPr="00832F4C">
        <w:rPr>
          <w:sz w:val="26"/>
          <w:szCs w:val="26"/>
          <w:rtl/>
          <w:rPrChange w:id="4426" w:author="SRO" w:date="2011-02-21T10:18:00Z">
            <w:rPr>
              <w:sz w:val="26"/>
              <w:szCs w:val="28"/>
              <w:rtl/>
            </w:rPr>
          </w:rPrChange>
        </w:rPr>
        <w:t xml:space="preserve">أمام هذه الظرفية الغير مسبوقة،  فإن إشكالية تمويل التنمية بأفريقيا الشمالية تبقى </w:t>
      </w:r>
      <w:r w:rsidRPr="00832F4C">
        <w:rPr>
          <w:sz w:val="26"/>
          <w:szCs w:val="26"/>
          <w:rtl/>
          <w:lang w:bidi="ar-EG"/>
          <w:rPrChange w:id="4427" w:author="SRO" w:date="2011-02-21T10:18:00Z">
            <w:rPr>
              <w:sz w:val="26"/>
              <w:szCs w:val="28"/>
              <w:rtl/>
              <w:lang w:bidi="ar-EG"/>
            </w:rPr>
          </w:rPrChange>
        </w:rPr>
        <w:t>فى المقام الاول اشكالية</w:t>
      </w:r>
      <w:r w:rsidRPr="00832F4C">
        <w:rPr>
          <w:sz w:val="26"/>
          <w:szCs w:val="26"/>
          <w:rtl/>
          <w:rPrChange w:id="4428" w:author="SRO" w:date="2011-02-21T10:18:00Z">
            <w:rPr>
              <w:sz w:val="26"/>
              <w:szCs w:val="28"/>
              <w:rtl/>
            </w:rPr>
          </w:rPrChange>
        </w:rPr>
        <w:t xml:space="preserve"> تنمية الموارد المنبثقة من مختلف مصادر التمويل سواء كانت داخلية أو خارجية. </w:t>
      </w:r>
      <w:r w:rsidRPr="00832F4C">
        <w:rPr>
          <w:sz w:val="26"/>
          <w:szCs w:val="26"/>
          <w:rtl/>
          <w:lang w:bidi="ar-EG"/>
          <w:rPrChange w:id="4429" w:author="SRO" w:date="2011-02-21T10:18:00Z">
            <w:rPr>
              <w:sz w:val="26"/>
              <w:szCs w:val="28"/>
              <w:rtl/>
              <w:lang w:bidi="ar-EG"/>
            </w:rPr>
          </w:rPrChange>
        </w:rPr>
        <w:t xml:space="preserve">إن </w:t>
      </w:r>
      <w:r w:rsidRPr="00832F4C">
        <w:rPr>
          <w:sz w:val="26"/>
          <w:szCs w:val="26"/>
          <w:rtl/>
          <w:rPrChange w:id="4430" w:author="SRO" w:date="2011-02-21T10:18:00Z">
            <w:rPr>
              <w:sz w:val="26"/>
              <w:szCs w:val="28"/>
              <w:rtl/>
            </w:rPr>
          </w:rPrChange>
        </w:rPr>
        <w:t>الضعف</w:t>
      </w:r>
      <w:r w:rsidRPr="00832F4C">
        <w:rPr>
          <w:sz w:val="26"/>
          <w:szCs w:val="26"/>
          <w:rtl/>
          <w:lang w:bidi="ar-EG"/>
          <w:rPrChange w:id="4431" w:author="SRO" w:date="2011-02-21T10:18:00Z">
            <w:rPr>
              <w:sz w:val="26"/>
              <w:szCs w:val="28"/>
              <w:rtl/>
              <w:lang w:bidi="ar-EG"/>
            </w:rPr>
          </w:rPrChange>
        </w:rPr>
        <w:t xml:space="preserve"> النسبى</w:t>
      </w:r>
      <w:r w:rsidRPr="00832F4C">
        <w:rPr>
          <w:sz w:val="26"/>
          <w:szCs w:val="26"/>
          <w:rtl/>
          <w:rPrChange w:id="4432" w:author="SRO" w:date="2011-02-21T10:18:00Z">
            <w:rPr>
              <w:sz w:val="26"/>
              <w:szCs w:val="28"/>
              <w:rtl/>
            </w:rPr>
          </w:rPrChange>
        </w:rPr>
        <w:t xml:space="preserve"> المرتبط بالمساعدة العمومية للتنمية ومقتضيات إجماع مونتري يفرضان</w:t>
      </w:r>
      <w:r w:rsidRPr="00832F4C">
        <w:rPr>
          <w:sz w:val="26"/>
          <w:szCs w:val="26"/>
          <w:rtl/>
          <w:lang w:bidi="ar-EG"/>
          <w:rPrChange w:id="4433" w:author="SRO" w:date="2011-02-21T10:18:00Z">
            <w:rPr>
              <w:sz w:val="26"/>
              <w:szCs w:val="28"/>
              <w:rtl/>
              <w:lang w:bidi="ar-EG"/>
            </w:rPr>
          </w:rPrChange>
        </w:rPr>
        <w:t xml:space="preserve"> قيودا</w:t>
      </w:r>
      <w:r w:rsidRPr="00832F4C">
        <w:rPr>
          <w:sz w:val="26"/>
          <w:szCs w:val="26"/>
          <w:rtl/>
          <w:rPrChange w:id="4434" w:author="SRO" w:date="2011-02-21T10:18:00Z">
            <w:rPr>
              <w:sz w:val="26"/>
              <w:szCs w:val="28"/>
              <w:rtl/>
            </w:rPr>
          </w:rPrChange>
        </w:rPr>
        <w:t xml:space="preserve"> على استعمال  هذه المصادر من التمويل وبالتالي على بنيات التمويل الخارجية. كما أنه من المهم معرفة الأهمية ال</w:t>
      </w:r>
      <w:r w:rsidRPr="00832F4C">
        <w:rPr>
          <w:sz w:val="26"/>
          <w:szCs w:val="26"/>
          <w:rtl/>
          <w:lang w:bidi="ar-EG"/>
          <w:rPrChange w:id="4435" w:author="SRO" w:date="2011-02-21T10:18:00Z">
            <w:rPr>
              <w:sz w:val="26"/>
              <w:szCs w:val="28"/>
              <w:rtl/>
              <w:lang w:bidi="ar-EG"/>
            </w:rPr>
          </w:rPrChange>
        </w:rPr>
        <w:t>نسبية ل</w:t>
      </w:r>
      <w:r w:rsidRPr="00832F4C">
        <w:rPr>
          <w:sz w:val="26"/>
          <w:szCs w:val="26"/>
          <w:rtl/>
          <w:rPrChange w:id="4436" w:author="SRO" w:date="2011-02-21T10:18:00Z">
            <w:rPr>
              <w:sz w:val="26"/>
              <w:szCs w:val="28"/>
              <w:rtl/>
            </w:rPr>
          </w:rPrChange>
        </w:rPr>
        <w:t>كل مورد وفي اتجاه أي نوع من القطاعات ومن الأولويات هذه الموارد هي موجهة</w:t>
      </w:r>
      <w:r w:rsidRPr="00832F4C">
        <w:rPr>
          <w:sz w:val="26"/>
          <w:szCs w:val="26"/>
          <w:rPrChange w:id="4437" w:author="SRO" w:date="2011-02-21T10:18:00Z">
            <w:rPr>
              <w:sz w:val="28"/>
              <w:szCs w:val="26"/>
            </w:rPr>
          </w:rPrChange>
        </w:rPr>
        <w:t>.</w:t>
      </w:r>
    </w:p>
    <w:p w:rsidR="00832F4C" w:rsidRPr="00832F4C" w:rsidDel="00CA0310" w:rsidRDefault="00832F4C" w:rsidP="00CA0310">
      <w:pPr>
        <w:bidi/>
        <w:spacing w:after="120"/>
        <w:ind w:left="-540" w:right="-468" w:firstLine="743"/>
        <w:jc w:val="both"/>
        <w:rPr>
          <w:del w:id="4438" w:author="SRO" w:date="2011-02-21T10:22:00Z"/>
          <w:sz w:val="26"/>
          <w:szCs w:val="26"/>
          <w:rtl/>
          <w:lang w:bidi="ar-MA"/>
          <w:rPrChange w:id="4439" w:author="SRO" w:date="2011-02-21T10:18:00Z">
            <w:rPr>
              <w:del w:id="4440" w:author="SRO" w:date="2011-02-21T10:22:00Z"/>
              <w:sz w:val="26"/>
              <w:szCs w:val="28"/>
              <w:rtl/>
              <w:lang w:bidi="ar-MA"/>
            </w:rPr>
          </w:rPrChange>
        </w:rPr>
        <w:pPrChange w:id="4441" w:author="SRO" w:date="2011-02-21T10:21:00Z">
          <w:pPr>
            <w:bidi/>
            <w:spacing w:after="120"/>
            <w:ind w:left="-540" w:right="-468" w:firstLine="743"/>
            <w:jc w:val="both"/>
          </w:pPr>
        </w:pPrChange>
      </w:pPr>
    </w:p>
    <w:p w:rsidR="00832F4C" w:rsidRPr="00832F4C" w:rsidRDefault="00832F4C" w:rsidP="00CA0310">
      <w:pPr>
        <w:bidi/>
        <w:spacing w:after="120"/>
        <w:ind w:left="-540" w:right="-468" w:firstLine="743"/>
        <w:jc w:val="both"/>
        <w:rPr>
          <w:sz w:val="26"/>
          <w:szCs w:val="26"/>
          <w:rtl/>
          <w:rPrChange w:id="4442" w:author="SRO" w:date="2011-02-21T10:18:00Z">
            <w:rPr>
              <w:sz w:val="26"/>
              <w:szCs w:val="28"/>
              <w:rtl/>
            </w:rPr>
          </w:rPrChange>
        </w:rPr>
        <w:pPrChange w:id="4443" w:author="SRO" w:date="2011-02-21T10:21:00Z">
          <w:pPr>
            <w:bidi/>
            <w:spacing w:after="120"/>
            <w:ind w:left="-540" w:right="-468" w:firstLine="743"/>
            <w:jc w:val="both"/>
          </w:pPr>
        </w:pPrChange>
      </w:pPr>
      <w:r w:rsidRPr="00832F4C">
        <w:rPr>
          <w:sz w:val="26"/>
          <w:szCs w:val="26"/>
          <w:rtl/>
          <w:rPrChange w:id="4444" w:author="SRO" w:date="2011-02-21T10:18:00Z">
            <w:rPr>
              <w:sz w:val="26"/>
              <w:szCs w:val="28"/>
              <w:rtl/>
            </w:rPr>
          </w:rPrChange>
        </w:rPr>
        <w:t>كما</w:t>
      </w:r>
      <w:r w:rsidRPr="00832F4C">
        <w:rPr>
          <w:sz w:val="26"/>
          <w:szCs w:val="26"/>
          <w:rtl/>
          <w:lang w:bidi="ar-EG"/>
          <w:rPrChange w:id="4445" w:author="SRO" w:date="2011-02-21T10:18:00Z">
            <w:rPr>
              <w:sz w:val="26"/>
              <w:szCs w:val="28"/>
              <w:rtl/>
              <w:lang w:bidi="ar-EG"/>
            </w:rPr>
          </w:rPrChange>
        </w:rPr>
        <w:t xml:space="preserve"> ينبغي إعادة النظر والأخذ فى الاعتبار</w:t>
      </w:r>
      <w:r w:rsidRPr="00832F4C">
        <w:rPr>
          <w:sz w:val="26"/>
          <w:szCs w:val="26"/>
          <w:rtl/>
          <w:rPrChange w:id="4446" w:author="SRO" w:date="2011-02-21T10:18:00Z">
            <w:rPr>
              <w:sz w:val="26"/>
              <w:szCs w:val="28"/>
              <w:rtl/>
            </w:rPr>
          </w:rPrChange>
        </w:rPr>
        <w:t xml:space="preserve"> الشروط المسبقة من أجل جلب ا</w:t>
      </w:r>
      <w:r w:rsidRPr="00832F4C">
        <w:rPr>
          <w:sz w:val="26"/>
          <w:szCs w:val="26"/>
          <w:rtl/>
          <w:lang w:bidi="ar-EG"/>
          <w:rPrChange w:id="4447" w:author="SRO" w:date="2011-02-21T10:18:00Z">
            <w:rPr>
              <w:sz w:val="26"/>
              <w:szCs w:val="28"/>
              <w:rtl/>
              <w:lang w:bidi="ar-EG"/>
            </w:rPr>
          </w:rPrChange>
        </w:rPr>
        <w:t xml:space="preserve">التمويل </w:t>
      </w:r>
      <w:r w:rsidRPr="00832F4C">
        <w:rPr>
          <w:sz w:val="26"/>
          <w:szCs w:val="26"/>
          <w:rtl/>
          <w:rPrChange w:id="4448" w:author="SRO" w:date="2011-02-21T10:18:00Z">
            <w:rPr>
              <w:sz w:val="26"/>
              <w:szCs w:val="28"/>
              <w:rtl/>
            </w:rPr>
          </w:rPrChange>
        </w:rPr>
        <w:t xml:space="preserve"> الخارج</w:t>
      </w:r>
      <w:r w:rsidRPr="00832F4C">
        <w:rPr>
          <w:sz w:val="26"/>
          <w:szCs w:val="26"/>
          <w:rtl/>
          <w:lang w:bidi="ar-EG"/>
          <w:rPrChange w:id="4449" w:author="SRO" w:date="2011-02-21T10:18:00Z">
            <w:rPr>
              <w:sz w:val="26"/>
              <w:szCs w:val="28"/>
              <w:rtl/>
              <w:lang w:bidi="ar-EG"/>
            </w:rPr>
          </w:rPrChange>
        </w:rPr>
        <w:t>ى والاستثمارات الاجنبية المباشرة</w:t>
      </w:r>
      <w:r w:rsidRPr="00832F4C">
        <w:rPr>
          <w:sz w:val="26"/>
          <w:szCs w:val="26"/>
          <w:rtl/>
          <w:rPrChange w:id="4450" w:author="SRO" w:date="2011-02-21T10:18:00Z">
            <w:rPr>
              <w:sz w:val="26"/>
              <w:szCs w:val="28"/>
              <w:rtl/>
            </w:rPr>
          </w:rPrChange>
        </w:rPr>
        <w:t xml:space="preserve"> .</w:t>
      </w:r>
      <w:r w:rsidRPr="00832F4C">
        <w:rPr>
          <w:sz w:val="26"/>
          <w:szCs w:val="26"/>
          <w:rtl/>
          <w:lang w:bidi="ar-EG"/>
          <w:rPrChange w:id="4451" w:author="SRO" w:date="2011-02-21T10:18:00Z">
            <w:rPr>
              <w:sz w:val="26"/>
              <w:szCs w:val="28"/>
              <w:rtl/>
              <w:lang w:bidi="ar-EG"/>
            </w:rPr>
          </w:rPrChange>
        </w:rPr>
        <w:t xml:space="preserve"> إن مسائل </w:t>
      </w:r>
      <w:r w:rsidRPr="00832F4C">
        <w:rPr>
          <w:sz w:val="26"/>
          <w:szCs w:val="26"/>
          <w:rtl/>
          <w:rPrChange w:id="4452" w:author="SRO" w:date="2011-02-21T10:18:00Z">
            <w:rPr>
              <w:sz w:val="26"/>
              <w:szCs w:val="28"/>
              <w:rtl/>
            </w:rPr>
          </w:rPrChange>
        </w:rPr>
        <w:t>الحكامة على المستوى إ</w:t>
      </w:r>
      <w:r w:rsidRPr="00832F4C">
        <w:rPr>
          <w:sz w:val="26"/>
          <w:szCs w:val="26"/>
          <w:rtl/>
          <w:lang w:bidi="ar-EG"/>
          <w:rPrChange w:id="4453" w:author="SRO" w:date="2011-02-21T10:18:00Z">
            <w:rPr>
              <w:sz w:val="26"/>
              <w:szCs w:val="28"/>
              <w:rtl/>
              <w:lang w:bidi="ar-EG"/>
            </w:rPr>
          </w:rPrChange>
        </w:rPr>
        <w:t>لا</w:t>
      </w:r>
      <w:r w:rsidRPr="00832F4C">
        <w:rPr>
          <w:sz w:val="26"/>
          <w:szCs w:val="26"/>
          <w:rtl/>
          <w:rPrChange w:id="4454" w:author="SRO" w:date="2011-02-21T10:18:00Z">
            <w:rPr>
              <w:sz w:val="26"/>
              <w:szCs w:val="28"/>
              <w:rtl/>
            </w:rPr>
          </w:rPrChange>
        </w:rPr>
        <w:t>قتصاد</w:t>
      </w:r>
      <w:r w:rsidRPr="00832F4C">
        <w:rPr>
          <w:sz w:val="26"/>
          <w:szCs w:val="26"/>
          <w:rtl/>
          <w:lang w:bidi="ar-EG"/>
          <w:rPrChange w:id="4455" w:author="SRO" w:date="2011-02-21T10:18:00Z">
            <w:rPr>
              <w:sz w:val="26"/>
              <w:szCs w:val="28"/>
              <w:rtl/>
              <w:lang w:bidi="ar-EG"/>
            </w:rPr>
          </w:rPrChange>
        </w:rPr>
        <w:t xml:space="preserve"> الكلى </w:t>
      </w:r>
      <w:r w:rsidRPr="00832F4C">
        <w:rPr>
          <w:sz w:val="26"/>
          <w:szCs w:val="26"/>
          <w:rtl/>
          <w:rPrChange w:id="4456" w:author="SRO" w:date="2011-02-21T10:18:00Z">
            <w:rPr>
              <w:sz w:val="26"/>
              <w:szCs w:val="28"/>
              <w:rtl/>
            </w:rPr>
          </w:rPrChange>
        </w:rPr>
        <w:t xml:space="preserve"> وتلك الخاصة بالمؤسسات البنكية </w:t>
      </w:r>
      <w:r w:rsidRPr="00832F4C">
        <w:rPr>
          <w:sz w:val="26"/>
          <w:szCs w:val="26"/>
          <w:rtl/>
          <w:lang w:bidi="ar-EG"/>
          <w:rPrChange w:id="4457" w:author="SRO" w:date="2011-02-21T10:18:00Z">
            <w:rPr>
              <w:sz w:val="26"/>
              <w:szCs w:val="28"/>
              <w:rtl/>
              <w:lang w:bidi="ar-EG"/>
            </w:rPr>
          </w:rPrChange>
        </w:rPr>
        <w:t>ذات ا</w:t>
      </w:r>
      <w:r w:rsidRPr="00832F4C">
        <w:rPr>
          <w:sz w:val="26"/>
          <w:szCs w:val="26"/>
          <w:rtl/>
          <w:rPrChange w:id="4458" w:author="SRO" w:date="2011-02-21T10:18:00Z">
            <w:rPr>
              <w:sz w:val="26"/>
              <w:szCs w:val="28"/>
              <w:rtl/>
            </w:rPr>
          </w:rPrChange>
        </w:rPr>
        <w:t>رتب</w:t>
      </w:r>
      <w:r w:rsidRPr="00832F4C">
        <w:rPr>
          <w:sz w:val="26"/>
          <w:szCs w:val="26"/>
          <w:rtl/>
          <w:lang w:bidi="ar-EG"/>
          <w:rPrChange w:id="4459" w:author="SRO" w:date="2011-02-21T10:18:00Z">
            <w:rPr>
              <w:sz w:val="26"/>
              <w:szCs w:val="28"/>
              <w:rtl/>
              <w:lang w:bidi="ar-EG"/>
            </w:rPr>
          </w:rPrChange>
        </w:rPr>
        <w:t>ا</w:t>
      </w:r>
      <w:r w:rsidRPr="00832F4C">
        <w:rPr>
          <w:sz w:val="26"/>
          <w:szCs w:val="26"/>
          <w:rtl/>
          <w:rPrChange w:id="4460" w:author="SRO" w:date="2011-02-21T10:18:00Z">
            <w:rPr>
              <w:sz w:val="26"/>
              <w:szCs w:val="28"/>
              <w:rtl/>
            </w:rPr>
          </w:rPrChange>
        </w:rPr>
        <w:t xml:space="preserve">ط </w:t>
      </w:r>
      <w:r w:rsidRPr="00832F4C">
        <w:rPr>
          <w:sz w:val="26"/>
          <w:szCs w:val="26"/>
          <w:rtl/>
          <w:lang w:bidi="ar-EG"/>
          <w:rPrChange w:id="4461" w:author="SRO" w:date="2011-02-21T10:18:00Z">
            <w:rPr>
              <w:sz w:val="26"/>
              <w:szCs w:val="28"/>
              <w:rtl/>
              <w:lang w:bidi="ar-EG"/>
            </w:rPr>
          </w:rPrChange>
        </w:rPr>
        <w:t>وثيق بمسالة  أو</w:t>
      </w:r>
      <w:r w:rsidRPr="00832F4C">
        <w:rPr>
          <w:sz w:val="26"/>
          <w:szCs w:val="26"/>
          <w:rtl/>
          <w:rPrChange w:id="4462" w:author="SRO" w:date="2011-02-21T10:18:00Z">
            <w:rPr>
              <w:sz w:val="26"/>
              <w:szCs w:val="28"/>
              <w:rtl/>
            </w:rPr>
          </w:rPrChange>
        </w:rPr>
        <w:t>قضية تمويل التنمية</w:t>
      </w:r>
      <w:r w:rsidRPr="00832F4C">
        <w:rPr>
          <w:sz w:val="26"/>
          <w:szCs w:val="26"/>
          <w:rPrChange w:id="4463" w:author="SRO" w:date="2011-02-21T10:18:00Z">
            <w:rPr>
              <w:sz w:val="28"/>
              <w:szCs w:val="26"/>
            </w:rPr>
          </w:rPrChange>
        </w:rPr>
        <w:t>.</w:t>
      </w:r>
    </w:p>
    <w:p w:rsidR="00832F4C" w:rsidRPr="00832F4C" w:rsidDel="00CA0310" w:rsidRDefault="00832F4C" w:rsidP="00CA0310">
      <w:pPr>
        <w:bidi/>
        <w:spacing w:after="120"/>
        <w:ind w:left="-540" w:right="-468" w:firstLine="743"/>
        <w:jc w:val="both"/>
        <w:rPr>
          <w:del w:id="4464" w:author="SRO" w:date="2011-02-21T10:22:00Z"/>
          <w:sz w:val="26"/>
          <w:szCs w:val="26"/>
          <w:rPrChange w:id="4465" w:author="SRO" w:date="2011-02-21T10:18:00Z">
            <w:rPr>
              <w:del w:id="4466" w:author="SRO" w:date="2011-02-21T10:22:00Z"/>
              <w:sz w:val="28"/>
              <w:szCs w:val="26"/>
            </w:rPr>
          </w:rPrChange>
        </w:rPr>
        <w:pPrChange w:id="4467" w:author="SRO" w:date="2011-02-21T10:21:00Z">
          <w:pPr>
            <w:bidi/>
            <w:spacing w:after="120"/>
            <w:ind w:left="-540" w:right="-468" w:firstLine="743"/>
            <w:jc w:val="both"/>
          </w:pPr>
        </w:pPrChange>
      </w:pPr>
    </w:p>
    <w:p w:rsidR="00832F4C" w:rsidRPr="00832F4C" w:rsidRDefault="00832F4C" w:rsidP="00CA0310">
      <w:pPr>
        <w:bidi/>
        <w:spacing w:after="120"/>
        <w:ind w:left="-540" w:right="-468" w:firstLine="743"/>
        <w:jc w:val="both"/>
        <w:rPr>
          <w:sz w:val="26"/>
          <w:szCs w:val="26"/>
          <w:rtl/>
          <w:rPrChange w:id="4468" w:author="SRO" w:date="2011-02-21T10:18:00Z">
            <w:rPr>
              <w:sz w:val="26"/>
              <w:szCs w:val="28"/>
              <w:rtl/>
            </w:rPr>
          </w:rPrChange>
        </w:rPr>
        <w:pPrChange w:id="4469" w:author="SRO" w:date="2011-02-21T10:21:00Z">
          <w:pPr>
            <w:bidi/>
            <w:spacing w:after="120"/>
            <w:ind w:left="-540" w:right="-468" w:firstLine="743"/>
            <w:jc w:val="both"/>
          </w:pPr>
        </w:pPrChange>
      </w:pPr>
      <w:r w:rsidRPr="00832F4C">
        <w:rPr>
          <w:sz w:val="26"/>
          <w:szCs w:val="26"/>
          <w:rtl/>
          <w:rPrChange w:id="4470" w:author="SRO" w:date="2011-02-21T10:18:00Z">
            <w:rPr>
              <w:sz w:val="26"/>
              <w:szCs w:val="28"/>
              <w:rtl/>
            </w:rPr>
          </w:rPrChange>
        </w:rPr>
        <w:t>إن تكلفة هذه التمويلات تشكل كذلك عنصرا هاما وجب أخده بعين الاعتبار. هذه التكلفة تختلف باختلاف مصادر التمويل إن كانت داخلية أو خارجية (مديونية ومؤسسة التنمية الدولية). إذا يجب معرفة أي احتياطات ينبغي اتخاذها من أجل تجنب تمويلات قد تقوم بمصادرة التوازنات المالية المستقبلية والإضرار بالأجيال القادمة</w:t>
      </w:r>
      <w:r w:rsidRPr="00832F4C">
        <w:rPr>
          <w:sz w:val="26"/>
          <w:szCs w:val="26"/>
          <w:rPrChange w:id="4471" w:author="SRO" w:date="2011-02-21T10:18:00Z">
            <w:rPr>
              <w:sz w:val="28"/>
              <w:szCs w:val="26"/>
            </w:rPr>
          </w:rPrChange>
        </w:rPr>
        <w:t>.</w:t>
      </w:r>
    </w:p>
    <w:p w:rsidR="00832F4C" w:rsidRPr="00832F4C" w:rsidDel="00CA0310" w:rsidRDefault="00832F4C" w:rsidP="00CA0310">
      <w:pPr>
        <w:bidi/>
        <w:spacing w:after="120"/>
        <w:ind w:left="-540" w:right="-468" w:firstLine="743"/>
        <w:jc w:val="both"/>
        <w:rPr>
          <w:del w:id="4472" w:author="SRO" w:date="2011-02-21T10:22:00Z"/>
          <w:sz w:val="26"/>
          <w:szCs w:val="26"/>
          <w:rPrChange w:id="4473" w:author="SRO" w:date="2011-02-21T10:18:00Z">
            <w:rPr>
              <w:del w:id="4474" w:author="SRO" w:date="2011-02-21T10:22:00Z"/>
              <w:sz w:val="28"/>
              <w:szCs w:val="26"/>
            </w:rPr>
          </w:rPrChange>
        </w:rPr>
        <w:pPrChange w:id="4475" w:author="SRO" w:date="2011-02-21T10:21:00Z">
          <w:pPr>
            <w:bidi/>
            <w:spacing w:after="120"/>
            <w:ind w:left="-540" w:right="-468" w:firstLine="743"/>
            <w:jc w:val="both"/>
          </w:pPr>
        </w:pPrChange>
      </w:pPr>
    </w:p>
    <w:p w:rsidR="00832F4C" w:rsidRPr="00832F4C" w:rsidRDefault="00832F4C" w:rsidP="00CA0310">
      <w:pPr>
        <w:bidi/>
        <w:spacing w:after="120"/>
        <w:ind w:left="-540" w:right="-468" w:firstLine="743"/>
        <w:jc w:val="both"/>
        <w:rPr>
          <w:sz w:val="26"/>
          <w:szCs w:val="26"/>
          <w:rtl/>
          <w:rPrChange w:id="4476" w:author="SRO" w:date="2011-02-21T10:18:00Z">
            <w:rPr>
              <w:sz w:val="26"/>
              <w:szCs w:val="28"/>
              <w:rtl/>
            </w:rPr>
          </w:rPrChange>
        </w:rPr>
        <w:pPrChange w:id="4477" w:author="SRO" w:date="2011-02-21T10:21:00Z">
          <w:pPr>
            <w:bidi/>
            <w:spacing w:after="120"/>
            <w:ind w:left="-540" w:right="-468" w:firstLine="743"/>
            <w:jc w:val="both"/>
          </w:pPr>
        </w:pPrChange>
      </w:pPr>
      <w:r w:rsidRPr="00832F4C">
        <w:rPr>
          <w:sz w:val="26"/>
          <w:szCs w:val="26"/>
          <w:rtl/>
          <w:rPrChange w:id="4478" w:author="SRO" w:date="2011-02-21T10:18:00Z">
            <w:rPr>
              <w:sz w:val="26"/>
              <w:szCs w:val="28"/>
              <w:rtl/>
            </w:rPr>
          </w:rPrChange>
        </w:rPr>
        <w:t xml:space="preserve">بما أن دول المنطقة قد تبنت في الماضي أدوات يقظة أو رد فعل لمواجهة </w:t>
      </w:r>
      <w:r w:rsidRPr="00832F4C">
        <w:rPr>
          <w:sz w:val="26"/>
          <w:szCs w:val="26"/>
          <w:rtl/>
          <w:lang w:bidi="ar-EG"/>
          <w:rPrChange w:id="4479" w:author="SRO" w:date="2011-02-21T10:18:00Z">
            <w:rPr>
              <w:sz w:val="26"/>
              <w:szCs w:val="28"/>
              <w:rtl/>
              <w:lang w:bidi="ar-EG"/>
            </w:rPr>
          </w:rPrChange>
        </w:rPr>
        <w:t xml:space="preserve">تقلبات </w:t>
      </w:r>
      <w:bookmarkStart w:id="4480" w:name="OLE_LINK9"/>
      <w:bookmarkStart w:id="4481" w:name="OLE_LINK10"/>
      <w:r w:rsidRPr="00832F4C">
        <w:rPr>
          <w:sz w:val="26"/>
          <w:szCs w:val="26"/>
          <w:rtl/>
          <w:lang w:bidi="ar-EG"/>
          <w:rPrChange w:id="4482" w:author="SRO" w:date="2011-02-21T10:18:00Z">
            <w:rPr>
              <w:sz w:val="26"/>
              <w:szCs w:val="28"/>
              <w:rtl/>
              <w:lang w:bidi="ar-EG"/>
            </w:rPr>
          </w:rPrChange>
        </w:rPr>
        <w:t xml:space="preserve">الملابسات </w:t>
      </w:r>
      <w:bookmarkEnd w:id="4480"/>
      <w:bookmarkEnd w:id="4481"/>
      <w:r w:rsidRPr="00832F4C">
        <w:rPr>
          <w:sz w:val="26"/>
          <w:szCs w:val="26"/>
          <w:rtl/>
          <w:lang w:bidi="ar-EG"/>
          <w:rPrChange w:id="4483" w:author="SRO" w:date="2011-02-21T10:18:00Z">
            <w:rPr>
              <w:sz w:val="26"/>
              <w:szCs w:val="28"/>
              <w:rtl/>
              <w:lang w:bidi="ar-EG"/>
            </w:rPr>
          </w:rPrChange>
        </w:rPr>
        <w:t>الدورية</w:t>
      </w:r>
      <w:r w:rsidRPr="00832F4C">
        <w:rPr>
          <w:sz w:val="26"/>
          <w:szCs w:val="26"/>
          <w:rtl/>
          <w:rPrChange w:id="4484" w:author="SRO" w:date="2011-02-21T10:18:00Z">
            <w:rPr>
              <w:sz w:val="26"/>
              <w:szCs w:val="28"/>
              <w:rtl/>
            </w:rPr>
          </w:rPrChange>
        </w:rPr>
        <w:t xml:space="preserve"> كصناديق التضامن ( تونس والمغرب) أو صندوق التنظيم (الجزائر)،</w:t>
      </w:r>
      <w:r w:rsidRPr="00832F4C">
        <w:rPr>
          <w:sz w:val="26"/>
          <w:szCs w:val="26"/>
          <w:rtl/>
          <w:lang w:bidi="ar-EG"/>
          <w:rPrChange w:id="4485" w:author="SRO" w:date="2011-02-21T10:18:00Z">
            <w:rPr>
              <w:sz w:val="26"/>
              <w:szCs w:val="28"/>
              <w:rtl/>
              <w:lang w:bidi="ar-EG"/>
            </w:rPr>
          </w:rPrChange>
        </w:rPr>
        <w:t xml:space="preserve">وعليه </w:t>
      </w:r>
      <w:r w:rsidRPr="00832F4C">
        <w:rPr>
          <w:sz w:val="26"/>
          <w:szCs w:val="26"/>
          <w:rtl/>
          <w:rPrChange w:id="4486" w:author="SRO" w:date="2011-02-21T10:18:00Z">
            <w:rPr>
              <w:sz w:val="26"/>
              <w:szCs w:val="28"/>
              <w:rtl/>
            </w:rPr>
          </w:rPrChange>
        </w:rPr>
        <w:t xml:space="preserve">فإن الأسئلة التالية تطرح: ماهو تقييمنا لعمل هذه الصناديق، خاصة </w:t>
      </w:r>
      <w:r w:rsidRPr="00832F4C">
        <w:rPr>
          <w:sz w:val="26"/>
          <w:szCs w:val="26"/>
          <w:rtl/>
          <w:lang w:bidi="ar-EG"/>
          <w:rPrChange w:id="4487" w:author="SRO" w:date="2011-02-21T10:18:00Z">
            <w:rPr>
              <w:sz w:val="26"/>
              <w:szCs w:val="28"/>
              <w:rtl/>
              <w:lang w:bidi="ar-EG"/>
            </w:rPr>
          </w:rPrChange>
        </w:rPr>
        <w:t>ما اختبرت به</w:t>
      </w:r>
      <w:r w:rsidRPr="00832F4C">
        <w:rPr>
          <w:sz w:val="26"/>
          <w:szCs w:val="26"/>
          <w:rtl/>
          <w:rPrChange w:id="4488" w:author="SRO" w:date="2011-02-21T10:18:00Z">
            <w:rPr>
              <w:sz w:val="26"/>
              <w:szCs w:val="28"/>
              <w:rtl/>
            </w:rPr>
          </w:rPrChange>
        </w:rPr>
        <w:t xml:space="preserve"> على إثر الأزمة الأخيرة؟ هل تخضع هذه الأدوات إلى تنسيق ومساعدة متبادلة؟ هل يمكننا تصور وجود صندوق جهوي ذو طبيعة من هذا الشكل على المستوى الجهوي وما هي الشروط الواجب توفرها؟ ما نوع طبيعة العلاقة التي ستربطه بالبنك ألمغاربية للتجارة والاستثمار الخارجي؟</w:t>
      </w:r>
    </w:p>
    <w:p w:rsidR="00832F4C" w:rsidRPr="00832F4C" w:rsidDel="00CA0310" w:rsidRDefault="00832F4C" w:rsidP="00CA0310">
      <w:pPr>
        <w:bidi/>
        <w:spacing w:after="120"/>
        <w:ind w:left="-540" w:right="-468" w:firstLine="743"/>
        <w:jc w:val="both"/>
        <w:rPr>
          <w:del w:id="4489" w:author="SRO" w:date="2011-02-21T10:22:00Z"/>
          <w:sz w:val="26"/>
          <w:szCs w:val="26"/>
          <w:rPrChange w:id="4490" w:author="SRO" w:date="2011-02-21T10:18:00Z">
            <w:rPr>
              <w:del w:id="4491" w:author="SRO" w:date="2011-02-21T10:22:00Z"/>
              <w:sz w:val="28"/>
              <w:szCs w:val="26"/>
            </w:rPr>
          </w:rPrChange>
        </w:rPr>
        <w:pPrChange w:id="4492" w:author="SRO" w:date="2011-02-21T10:21:00Z">
          <w:pPr>
            <w:bidi/>
            <w:spacing w:after="120"/>
            <w:ind w:left="-540" w:right="-468" w:firstLine="743"/>
            <w:jc w:val="both"/>
          </w:pPr>
        </w:pPrChange>
      </w:pPr>
    </w:p>
    <w:p w:rsidR="00832F4C" w:rsidRPr="00832F4C" w:rsidRDefault="00832F4C" w:rsidP="00CA0310">
      <w:pPr>
        <w:bidi/>
        <w:spacing w:after="120"/>
        <w:ind w:left="-540" w:right="-468" w:firstLine="743"/>
        <w:jc w:val="both"/>
        <w:rPr>
          <w:sz w:val="26"/>
          <w:szCs w:val="26"/>
          <w:rtl/>
          <w:rPrChange w:id="4493" w:author="SRO" w:date="2011-02-21T10:18:00Z">
            <w:rPr>
              <w:sz w:val="26"/>
              <w:szCs w:val="28"/>
              <w:rtl/>
            </w:rPr>
          </w:rPrChange>
        </w:rPr>
        <w:pPrChange w:id="4494" w:author="SRO" w:date="2011-02-21T10:21:00Z">
          <w:pPr>
            <w:bidi/>
            <w:spacing w:after="120"/>
            <w:ind w:left="-540" w:right="-468" w:firstLine="743"/>
            <w:jc w:val="both"/>
          </w:pPr>
        </w:pPrChange>
      </w:pPr>
      <w:r w:rsidRPr="00832F4C">
        <w:rPr>
          <w:sz w:val="26"/>
          <w:szCs w:val="26"/>
          <w:rtl/>
          <w:rPrChange w:id="4495" w:author="SRO" w:date="2011-02-21T10:18:00Z">
            <w:rPr>
              <w:sz w:val="26"/>
              <w:szCs w:val="28"/>
              <w:rtl/>
            </w:rPr>
          </w:rPrChange>
        </w:rPr>
        <w:t>رغم أن حكومات بلدان المنطقة قد لجأت في عدة أحيان إلى الأسواق المالية من أجل الاستجابة لحاجياتها، فإن أسواق الرساميل الذي يشكل السوق المالي إحدى مكوناته، باستثناء مصر، لازالت في مرحلة جنينية أو غير موجودة. إن مسؤولية تمويل الاستثمار الخاص تتحمله الأبناك لوحدها. رغم ذلك ورغبة منها في الحد من المخاطر فإن هذه الأبناك لا تقوم بتمويل المشاريع الأكثر مردودية بل المشاريع التي يتوفر أصحابها على ضمانات كافية</w:t>
      </w:r>
      <w:r w:rsidRPr="00832F4C">
        <w:rPr>
          <w:sz w:val="26"/>
          <w:szCs w:val="26"/>
          <w:rPrChange w:id="4496" w:author="SRO" w:date="2011-02-21T10:18:00Z">
            <w:rPr>
              <w:sz w:val="28"/>
              <w:szCs w:val="26"/>
            </w:rPr>
          </w:rPrChange>
        </w:rPr>
        <w:t xml:space="preserve"> </w:t>
      </w:r>
      <w:r w:rsidRPr="00832F4C">
        <w:rPr>
          <w:sz w:val="26"/>
          <w:szCs w:val="26"/>
          <w:rtl/>
          <w:rPrChange w:id="4497" w:author="SRO" w:date="2011-02-21T10:18:00Z">
            <w:rPr>
              <w:sz w:val="26"/>
              <w:szCs w:val="28"/>
              <w:rtl/>
            </w:rPr>
          </w:rPrChange>
        </w:rPr>
        <w:t xml:space="preserve">      وعلى ترخيصات، وهذا يخلق اتجاها يضر بالمردودية الهامشية لهذه الاستثمارات</w:t>
      </w:r>
      <w:r w:rsidRPr="00832F4C">
        <w:rPr>
          <w:sz w:val="26"/>
          <w:szCs w:val="26"/>
          <w:rPrChange w:id="4498" w:author="SRO" w:date="2011-02-21T10:18:00Z">
            <w:rPr>
              <w:sz w:val="28"/>
              <w:szCs w:val="26"/>
            </w:rPr>
          </w:rPrChange>
        </w:rPr>
        <w:t>.</w:t>
      </w:r>
    </w:p>
    <w:p w:rsidR="00832F4C" w:rsidRPr="00832F4C" w:rsidDel="00CA0310" w:rsidRDefault="00832F4C" w:rsidP="00CA0310">
      <w:pPr>
        <w:bidi/>
        <w:spacing w:after="120"/>
        <w:ind w:left="-540" w:right="-468" w:firstLine="743"/>
        <w:jc w:val="both"/>
        <w:rPr>
          <w:del w:id="4499" w:author="SRO" w:date="2011-02-21T10:22:00Z"/>
          <w:sz w:val="26"/>
          <w:szCs w:val="26"/>
          <w:rPrChange w:id="4500" w:author="SRO" w:date="2011-02-21T10:18:00Z">
            <w:rPr>
              <w:del w:id="4501" w:author="SRO" w:date="2011-02-21T10:22:00Z"/>
              <w:sz w:val="28"/>
              <w:szCs w:val="26"/>
            </w:rPr>
          </w:rPrChange>
        </w:rPr>
        <w:pPrChange w:id="4502" w:author="SRO" w:date="2011-02-21T10:21:00Z">
          <w:pPr>
            <w:bidi/>
            <w:spacing w:after="120"/>
            <w:ind w:left="-540" w:right="-468" w:firstLine="743"/>
            <w:jc w:val="both"/>
          </w:pPr>
        </w:pPrChange>
      </w:pPr>
    </w:p>
    <w:p w:rsidR="00832F4C" w:rsidRPr="00832F4C" w:rsidRDefault="00832F4C" w:rsidP="00CA0310">
      <w:pPr>
        <w:bidi/>
        <w:spacing w:after="120"/>
        <w:ind w:left="-540" w:right="-468" w:firstLine="743"/>
        <w:jc w:val="both"/>
        <w:rPr>
          <w:sz w:val="26"/>
          <w:szCs w:val="26"/>
          <w:rtl/>
          <w:rPrChange w:id="4503" w:author="SRO" w:date="2011-02-21T10:18:00Z">
            <w:rPr>
              <w:sz w:val="26"/>
              <w:szCs w:val="28"/>
              <w:rtl/>
            </w:rPr>
          </w:rPrChange>
        </w:rPr>
        <w:pPrChange w:id="4504" w:author="SRO" w:date="2011-02-21T10:21:00Z">
          <w:pPr>
            <w:bidi/>
            <w:spacing w:after="120"/>
            <w:ind w:left="-540" w:right="-468" w:firstLine="743"/>
            <w:jc w:val="both"/>
          </w:pPr>
        </w:pPrChange>
      </w:pPr>
      <w:r w:rsidRPr="00832F4C">
        <w:rPr>
          <w:sz w:val="26"/>
          <w:szCs w:val="26"/>
          <w:rtl/>
          <w:rPrChange w:id="4505" w:author="SRO" w:date="2011-02-21T10:18:00Z">
            <w:rPr>
              <w:sz w:val="26"/>
              <w:szCs w:val="28"/>
              <w:rtl/>
            </w:rPr>
          </w:rPrChange>
        </w:rPr>
        <w:t>رغم ذلك فإن التمويلات الصغرى قد تشكل حلا لمجموعة من المشاكل الاجتماعية رغم صعوبة استعمال هذه الموارد بمردودية قصوى. فعلا، لقد أضحى من الصعب إيجاد حل مالي ناجع للأشخاص الأكثر فقرا، خاصة النساء والساكنة القروية. تجارب دول المنطقة مليئة بالدروس في هذا المضمار</w:t>
      </w:r>
      <w:r w:rsidRPr="00832F4C">
        <w:rPr>
          <w:sz w:val="26"/>
          <w:szCs w:val="26"/>
          <w:rPrChange w:id="4506" w:author="SRO" w:date="2011-02-21T10:18:00Z">
            <w:rPr>
              <w:sz w:val="28"/>
              <w:szCs w:val="26"/>
            </w:rPr>
          </w:rPrChange>
        </w:rPr>
        <w:t>.</w:t>
      </w:r>
    </w:p>
    <w:p w:rsidR="00832F4C" w:rsidRPr="00832F4C" w:rsidDel="00CA0310" w:rsidRDefault="00832F4C" w:rsidP="00CA0310">
      <w:pPr>
        <w:bidi/>
        <w:spacing w:after="120"/>
        <w:ind w:left="-540" w:right="-468" w:firstLine="743"/>
        <w:jc w:val="both"/>
        <w:rPr>
          <w:del w:id="4507" w:author="SRO" w:date="2011-02-21T10:22:00Z"/>
          <w:sz w:val="26"/>
          <w:szCs w:val="26"/>
          <w:rPrChange w:id="4508" w:author="SRO" w:date="2011-02-21T10:18:00Z">
            <w:rPr>
              <w:del w:id="4509" w:author="SRO" w:date="2011-02-21T10:22:00Z"/>
              <w:sz w:val="28"/>
              <w:szCs w:val="26"/>
            </w:rPr>
          </w:rPrChange>
        </w:rPr>
        <w:pPrChange w:id="4510" w:author="SRO" w:date="2011-02-21T10:22:00Z">
          <w:pPr>
            <w:bidi/>
            <w:spacing w:after="120"/>
            <w:ind w:left="-540" w:right="-468" w:firstLine="743"/>
            <w:jc w:val="both"/>
          </w:pPr>
        </w:pPrChange>
      </w:pPr>
    </w:p>
    <w:p w:rsidR="00832F4C" w:rsidRPr="00832F4C" w:rsidRDefault="00832F4C" w:rsidP="00CA0310">
      <w:pPr>
        <w:bidi/>
        <w:spacing w:after="120"/>
        <w:ind w:left="-540" w:right="-468" w:firstLine="743"/>
        <w:jc w:val="both"/>
        <w:rPr>
          <w:sz w:val="26"/>
          <w:szCs w:val="26"/>
          <w:rtl/>
          <w:rPrChange w:id="4511" w:author="SRO" w:date="2011-02-21T10:18:00Z">
            <w:rPr>
              <w:sz w:val="26"/>
              <w:szCs w:val="28"/>
              <w:rtl/>
            </w:rPr>
          </w:rPrChange>
        </w:rPr>
        <w:pPrChange w:id="4512" w:author="SRO" w:date="2011-02-21T10:22:00Z">
          <w:pPr>
            <w:bidi/>
            <w:spacing w:after="120"/>
            <w:ind w:left="-540" w:right="-468" w:firstLine="743"/>
            <w:jc w:val="both"/>
          </w:pPr>
        </w:pPrChange>
      </w:pPr>
      <w:r w:rsidRPr="00832F4C">
        <w:rPr>
          <w:sz w:val="26"/>
          <w:szCs w:val="26"/>
          <w:rtl/>
          <w:rPrChange w:id="4513" w:author="SRO" w:date="2011-02-21T10:18:00Z">
            <w:rPr>
              <w:sz w:val="26"/>
              <w:szCs w:val="28"/>
              <w:rtl/>
            </w:rPr>
          </w:rPrChange>
        </w:rPr>
        <w:t>مجموعة من الأسئلة تطرح وبالتالي تخاطب المسؤولين، السلطات المالية، المستثمرين والمحللين. سيقوم هذا الاجتماع بمحاولة الإجابة عنها واقتراح مجموعة من التوصيات القمينة بتطوير وبتسهيل تبني سياسات وطنية، وإن أمكن جهوية، في ميدان تمويل التنمية</w:t>
      </w:r>
      <w:r w:rsidRPr="00832F4C">
        <w:rPr>
          <w:sz w:val="26"/>
          <w:szCs w:val="26"/>
          <w:rPrChange w:id="4514" w:author="SRO" w:date="2011-02-21T10:18:00Z">
            <w:rPr>
              <w:sz w:val="28"/>
              <w:szCs w:val="26"/>
            </w:rPr>
          </w:rPrChange>
        </w:rPr>
        <w:t>.</w:t>
      </w:r>
    </w:p>
    <w:p w:rsidR="00832F4C" w:rsidRPr="000F3EE9" w:rsidDel="00535514" w:rsidRDefault="00832F4C" w:rsidP="00832F4C">
      <w:pPr>
        <w:bidi/>
        <w:spacing w:after="120"/>
        <w:rPr>
          <w:rtl/>
          <w:lang w:val="en-US"/>
          <w:rPrChange w:id="4515" w:author="SRO">
            <w:rPr>
              <w:rtl/>
              <w:lang w:val="en-US"/>
            </w:rPr>
          </w:rPrChange>
        </w:rPr>
        <w:pPrChange w:id="4516" w:author="SRO" w:date="2011-02-21T10:21:00Z">
          <w:pPr>
            <w:bidi/>
            <w:spacing w:after="120"/>
            <w:jc w:val="right"/>
          </w:pPr>
        </w:pPrChange>
      </w:pPr>
    </w:p>
    <w:p w:rsidR="00832F4C" w:rsidRPr="00832F4C" w:rsidDel="00CA0310" w:rsidRDefault="00832F4C" w:rsidP="00832F4C">
      <w:pPr>
        <w:pStyle w:val="Heading3"/>
        <w:bidi/>
        <w:spacing w:after="120"/>
        <w:ind w:left="-540" w:right="-468"/>
        <w:jc w:val="both"/>
        <w:rPr>
          <w:del w:id="4517" w:author="SRO" w:date="2011-02-21T10:18:00Z"/>
          <w:szCs w:val="28"/>
          <w:rtl/>
          <w:rPrChange w:id="4518" w:author="SRO" w:date="2011-02-21T11:32:00Z">
            <w:rPr>
              <w:del w:id="4519" w:author="SRO" w:date="2011-02-21T10:18:00Z"/>
              <w:rtl/>
            </w:rPr>
          </w:rPrChange>
        </w:rPr>
        <w:pPrChange w:id="4520" w:author="SRO" w:date="2011-02-21T11:31:00Z">
          <w:pPr>
            <w:pStyle w:val="Heading3"/>
            <w:shd w:val="clear" w:color="000000" w:fill="FFCC99"/>
            <w:bidi/>
            <w:spacing w:after="120"/>
            <w:ind w:left="-540" w:right="-468"/>
            <w:jc w:val="both"/>
          </w:pPr>
        </w:pPrChange>
      </w:pPr>
    </w:p>
    <w:p w:rsidR="00832F4C" w:rsidRPr="00832F4C" w:rsidRDefault="00832F4C" w:rsidP="00832F4C">
      <w:pPr>
        <w:pStyle w:val="Heading3"/>
        <w:bidi/>
        <w:spacing w:after="120"/>
        <w:ind w:left="-540" w:right="-468"/>
        <w:jc w:val="both"/>
        <w:rPr>
          <w:i/>
          <w:iCs/>
          <w:sz w:val="32"/>
          <w:szCs w:val="32"/>
          <w:lang w:val="fr-FR"/>
          <w:rPrChange w:id="4521" w:author="SRO" w:date="2011-02-21T10:18:00Z">
            <w:rPr>
              <w:i/>
              <w:iCs/>
              <w:color w:val="996600"/>
              <w:sz w:val="32"/>
              <w:szCs w:val="32"/>
              <w:lang w:val="fr-FR"/>
            </w:rPr>
          </w:rPrChange>
        </w:rPr>
        <w:pPrChange w:id="4522" w:author="SRO" w:date="2011-02-21T11:31:00Z">
          <w:pPr>
            <w:pStyle w:val="Heading3"/>
            <w:shd w:val="clear" w:color="000000" w:fill="FFCC99"/>
            <w:bidi/>
            <w:spacing w:after="120"/>
            <w:ind w:left="-540" w:right="-468"/>
            <w:jc w:val="both"/>
          </w:pPr>
        </w:pPrChange>
      </w:pPr>
      <w:r w:rsidRPr="00832F4C">
        <w:rPr>
          <w:i/>
          <w:iCs/>
          <w:szCs w:val="28"/>
          <w:rtl/>
          <w:lang w:val="fr-FR"/>
          <w:rPrChange w:id="4523" w:author="SRO" w:date="2011-02-21T11:32:00Z">
            <w:rPr>
              <w:i/>
              <w:iCs/>
              <w:color w:val="996600"/>
              <w:szCs w:val="32"/>
              <w:rtl/>
              <w:lang w:val="fr-FR"/>
            </w:rPr>
          </w:rPrChange>
        </w:rPr>
        <w:t xml:space="preserve">  الإشكالية القطاعية</w:t>
      </w:r>
    </w:p>
    <w:p w:rsidR="00832F4C" w:rsidRPr="000F3EE9" w:rsidDel="00CA0310" w:rsidRDefault="00832F4C" w:rsidP="00CA0310">
      <w:pPr>
        <w:bidi/>
        <w:spacing w:after="120"/>
        <w:ind w:left="-540" w:right="-468" w:firstLine="743"/>
        <w:jc w:val="both"/>
        <w:rPr>
          <w:del w:id="4524" w:author="SRO" w:date="2011-02-21T10:22:00Z"/>
          <w:sz w:val="28"/>
          <w:szCs w:val="28"/>
          <w:rPrChange w:id="4525" w:author="SRO">
            <w:rPr>
              <w:del w:id="4526" w:author="SRO" w:date="2011-02-21T10:22:00Z"/>
              <w:sz w:val="28"/>
              <w:szCs w:val="28"/>
            </w:rPr>
          </w:rPrChange>
        </w:rPr>
        <w:pPrChange w:id="4527" w:author="SRO" w:date="2011-02-21T10:21:00Z">
          <w:pPr>
            <w:bidi/>
            <w:spacing w:after="120"/>
            <w:ind w:left="-540" w:right="-468" w:firstLine="743"/>
            <w:jc w:val="both"/>
          </w:pPr>
        </w:pPrChange>
      </w:pPr>
    </w:p>
    <w:p w:rsidR="00832F4C" w:rsidRPr="00832F4C" w:rsidRDefault="00832F4C" w:rsidP="00CA0310">
      <w:pPr>
        <w:bidi/>
        <w:spacing w:after="120"/>
        <w:ind w:left="-540" w:right="-468" w:firstLine="743"/>
        <w:jc w:val="both"/>
        <w:rPr>
          <w:sz w:val="26"/>
          <w:szCs w:val="26"/>
          <w:rPrChange w:id="4528" w:author="SRO" w:date="2011-02-21T10:18:00Z">
            <w:rPr>
              <w:sz w:val="28"/>
              <w:szCs w:val="26"/>
            </w:rPr>
          </w:rPrChange>
        </w:rPr>
        <w:pPrChange w:id="4529" w:author="SRO" w:date="2011-02-21T10:21:00Z">
          <w:pPr>
            <w:bidi/>
            <w:spacing w:after="120"/>
            <w:ind w:left="-540" w:right="-468" w:firstLine="743"/>
            <w:jc w:val="both"/>
          </w:pPr>
        </w:pPrChange>
      </w:pPr>
      <w:r w:rsidRPr="00832F4C">
        <w:rPr>
          <w:sz w:val="26"/>
          <w:szCs w:val="26"/>
          <w:rtl/>
          <w:rPrChange w:id="4530" w:author="SRO" w:date="2011-02-21T10:18:00Z">
            <w:rPr>
              <w:sz w:val="26"/>
              <w:szCs w:val="28"/>
              <w:rtl/>
            </w:rPr>
          </w:rPrChange>
        </w:rPr>
        <w:t xml:space="preserve">قطاعات </w:t>
      </w:r>
      <w:r w:rsidRPr="00832F4C">
        <w:rPr>
          <w:sz w:val="26"/>
          <w:szCs w:val="26"/>
          <w:rtl/>
          <w:lang w:bidi="ar-EG"/>
          <w:rPrChange w:id="4531" w:author="SRO" w:date="2011-02-21T10:18:00Z">
            <w:rPr>
              <w:sz w:val="26"/>
              <w:szCs w:val="28"/>
              <w:rtl/>
              <w:lang w:bidi="ar-EG"/>
            </w:rPr>
          </w:rPrChange>
        </w:rPr>
        <w:t xml:space="preserve">عديدة </w:t>
      </w:r>
      <w:r w:rsidRPr="00832F4C">
        <w:rPr>
          <w:sz w:val="26"/>
          <w:szCs w:val="26"/>
          <w:rtl/>
          <w:rPrChange w:id="4532" w:author="SRO" w:date="2011-02-21T10:18:00Z">
            <w:rPr>
              <w:sz w:val="26"/>
              <w:szCs w:val="28"/>
              <w:rtl/>
            </w:rPr>
          </w:rPrChange>
        </w:rPr>
        <w:t xml:space="preserve">توجد في صلب التنمية المستدامة وتمويلها يتطلب دراسته خلال إعداد </w:t>
      </w:r>
      <w:r w:rsidRPr="00832F4C">
        <w:rPr>
          <w:sz w:val="26"/>
          <w:szCs w:val="26"/>
          <w:rtl/>
          <w:lang w:bidi="ar-EG"/>
          <w:rPrChange w:id="4533" w:author="SRO" w:date="2011-02-21T10:18:00Z">
            <w:rPr>
              <w:sz w:val="26"/>
              <w:szCs w:val="28"/>
              <w:rtl/>
              <w:lang w:bidi="ar-EG"/>
            </w:rPr>
          </w:rPrChange>
        </w:rPr>
        <w:t>ال</w:t>
      </w:r>
      <w:r w:rsidRPr="00832F4C">
        <w:rPr>
          <w:sz w:val="26"/>
          <w:szCs w:val="26"/>
          <w:rtl/>
          <w:rPrChange w:id="4534" w:author="SRO" w:date="2011-02-21T10:18:00Z">
            <w:rPr>
              <w:sz w:val="26"/>
              <w:szCs w:val="28"/>
              <w:rtl/>
            </w:rPr>
          </w:rPrChange>
        </w:rPr>
        <w:t xml:space="preserve">مشاريع </w:t>
      </w:r>
      <w:r w:rsidRPr="00832F4C">
        <w:rPr>
          <w:sz w:val="26"/>
          <w:szCs w:val="26"/>
          <w:rtl/>
          <w:lang w:bidi="ar-EG"/>
          <w:rPrChange w:id="4535" w:author="SRO" w:date="2011-02-21T10:18:00Z">
            <w:rPr>
              <w:sz w:val="26"/>
              <w:szCs w:val="28"/>
              <w:rtl/>
              <w:lang w:bidi="ar-EG"/>
            </w:rPr>
          </w:rPrChange>
        </w:rPr>
        <w:t>الاجتماعية</w:t>
      </w:r>
      <w:r w:rsidRPr="00832F4C">
        <w:rPr>
          <w:sz w:val="26"/>
          <w:szCs w:val="26"/>
          <w:rtl/>
          <w:rPrChange w:id="4536" w:author="SRO" w:date="2011-02-21T10:18:00Z">
            <w:rPr>
              <w:sz w:val="26"/>
              <w:szCs w:val="28"/>
              <w:rtl/>
            </w:rPr>
          </w:rPrChange>
        </w:rPr>
        <w:t xml:space="preserve"> والاستراتيجي</w:t>
      </w:r>
      <w:r w:rsidRPr="00832F4C">
        <w:rPr>
          <w:sz w:val="26"/>
          <w:szCs w:val="26"/>
          <w:rtl/>
          <w:lang w:bidi="ar-EG"/>
          <w:rPrChange w:id="4537" w:author="SRO" w:date="2011-02-21T10:18:00Z">
            <w:rPr>
              <w:sz w:val="26"/>
              <w:szCs w:val="28"/>
              <w:rtl/>
              <w:lang w:bidi="ar-EG"/>
            </w:rPr>
          </w:rPrChange>
        </w:rPr>
        <w:t xml:space="preserve">ة </w:t>
      </w:r>
      <w:r w:rsidRPr="00832F4C">
        <w:rPr>
          <w:sz w:val="26"/>
          <w:szCs w:val="26"/>
          <w:rtl/>
          <w:rPrChange w:id="4538" w:author="SRO" w:date="2011-02-21T10:18:00Z">
            <w:rPr>
              <w:sz w:val="26"/>
              <w:szCs w:val="28"/>
              <w:rtl/>
            </w:rPr>
          </w:rPrChange>
        </w:rPr>
        <w:t>والآفاق المستقبلية للتنمية. فمسألة التمويل تبقى مطروحة بالنسبة لمجموعة من القطاعات كالفلاحة،  الطاقة، التربية والتكوين، البحث والتنمية أو تكنولوجيا الإعلام و</w:t>
      </w:r>
      <w:r w:rsidRPr="00832F4C">
        <w:rPr>
          <w:sz w:val="26"/>
          <w:szCs w:val="26"/>
          <w:rtl/>
          <w:lang w:bidi="ar-EG"/>
          <w:rPrChange w:id="4539" w:author="SRO" w:date="2011-02-21T10:18:00Z">
            <w:rPr>
              <w:sz w:val="26"/>
              <w:szCs w:val="28"/>
              <w:rtl/>
              <w:lang w:bidi="ar-EG"/>
            </w:rPr>
          </w:rPrChange>
        </w:rPr>
        <w:t>الاتصالات</w:t>
      </w:r>
      <w:r w:rsidRPr="00832F4C">
        <w:rPr>
          <w:sz w:val="26"/>
          <w:szCs w:val="26"/>
          <w:rPrChange w:id="4540" w:author="SRO" w:date="2011-02-21T10:18:00Z">
            <w:rPr>
              <w:sz w:val="28"/>
              <w:szCs w:val="26"/>
            </w:rPr>
          </w:rPrChange>
        </w:rPr>
        <w:t>.</w:t>
      </w:r>
    </w:p>
    <w:p w:rsidR="00832F4C" w:rsidRPr="00832F4C" w:rsidDel="00CA0310" w:rsidRDefault="00832F4C" w:rsidP="00CA0310">
      <w:pPr>
        <w:bidi/>
        <w:spacing w:after="120"/>
        <w:ind w:left="-540" w:right="-468" w:firstLine="743"/>
        <w:jc w:val="both"/>
        <w:rPr>
          <w:del w:id="4541" w:author="SRO" w:date="2011-02-21T10:22:00Z"/>
          <w:sz w:val="26"/>
          <w:szCs w:val="26"/>
          <w:rPrChange w:id="4542" w:author="SRO" w:date="2011-02-21T10:18:00Z">
            <w:rPr>
              <w:del w:id="4543" w:author="SRO" w:date="2011-02-21T10:22:00Z"/>
              <w:sz w:val="28"/>
              <w:szCs w:val="26"/>
            </w:rPr>
          </w:rPrChange>
        </w:rPr>
        <w:pPrChange w:id="4544" w:author="SRO" w:date="2011-02-21T10:21:00Z">
          <w:pPr>
            <w:bidi/>
            <w:spacing w:after="120"/>
            <w:ind w:left="-540" w:right="-468" w:firstLine="743"/>
            <w:jc w:val="both"/>
          </w:pPr>
        </w:pPrChange>
      </w:pPr>
    </w:p>
    <w:p w:rsidR="00832F4C" w:rsidRPr="00832F4C" w:rsidRDefault="00832F4C" w:rsidP="00CA0310">
      <w:pPr>
        <w:bidi/>
        <w:spacing w:after="120"/>
        <w:ind w:left="-540" w:right="-468" w:firstLine="743"/>
        <w:jc w:val="both"/>
        <w:rPr>
          <w:sz w:val="26"/>
          <w:szCs w:val="26"/>
          <w:rtl/>
          <w:rPrChange w:id="4545" w:author="SRO" w:date="2011-02-21T10:18:00Z">
            <w:rPr>
              <w:sz w:val="26"/>
              <w:szCs w:val="28"/>
              <w:rtl/>
            </w:rPr>
          </w:rPrChange>
        </w:rPr>
        <w:pPrChange w:id="4546" w:author="SRO" w:date="2011-02-21T10:21:00Z">
          <w:pPr>
            <w:bidi/>
            <w:spacing w:after="120"/>
            <w:ind w:left="-540" w:right="-468" w:firstLine="743"/>
            <w:jc w:val="both"/>
          </w:pPr>
        </w:pPrChange>
      </w:pPr>
      <w:r w:rsidRPr="00832F4C">
        <w:rPr>
          <w:sz w:val="26"/>
          <w:szCs w:val="26"/>
          <w:rtl/>
          <w:rPrChange w:id="4547" w:author="SRO" w:date="2011-02-21T10:18:00Z">
            <w:rPr>
              <w:sz w:val="26"/>
              <w:szCs w:val="28"/>
              <w:rtl/>
            </w:rPr>
          </w:rPrChange>
        </w:rPr>
        <w:t>إلا أن تمويل التنمية يختلف من قطاع إلى آخر، على المستويين الوطني أو الفوق وطني وبعض القطاعات قد تصير محركا للاندماج الجهوي</w:t>
      </w:r>
      <w:r w:rsidRPr="00832F4C">
        <w:rPr>
          <w:sz w:val="26"/>
          <w:szCs w:val="26"/>
          <w:rtl/>
          <w:lang w:bidi="ar-EG"/>
          <w:rPrChange w:id="4548" w:author="SRO" w:date="2011-02-21T10:18:00Z">
            <w:rPr>
              <w:sz w:val="26"/>
              <w:szCs w:val="28"/>
              <w:rtl/>
              <w:lang w:bidi="ar-EG"/>
            </w:rPr>
          </w:rPrChange>
        </w:rPr>
        <w:t xml:space="preserve"> فى </w:t>
      </w:r>
      <w:r w:rsidRPr="00832F4C">
        <w:rPr>
          <w:sz w:val="26"/>
          <w:szCs w:val="26"/>
          <w:rtl/>
          <w:rPrChange w:id="4549" w:author="SRO" w:date="2011-02-21T10:18:00Z">
            <w:rPr>
              <w:sz w:val="26"/>
              <w:szCs w:val="28"/>
              <w:rtl/>
            </w:rPr>
          </w:rPrChange>
        </w:rPr>
        <w:t xml:space="preserve"> شما</w:t>
      </w:r>
      <w:r w:rsidRPr="00832F4C">
        <w:rPr>
          <w:sz w:val="26"/>
          <w:szCs w:val="26"/>
          <w:rtl/>
          <w:lang w:bidi="ar-EG"/>
          <w:rPrChange w:id="4550" w:author="SRO" w:date="2011-02-21T10:18:00Z">
            <w:rPr>
              <w:sz w:val="26"/>
              <w:szCs w:val="28"/>
              <w:rtl/>
              <w:lang w:bidi="ar-EG"/>
            </w:rPr>
          </w:rPrChange>
        </w:rPr>
        <w:t>ل أفريقيا</w:t>
      </w:r>
      <w:r w:rsidRPr="00832F4C">
        <w:rPr>
          <w:sz w:val="26"/>
          <w:szCs w:val="26"/>
          <w:rtl/>
          <w:rPrChange w:id="4551" w:author="SRO" w:date="2011-02-21T10:18:00Z">
            <w:rPr>
              <w:sz w:val="26"/>
              <w:szCs w:val="28"/>
              <w:rtl/>
            </w:rPr>
          </w:rPrChange>
        </w:rPr>
        <w:t>. إن منطق التمويل يختلف  كذلك من القطاعات المنتجة إلى القطاعات الاجتماعية، خاصة عندما يجب الأخذ بعين الاعتبار أفق النتيجة المتوخاة (المدى القريب أو المتوسط بالنسبة للقطاعات المنتجة والمدى البعيد بالنسبة للقطاعات الاجتماعية).</w:t>
      </w:r>
    </w:p>
    <w:p w:rsidR="00832F4C" w:rsidRPr="00832F4C" w:rsidDel="00CA0310" w:rsidRDefault="00832F4C" w:rsidP="00CA0310">
      <w:pPr>
        <w:bidi/>
        <w:spacing w:after="120"/>
        <w:ind w:left="-540" w:right="-468" w:firstLine="743"/>
        <w:jc w:val="both"/>
        <w:rPr>
          <w:del w:id="4552" w:author="SRO" w:date="2011-02-21T10:22:00Z"/>
          <w:sz w:val="26"/>
          <w:szCs w:val="26"/>
          <w:rPrChange w:id="4553" w:author="SRO" w:date="2011-02-21T10:18:00Z">
            <w:rPr>
              <w:del w:id="4554" w:author="SRO" w:date="2011-02-21T10:22:00Z"/>
              <w:sz w:val="28"/>
              <w:szCs w:val="26"/>
            </w:rPr>
          </w:rPrChange>
        </w:rPr>
        <w:pPrChange w:id="4555" w:author="SRO" w:date="2011-02-21T10:21:00Z">
          <w:pPr>
            <w:bidi/>
            <w:spacing w:after="120"/>
            <w:ind w:left="-540" w:right="-468" w:firstLine="743"/>
            <w:jc w:val="both"/>
          </w:pPr>
        </w:pPrChange>
      </w:pPr>
    </w:p>
    <w:p w:rsidR="00832F4C" w:rsidRPr="00832F4C" w:rsidRDefault="00832F4C" w:rsidP="00CA0310">
      <w:pPr>
        <w:bidi/>
        <w:spacing w:after="120"/>
        <w:ind w:left="-540" w:right="-468" w:firstLine="743"/>
        <w:jc w:val="both"/>
        <w:rPr>
          <w:sz w:val="26"/>
          <w:szCs w:val="26"/>
          <w:rtl/>
          <w:rPrChange w:id="4556" w:author="SRO" w:date="2011-02-21T10:18:00Z">
            <w:rPr>
              <w:sz w:val="26"/>
              <w:szCs w:val="28"/>
              <w:rtl/>
            </w:rPr>
          </w:rPrChange>
        </w:rPr>
        <w:pPrChange w:id="4557" w:author="SRO" w:date="2011-02-21T10:21:00Z">
          <w:pPr>
            <w:bidi/>
            <w:spacing w:after="120"/>
            <w:ind w:left="-540" w:right="-468" w:firstLine="743"/>
            <w:jc w:val="both"/>
          </w:pPr>
        </w:pPrChange>
      </w:pPr>
      <w:r w:rsidRPr="00832F4C">
        <w:rPr>
          <w:sz w:val="26"/>
          <w:szCs w:val="26"/>
          <w:rtl/>
          <w:rPrChange w:id="4558" w:author="SRO" w:date="2011-02-21T10:18:00Z">
            <w:rPr>
              <w:sz w:val="26"/>
              <w:szCs w:val="28"/>
              <w:rtl/>
            </w:rPr>
          </w:rPrChange>
        </w:rPr>
        <w:t xml:space="preserve">لقد تمت معالجة بعض هذه القطاعات بعمق من طرف الأمم المتحدة واللجنة الاقتصادية لأفريقيا خلال ندوات  لقاءات واجتماعات الخبراء. وهكذا فإن تمويل تكنولوجيا الإعلام والاتصال كانت موضوع مشاورات مفتوحة حول آليات التمويل التي تتيح رفع التحدي الذي يشكله تطبيق  تكنولوجيا الإعلام  والاتصال  في خدمة التنمية (جنيف، سويسرا، 8 ـ 9 تشرين الأول/أكتوبر 2009). ومن جهته عالج مكتب اللجنة الاقتصادية لأفريقيا قضية تمويل البحث والتنمية خلال اجتماع خبراء المنطقة </w:t>
      </w:r>
      <w:r w:rsidRPr="00832F4C">
        <w:rPr>
          <w:sz w:val="26"/>
          <w:szCs w:val="26"/>
          <w:rtl/>
          <w:lang w:bidi="ar-MA"/>
          <w:rPrChange w:id="4559" w:author="SRO" w:date="2011-02-21T10:18:00Z">
            <w:rPr>
              <w:sz w:val="26"/>
              <w:szCs w:val="28"/>
              <w:rtl/>
              <w:lang w:bidi="ar-MA"/>
            </w:rPr>
          </w:rPrChange>
        </w:rPr>
        <w:t>"</w:t>
      </w:r>
      <w:r w:rsidRPr="00832F4C">
        <w:rPr>
          <w:sz w:val="26"/>
          <w:szCs w:val="26"/>
          <w:rtl/>
          <w:rPrChange w:id="4560" w:author="SRO" w:date="2011-02-21T10:18:00Z">
            <w:rPr>
              <w:sz w:val="26"/>
              <w:szCs w:val="28"/>
              <w:rtl/>
            </w:rPr>
          </w:rPrChange>
        </w:rPr>
        <w:t xml:space="preserve">النهوض بالبحث والتنمية بأفريقيا الشماليةً الرباط، المغرب، 15ـ17 </w:t>
      </w:r>
      <w:bookmarkStart w:id="4561" w:name="OLE_LINK11"/>
      <w:bookmarkStart w:id="4562" w:name="OLE_LINK12"/>
      <w:r w:rsidRPr="00832F4C">
        <w:rPr>
          <w:sz w:val="26"/>
          <w:szCs w:val="26"/>
          <w:rtl/>
          <w:rPrChange w:id="4563" w:author="SRO" w:date="2011-02-21T10:18:00Z">
            <w:rPr>
              <w:sz w:val="26"/>
              <w:szCs w:val="28"/>
              <w:rtl/>
            </w:rPr>
          </w:rPrChange>
        </w:rPr>
        <w:t xml:space="preserve">تموز/ يوليو </w:t>
      </w:r>
      <w:bookmarkEnd w:id="4561"/>
      <w:bookmarkEnd w:id="4562"/>
      <w:r w:rsidRPr="00832F4C">
        <w:rPr>
          <w:sz w:val="26"/>
          <w:szCs w:val="26"/>
          <w:rtl/>
          <w:rPrChange w:id="4564" w:author="SRO" w:date="2011-02-21T10:18:00Z">
            <w:rPr>
              <w:sz w:val="26"/>
              <w:szCs w:val="28"/>
              <w:rtl/>
            </w:rPr>
          </w:rPrChange>
        </w:rPr>
        <w:t>2008".</w:t>
      </w:r>
    </w:p>
    <w:p w:rsidR="00832F4C" w:rsidRPr="00832F4C" w:rsidDel="00CA0310" w:rsidRDefault="00832F4C" w:rsidP="00CA0310">
      <w:pPr>
        <w:bidi/>
        <w:spacing w:after="120"/>
        <w:ind w:left="-540" w:right="-468" w:firstLine="743"/>
        <w:jc w:val="both"/>
        <w:rPr>
          <w:del w:id="4565" w:author="SRO" w:date="2011-02-21T10:22:00Z"/>
          <w:sz w:val="26"/>
          <w:szCs w:val="26"/>
          <w:rPrChange w:id="4566" w:author="SRO" w:date="2011-02-21T10:18:00Z">
            <w:rPr>
              <w:del w:id="4567" w:author="SRO" w:date="2011-02-21T10:22:00Z"/>
              <w:sz w:val="28"/>
              <w:szCs w:val="26"/>
            </w:rPr>
          </w:rPrChange>
        </w:rPr>
        <w:pPrChange w:id="4568" w:author="SRO" w:date="2011-02-21T10:21:00Z">
          <w:pPr>
            <w:bidi/>
            <w:spacing w:after="120"/>
            <w:ind w:left="-540" w:right="-468" w:firstLine="743"/>
            <w:jc w:val="both"/>
          </w:pPr>
        </w:pPrChange>
      </w:pPr>
    </w:p>
    <w:p w:rsidR="00832F4C" w:rsidRPr="00832F4C" w:rsidRDefault="00832F4C" w:rsidP="00CA0310">
      <w:pPr>
        <w:bidi/>
        <w:spacing w:after="120"/>
        <w:ind w:left="-540" w:right="-468" w:firstLine="743"/>
        <w:jc w:val="both"/>
        <w:rPr>
          <w:sz w:val="26"/>
          <w:szCs w:val="26"/>
          <w:rtl/>
          <w:rPrChange w:id="4569" w:author="SRO" w:date="2011-02-21T10:18:00Z">
            <w:rPr>
              <w:sz w:val="26"/>
              <w:szCs w:val="28"/>
              <w:rtl/>
            </w:rPr>
          </w:rPrChange>
        </w:rPr>
        <w:pPrChange w:id="4570" w:author="SRO" w:date="2011-02-21T10:21:00Z">
          <w:pPr>
            <w:bidi/>
            <w:spacing w:after="120"/>
            <w:ind w:left="-540" w:right="-468" w:firstLine="743"/>
            <w:jc w:val="both"/>
          </w:pPr>
        </w:pPrChange>
      </w:pPr>
      <w:r w:rsidRPr="00832F4C">
        <w:rPr>
          <w:sz w:val="26"/>
          <w:szCs w:val="26"/>
          <w:rtl/>
          <w:rPrChange w:id="4571" w:author="SRO" w:date="2011-02-21T10:18:00Z">
            <w:rPr>
              <w:sz w:val="26"/>
              <w:szCs w:val="28"/>
              <w:rtl/>
            </w:rPr>
          </w:rPrChange>
        </w:rPr>
        <w:t>إن تكنولوجيا الإعلام والاتصال تشكل عنصرا هاما</w:t>
      </w:r>
      <w:r w:rsidRPr="00832F4C">
        <w:rPr>
          <w:sz w:val="26"/>
          <w:szCs w:val="26"/>
          <w:rtl/>
          <w:lang w:bidi="ar-EG"/>
          <w:rPrChange w:id="4572" w:author="SRO" w:date="2011-02-21T10:18:00Z">
            <w:rPr>
              <w:sz w:val="26"/>
              <w:szCs w:val="28"/>
              <w:rtl/>
              <w:lang w:bidi="ar-EG"/>
            </w:rPr>
          </w:rPrChange>
        </w:rPr>
        <w:t xml:space="preserve"> للتنمية </w:t>
      </w:r>
      <w:r w:rsidRPr="00832F4C">
        <w:rPr>
          <w:sz w:val="26"/>
          <w:szCs w:val="26"/>
          <w:rtl/>
          <w:rPrChange w:id="4573" w:author="SRO" w:date="2011-02-21T10:18:00Z">
            <w:rPr>
              <w:sz w:val="26"/>
              <w:szCs w:val="28"/>
              <w:rtl/>
            </w:rPr>
          </w:rPrChange>
        </w:rPr>
        <w:t xml:space="preserve"> في ميادين متعددة كالتربية والصحة والنمو الاقتصادي والحكامة. أغلبية الدول تبحث عن دعم للحصول على تكنولوجيا الإعلام والإتصال كجزء ضمني لمخططات التنمية لهذه القطاعات، إلا أن عددا محدودا من الدول يطالب  بدعم خاص لصالح تكنولوجيا الإعلام والإتصال. إن تكنولوجيا الإعلام والإتصال في حاجة إلى بنيات تحتية الممولة بشكل خاص من طرف القطاع الخاص منذ سنة 1990. أجندة تونس من أجل مجتمع الإعلام (المؤتمر الدولي لمجتمع الإعلام، تشرين الثاني/نوفمبر 2005) ي</w:t>
      </w:r>
      <w:r w:rsidRPr="00832F4C">
        <w:rPr>
          <w:sz w:val="26"/>
          <w:szCs w:val="26"/>
          <w:rtl/>
          <w:lang w:bidi="ar-EG"/>
          <w:rPrChange w:id="4574" w:author="SRO" w:date="2011-02-21T10:18:00Z">
            <w:rPr>
              <w:sz w:val="26"/>
              <w:szCs w:val="28"/>
              <w:rtl/>
              <w:lang w:bidi="ar-EG"/>
            </w:rPr>
          </w:rPrChange>
        </w:rPr>
        <w:t>قر</w:t>
      </w:r>
      <w:r w:rsidRPr="00832F4C">
        <w:rPr>
          <w:sz w:val="26"/>
          <w:szCs w:val="26"/>
          <w:rtl/>
          <w:rPrChange w:id="4575" w:author="SRO" w:date="2011-02-21T10:18:00Z">
            <w:rPr>
              <w:sz w:val="26"/>
              <w:szCs w:val="28"/>
              <w:rtl/>
            </w:rPr>
          </w:rPrChange>
        </w:rPr>
        <w:t xml:space="preserve"> بضرورة تقليص الهوة الرقمية باللجوء إلى استثمارات ملائمة </w:t>
      </w:r>
      <w:r w:rsidRPr="00832F4C">
        <w:rPr>
          <w:sz w:val="26"/>
          <w:szCs w:val="26"/>
          <w:rtl/>
          <w:lang w:bidi="ar-EG"/>
          <w:rPrChange w:id="4576" w:author="SRO" w:date="2011-02-21T10:18:00Z">
            <w:rPr>
              <w:sz w:val="26"/>
              <w:szCs w:val="28"/>
              <w:rtl/>
              <w:lang w:bidi="ar-EG"/>
            </w:rPr>
          </w:rPrChange>
        </w:rPr>
        <w:t>ومستدامة</w:t>
      </w:r>
      <w:r w:rsidRPr="00832F4C">
        <w:rPr>
          <w:sz w:val="26"/>
          <w:szCs w:val="26"/>
          <w:rtl/>
          <w:rPrChange w:id="4577" w:author="SRO" w:date="2011-02-21T10:18:00Z">
            <w:rPr>
              <w:sz w:val="26"/>
              <w:szCs w:val="28"/>
              <w:rtl/>
            </w:rPr>
          </w:rPrChange>
        </w:rPr>
        <w:t xml:space="preserve"> على مستوى البنيات التحتية وخدمات تكنولوجيا ا</w:t>
      </w:r>
      <w:r w:rsidRPr="00832F4C">
        <w:rPr>
          <w:sz w:val="26"/>
          <w:szCs w:val="26"/>
          <w:rtl/>
          <w:lang w:bidi="ar-EG"/>
          <w:rPrChange w:id="4578" w:author="SRO" w:date="2011-02-21T10:18:00Z">
            <w:rPr>
              <w:sz w:val="26"/>
              <w:szCs w:val="28"/>
              <w:rtl/>
              <w:lang w:bidi="ar-EG"/>
            </w:rPr>
          </w:rPrChange>
        </w:rPr>
        <w:t>لمعلومات</w:t>
      </w:r>
      <w:r w:rsidRPr="00832F4C">
        <w:rPr>
          <w:sz w:val="26"/>
          <w:szCs w:val="26"/>
          <w:rtl/>
          <w:rPrChange w:id="4579" w:author="SRO" w:date="2011-02-21T10:18:00Z">
            <w:rPr>
              <w:sz w:val="26"/>
              <w:szCs w:val="28"/>
              <w:rtl/>
            </w:rPr>
          </w:rPrChange>
        </w:rPr>
        <w:t xml:space="preserve"> والاتص</w:t>
      </w:r>
      <w:r w:rsidRPr="00832F4C">
        <w:rPr>
          <w:sz w:val="26"/>
          <w:szCs w:val="26"/>
          <w:rtl/>
          <w:lang w:bidi="ar-EG"/>
          <w:rPrChange w:id="4580" w:author="SRO" w:date="2011-02-21T10:18:00Z">
            <w:rPr>
              <w:sz w:val="26"/>
              <w:szCs w:val="28"/>
              <w:rtl/>
              <w:lang w:bidi="ar-EG"/>
            </w:rPr>
          </w:rPrChange>
        </w:rPr>
        <w:t>الات</w:t>
      </w:r>
      <w:r w:rsidRPr="00832F4C">
        <w:rPr>
          <w:sz w:val="26"/>
          <w:szCs w:val="26"/>
          <w:rtl/>
          <w:rPrChange w:id="4581" w:author="SRO" w:date="2011-02-21T10:18:00Z">
            <w:rPr>
              <w:sz w:val="26"/>
              <w:szCs w:val="28"/>
              <w:rtl/>
            </w:rPr>
          </w:rPrChange>
        </w:rPr>
        <w:t xml:space="preserve"> وكذلك </w:t>
      </w:r>
      <w:r w:rsidRPr="00832F4C">
        <w:rPr>
          <w:sz w:val="26"/>
          <w:szCs w:val="26"/>
          <w:rtl/>
          <w:lang w:bidi="ar-EG"/>
          <w:rPrChange w:id="4582" w:author="SRO" w:date="2011-02-21T10:18:00Z">
            <w:rPr>
              <w:sz w:val="26"/>
              <w:szCs w:val="28"/>
              <w:rtl/>
              <w:lang w:bidi="ar-EG"/>
            </w:rPr>
          </w:rPrChange>
        </w:rPr>
        <w:t>فى بناء القدرات ونقل</w:t>
      </w:r>
      <w:r w:rsidRPr="00832F4C">
        <w:rPr>
          <w:sz w:val="26"/>
          <w:szCs w:val="26"/>
          <w:rtl/>
          <w:rPrChange w:id="4583" w:author="SRO" w:date="2011-02-21T10:18:00Z">
            <w:rPr>
              <w:sz w:val="26"/>
              <w:szCs w:val="28"/>
              <w:rtl/>
            </w:rPr>
          </w:rPrChange>
        </w:rPr>
        <w:t xml:space="preserve"> التكنولوجيا</w:t>
      </w:r>
      <w:r w:rsidRPr="00832F4C">
        <w:rPr>
          <w:sz w:val="26"/>
          <w:szCs w:val="26"/>
          <w:rPrChange w:id="4584" w:author="SRO" w:date="2011-02-21T10:18:00Z">
            <w:rPr>
              <w:sz w:val="28"/>
              <w:szCs w:val="26"/>
            </w:rPr>
          </w:rPrChange>
        </w:rPr>
        <w:t>.</w:t>
      </w:r>
    </w:p>
    <w:p w:rsidR="00832F4C" w:rsidRPr="00832F4C" w:rsidDel="00CA0310" w:rsidRDefault="00832F4C" w:rsidP="00CA0310">
      <w:pPr>
        <w:bidi/>
        <w:spacing w:after="120"/>
        <w:ind w:left="-540" w:right="-468" w:firstLine="743"/>
        <w:jc w:val="both"/>
        <w:rPr>
          <w:del w:id="4585" w:author="SRO" w:date="2011-02-21T10:22:00Z"/>
          <w:sz w:val="26"/>
          <w:szCs w:val="26"/>
          <w:rPrChange w:id="4586" w:author="SRO" w:date="2011-02-21T10:18:00Z">
            <w:rPr>
              <w:del w:id="4587" w:author="SRO" w:date="2011-02-21T10:22:00Z"/>
              <w:sz w:val="28"/>
              <w:szCs w:val="26"/>
            </w:rPr>
          </w:rPrChange>
        </w:rPr>
        <w:pPrChange w:id="4588" w:author="SRO" w:date="2011-02-21T10:21:00Z">
          <w:pPr>
            <w:bidi/>
            <w:spacing w:after="120"/>
            <w:ind w:left="-540" w:right="-468" w:firstLine="743"/>
            <w:jc w:val="both"/>
          </w:pPr>
        </w:pPrChange>
      </w:pPr>
    </w:p>
    <w:p w:rsidR="00832F4C" w:rsidRPr="00832F4C" w:rsidRDefault="00832F4C" w:rsidP="00CA0310">
      <w:pPr>
        <w:bidi/>
        <w:spacing w:after="120"/>
        <w:ind w:left="-540" w:right="-468" w:firstLine="743"/>
        <w:jc w:val="both"/>
        <w:rPr>
          <w:sz w:val="26"/>
          <w:szCs w:val="26"/>
          <w:rtl/>
          <w:rPrChange w:id="4589" w:author="SRO" w:date="2011-02-21T10:18:00Z">
            <w:rPr>
              <w:sz w:val="26"/>
              <w:szCs w:val="28"/>
              <w:rtl/>
            </w:rPr>
          </w:rPrChange>
        </w:rPr>
        <w:pPrChange w:id="4590" w:author="SRO" w:date="2011-02-21T10:21:00Z">
          <w:pPr>
            <w:bidi/>
            <w:spacing w:after="120"/>
            <w:ind w:left="-540" w:right="-468" w:firstLine="743"/>
            <w:jc w:val="both"/>
          </w:pPr>
        </w:pPrChange>
      </w:pPr>
      <w:r w:rsidRPr="00832F4C">
        <w:rPr>
          <w:sz w:val="26"/>
          <w:szCs w:val="26"/>
          <w:rtl/>
          <w:rPrChange w:id="4591" w:author="SRO" w:date="2011-02-21T10:18:00Z">
            <w:rPr>
              <w:sz w:val="26"/>
              <w:szCs w:val="28"/>
              <w:rtl/>
            </w:rPr>
          </w:rPrChange>
        </w:rPr>
        <w:t>في هذه الظرفية</w:t>
      </w:r>
      <w:r w:rsidRPr="00832F4C">
        <w:rPr>
          <w:sz w:val="26"/>
          <w:szCs w:val="26"/>
          <w:rtl/>
          <w:lang w:bidi="ar-EG"/>
          <w:rPrChange w:id="4592" w:author="SRO" w:date="2011-02-21T10:18:00Z">
            <w:rPr>
              <w:sz w:val="26"/>
              <w:szCs w:val="28"/>
              <w:rtl/>
              <w:lang w:bidi="ar-EG"/>
            </w:rPr>
          </w:rPrChange>
        </w:rPr>
        <w:t xml:space="preserve"> (أو السياق)</w:t>
      </w:r>
      <w:r w:rsidRPr="00832F4C">
        <w:rPr>
          <w:sz w:val="26"/>
          <w:szCs w:val="26"/>
          <w:rtl/>
          <w:rPrChange w:id="4593" w:author="SRO" w:date="2011-02-21T10:18:00Z">
            <w:rPr>
              <w:sz w:val="26"/>
              <w:szCs w:val="28"/>
              <w:rtl/>
            </w:rPr>
          </w:rPrChange>
        </w:rPr>
        <w:t>أطلقت مجموعة الأمم المتحدة من أجل مجتمع الإعلام مشاورات مفتوحة طبقا لتوصيات المجلس الاقتصادي والاجتماعي للأمم المتحدة</w:t>
      </w:r>
      <w:r w:rsidRPr="00832F4C">
        <w:rPr>
          <w:sz w:val="26"/>
          <w:szCs w:val="26"/>
          <w:rtl/>
          <w:lang w:bidi="ar-EG"/>
          <w:rPrChange w:id="4594" w:author="SRO" w:date="2011-02-21T10:18:00Z">
            <w:rPr>
              <w:sz w:val="26"/>
              <w:szCs w:val="28"/>
              <w:rtl/>
              <w:lang w:bidi="ar-EG"/>
            </w:rPr>
          </w:rPrChange>
        </w:rPr>
        <w:t>،</w:t>
      </w:r>
      <w:r w:rsidRPr="00832F4C">
        <w:rPr>
          <w:sz w:val="26"/>
          <w:szCs w:val="26"/>
          <w:rtl/>
          <w:rPrChange w:id="4595" w:author="SRO" w:date="2011-02-21T10:18:00Z">
            <w:rPr>
              <w:sz w:val="26"/>
              <w:szCs w:val="28"/>
              <w:rtl/>
            </w:rPr>
          </w:rPrChange>
        </w:rPr>
        <w:t xml:space="preserve"> حول آليات التمويل من أجل رفع التحديات من أجل وضع تكنولوجيا الإعلام والإتصال في خدمة التنمية (جنيف، 8ـ9 تشرين الأول/أكتوبر 2009). لاحظ الملتقى أن قضية تمويل تكنولوجيا الإعلام والإتصال تشكل تحديا مهما وأكد على ضرورة استكشاف آليات جديدة  للتمويل</w:t>
      </w:r>
      <w:r w:rsidRPr="00832F4C">
        <w:rPr>
          <w:sz w:val="26"/>
          <w:szCs w:val="26"/>
          <w:rtl/>
          <w:lang w:bidi="ar-EG"/>
          <w:rPrChange w:id="4596" w:author="SRO" w:date="2011-02-21T10:18:00Z">
            <w:rPr>
              <w:sz w:val="26"/>
              <w:szCs w:val="28"/>
              <w:rtl/>
              <w:lang w:bidi="ar-EG"/>
            </w:rPr>
          </w:rPrChange>
        </w:rPr>
        <w:t xml:space="preserve"> مثل الاستثمارات الاجنبية المباشر</w:t>
      </w:r>
      <w:r w:rsidRPr="00832F4C">
        <w:rPr>
          <w:sz w:val="26"/>
          <w:szCs w:val="26"/>
          <w:rtl/>
          <w:rPrChange w:id="4597" w:author="SRO" w:date="2011-02-21T10:18:00Z">
            <w:rPr>
              <w:sz w:val="26"/>
              <w:szCs w:val="28"/>
              <w:rtl/>
            </w:rPr>
          </w:rPrChange>
        </w:rPr>
        <w:t>ة، القروض المتعددة الأطراف والقروض الصغرى كما حث على دور التحرير والانفتاح على المنافسة وطالب برفع التحدي الذي تشكله صناديق الولوج العالمية</w:t>
      </w:r>
      <w:r w:rsidRPr="00832F4C">
        <w:rPr>
          <w:sz w:val="26"/>
          <w:szCs w:val="26"/>
          <w:rPrChange w:id="4598" w:author="SRO" w:date="2011-02-21T10:18:00Z">
            <w:rPr>
              <w:sz w:val="28"/>
              <w:szCs w:val="26"/>
            </w:rPr>
          </w:rPrChange>
        </w:rPr>
        <w:t>.</w:t>
      </w:r>
    </w:p>
    <w:p w:rsidR="00832F4C" w:rsidRPr="00832F4C" w:rsidRDefault="00832F4C" w:rsidP="00CA0310">
      <w:pPr>
        <w:bidi/>
        <w:spacing w:after="120"/>
        <w:ind w:left="-540" w:right="-468" w:firstLine="743"/>
        <w:jc w:val="both"/>
        <w:rPr>
          <w:sz w:val="26"/>
          <w:szCs w:val="26"/>
          <w:rPrChange w:id="4599" w:author="SRO" w:date="2011-02-21T10:18:00Z">
            <w:rPr>
              <w:sz w:val="28"/>
              <w:szCs w:val="26"/>
            </w:rPr>
          </w:rPrChange>
        </w:rPr>
        <w:pPrChange w:id="4600" w:author="SRO" w:date="2011-02-21T10:21:00Z">
          <w:pPr>
            <w:bidi/>
            <w:spacing w:after="120"/>
            <w:ind w:left="-540" w:right="-468" w:firstLine="743"/>
            <w:jc w:val="both"/>
          </w:pPr>
        </w:pPrChange>
      </w:pPr>
    </w:p>
    <w:p w:rsidR="00832F4C" w:rsidRPr="00832F4C" w:rsidRDefault="00832F4C" w:rsidP="00CA0310">
      <w:pPr>
        <w:bidi/>
        <w:spacing w:after="120"/>
        <w:ind w:left="-540" w:right="-468" w:firstLine="743"/>
        <w:jc w:val="both"/>
        <w:rPr>
          <w:sz w:val="26"/>
          <w:szCs w:val="26"/>
          <w:rPrChange w:id="4601" w:author="SRO" w:date="2011-02-21T10:18:00Z">
            <w:rPr>
              <w:sz w:val="28"/>
              <w:szCs w:val="26"/>
            </w:rPr>
          </w:rPrChange>
        </w:rPr>
        <w:pPrChange w:id="4602" w:author="SRO" w:date="2011-02-21T10:21:00Z">
          <w:pPr>
            <w:bidi/>
            <w:spacing w:after="120"/>
            <w:ind w:left="-540" w:right="-468" w:firstLine="743"/>
            <w:jc w:val="both"/>
          </w:pPr>
        </w:pPrChange>
      </w:pPr>
      <w:r w:rsidRPr="00832F4C">
        <w:rPr>
          <w:sz w:val="26"/>
          <w:szCs w:val="26"/>
          <w:rtl/>
          <w:rPrChange w:id="4603" w:author="SRO" w:date="2011-02-21T10:18:00Z">
            <w:rPr>
              <w:sz w:val="26"/>
              <w:szCs w:val="28"/>
              <w:rtl/>
            </w:rPr>
          </w:rPrChange>
        </w:rPr>
        <w:t>أما فيما يخص البحث والتنمية، فإن النقاشات التي دارت في إطار اجتماع الخبراء المنظم من طرف المكتب،  قد أكدت على صعوبات الحصول على تمويلات (الرباط، 15ـ17 تموز/ يوليو2008). لقد تم الاعتراف بصعوبة ولوج تمويل الاختراعات في إطار إستراتيجية وطنية وفي مناخ اقتصادي يتميز بهيمنة الشركات الصغرى والمتوسطة.  لهذا، فإن مسألة تمويل البحث والتنمية من الواجب الاعتراف بها كأولوية جهوية ستتيح نموا بفضل البحث التابع للقطاع الخاص و كذلك تجميع الطاقات بين القطاع العام  والخاص. هناك مجموعة من الحلول يمكن أخدها بعين  الاعتبار:</w:t>
      </w:r>
    </w:p>
    <w:p w:rsidR="00832F4C" w:rsidRPr="00832F4C" w:rsidRDefault="00832F4C" w:rsidP="00832F4C">
      <w:pPr>
        <w:numPr>
          <w:ilvl w:val="0"/>
          <w:numId w:val="49"/>
          <w:numberingChange w:id="4604" w:author="SRO" w:date="2011-02-21T09:12:00Z" w:original=""/>
        </w:numPr>
        <w:bidi/>
        <w:spacing w:after="120"/>
        <w:ind w:right="-468"/>
        <w:jc w:val="both"/>
        <w:rPr>
          <w:sz w:val="26"/>
          <w:szCs w:val="26"/>
          <w:rPrChange w:id="4605" w:author="SRO" w:date="2011-02-21T10:18:00Z">
            <w:rPr>
              <w:sz w:val="28"/>
              <w:szCs w:val="26"/>
            </w:rPr>
          </w:rPrChange>
        </w:rPr>
        <w:pPrChange w:id="4606" w:author="SRO" w:date="2011-02-21T10:21:00Z">
          <w:pPr>
            <w:numPr>
              <w:numId w:val="49"/>
            </w:numPr>
            <w:tabs>
              <w:tab w:val="num" w:pos="180"/>
              <w:tab w:val="num" w:pos="563"/>
            </w:tabs>
            <w:bidi/>
            <w:spacing w:after="120"/>
            <w:ind w:left="563" w:right="-468" w:hanging="360"/>
            <w:jc w:val="both"/>
          </w:pPr>
        </w:pPrChange>
      </w:pPr>
      <w:r w:rsidRPr="00832F4C">
        <w:rPr>
          <w:sz w:val="26"/>
          <w:szCs w:val="26"/>
          <w:rtl/>
          <w:rPrChange w:id="4607" w:author="SRO" w:date="2011-02-21T10:18:00Z">
            <w:rPr>
              <w:sz w:val="26"/>
              <w:szCs w:val="28"/>
              <w:rtl/>
            </w:rPr>
          </w:rPrChange>
        </w:rPr>
        <w:t>إجراءات ضريبية تتيح الكشف عن إمكانيات البحث؛</w:t>
      </w:r>
    </w:p>
    <w:p w:rsidR="00832F4C" w:rsidRPr="00832F4C" w:rsidRDefault="00832F4C" w:rsidP="00832F4C">
      <w:pPr>
        <w:numPr>
          <w:ilvl w:val="0"/>
          <w:numId w:val="49"/>
          <w:numberingChange w:id="4608" w:author="SRO" w:date="2011-02-21T09:12:00Z" w:original=""/>
        </w:numPr>
        <w:bidi/>
        <w:spacing w:after="120"/>
        <w:ind w:right="-468"/>
        <w:jc w:val="both"/>
        <w:rPr>
          <w:sz w:val="26"/>
          <w:szCs w:val="26"/>
          <w:rPrChange w:id="4609" w:author="SRO" w:date="2011-02-21T10:18:00Z">
            <w:rPr>
              <w:sz w:val="28"/>
              <w:szCs w:val="26"/>
            </w:rPr>
          </w:rPrChange>
        </w:rPr>
        <w:pPrChange w:id="4610" w:author="SRO" w:date="2011-02-21T10:21:00Z">
          <w:pPr>
            <w:numPr>
              <w:numId w:val="49"/>
            </w:numPr>
            <w:tabs>
              <w:tab w:val="num" w:pos="180"/>
              <w:tab w:val="num" w:pos="563"/>
            </w:tabs>
            <w:bidi/>
            <w:spacing w:after="120"/>
            <w:ind w:left="563" w:right="-468" w:hanging="360"/>
            <w:jc w:val="both"/>
          </w:pPr>
        </w:pPrChange>
      </w:pPr>
      <w:r w:rsidRPr="00832F4C">
        <w:rPr>
          <w:sz w:val="26"/>
          <w:szCs w:val="26"/>
          <w:rtl/>
          <w:rPrChange w:id="4611" w:author="SRO" w:date="2011-02-21T10:18:00Z">
            <w:rPr>
              <w:sz w:val="26"/>
              <w:szCs w:val="28"/>
              <w:rtl/>
            </w:rPr>
          </w:rPrChange>
        </w:rPr>
        <w:t>الاهتمام بسوق الاختراعات؛</w:t>
      </w:r>
    </w:p>
    <w:p w:rsidR="00832F4C" w:rsidRPr="00832F4C" w:rsidRDefault="00832F4C" w:rsidP="00832F4C">
      <w:pPr>
        <w:numPr>
          <w:ilvl w:val="0"/>
          <w:numId w:val="49"/>
          <w:numberingChange w:id="4612" w:author="SRO" w:date="2011-02-21T09:12:00Z" w:original=""/>
        </w:numPr>
        <w:bidi/>
        <w:spacing w:after="120"/>
        <w:ind w:right="-468"/>
        <w:jc w:val="both"/>
        <w:rPr>
          <w:sz w:val="26"/>
          <w:szCs w:val="26"/>
          <w:rPrChange w:id="4613" w:author="SRO" w:date="2011-02-21T10:18:00Z">
            <w:rPr>
              <w:sz w:val="28"/>
              <w:szCs w:val="26"/>
            </w:rPr>
          </w:rPrChange>
        </w:rPr>
        <w:pPrChange w:id="4614" w:author="SRO" w:date="2011-02-21T10:21:00Z">
          <w:pPr>
            <w:numPr>
              <w:numId w:val="49"/>
            </w:numPr>
            <w:tabs>
              <w:tab w:val="num" w:pos="180"/>
              <w:tab w:val="num" w:pos="563"/>
            </w:tabs>
            <w:bidi/>
            <w:spacing w:after="120"/>
            <w:ind w:left="563" w:right="-468" w:hanging="360"/>
            <w:jc w:val="both"/>
          </w:pPr>
        </w:pPrChange>
      </w:pPr>
      <w:r w:rsidRPr="00832F4C">
        <w:rPr>
          <w:sz w:val="26"/>
          <w:szCs w:val="26"/>
          <w:rtl/>
          <w:rPrChange w:id="4615" w:author="SRO" w:date="2011-02-21T10:18:00Z">
            <w:rPr>
              <w:sz w:val="26"/>
              <w:szCs w:val="28"/>
              <w:rtl/>
            </w:rPr>
          </w:rPrChange>
        </w:rPr>
        <w:t>إجراءات ضريبية لمصالحة الشركات (والإدارات) التي تتقدم بطلب الحصول على بضائعها من الشركات المخترعة؛</w:t>
      </w:r>
    </w:p>
    <w:p w:rsidR="00832F4C" w:rsidRPr="00832F4C" w:rsidRDefault="00832F4C" w:rsidP="00832F4C">
      <w:pPr>
        <w:numPr>
          <w:ilvl w:val="0"/>
          <w:numId w:val="49"/>
          <w:numberingChange w:id="4616" w:author="SRO" w:date="2011-02-21T09:12:00Z" w:original=""/>
        </w:numPr>
        <w:bidi/>
        <w:spacing w:after="120"/>
        <w:ind w:right="-468"/>
        <w:jc w:val="both"/>
        <w:rPr>
          <w:sz w:val="26"/>
          <w:szCs w:val="26"/>
          <w:rPrChange w:id="4617" w:author="SRO" w:date="2011-02-21T10:18:00Z">
            <w:rPr>
              <w:sz w:val="28"/>
              <w:szCs w:val="26"/>
            </w:rPr>
          </w:rPrChange>
        </w:rPr>
        <w:pPrChange w:id="4618" w:author="SRO" w:date="2011-02-21T10:21:00Z">
          <w:pPr>
            <w:numPr>
              <w:numId w:val="49"/>
            </w:numPr>
            <w:tabs>
              <w:tab w:val="num" w:pos="180"/>
              <w:tab w:val="num" w:pos="563"/>
            </w:tabs>
            <w:bidi/>
            <w:spacing w:after="120"/>
            <w:ind w:left="563" w:right="-468" w:hanging="360"/>
            <w:jc w:val="both"/>
          </w:pPr>
        </w:pPrChange>
      </w:pPr>
      <w:r w:rsidRPr="00832F4C">
        <w:rPr>
          <w:sz w:val="26"/>
          <w:szCs w:val="26"/>
          <w:rtl/>
          <w:rPrChange w:id="4619" w:author="SRO" w:date="2011-02-21T10:18:00Z">
            <w:rPr>
              <w:sz w:val="26"/>
              <w:szCs w:val="28"/>
              <w:rtl/>
            </w:rPr>
          </w:rPrChange>
        </w:rPr>
        <w:t>التحفيز على خلق مراكز البحوث العامة وتطوير أقطاب البحث الجهوية تضم مختبرات عمومية وخاصة، شركات صغرى مخترعة، حاضنات، استشارات قانونية موجهة لإدارة حماية الملكية الفكرية، إلخ</w:t>
      </w:r>
      <w:r w:rsidRPr="00832F4C">
        <w:rPr>
          <w:sz w:val="26"/>
          <w:szCs w:val="26"/>
          <w:rPrChange w:id="4620" w:author="SRO" w:date="2011-02-21T10:18:00Z">
            <w:rPr>
              <w:sz w:val="28"/>
              <w:szCs w:val="26"/>
            </w:rPr>
          </w:rPrChange>
        </w:rPr>
        <w:t>.</w:t>
      </w:r>
    </w:p>
    <w:p w:rsidR="00832F4C" w:rsidRPr="00832F4C" w:rsidDel="00CA0310" w:rsidRDefault="00832F4C" w:rsidP="00832F4C">
      <w:pPr>
        <w:bidi/>
        <w:ind w:left="-539" w:right="-471" w:firstLine="743"/>
        <w:jc w:val="both"/>
        <w:rPr>
          <w:del w:id="4621" w:author="SRO" w:date="2011-02-21T10:22:00Z"/>
          <w:sz w:val="26"/>
          <w:szCs w:val="26"/>
          <w:rPrChange w:id="4622" w:author="SRO" w:date="2011-02-21T10:18:00Z">
            <w:rPr>
              <w:del w:id="4623" w:author="SRO" w:date="2011-02-21T10:22:00Z"/>
              <w:sz w:val="28"/>
              <w:szCs w:val="26"/>
            </w:rPr>
          </w:rPrChange>
        </w:rPr>
        <w:pPrChange w:id="4624" w:author="SRO" w:date="2011-02-21T11:32:00Z">
          <w:pPr>
            <w:bidi/>
            <w:ind w:left="-540" w:right="-468" w:firstLine="743"/>
            <w:jc w:val="both"/>
          </w:pPr>
        </w:pPrChange>
      </w:pPr>
    </w:p>
    <w:p w:rsidR="00832F4C" w:rsidRPr="00832F4C" w:rsidRDefault="00832F4C" w:rsidP="00832F4C">
      <w:pPr>
        <w:bidi/>
        <w:ind w:left="-539" w:right="-471" w:firstLine="743"/>
        <w:jc w:val="both"/>
        <w:rPr>
          <w:sz w:val="26"/>
          <w:szCs w:val="26"/>
          <w:rtl/>
          <w:rPrChange w:id="4625" w:author="SRO" w:date="2011-02-21T10:18:00Z">
            <w:rPr>
              <w:sz w:val="26"/>
              <w:szCs w:val="28"/>
              <w:rtl/>
            </w:rPr>
          </w:rPrChange>
        </w:rPr>
        <w:pPrChange w:id="4626" w:author="SRO" w:date="2011-02-21T11:32:00Z">
          <w:pPr>
            <w:bidi/>
            <w:ind w:left="-540" w:right="-468" w:firstLine="743"/>
            <w:jc w:val="both"/>
          </w:pPr>
        </w:pPrChange>
      </w:pPr>
      <w:r w:rsidRPr="00832F4C">
        <w:rPr>
          <w:sz w:val="26"/>
          <w:szCs w:val="26"/>
          <w:rtl/>
          <w:rPrChange w:id="4627" w:author="SRO" w:date="2011-02-21T10:18:00Z">
            <w:rPr>
              <w:sz w:val="26"/>
              <w:szCs w:val="28"/>
              <w:rtl/>
            </w:rPr>
          </w:rPrChange>
        </w:rPr>
        <w:t>اختار اجتماع الخبراء الحالي التركيز على قطاعين هامين: الفلاحة والطاقة نظرا لوزنهما الخاص بالمنطقة كما أنهما يكتسيان طابعا راهنيا في الظرفية الحالية</w:t>
      </w:r>
      <w:r w:rsidRPr="00832F4C">
        <w:rPr>
          <w:sz w:val="26"/>
          <w:szCs w:val="26"/>
          <w:rPrChange w:id="4628" w:author="SRO" w:date="2011-02-21T10:18:00Z">
            <w:rPr>
              <w:sz w:val="28"/>
              <w:szCs w:val="26"/>
            </w:rPr>
          </w:rPrChange>
        </w:rPr>
        <w:t>.</w:t>
      </w:r>
    </w:p>
    <w:p w:rsidR="00832F4C" w:rsidRPr="000F3EE9" w:rsidRDefault="00832F4C" w:rsidP="00832F4C">
      <w:pPr>
        <w:bidi/>
        <w:ind w:left="-539" w:right="-471" w:firstLine="743"/>
        <w:jc w:val="both"/>
        <w:rPr>
          <w:sz w:val="28"/>
          <w:szCs w:val="28"/>
          <w:rtl/>
          <w:rPrChange w:id="4629" w:author="SRO">
            <w:rPr>
              <w:sz w:val="28"/>
              <w:szCs w:val="28"/>
              <w:rtl/>
            </w:rPr>
          </w:rPrChange>
        </w:rPr>
        <w:pPrChange w:id="4630" w:author="SRO" w:date="2011-02-21T11:32:00Z">
          <w:pPr>
            <w:bidi/>
            <w:ind w:left="-540" w:right="-468" w:firstLine="743"/>
            <w:jc w:val="both"/>
          </w:pPr>
        </w:pPrChange>
      </w:pPr>
    </w:p>
    <w:p w:rsidR="00832F4C" w:rsidRPr="00832F4C" w:rsidRDefault="00832F4C" w:rsidP="00832F4C">
      <w:pPr>
        <w:pStyle w:val="Heading3"/>
        <w:bidi/>
        <w:ind w:left="-539" w:right="-471"/>
        <w:jc w:val="both"/>
        <w:rPr>
          <w:i/>
          <w:iCs/>
          <w:szCs w:val="28"/>
          <w:lang w:val="fr-FR"/>
          <w:rPrChange w:id="4631" w:author="SRO" w:date="2011-02-21T11:32:00Z">
            <w:rPr>
              <w:i/>
              <w:iCs/>
              <w:color w:val="996600"/>
              <w:sz w:val="32"/>
              <w:szCs w:val="28"/>
              <w:lang w:val="fr-FR"/>
            </w:rPr>
          </w:rPrChange>
        </w:rPr>
        <w:pPrChange w:id="4632" w:author="SRO" w:date="2011-02-21T11:32:00Z">
          <w:pPr>
            <w:pStyle w:val="Heading3"/>
            <w:shd w:val="clear" w:color="000000" w:fill="FFCC99"/>
            <w:bidi/>
            <w:ind w:left="-540" w:right="-468"/>
            <w:jc w:val="both"/>
          </w:pPr>
        </w:pPrChange>
      </w:pPr>
      <w:r w:rsidRPr="00832F4C">
        <w:rPr>
          <w:b w:val="0"/>
          <w:bCs w:val="0"/>
          <w:i/>
          <w:iCs/>
          <w:szCs w:val="28"/>
          <w:rtl/>
          <w:rPrChange w:id="4633" w:author="SRO" w:date="2011-02-21T11:32:00Z">
            <w:rPr>
              <w:b w:val="0"/>
              <w:bCs w:val="0"/>
              <w:i/>
              <w:iCs/>
              <w:color w:val="336699"/>
              <w:szCs w:val="32"/>
              <w:rtl/>
            </w:rPr>
          </w:rPrChange>
        </w:rPr>
        <w:t xml:space="preserve">  </w:t>
      </w:r>
      <w:r w:rsidRPr="00832F4C">
        <w:rPr>
          <w:i/>
          <w:iCs/>
          <w:szCs w:val="28"/>
          <w:rtl/>
          <w:lang w:val="fr-FR"/>
          <w:rPrChange w:id="4634" w:author="SRO" w:date="2011-02-21T11:32:00Z">
            <w:rPr>
              <w:i/>
              <w:iCs/>
              <w:color w:val="996600"/>
              <w:szCs w:val="32"/>
              <w:rtl/>
              <w:lang w:val="fr-FR"/>
            </w:rPr>
          </w:rPrChange>
        </w:rPr>
        <w:t>أهداف الاجتماع</w:t>
      </w:r>
    </w:p>
    <w:p w:rsidR="00832F4C" w:rsidRPr="000F3EE9" w:rsidDel="00CA0310" w:rsidRDefault="00832F4C" w:rsidP="00CA0310">
      <w:pPr>
        <w:bidi/>
        <w:spacing w:after="120"/>
        <w:ind w:left="-540" w:right="-468" w:firstLine="743"/>
        <w:jc w:val="both"/>
        <w:rPr>
          <w:del w:id="4635" w:author="SRO" w:date="2011-02-21T10:23:00Z"/>
          <w:sz w:val="28"/>
          <w:szCs w:val="28"/>
          <w:rPrChange w:id="4636" w:author="SRO">
            <w:rPr>
              <w:del w:id="4637" w:author="SRO" w:date="2011-02-21T10:23:00Z"/>
              <w:sz w:val="28"/>
              <w:szCs w:val="28"/>
            </w:rPr>
          </w:rPrChange>
        </w:rPr>
        <w:pPrChange w:id="4638" w:author="SRO" w:date="2011-02-21T10:21:00Z">
          <w:pPr>
            <w:bidi/>
            <w:spacing w:after="120"/>
            <w:ind w:left="-540" w:right="-468" w:firstLine="743"/>
            <w:jc w:val="both"/>
          </w:pPr>
        </w:pPrChange>
      </w:pPr>
    </w:p>
    <w:p w:rsidR="00832F4C" w:rsidRPr="00832F4C" w:rsidRDefault="00832F4C" w:rsidP="00CA0310">
      <w:pPr>
        <w:bidi/>
        <w:spacing w:after="120"/>
        <w:ind w:left="-540" w:right="-468" w:firstLine="743"/>
        <w:jc w:val="both"/>
        <w:rPr>
          <w:sz w:val="26"/>
          <w:szCs w:val="26"/>
          <w:rPrChange w:id="4639" w:author="SRO" w:date="2011-02-21T10:18:00Z">
            <w:rPr>
              <w:sz w:val="28"/>
              <w:szCs w:val="26"/>
            </w:rPr>
          </w:rPrChange>
        </w:rPr>
        <w:pPrChange w:id="4640" w:author="SRO" w:date="2011-02-21T10:21:00Z">
          <w:pPr>
            <w:bidi/>
            <w:spacing w:after="120"/>
            <w:ind w:left="-540" w:right="-468" w:firstLine="743"/>
            <w:jc w:val="both"/>
          </w:pPr>
        </w:pPrChange>
      </w:pPr>
      <w:r w:rsidRPr="00832F4C">
        <w:rPr>
          <w:sz w:val="26"/>
          <w:szCs w:val="26"/>
          <w:rtl/>
          <w:rPrChange w:id="4641" w:author="SRO" w:date="2011-02-21T10:18:00Z">
            <w:rPr>
              <w:sz w:val="26"/>
              <w:szCs w:val="28"/>
              <w:rtl/>
            </w:rPr>
          </w:rPrChange>
        </w:rPr>
        <w:t>مساعدة الدول الأعضاء ومراكز البحث الجهوية لتحديد وسائل تطوير والنهوض باستراتيجيات التمويل الخاصة بها،  وذلك بالإجابة عن الأسئلة التالية:</w:t>
      </w:r>
    </w:p>
    <w:p w:rsidR="00832F4C" w:rsidRPr="00832F4C" w:rsidRDefault="00832F4C" w:rsidP="00832F4C">
      <w:pPr>
        <w:numPr>
          <w:ilvl w:val="0"/>
          <w:numId w:val="50"/>
          <w:numberingChange w:id="4642" w:author="SRO" w:date="2011-02-21T09:12:00Z" w:original=""/>
        </w:numPr>
        <w:bidi/>
        <w:spacing w:after="120"/>
        <w:ind w:right="-468"/>
        <w:jc w:val="both"/>
        <w:rPr>
          <w:sz w:val="26"/>
          <w:szCs w:val="26"/>
          <w:rPrChange w:id="4643" w:author="SRO" w:date="2011-02-21T10:18:00Z">
            <w:rPr>
              <w:sz w:val="28"/>
              <w:szCs w:val="26"/>
            </w:rPr>
          </w:rPrChange>
        </w:rPr>
        <w:pPrChange w:id="4644" w:author="SRO" w:date="2011-02-21T10:21:00Z">
          <w:pPr>
            <w:numPr>
              <w:numId w:val="50"/>
            </w:numPr>
            <w:tabs>
              <w:tab w:val="num" w:pos="180"/>
              <w:tab w:val="num" w:pos="720"/>
            </w:tabs>
            <w:bidi/>
            <w:spacing w:after="120"/>
            <w:ind w:left="720" w:right="-468" w:hanging="360"/>
            <w:jc w:val="both"/>
          </w:pPr>
        </w:pPrChange>
      </w:pPr>
      <w:r w:rsidRPr="00832F4C">
        <w:rPr>
          <w:sz w:val="26"/>
          <w:szCs w:val="26"/>
          <w:rtl/>
          <w:rPrChange w:id="4645" w:author="SRO" w:date="2011-02-21T10:18:00Z">
            <w:rPr>
              <w:sz w:val="26"/>
              <w:szCs w:val="28"/>
              <w:rtl/>
            </w:rPr>
          </w:rPrChange>
        </w:rPr>
        <w:t>هل تم استغلال بشكل أمثل مختلف أشكال التمويلات التي تلجأ إليها بعض دول المنطقة؟</w:t>
      </w:r>
    </w:p>
    <w:p w:rsidR="00832F4C" w:rsidRPr="00832F4C" w:rsidRDefault="00832F4C" w:rsidP="00832F4C">
      <w:pPr>
        <w:numPr>
          <w:ilvl w:val="0"/>
          <w:numId w:val="50"/>
          <w:numberingChange w:id="4646" w:author="SRO" w:date="2011-02-21T09:12:00Z" w:original=""/>
        </w:numPr>
        <w:bidi/>
        <w:spacing w:after="120"/>
        <w:ind w:right="-468"/>
        <w:jc w:val="both"/>
        <w:rPr>
          <w:sz w:val="26"/>
          <w:szCs w:val="26"/>
          <w:rPrChange w:id="4647" w:author="SRO" w:date="2011-02-21T10:18:00Z">
            <w:rPr>
              <w:sz w:val="28"/>
              <w:szCs w:val="26"/>
            </w:rPr>
          </w:rPrChange>
        </w:rPr>
        <w:pPrChange w:id="4648" w:author="SRO" w:date="2011-02-21T10:21:00Z">
          <w:pPr>
            <w:numPr>
              <w:numId w:val="50"/>
            </w:numPr>
            <w:tabs>
              <w:tab w:val="num" w:pos="180"/>
              <w:tab w:val="num" w:pos="720"/>
            </w:tabs>
            <w:bidi/>
            <w:spacing w:after="120"/>
            <w:ind w:left="720" w:right="-468" w:hanging="360"/>
            <w:jc w:val="both"/>
          </w:pPr>
        </w:pPrChange>
      </w:pPr>
      <w:r w:rsidRPr="00832F4C">
        <w:rPr>
          <w:sz w:val="26"/>
          <w:szCs w:val="26"/>
          <w:rtl/>
          <w:rPrChange w:id="4649" w:author="SRO" w:date="2011-02-21T10:18:00Z">
            <w:rPr>
              <w:sz w:val="26"/>
              <w:szCs w:val="28"/>
              <w:rtl/>
            </w:rPr>
          </w:rPrChange>
        </w:rPr>
        <w:t>كيف يمكن استعمال كل موارد التمويل بطريقة تجنب النتائج السلبية على المستوى القريب والمتوسط</w:t>
      </w:r>
      <w:r w:rsidRPr="00832F4C" w:rsidDel="0074435F">
        <w:rPr>
          <w:sz w:val="26"/>
          <w:szCs w:val="26"/>
          <w:rtl/>
          <w:rPrChange w:id="4650" w:author="SRO" w:date="2011-02-21T10:18:00Z">
            <w:rPr>
              <w:sz w:val="26"/>
              <w:szCs w:val="28"/>
              <w:rtl/>
            </w:rPr>
          </w:rPrChange>
        </w:rPr>
        <w:t xml:space="preserve"> </w:t>
      </w:r>
      <w:r w:rsidRPr="00832F4C">
        <w:rPr>
          <w:sz w:val="26"/>
          <w:szCs w:val="26"/>
          <w:rtl/>
          <w:rPrChange w:id="4651" w:author="SRO" w:date="2011-02-21T10:18:00Z">
            <w:rPr>
              <w:sz w:val="26"/>
              <w:szCs w:val="28"/>
              <w:rtl/>
            </w:rPr>
          </w:rPrChange>
        </w:rPr>
        <w:t>؟</w:t>
      </w:r>
    </w:p>
    <w:p w:rsidR="00832F4C" w:rsidRPr="00832F4C" w:rsidRDefault="00832F4C" w:rsidP="00832F4C">
      <w:pPr>
        <w:numPr>
          <w:ilvl w:val="0"/>
          <w:numId w:val="50"/>
          <w:numberingChange w:id="4652" w:author="SRO" w:date="2011-02-21T09:12:00Z" w:original=""/>
        </w:numPr>
        <w:bidi/>
        <w:spacing w:after="120"/>
        <w:ind w:right="-468"/>
        <w:jc w:val="both"/>
        <w:rPr>
          <w:sz w:val="26"/>
          <w:szCs w:val="26"/>
          <w:rPrChange w:id="4653" w:author="SRO" w:date="2011-02-21T10:18:00Z">
            <w:rPr>
              <w:sz w:val="28"/>
              <w:szCs w:val="26"/>
            </w:rPr>
          </w:rPrChange>
        </w:rPr>
        <w:pPrChange w:id="4654" w:author="SRO" w:date="2011-02-21T10:21:00Z">
          <w:pPr>
            <w:numPr>
              <w:numId w:val="50"/>
            </w:numPr>
            <w:tabs>
              <w:tab w:val="num" w:pos="180"/>
              <w:tab w:val="num" w:pos="720"/>
            </w:tabs>
            <w:bidi/>
            <w:spacing w:after="120"/>
            <w:ind w:left="720" w:right="-468" w:hanging="360"/>
            <w:jc w:val="both"/>
          </w:pPr>
        </w:pPrChange>
      </w:pPr>
      <w:r w:rsidRPr="00832F4C">
        <w:rPr>
          <w:sz w:val="26"/>
          <w:szCs w:val="26"/>
          <w:rtl/>
          <w:rPrChange w:id="4655" w:author="SRO" w:date="2011-02-21T10:18:00Z">
            <w:rPr>
              <w:sz w:val="26"/>
              <w:szCs w:val="28"/>
              <w:rtl/>
            </w:rPr>
          </w:rPrChange>
        </w:rPr>
        <w:t>ما هي الإجراءات التي اتخذتها الدول الأعضاء وما هي الإجراءات التي يمكن أن يوصى بها لكي يستغل مورد التمويل بشكل أمثل من طرف كل دولة وكذلك من طرف كل دول المنطقة خاصة في إطار المجموعات الاقتصادية الجهوية بالمنطقة؟</w:t>
      </w:r>
    </w:p>
    <w:p w:rsidR="00832F4C" w:rsidRPr="00832F4C" w:rsidRDefault="00832F4C" w:rsidP="00832F4C">
      <w:pPr>
        <w:numPr>
          <w:ilvl w:val="0"/>
          <w:numId w:val="50"/>
          <w:numberingChange w:id="4656" w:author="SRO" w:date="2011-02-21T09:12:00Z" w:original=""/>
        </w:numPr>
        <w:bidi/>
        <w:spacing w:after="120"/>
        <w:ind w:right="-468"/>
        <w:jc w:val="both"/>
        <w:rPr>
          <w:sz w:val="26"/>
          <w:szCs w:val="26"/>
          <w:rPrChange w:id="4657" w:author="SRO" w:date="2011-02-21T10:18:00Z">
            <w:rPr>
              <w:sz w:val="28"/>
              <w:szCs w:val="26"/>
            </w:rPr>
          </w:rPrChange>
        </w:rPr>
        <w:pPrChange w:id="4658" w:author="SRO" w:date="2011-02-21T10:21:00Z">
          <w:pPr>
            <w:numPr>
              <w:numId w:val="50"/>
            </w:numPr>
            <w:tabs>
              <w:tab w:val="num" w:pos="180"/>
              <w:tab w:val="num" w:pos="720"/>
            </w:tabs>
            <w:bidi/>
            <w:spacing w:after="120"/>
            <w:ind w:left="720" w:right="-468" w:hanging="360"/>
            <w:jc w:val="both"/>
          </w:pPr>
        </w:pPrChange>
      </w:pPr>
      <w:r w:rsidRPr="00832F4C">
        <w:rPr>
          <w:sz w:val="26"/>
          <w:szCs w:val="26"/>
          <w:rtl/>
          <w:rPrChange w:id="4659" w:author="SRO" w:date="2011-02-21T10:18:00Z">
            <w:rPr>
              <w:sz w:val="26"/>
              <w:szCs w:val="28"/>
              <w:rtl/>
            </w:rPr>
          </w:rPrChange>
        </w:rPr>
        <w:t>كيف يتم توزيع مجهود التكوين الخام للرأسمال القاري بين التمويل الداخلي الخاص،البنكي، البورصوي والغير مهيكل، التمويل الخارجي الخاص، بضمانات أو بغير ضمانات الدولة، تمويل المؤسسات العمومية، داخلية أو خارجية، تمويل ميزانية الدولة والتمويل العمومي الخارجي؟ ما هي حصة مؤسسات التنمية الدولية؟</w:t>
      </w:r>
    </w:p>
    <w:p w:rsidR="00832F4C" w:rsidRPr="00832F4C" w:rsidRDefault="00832F4C" w:rsidP="00832F4C">
      <w:pPr>
        <w:numPr>
          <w:ilvl w:val="0"/>
          <w:numId w:val="50"/>
          <w:numberingChange w:id="4660" w:author="SRO" w:date="2011-02-21T09:12:00Z" w:original=""/>
        </w:numPr>
        <w:bidi/>
        <w:spacing w:after="120"/>
        <w:ind w:right="-468"/>
        <w:jc w:val="both"/>
        <w:rPr>
          <w:sz w:val="26"/>
          <w:szCs w:val="26"/>
          <w:rPrChange w:id="4661" w:author="SRO" w:date="2011-02-21T10:19:00Z">
            <w:rPr>
              <w:sz w:val="28"/>
              <w:szCs w:val="26"/>
            </w:rPr>
          </w:rPrChange>
        </w:rPr>
        <w:pPrChange w:id="4662" w:author="SRO" w:date="2011-02-21T10:21:00Z">
          <w:pPr>
            <w:numPr>
              <w:numId w:val="50"/>
            </w:numPr>
            <w:tabs>
              <w:tab w:val="num" w:pos="180"/>
              <w:tab w:val="num" w:pos="720"/>
            </w:tabs>
            <w:bidi/>
            <w:spacing w:after="120"/>
            <w:ind w:left="720" w:right="-468" w:hanging="360"/>
            <w:jc w:val="both"/>
          </w:pPr>
        </w:pPrChange>
      </w:pPr>
      <w:r w:rsidRPr="00832F4C">
        <w:rPr>
          <w:sz w:val="26"/>
          <w:szCs w:val="26"/>
          <w:rtl/>
          <w:rPrChange w:id="4663" w:author="SRO" w:date="2011-02-21T10:18:00Z">
            <w:rPr>
              <w:sz w:val="26"/>
              <w:szCs w:val="28"/>
              <w:rtl/>
            </w:rPr>
          </w:rPrChange>
        </w:rPr>
        <w:t xml:space="preserve">هل يمكن لهذا التوزيع أن يتطور لكي يكون ملائما أكثر لتنمية بشرية مستدامة وللاختيارات الإستراتيجية الوطنية ولكي يتيح تمويلا أكثر أهمية وأقل تكلفة فيما يخص العلاقة ما بين التكلفة </w:t>
      </w:r>
      <w:r w:rsidRPr="00832F4C">
        <w:rPr>
          <w:sz w:val="26"/>
          <w:szCs w:val="26"/>
          <w:rtl/>
          <w:rPrChange w:id="4664" w:author="SRO" w:date="2011-02-21T10:19:00Z">
            <w:rPr>
              <w:sz w:val="26"/>
              <w:szCs w:val="28"/>
              <w:rtl/>
            </w:rPr>
          </w:rPrChange>
        </w:rPr>
        <w:t>ومردودية الرأسمال؟</w:t>
      </w:r>
    </w:p>
    <w:p w:rsidR="00832F4C" w:rsidRPr="00832F4C" w:rsidRDefault="00832F4C" w:rsidP="00832F4C">
      <w:pPr>
        <w:numPr>
          <w:ilvl w:val="0"/>
          <w:numId w:val="50"/>
          <w:numberingChange w:id="4665" w:author="SRO" w:date="2011-02-21T09:12:00Z" w:original=""/>
        </w:numPr>
        <w:bidi/>
        <w:spacing w:after="120"/>
        <w:ind w:right="-468"/>
        <w:jc w:val="both"/>
        <w:rPr>
          <w:sz w:val="26"/>
          <w:szCs w:val="26"/>
          <w:rPrChange w:id="4666" w:author="SRO" w:date="2011-02-21T10:19:00Z">
            <w:rPr>
              <w:sz w:val="28"/>
              <w:szCs w:val="26"/>
            </w:rPr>
          </w:rPrChange>
        </w:rPr>
        <w:pPrChange w:id="4667" w:author="SRO" w:date="2011-02-21T10:21:00Z">
          <w:pPr>
            <w:numPr>
              <w:numId w:val="50"/>
            </w:numPr>
            <w:tabs>
              <w:tab w:val="num" w:pos="180"/>
              <w:tab w:val="num" w:pos="720"/>
            </w:tabs>
            <w:bidi/>
            <w:spacing w:after="120"/>
            <w:ind w:left="720" w:right="-468" w:hanging="360"/>
            <w:jc w:val="both"/>
          </w:pPr>
        </w:pPrChange>
      </w:pPr>
      <w:r w:rsidRPr="00832F4C">
        <w:rPr>
          <w:sz w:val="26"/>
          <w:szCs w:val="26"/>
          <w:rtl/>
          <w:rPrChange w:id="4668" w:author="SRO" w:date="2011-02-21T10:19:00Z">
            <w:rPr>
              <w:sz w:val="26"/>
              <w:szCs w:val="28"/>
              <w:rtl/>
            </w:rPr>
          </w:rPrChange>
        </w:rPr>
        <w:t>ما هي التوصيات التي يمكن تقديمها لهذا التوزيع على المستوى الوطني وفي أفق اندماج مالي جهوي للدول الأعضاء من أجل مردودية أفضل؟</w:t>
      </w:r>
    </w:p>
    <w:p w:rsidR="00832F4C" w:rsidRPr="00832F4C" w:rsidRDefault="00832F4C" w:rsidP="00832F4C">
      <w:pPr>
        <w:numPr>
          <w:ilvl w:val="0"/>
          <w:numId w:val="50"/>
          <w:numberingChange w:id="4669" w:author="SRO" w:date="2011-02-21T09:12:00Z" w:original=""/>
        </w:numPr>
        <w:bidi/>
        <w:spacing w:after="120"/>
        <w:ind w:right="-468"/>
        <w:jc w:val="both"/>
        <w:rPr>
          <w:sz w:val="26"/>
          <w:szCs w:val="26"/>
          <w:rPrChange w:id="4670" w:author="SRO" w:date="2011-02-21T10:19:00Z">
            <w:rPr>
              <w:sz w:val="28"/>
              <w:szCs w:val="26"/>
            </w:rPr>
          </w:rPrChange>
        </w:rPr>
        <w:pPrChange w:id="4671" w:author="SRO" w:date="2011-02-21T10:21:00Z">
          <w:pPr>
            <w:numPr>
              <w:numId w:val="50"/>
            </w:numPr>
            <w:tabs>
              <w:tab w:val="num" w:pos="180"/>
              <w:tab w:val="num" w:pos="720"/>
            </w:tabs>
            <w:bidi/>
            <w:spacing w:after="120"/>
            <w:ind w:left="720" w:right="-468" w:hanging="360"/>
            <w:jc w:val="both"/>
          </w:pPr>
        </w:pPrChange>
      </w:pPr>
      <w:r w:rsidRPr="00832F4C">
        <w:rPr>
          <w:sz w:val="26"/>
          <w:szCs w:val="26"/>
          <w:rtl/>
          <w:rPrChange w:id="4672" w:author="SRO" w:date="2011-02-21T10:19:00Z">
            <w:rPr>
              <w:sz w:val="26"/>
              <w:szCs w:val="28"/>
              <w:rtl/>
            </w:rPr>
          </w:rPrChange>
        </w:rPr>
        <w:t xml:space="preserve">بما أن هذا التوزيع </w:t>
      </w:r>
      <w:r w:rsidRPr="00832F4C">
        <w:rPr>
          <w:sz w:val="26"/>
          <w:szCs w:val="26"/>
          <w:rtl/>
          <w:lang w:bidi="ar-EG"/>
          <w:rPrChange w:id="4673" w:author="SRO" w:date="2011-02-21T10:19:00Z">
            <w:rPr>
              <w:sz w:val="26"/>
              <w:szCs w:val="28"/>
              <w:rtl/>
              <w:lang w:bidi="ar-EG"/>
            </w:rPr>
          </w:rPrChange>
        </w:rPr>
        <w:t xml:space="preserve">له ارتباط وثيق </w:t>
      </w:r>
      <w:r w:rsidRPr="00832F4C">
        <w:rPr>
          <w:sz w:val="26"/>
          <w:szCs w:val="26"/>
          <w:rtl/>
          <w:rPrChange w:id="4674" w:author="SRO" w:date="2011-02-21T10:19:00Z">
            <w:rPr>
              <w:sz w:val="26"/>
              <w:szCs w:val="28"/>
              <w:rtl/>
            </w:rPr>
          </w:rPrChange>
        </w:rPr>
        <w:t>بالتقارب المالي، ما هي الاحتياطات الواجب اتخاذها من طرف الدول الأعضاء وكذلك من طرف المجموعات الاقتصادية الجهوية بالمنطقة من أجل عدم مصادرة اندماج مالي سريع وحالي؟</w:t>
      </w:r>
    </w:p>
    <w:p w:rsidR="00832F4C" w:rsidRPr="00832F4C" w:rsidRDefault="00832F4C" w:rsidP="00832F4C">
      <w:pPr>
        <w:numPr>
          <w:ilvl w:val="0"/>
          <w:numId w:val="50"/>
          <w:numberingChange w:id="4675" w:author="SRO" w:date="2011-02-21T09:12:00Z" w:original=""/>
        </w:numPr>
        <w:bidi/>
        <w:spacing w:after="120"/>
        <w:ind w:right="-468"/>
        <w:jc w:val="both"/>
        <w:rPr>
          <w:sz w:val="26"/>
          <w:szCs w:val="26"/>
          <w:rPrChange w:id="4676" w:author="SRO" w:date="2011-02-21T10:19:00Z">
            <w:rPr>
              <w:sz w:val="28"/>
              <w:szCs w:val="26"/>
            </w:rPr>
          </w:rPrChange>
        </w:rPr>
        <w:pPrChange w:id="4677" w:author="SRO" w:date="2011-02-21T10:21:00Z">
          <w:pPr>
            <w:numPr>
              <w:numId w:val="50"/>
            </w:numPr>
            <w:tabs>
              <w:tab w:val="num" w:pos="180"/>
              <w:tab w:val="num" w:pos="720"/>
            </w:tabs>
            <w:bidi/>
            <w:spacing w:after="120"/>
            <w:ind w:left="720" w:right="-468" w:hanging="360"/>
            <w:jc w:val="both"/>
          </w:pPr>
        </w:pPrChange>
      </w:pPr>
      <w:r w:rsidRPr="00832F4C">
        <w:rPr>
          <w:sz w:val="26"/>
          <w:szCs w:val="26"/>
          <w:rtl/>
          <w:rPrChange w:id="4678" w:author="SRO" w:date="2011-02-21T10:19:00Z">
            <w:rPr>
              <w:sz w:val="26"/>
              <w:szCs w:val="28"/>
              <w:rtl/>
            </w:rPr>
          </w:rPrChange>
        </w:rPr>
        <w:t>معرفة والاستفادة من استراتيجيات الدول ومن التجارب الجيدة بالمنطقة؛</w:t>
      </w:r>
    </w:p>
    <w:p w:rsidR="00832F4C" w:rsidRPr="00832F4C" w:rsidRDefault="00832F4C" w:rsidP="00832F4C">
      <w:pPr>
        <w:numPr>
          <w:ilvl w:val="0"/>
          <w:numId w:val="50"/>
          <w:numberingChange w:id="4679" w:author="SRO" w:date="2011-02-21T09:12:00Z" w:original=""/>
        </w:numPr>
        <w:bidi/>
        <w:spacing w:after="120"/>
        <w:ind w:right="-468"/>
        <w:jc w:val="both"/>
        <w:rPr>
          <w:sz w:val="26"/>
          <w:szCs w:val="26"/>
          <w:rPrChange w:id="4680" w:author="SRO" w:date="2011-02-21T10:19:00Z">
            <w:rPr>
              <w:sz w:val="28"/>
              <w:szCs w:val="26"/>
            </w:rPr>
          </w:rPrChange>
        </w:rPr>
        <w:pPrChange w:id="4681" w:author="SRO" w:date="2011-02-21T10:21:00Z">
          <w:pPr>
            <w:numPr>
              <w:numId w:val="50"/>
            </w:numPr>
            <w:tabs>
              <w:tab w:val="num" w:pos="180"/>
              <w:tab w:val="num" w:pos="720"/>
            </w:tabs>
            <w:bidi/>
            <w:spacing w:after="120"/>
            <w:ind w:left="720" w:right="-468" w:hanging="360"/>
            <w:jc w:val="both"/>
          </w:pPr>
        </w:pPrChange>
      </w:pPr>
      <w:r w:rsidRPr="00832F4C">
        <w:rPr>
          <w:sz w:val="26"/>
          <w:szCs w:val="26"/>
          <w:rtl/>
          <w:rPrChange w:id="4682" w:author="SRO" w:date="2011-02-21T10:19:00Z">
            <w:rPr>
              <w:sz w:val="26"/>
              <w:szCs w:val="28"/>
              <w:rtl/>
            </w:rPr>
          </w:rPrChange>
        </w:rPr>
        <w:t>التنقيب عن إمكانيات التعاون والاندماج بين دول المنطقة خاصة دول اتحاد المغرب العربي في ميادين التمويل وحركية رؤوس الأموال والوساطة البنكية؛</w:t>
      </w:r>
    </w:p>
    <w:p w:rsidR="00832F4C" w:rsidRPr="00832F4C" w:rsidRDefault="00832F4C" w:rsidP="00832F4C">
      <w:pPr>
        <w:numPr>
          <w:ilvl w:val="0"/>
          <w:numId w:val="50"/>
          <w:numberingChange w:id="4683" w:author="SRO" w:date="2011-02-21T09:12:00Z" w:original=""/>
        </w:numPr>
        <w:bidi/>
        <w:spacing w:after="120"/>
        <w:ind w:right="-468"/>
        <w:jc w:val="both"/>
        <w:rPr>
          <w:sz w:val="26"/>
          <w:szCs w:val="26"/>
          <w:rPrChange w:id="4684" w:author="SRO" w:date="2011-02-21T10:19:00Z">
            <w:rPr>
              <w:sz w:val="28"/>
              <w:szCs w:val="26"/>
            </w:rPr>
          </w:rPrChange>
        </w:rPr>
        <w:pPrChange w:id="4685" w:author="SRO" w:date="2011-02-21T10:21:00Z">
          <w:pPr>
            <w:numPr>
              <w:numId w:val="50"/>
            </w:numPr>
            <w:tabs>
              <w:tab w:val="num" w:pos="180"/>
              <w:tab w:val="num" w:pos="720"/>
            </w:tabs>
            <w:bidi/>
            <w:spacing w:after="120"/>
            <w:ind w:left="720" w:right="-468" w:hanging="360"/>
            <w:jc w:val="both"/>
          </w:pPr>
        </w:pPrChange>
      </w:pPr>
      <w:r w:rsidRPr="00832F4C">
        <w:rPr>
          <w:sz w:val="26"/>
          <w:szCs w:val="26"/>
          <w:rtl/>
          <w:rPrChange w:id="4686" w:author="SRO" w:date="2011-02-21T10:19:00Z">
            <w:rPr>
              <w:sz w:val="26"/>
              <w:szCs w:val="28"/>
              <w:rtl/>
            </w:rPr>
          </w:rPrChange>
        </w:rPr>
        <w:t>رصد من خلال القطاعات المهمة التي تبنتها الاستراتيجيات  والآليات التمويلية القطاعية في أفق مردودية أفضل على المستوى الوطني ومن أجل تعاون أفضل واندماج جهوي</w:t>
      </w:r>
      <w:r w:rsidRPr="00832F4C">
        <w:rPr>
          <w:sz w:val="26"/>
          <w:szCs w:val="26"/>
          <w:rPrChange w:id="4687" w:author="SRO" w:date="2011-02-21T10:19:00Z">
            <w:rPr>
              <w:sz w:val="28"/>
              <w:szCs w:val="26"/>
            </w:rPr>
          </w:rPrChange>
        </w:rPr>
        <w:t>.</w:t>
      </w:r>
    </w:p>
    <w:p w:rsidR="00832F4C" w:rsidRPr="00832F4C" w:rsidDel="00CA0310" w:rsidRDefault="00832F4C" w:rsidP="00832F4C">
      <w:pPr>
        <w:pStyle w:val="Heading3"/>
        <w:bidi/>
        <w:spacing w:after="120"/>
        <w:ind w:left="-540" w:right="-468"/>
        <w:jc w:val="both"/>
        <w:rPr>
          <w:del w:id="4688" w:author="SRO" w:date="2011-02-21T10:23:00Z"/>
          <w:i/>
          <w:iCs/>
          <w:szCs w:val="28"/>
          <w:rPrChange w:id="4689" w:author="SRO" w:date="2011-02-21T11:32:00Z">
            <w:rPr>
              <w:del w:id="4690" w:author="SRO" w:date="2011-02-21T10:23:00Z"/>
              <w:iCs/>
              <w:szCs w:val="28"/>
            </w:rPr>
          </w:rPrChange>
        </w:rPr>
        <w:pPrChange w:id="4691" w:author="SRO" w:date="2011-02-21T11:31:00Z">
          <w:pPr>
            <w:pStyle w:val="Heading3"/>
            <w:shd w:val="clear" w:color="000000" w:fill="FFCC99"/>
            <w:bidi/>
            <w:spacing w:after="120"/>
            <w:ind w:left="-540" w:right="-468"/>
            <w:jc w:val="both"/>
          </w:pPr>
        </w:pPrChange>
      </w:pPr>
    </w:p>
    <w:p w:rsidR="00832F4C" w:rsidRPr="00832F4C" w:rsidRDefault="00832F4C" w:rsidP="00832F4C">
      <w:pPr>
        <w:pStyle w:val="Heading3"/>
        <w:bidi/>
        <w:spacing w:after="120"/>
        <w:ind w:left="-540" w:right="-468"/>
        <w:jc w:val="both"/>
        <w:rPr>
          <w:i/>
          <w:iCs/>
          <w:szCs w:val="28"/>
          <w:rPrChange w:id="4692" w:author="SRO" w:date="2011-02-21T11:32:00Z">
            <w:rPr>
              <w:i/>
              <w:iCs/>
              <w:color w:val="996600"/>
              <w:sz w:val="32"/>
              <w:szCs w:val="28"/>
              <w:lang w:val="fr-FR"/>
            </w:rPr>
          </w:rPrChange>
        </w:rPr>
        <w:pPrChange w:id="4693" w:author="SRO" w:date="2011-02-21T11:31:00Z">
          <w:pPr>
            <w:pStyle w:val="Heading3"/>
            <w:shd w:val="clear" w:color="000000" w:fill="FFCC99"/>
            <w:bidi/>
            <w:spacing w:after="120"/>
            <w:ind w:left="-540" w:right="-468"/>
            <w:jc w:val="both"/>
          </w:pPr>
        </w:pPrChange>
      </w:pPr>
      <w:r w:rsidRPr="00832F4C">
        <w:rPr>
          <w:i/>
          <w:iCs/>
          <w:szCs w:val="28"/>
          <w:rtl/>
          <w:rPrChange w:id="4694" w:author="SRO" w:date="2011-02-21T11:32:00Z">
            <w:rPr>
              <w:i/>
              <w:iCs/>
              <w:color w:val="996600"/>
              <w:szCs w:val="32"/>
              <w:rtl/>
              <w:lang w:val="fr-FR"/>
            </w:rPr>
          </w:rPrChange>
        </w:rPr>
        <w:t xml:space="preserve">  تنظيم الاجتماع</w:t>
      </w:r>
    </w:p>
    <w:p w:rsidR="00832F4C" w:rsidRPr="000F3EE9" w:rsidDel="00A62366" w:rsidRDefault="00832F4C" w:rsidP="00CA0310">
      <w:pPr>
        <w:bidi/>
        <w:spacing w:after="120"/>
        <w:ind w:left="203" w:right="-468"/>
        <w:jc w:val="both"/>
        <w:rPr>
          <w:del w:id="4695" w:author="SRO" w:date="2011-02-21T10:23:00Z"/>
          <w:sz w:val="28"/>
          <w:szCs w:val="28"/>
          <w:rPrChange w:id="4696" w:author="SRO">
            <w:rPr>
              <w:del w:id="4697" w:author="SRO" w:date="2011-02-21T10:23:00Z"/>
              <w:sz w:val="28"/>
              <w:szCs w:val="28"/>
            </w:rPr>
          </w:rPrChange>
        </w:rPr>
        <w:pPrChange w:id="4698" w:author="SRO" w:date="2011-02-21T10:21:00Z">
          <w:pPr>
            <w:bidi/>
            <w:spacing w:after="120"/>
            <w:ind w:left="203" w:right="-468"/>
            <w:jc w:val="both"/>
          </w:pPr>
        </w:pPrChange>
      </w:pPr>
    </w:p>
    <w:p w:rsidR="00832F4C" w:rsidRPr="00832F4C" w:rsidRDefault="00832F4C" w:rsidP="00CA0310">
      <w:pPr>
        <w:bidi/>
        <w:spacing w:after="120"/>
        <w:ind w:left="203" w:right="-468"/>
        <w:jc w:val="both"/>
        <w:rPr>
          <w:sz w:val="26"/>
          <w:szCs w:val="26"/>
          <w:rtl/>
          <w:rPrChange w:id="4699" w:author="SRO" w:date="2011-02-21T10:19:00Z">
            <w:rPr>
              <w:sz w:val="26"/>
              <w:szCs w:val="28"/>
              <w:rtl/>
            </w:rPr>
          </w:rPrChange>
        </w:rPr>
        <w:pPrChange w:id="4700" w:author="SRO" w:date="2011-02-21T10:21:00Z">
          <w:pPr>
            <w:bidi/>
            <w:spacing w:after="120"/>
            <w:ind w:left="203" w:right="-468"/>
            <w:jc w:val="both"/>
          </w:pPr>
        </w:pPrChange>
      </w:pPr>
      <w:r w:rsidRPr="00832F4C">
        <w:rPr>
          <w:sz w:val="26"/>
          <w:szCs w:val="26"/>
          <w:rtl/>
          <w:rPrChange w:id="4701" w:author="SRO" w:date="2011-02-21T10:19:00Z">
            <w:rPr>
              <w:sz w:val="26"/>
              <w:szCs w:val="28"/>
              <w:rtl/>
            </w:rPr>
          </w:rPrChange>
        </w:rPr>
        <w:t>سيتمحور اجتماع الخبراء حول المواضيع الثلاثة التالية:</w:t>
      </w:r>
    </w:p>
    <w:p w:rsidR="00832F4C" w:rsidRPr="00832F4C" w:rsidDel="00A62366" w:rsidRDefault="00832F4C" w:rsidP="00832F4C">
      <w:pPr>
        <w:numPr>
          <w:ilvl w:val="0"/>
          <w:numId w:val="51"/>
          <w:numberingChange w:id="4702" w:author="SRO" w:date="2011-02-21T09:12:00Z" w:original=""/>
        </w:numPr>
        <w:bidi/>
        <w:spacing w:after="120"/>
        <w:ind w:right="-468"/>
        <w:jc w:val="both"/>
        <w:rPr>
          <w:del w:id="4703" w:author="SRO" w:date="2011-02-21T10:23:00Z"/>
          <w:sz w:val="26"/>
          <w:szCs w:val="26"/>
          <w:rPrChange w:id="4704" w:author="SRO" w:date="2011-02-21T10:19:00Z">
            <w:rPr>
              <w:del w:id="4705" w:author="SRO" w:date="2011-02-21T10:23:00Z"/>
              <w:sz w:val="28"/>
              <w:szCs w:val="26"/>
            </w:rPr>
          </w:rPrChange>
        </w:rPr>
        <w:pPrChange w:id="4706" w:author="SRO" w:date="2011-02-21T10:21:00Z">
          <w:pPr>
            <w:numPr>
              <w:numId w:val="51"/>
            </w:numPr>
            <w:tabs>
              <w:tab w:val="num" w:pos="180"/>
              <w:tab w:val="num" w:pos="923"/>
            </w:tabs>
            <w:bidi/>
            <w:spacing w:after="120"/>
            <w:ind w:left="923" w:right="-468" w:hanging="360"/>
            <w:jc w:val="both"/>
          </w:pPr>
        </w:pPrChange>
      </w:pPr>
    </w:p>
    <w:p w:rsidR="00832F4C" w:rsidRPr="00832F4C" w:rsidRDefault="00832F4C" w:rsidP="00832F4C">
      <w:pPr>
        <w:numPr>
          <w:ilvl w:val="0"/>
          <w:numId w:val="51"/>
          <w:numberingChange w:id="4707" w:author="SRO" w:date="2011-02-21T09:12:00Z" w:original=""/>
        </w:numPr>
        <w:bidi/>
        <w:spacing w:after="120"/>
        <w:ind w:right="-468"/>
        <w:jc w:val="both"/>
        <w:rPr>
          <w:sz w:val="26"/>
          <w:szCs w:val="26"/>
          <w:rPrChange w:id="4708" w:author="SRO" w:date="2011-02-21T10:19:00Z">
            <w:rPr>
              <w:sz w:val="28"/>
              <w:szCs w:val="26"/>
            </w:rPr>
          </w:rPrChange>
        </w:rPr>
        <w:pPrChange w:id="4709" w:author="SRO" w:date="2011-02-21T10:21:00Z">
          <w:pPr>
            <w:numPr>
              <w:numId w:val="51"/>
            </w:numPr>
            <w:tabs>
              <w:tab w:val="num" w:pos="180"/>
              <w:tab w:val="num" w:pos="923"/>
            </w:tabs>
            <w:bidi/>
            <w:spacing w:after="120"/>
            <w:ind w:left="923" w:right="-468" w:hanging="360"/>
            <w:jc w:val="both"/>
          </w:pPr>
        </w:pPrChange>
      </w:pPr>
      <w:r w:rsidRPr="00832F4C">
        <w:rPr>
          <w:sz w:val="26"/>
          <w:szCs w:val="26"/>
          <w:rtl/>
          <w:rPrChange w:id="4710" w:author="SRO" w:date="2011-02-21T10:19:00Z">
            <w:rPr>
              <w:sz w:val="26"/>
              <w:szCs w:val="28"/>
              <w:rtl/>
            </w:rPr>
          </w:rPrChange>
        </w:rPr>
        <w:t>استراتيجيات التنمية للخروج من الأزمة وانعكاساتها على استراتيجيات التمويل بأفريقيا الشمالية وعلى سياسات الاستغلال الأمثل لمختلف موارد التمويل؛</w:t>
      </w:r>
    </w:p>
    <w:p w:rsidR="00832F4C" w:rsidRPr="00832F4C" w:rsidRDefault="00832F4C" w:rsidP="00832F4C">
      <w:pPr>
        <w:numPr>
          <w:ilvl w:val="0"/>
          <w:numId w:val="51"/>
          <w:numberingChange w:id="4711" w:author="SRO" w:date="2011-02-21T09:12:00Z" w:original=""/>
        </w:numPr>
        <w:bidi/>
        <w:spacing w:after="120"/>
        <w:ind w:right="-468"/>
        <w:jc w:val="both"/>
        <w:rPr>
          <w:sz w:val="26"/>
          <w:szCs w:val="26"/>
          <w:rPrChange w:id="4712" w:author="SRO" w:date="2011-02-21T10:19:00Z">
            <w:rPr>
              <w:sz w:val="28"/>
              <w:szCs w:val="26"/>
            </w:rPr>
          </w:rPrChange>
        </w:rPr>
        <w:pPrChange w:id="4713" w:author="SRO" w:date="2011-02-21T10:21:00Z">
          <w:pPr>
            <w:numPr>
              <w:numId w:val="51"/>
            </w:numPr>
            <w:tabs>
              <w:tab w:val="num" w:pos="180"/>
              <w:tab w:val="num" w:pos="923"/>
            </w:tabs>
            <w:bidi/>
            <w:spacing w:after="120"/>
            <w:ind w:left="923" w:right="-468" w:hanging="360"/>
            <w:jc w:val="both"/>
          </w:pPr>
        </w:pPrChange>
      </w:pPr>
      <w:r w:rsidRPr="00832F4C">
        <w:rPr>
          <w:sz w:val="26"/>
          <w:szCs w:val="26"/>
          <w:rtl/>
          <w:rPrChange w:id="4714" w:author="SRO" w:date="2011-02-21T10:19:00Z">
            <w:rPr>
              <w:sz w:val="26"/>
              <w:szCs w:val="28"/>
              <w:rtl/>
            </w:rPr>
          </w:rPrChange>
        </w:rPr>
        <w:t>دور الوساطة البنكية،  نتائجها ومختلف المهام الموكولة إليها؛</w:t>
      </w:r>
    </w:p>
    <w:p w:rsidR="00832F4C" w:rsidRPr="00832F4C" w:rsidRDefault="00832F4C" w:rsidP="00832F4C">
      <w:pPr>
        <w:numPr>
          <w:ilvl w:val="0"/>
          <w:numId w:val="51"/>
          <w:numberingChange w:id="4715" w:author="SRO" w:date="2011-02-21T09:12:00Z" w:original=""/>
        </w:numPr>
        <w:bidi/>
        <w:spacing w:after="120"/>
        <w:ind w:right="-468"/>
        <w:jc w:val="both"/>
        <w:rPr>
          <w:sz w:val="26"/>
          <w:szCs w:val="26"/>
          <w:rtl/>
          <w:lang w:bidi="ar-MA"/>
          <w:rPrChange w:id="4716" w:author="SRO" w:date="2011-02-21T10:19:00Z">
            <w:rPr>
              <w:sz w:val="26"/>
              <w:szCs w:val="28"/>
              <w:rtl/>
              <w:lang w:bidi="ar-MA"/>
            </w:rPr>
          </w:rPrChange>
        </w:rPr>
        <w:pPrChange w:id="4717" w:author="SRO" w:date="2011-02-21T10:21:00Z">
          <w:pPr>
            <w:numPr>
              <w:numId w:val="51"/>
            </w:numPr>
            <w:tabs>
              <w:tab w:val="num" w:pos="180"/>
              <w:tab w:val="num" w:pos="923"/>
            </w:tabs>
            <w:bidi/>
            <w:spacing w:after="120"/>
            <w:ind w:left="923" w:right="-468" w:hanging="360"/>
            <w:jc w:val="both"/>
          </w:pPr>
        </w:pPrChange>
      </w:pPr>
      <w:r w:rsidRPr="00832F4C">
        <w:rPr>
          <w:sz w:val="26"/>
          <w:szCs w:val="26"/>
          <w:rtl/>
          <w:rPrChange w:id="4718" w:author="SRO" w:date="2011-02-21T10:19:00Z">
            <w:rPr>
              <w:sz w:val="26"/>
              <w:szCs w:val="28"/>
              <w:rtl/>
            </w:rPr>
          </w:rPrChange>
        </w:rPr>
        <w:t>الاستعمال الأمثل لتمويل التنمية القطاعية (الفلاحة والطاقات الجديدة والمتجددة</w:t>
      </w:r>
      <w:r w:rsidRPr="00832F4C">
        <w:rPr>
          <w:sz w:val="26"/>
          <w:szCs w:val="26"/>
          <w:rtl/>
          <w:lang w:bidi="ar-MA"/>
          <w:rPrChange w:id="4719" w:author="SRO" w:date="2011-02-21T10:19:00Z">
            <w:rPr>
              <w:sz w:val="26"/>
              <w:szCs w:val="28"/>
              <w:rtl/>
              <w:lang w:bidi="ar-MA"/>
            </w:rPr>
          </w:rPrChange>
        </w:rPr>
        <w:t>).</w:t>
      </w:r>
    </w:p>
    <w:p w:rsidR="00832F4C" w:rsidRPr="00832F4C" w:rsidRDefault="00832F4C" w:rsidP="00CA0310">
      <w:pPr>
        <w:bidi/>
        <w:spacing w:after="120"/>
        <w:ind w:left="-517" w:right="-468" w:firstLine="720"/>
        <w:jc w:val="both"/>
        <w:rPr>
          <w:sz w:val="26"/>
          <w:szCs w:val="26"/>
          <w:rPrChange w:id="4720" w:author="SRO" w:date="2011-02-21T10:19:00Z">
            <w:rPr>
              <w:sz w:val="28"/>
              <w:szCs w:val="26"/>
            </w:rPr>
          </w:rPrChange>
        </w:rPr>
        <w:pPrChange w:id="4721" w:author="SRO" w:date="2011-02-21T10:21:00Z">
          <w:pPr>
            <w:bidi/>
            <w:spacing w:after="120"/>
            <w:ind w:left="-517" w:right="-468" w:firstLine="720"/>
            <w:jc w:val="both"/>
          </w:pPr>
        </w:pPrChange>
      </w:pPr>
      <w:r w:rsidRPr="00832F4C">
        <w:rPr>
          <w:sz w:val="26"/>
          <w:szCs w:val="26"/>
          <w:rtl/>
          <w:rPrChange w:id="4722" w:author="SRO" w:date="2011-02-21T10:19:00Z">
            <w:rPr>
              <w:sz w:val="26"/>
              <w:szCs w:val="28"/>
              <w:rtl/>
            </w:rPr>
          </w:rPrChange>
        </w:rPr>
        <w:t>سيتم البحث في الموضوع الأول مختلف مصادر التمويل، والمتمثلة في التمويل العمومي، التمويل البنكي، التمويل البورصوي والخارجي. وستعطى أهمية خاصة للمساعدة العمومية للتنمية بمختلف أشكالها. مراجعة مختلف مكوناتها سيفضي إلى وصف دقيق للاختيارات الإستراتيجية للدول وإلى تحليل نقدي لاستراتيجيات التمويل</w:t>
      </w:r>
      <w:r w:rsidRPr="00832F4C">
        <w:rPr>
          <w:sz w:val="26"/>
          <w:szCs w:val="26"/>
          <w:rPrChange w:id="4723" w:author="SRO" w:date="2011-02-21T10:19:00Z">
            <w:rPr>
              <w:sz w:val="28"/>
              <w:szCs w:val="26"/>
            </w:rPr>
          </w:rPrChange>
        </w:rPr>
        <w:t>.</w:t>
      </w:r>
    </w:p>
    <w:p w:rsidR="00832F4C" w:rsidRPr="00832F4C" w:rsidDel="00A62366" w:rsidRDefault="00832F4C" w:rsidP="00CA0310">
      <w:pPr>
        <w:bidi/>
        <w:spacing w:after="120"/>
        <w:ind w:left="-540" w:right="-468" w:firstLine="743"/>
        <w:jc w:val="both"/>
        <w:rPr>
          <w:del w:id="4724" w:author="SRO" w:date="2011-02-21T10:23:00Z"/>
          <w:sz w:val="26"/>
          <w:szCs w:val="26"/>
          <w:rPrChange w:id="4725" w:author="SRO" w:date="2011-02-21T10:19:00Z">
            <w:rPr>
              <w:del w:id="4726" w:author="SRO" w:date="2011-02-21T10:23:00Z"/>
              <w:sz w:val="28"/>
              <w:szCs w:val="26"/>
            </w:rPr>
          </w:rPrChange>
        </w:rPr>
        <w:pPrChange w:id="4727" w:author="SRO" w:date="2011-02-21T10:21:00Z">
          <w:pPr>
            <w:bidi/>
            <w:spacing w:after="120"/>
            <w:ind w:left="-540" w:right="-468" w:firstLine="743"/>
            <w:jc w:val="both"/>
          </w:pPr>
        </w:pPrChange>
      </w:pPr>
    </w:p>
    <w:p w:rsidR="00832F4C" w:rsidRPr="00832F4C" w:rsidRDefault="00832F4C" w:rsidP="00CA0310">
      <w:pPr>
        <w:bidi/>
        <w:spacing w:after="120"/>
        <w:ind w:left="-540" w:right="-468" w:firstLine="743"/>
        <w:jc w:val="both"/>
        <w:rPr>
          <w:sz w:val="26"/>
          <w:szCs w:val="26"/>
          <w:rtl/>
          <w:lang w:bidi="ar-MA"/>
          <w:rPrChange w:id="4728" w:author="SRO" w:date="2011-02-21T10:19:00Z">
            <w:rPr>
              <w:sz w:val="26"/>
              <w:szCs w:val="28"/>
              <w:rtl/>
              <w:lang w:bidi="ar-MA"/>
            </w:rPr>
          </w:rPrChange>
        </w:rPr>
        <w:pPrChange w:id="4729" w:author="SRO" w:date="2011-02-21T10:21:00Z">
          <w:pPr>
            <w:bidi/>
            <w:spacing w:after="120"/>
            <w:ind w:left="-540" w:right="-468" w:firstLine="743"/>
            <w:jc w:val="both"/>
          </w:pPr>
        </w:pPrChange>
      </w:pPr>
      <w:r w:rsidRPr="00832F4C">
        <w:rPr>
          <w:sz w:val="26"/>
          <w:szCs w:val="26"/>
          <w:rtl/>
          <w:lang w:bidi="ar-MA"/>
          <w:rPrChange w:id="4730" w:author="SRO" w:date="2011-02-21T10:19:00Z">
            <w:rPr>
              <w:sz w:val="26"/>
              <w:szCs w:val="28"/>
              <w:rtl/>
              <w:lang w:bidi="ar-MA"/>
            </w:rPr>
          </w:rPrChange>
        </w:rPr>
        <w:t>الموضوع الثاني سيتناول دور التمويل البنكي وسيقوم بتحليل مشاكل وإكراهات المنظومات البنكية بالمنطقة. ستتم مناقشة الأسئلة التالية: هل تم الأخذ بعين الاعتبار حلولا في إطار الاختيارات الإستراتيجية للدول؟ إذا كان الجواب بنعم كيف يمكن لها أن تعالج النواقص التي تمت ملاحظتها؟  ما هو الدور وأي أفق سيخصص للتمويل الغير مهيكل كي  يصير مكملا للمنظومة البنكية المنظمة؟</w:t>
      </w:r>
    </w:p>
    <w:p w:rsidR="00832F4C" w:rsidRPr="00832F4C" w:rsidDel="00A62366" w:rsidRDefault="00832F4C" w:rsidP="00CA0310">
      <w:pPr>
        <w:bidi/>
        <w:spacing w:after="120"/>
        <w:ind w:left="-540" w:right="-468" w:firstLine="743"/>
        <w:jc w:val="both"/>
        <w:rPr>
          <w:del w:id="4731" w:author="SRO" w:date="2011-02-21T10:23:00Z"/>
          <w:sz w:val="26"/>
          <w:szCs w:val="26"/>
          <w:lang w:bidi="ar-MA"/>
          <w:rPrChange w:id="4732" w:author="SRO" w:date="2011-02-21T10:19:00Z">
            <w:rPr>
              <w:del w:id="4733" w:author="SRO" w:date="2011-02-21T10:23:00Z"/>
              <w:sz w:val="28"/>
              <w:szCs w:val="26"/>
              <w:lang w:bidi="ar-MA"/>
            </w:rPr>
          </w:rPrChange>
        </w:rPr>
        <w:pPrChange w:id="4734" w:author="SRO" w:date="2011-02-21T10:21:00Z">
          <w:pPr>
            <w:bidi/>
            <w:spacing w:after="120"/>
            <w:ind w:left="-540" w:right="-468" w:firstLine="743"/>
            <w:jc w:val="both"/>
          </w:pPr>
        </w:pPrChange>
      </w:pPr>
    </w:p>
    <w:p w:rsidR="00832F4C" w:rsidRPr="00832F4C" w:rsidRDefault="00832F4C" w:rsidP="00CA0310">
      <w:pPr>
        <w:bidi/>
        <w:spacing w:after="120"/>
        <w:ind w:left="-540" w:right="-468" w:firstLine="743"/>
        <w:jc w:val="both"/>
        <w:rPr>
          <w:sz w:val="26"/>
          <w:szCs w:val="26"/>
          <w:rPrChange w:id="4735" w:author="SRO" w:date="2011-02-21T10:19:00Z">
            <w:rPr>
              <w:sz w:val="28"/>
              <w:szCs w:val="26"/>
            </w:rPr>
          </w:rPrChange>
        </w:rPr>
        <w:pPrChange w:id="4736" w:author="SRO" w:date="2011-02-21T10:21:00Z">
          <w:pPr>
            <w:bidi/>
            <w:spacing w:after="120"/>
            <w:ind w:left="-540" w:right="-468" w:firstLine="743"/>
            <w:jc w:val="both"/>
          </w:pPr>
        </w:pPrChange>
      </w:pPr>
      <w:r w:rsidRPr="00832F4C">
        <w:rPr>
          <w:sz w:val="26"/>
          <w:szCs w:val="26"/>
          <w:rtl/>
          <w:rPrChange w:id="4737" w:author="SRO" w:date="2011-02-21T10:19:00Z">
            <w:rPr>
              <w:sz w:val="26"/>
              <w:szCs w:val="28"/>
              <w:rtl/>
            </w:rPr>
          </w:rPrChange>
        </w:rPr>
        <w:t>الموضوع الثالث سيتطرق من وجهة نظر قطاعية إلى الاستعمال الأمثل للتمويل الخاص بالتنمية في قطاعين هامين: الفلاحة والطاقة</w:t>
      </w:r>
      <w:r w:rsidRPr="00832F4C">
        <w:rPr>
          <w:sz w:val="26"/>
          <w:szCs w:val="26"/>
          <w:rPrChange w:id="4738" w:author="SRO" w:date="2011-02-21T10:19:00Z">
            <w:rPr>
              <w:sz w:val="28"/>
              <w:szCs w:val="26"/>
            </w:rPr>
          </w:rPrChange>
        </w:rPr>
        <w:t>.</w:t>
      </w:r>
    </w:p>
    <w:p w:rsidR="00832F4C" w:rsidRPr="00832F4C" w:rsidDel="00A62366" w:rsidRDefault="00832F4C" w:rsidP="00CA0310">
      <w:pPr>
        <w:bidi/>
        <w:spacing w:after="120"/>
        <w:ind w:left="-540" w:right="-468" w:firstLine="743"/>
        <w:jc w:val="both"/>
        <w:rPr>
          <w:del w:id="4739" w:author="SRO" w:date="2011-02-21T10:23:00Z"/>
          <w:sz w:val="26"/>
          <w:szCs w:val="26"/>
          <w:rtl/>
          <w:rPrChange w:id="4740" w:author="SRO" w:date="2011-02-21T10:19:00Z">
            <w:rPr>
              <w:del w:id="4741" w:author="SRO" w:date="2011-02-21T10:23:00Z"/>
              <w:sz w:val="26"/>
              <w:szCs w:val="28"/>
              <w:rtl/>
            </w:rPr>
          </w:rPrChange>
        </w:rPr>
        <w:pPrChange w:id="4742" w:author="SRO" w:date="2011-02-21T10:21:00Z">
          <w:pPr>
            <w:bidi/>
            <w:spacing w:after="120"/>
            <w:ind w:left="-540" w:right="-468" w:firstLine="743"/>
            <w:jc w:val="both"/>
          </w:pPr>
        </w:pPrChange>
      </w:pPr>
    </w:p>
    <w:p w:rsidR="00832F4C" w:rsidRPr="00832F4C" w:rsidRDefault="00832F4C" w:rsidP="00CA0310">
      <w:pPr>
        <w:bidi/>
        <w:spacing w:after="120"/>
        <w:ind w:left="-540" w:right="-468" w:firstLine="743"/>
        <w:jc w:val="both"/>
        <w:rPr>
          <w:sz w:val="26"/>
          <w:szCs w:val="26"/>
          <w:rPrChange w:id="4743" w:author="SRO" w:date="2011-02-21T10:19:00Z">
            <w:rPr>
              <w:sz w:val="28"/>
              <w:szCs w:val="26"/>
            </w:rPr>
          </w:rPrChange>
        </w:rPr>
        <w:pPrChange w:id="4744" w:author="SRO" w:date="2011-02-21T10:21:00Z">
          <w:pPr>
            <w:bidi/>
            <w:spacing w:after="120"/>
            <w:ind w:left="-540" w:right="-468" w:firstLine="743"/>
            <w:jc w:val="both"/>
          </w:pPr>
        </w:pPrChange>
      </w:pPr>
      <w:r w:rsidRPr="00832F4C">
        <w:rPr>
          <w:sz w:val="26"/>
          <w:szCs w:val="26"/>
          <w:rtl/>
          <w:rPrChange w:id="4745" w:author="SRO" w:date="2011-02-21T10:19:00Z">
            <w:rPr>
              <w:sz w:val="26"/>
              <w:szCs w:val="28"/>
              <w:rtl/>
            </w:rPr>
          </w:rPrChange>
        </w:rPr>
        <w:t>ينتظر في ختام اجتماع الخبراء بلوغ  نتيجتين أساسيتين</w:t>
      </w:r>
      <w:r w:rsidRPr="00CA0310">
        <w:rPr>
          <w:sz w:val="26"/>
          <w:szCs w:val="26"/>
          <w:rtl/>
          <w:rPrChange w:id="4746" w:author="SRO" w:date="2011-02-21T10:19:00Z">
            <w:rPr>
              <w:sz w:val="26"/>
              <w:szCs w:val="26"/>
              <w:rtl/>
            </w:rPr>
          </w:rPrChange>
        </w:rPr>
        <w:t> </w:t>
      </w:r>
      <w:r w:rsidRPr="00832F4C">
        <w:rPr>
          <w:sz w:val="26"/>
          <w:szCs w:val="26"/>
          <w:rtl/>
          <w:rPrChange w:id="4747" w:author="SRO" w:date="2011-02-21T10:19:00Z">
            <w:rPr>
              <w:sz w:val="26"/>
              <w:szCs w:val="28"/>
              <w:rtl/>
            </w:rPr>
          </w:rPrChange>
        </w:rPr>
        <w:t>:</w:t>
      </w:r>
    </w:p>
    <w:p w:rsidR="00832F4C" w:rsidRPr="00832F4C" w:rsidRDefault="00832F4C" w:rsidP="00CA0310">
      <w:pPr>
        <w:bidi/>
        <w:spacing w:after="120"/>
        <w:ind w:left="203" w:right="-468"/>
        <w:jc w:val="both"/>
        <w:rPr>
          <w:sz w:val="26"/>
          <w:szCs w:val="26"/>
          <w:rPrChange w:id="4748" w:author="SRO" w:date="2011-02-21T10:19:00Z">
            <w:rPr>
              <w:sz w:val="28"/>
              <w:szCs w:val="26"/>
            </w:rPr>
          </w:rPrChange>
        </w:rPr>
        <w:pPrChange w:id="4749" w:author="SRO" w:date="2011-02-21T10:21:00Z">
          <w:pPr>
            <w:bidi/>
            <w:spacing w:after="120"/>
            <w:ind w:left="203" w:right="-468"/>
            <w:jc w:val="both"/>
          </w:pPr>
        </w:pPrChange>
      </w:pPr>
      <w:r w:rsidRPr="00832F4C">
        <w:rPr>
          <w:sz w:val="26"/>
          <w:szCs w:val="26"/>
          <w:rtl/>
          <w:rPrChange w:id="4750" w:author="SRO" w:date="2011-02-21T10:19:00Z">
            <w:rPr>
              <w:sz w:val="26"/>
              <w:szCs w:val="28"/>
              <w:rtl/>
            </w:rPr>
          </w:rPrChange>
        </w:rPr>
        <w:t>أ. إعداد تقرير يشتمل على الخلاصات الرئيسية والتوصيات وسيقدم للجنة البين حكومية للخبراء للدول الأعضاء بالمنطقة؛</w:t>
      </w:r>
    </w:p>
    <w:p w:rsidR="00832F4C" w:rsidRPr="00832F4C" w:rsidRDefault="00832F4C" w:rsidP="00CA0310">
      <w:pPr>
        <w:bidi/>
        <w:spacing w:after="120"/>
        <w:ind w:left="203" w:right="-468"/>
        <w:jc w:val="both"/>
        <w:rPr>
          <w:sz w:val="26"/>
          <w:szCs w:val="26"/>
          <w:rPrChange w:id="4751" w:author="SRO" w:date="2011-02-21T10:19:00Z">
            <w:rPr>
              <w:sz w:val="28"/>
              <w:szCs w:val="26"/>
            </w:rPr>
          </w:rPrChange>
        </w:rPr>
        <w:pPrChange w:id="4752" w:author="SRO" w:date="2011-02-21T10:21:00Z">
          <w:pPr>
            <w:bidi/>
            <w:spacing w:after="120"/>
            <w:ind w:left="203" w:right="-468"/>
            <w:jc w:val="both"/>
          </w:pPr>
        </w:pPrChange>
      </w:pPr>
      <w:r w:rsidRPr="00832F4C">
        <w:rPr>
          <w:sz w:val="26"/>
          <w:szCs w:val="26"/>
          <w:rtl/>
          <w:rPrChange w:id="4753" w:author="SRO" w:date="2011-02-21T10:19:00Z">
            <w:rPr>
              <w:sz w:val="26"/>
              <w:szCs w:val="28"/>
              <w:rtl/>
            </w:rPr>
          </w:rPrChange>
        </w:rPr>
        <w:t>ب. إعداد منشور يشتمل على مختلف المساهمات بما فيها ملاحظات الخبراء وملخصات للنقاشات من أجل انتشار أوسع لنتائج الإجتماع</w:t>
      </w:r>
      <w:r w:rsidRPr="00832F4C">
        <w:rPr>
          <w:sz w:val="26"/>
          <w:szCs w:val="26"/>
          <w:rPrChange w:id="4754" w:author="SRO" w:date="2011-02-21T10:19:00Z">
            <w:rPr>
              <w:sz w:val="28"/>
              <w:szCs w:val="26"/>
            </w:rPr>
          </w:rPrChange>
        </w:rPr>
        <w:t>.</w:t>
      </w:r>
    </w:p>
    <w:p w:rsidR="00832F4C" w:rsidRPr="00832F4C" w:rsidDel="00A62366" w:rsidRDefault="00832F4C" w:rsidP="00832F4C">
      <w:pPr>
        <w:pStyle w:val="Heading3"/>
        <w:bidi/>
        <w:spacing w:after="120"/>
        <w:ind w:left="-540" w:right="-468"/>
        <w:jc w:val="both"/>
        <w:rPr>
          <w:del w:id="4755" w:author="SRO" w:date="2011-02-21T10:23:00Z"/>
          <w:i/>
          <w:iCs/>
          <w:szCs w:val="28"/>
          <w:rPrChange w:id="4756" w:author="SRO" w:date="2011-02-21T11:32:00Z">
            <w:rPr>
              <w:del w:id="4757" w:author="SRO" w:date="2011-02-21T10:23:00Z"/>
              <w:iCs/>
              <w:szCs w:val="28"/>
            </w:rPr>
          </w:rPrChange>
        </w:rPr>
        <w:pPrChange w:id="4758" w:author="SRO" w:date="2011-02-21T11:31:00Z">
          <w:pPr>
            <w:pStyle w:val="Heading3"/>
            <w:shd w:val="clear" w:color="000000" w:fill="FFCC99"/>
            <w:bidi/>
            <w:spacing w:after="120"/>
            <w:ind w:left="-540" w:right="-468"/>
            <w:jc w:val="both"/>
          </w:pPr>
        </w:pPrChange>
      </w:pPr>
    </w:p>
    <w:p w:rsidR="00832F4C" w:rsidRPr="00832F4C" w:rsidRDefault="00832F4C" w:rsidP="00832F4C">
      <w:pPr>
        <w:pStyle w:val="Heading3"/>
        <w:bidi/>
        <w:spacing w:after="120"/>
        <w:ind w:left="-540" w:right="-468"/>
        <w:jc w:val="both"/>
        <w:rPr>
          <w:i/>
          <w:iCs/>
          <w:szCs w:val="28"/>
          <w:rPrChange w:id="4759" w:author="SRO" w:date="2011-02-21T11:32:00Z">
            <w:rPr>
              <w:i/>
              <w:iCs/>
              <w:color w:val="996600"/>
              <w:sz w:val="32"/>
              <w:szCs w:val="28"/>
              <w:lang w:val="fr-FR"/>
            </w:rPr>
          </w:rPrChange>
        </w:rPr>
        <w:pPrChange w:id="4760" w:author="SRO" w:date="2011-02-21T11:31:00Z">
          <w:pPr>
            <w:pStyle w:val="Heading3"/>
            <w:shd w:val="clear" w:color="000000" w:fill="FFCC99"/>
            <w:bidi/>
            <w:spacing w:after="120"/>
            <w:ind w:left="-540" w:right="-468"/>
            <w:jc w:val="both"/>
          </w:pPr>
        </w:pPrChange>
      </w:pPr>
      <w:r w:rsidRPr="00832F4C">
        <w:rPr>
          <w:i/>
          <w:iCs/>
          <w:szCs w:val="28"/>
          <w:rtl/>
          <w:rPrChange w:id="4761" w:author="SRO" w:date="2011-02-21T11:32:00Z">
            <w:rPr>
              <w:i/>
              <w:iCs/>
              <w:color w:val="996600"/>
              <w:szCs w:val="32"/>
              <w:rtl/>
              <w:lang w:val="fr-FR"/>
            </w:rPr>
          </w:rPrChange>
        </w:rPr>
        <w:t xml:space="preserve">  المشاركون</w:t>
      </w:r>
    </w:p>
    <w:p w:rsidR="00832F4C" w:rsidRPr="00832F4C" w:rsidDel="00A62366" w:rsidRDefault="00832F4C" w:rsidP="00EC4095">
      <w:pPr>
        <w:bidi/>
        <w:spacing w:after="120"/>
        <w:ind w:left="-540" w:right="-468" w:firstLine="743"/>
        <w:jc w:val="both"/>
        <w:rPr>
          <w:del w:id="4762" w:author="SRO" w:date="2011-02-21T10:23:00Z"/>
          <w:sz w:val="26"/>
          <w:szCs w:val="26"/>
          <w:rPrChange w:id="4763" w:author="SRO" w:date="2011-02-21T10:19:00Z">
            <w:rPr>
              <w:del w:id="4764" w:author="SRO" w:date="2011-02-21T10:23:00Z"/>
              <w:sz w:val="28"/>
              <w:szCs w:val="26"/>
            </w:rPr>
          </w:rPrChange>
        </w:rPr>
        <w:pPrChange w:id="4765" w:author="SRO" w:date="2011-02-21T11:31:00Z">
          <w:pPr>
            <w:bidi/>
            <w:spacing w:after="120"/>
            <w:ind w:left="-540" w:right="-468" w:firstLine="743"/>
            <w:jc w:val="both"/>
          </w:pPr>
        </w:pPrChange>
      </w:pPr>
    </w:p>
    <w:p w:rsidR="00832F4C" w:rsidRPr="00832F4C" w:rsidRDefault="00832F4C" w:rsidP="00EC4095">
      <w:pPr>
        <w:bidi/>
        <w:spacing w:after="120"/>
        <w:ind w:left="-540" w:right="-468" w:firstLine="743"/>
        <w:jc w:val="both"/>
        <w:rPr>
          <w:sz w:val="26"/>
          <w:szCs w:val="26"/>
          <w:rPrChange w:id="4766" w:author="SRO" w:date="2011-02-21T10:19:00Z">
            <w:rPr>
              <w:sz w:val="28"/>
              <w:szCs w:val="26"/>
            </w:rPr>
          </w:rPrChange>
        </w:rPr>
        <w:pPrChange w:id="4767" w:author="SRO" w:date="2011-02-21T11:31:00Z">
          <w:pPr>
            <w:bidi/>
            <w:spacing w:after="120"/>
            <w:ind w:left="-540" w:right="-468" w:firstLine="743"/>
            <w:jc w:val="both"/>
          </w:pPr>
        </w:pPrChange>
      </w:pPr>
      <w:r w:rsidRPr="00832F4C">
        <w:rPr>
          <w:sz w:val="26"/>
          <w:szCs w:val="26"/>
          <w:rtl/>
          <w:rPrChange w:id="4768" w:author="SRO" w:date="2011-02-21T10:19:00Z">
            <w:rPr>
              <w:sz w:val="26"/>
              <w:szCs w:val="28"/>
              <w:rtl/>
            </w:rPr>
          </w:rPrChange>
        </w:rPr>
        <w:t xml:space="preserve">سيقوم المكتب بدعوة خبراء وطنيين المنتمين لسبعة دول المنطقة (الجزائر، مصر، ليبيا، المغرب، موريطانيا، السودان وتونس) وكذلك أصحاب قرار وممثلين لمنظمات وطنية وجهوية، من بينها اتحاد المغرب العربي، مجموعة دول الساحل والصحراء، ممثلين عن القطاع الخاص، القطاع المالي، العمال، الشباب حاملي الشهادات، </w:t>
      </w:r>
      <w:r w:rsidRPr="00832F4C">
        <w:rPr>
          <w:sz w:val="26"/>
          <w:szCs w:val="26"/>
          <w:rtl/>
          <w:lang w:bidi="ar-EG"/>
          <w:rPrChange w:id="4769" w:author="SRO" w:date="2011-02-21T10:19:00Z">
            <w:rPr>
              <w:sz w:val="26"/>
              <w:szCs w:val="28"/>
              <w:rtl/>
              <w:lang w:bidi="ar-EG"/>
            </w:rPr>
          </w:rPrChange>
        </w:rPr>
        <w:t xml:space="preserve">منظمات </w:t>
      </w:r>
      <w:r w:rsidRPr="00832F4C">
        <w:rPr>
          <w:sz w:val="26"/>
          <w:szCs w:val="26"/>
          <w:rtl/>
          <w:rPrChange w:id="4770" w:author="SRO" w:date="2011-02-21T10:19:00Z">
            <w:rPr>
              <w:sz w:val="26"/>
              <w:szCs w:val="28"/>
              <w:rtl/>
            </w:rPr>
          </w:rPrChange>
        </w:rPr>
        <w:t>المجتمع المدني، منظمة الأمم المتحدة والتعاون الثنائي ومتعدد الأطراف</w:t>
      </w:r>
      <w:r w:rsidRPr="00832F4C">
        <w:rPr>
          <w:sz w:val="26"/>
          <w:szCs w:val="26"/>
          <w:rPrChange w:id="4771" w:author="SRO" w:date="2011-02-21T10:19:00Z">
            <w:rPr>
              <w:sz w:val="28"/>
              <w:szCs w:val="26"/>
            </w:rPr>
          </w:rPrChange>
        </w:rPr>
        <w:t>.</w:t>
      </w:r>
    </w:p>
    <w:p w:rsidR="00832F4C" w:rsidRPr="00832F4C" w:rsidDel="00A62366" w:rsidRDefault="00832F4C" w:rsidP="00832F4C">
      <w:pPr>
        <w:pStyle w:val="Heading3"/>
        <w:bidi/>
        <w:spacing w:after="120"/>
        <w:ind w:left="-540" w:right="-468"/>
        <w:jc w:val="both"/>
        <w:rPr>
          <w:del w:id="4772" w:author="SRO" w:date="2011-02-21T10:23:00Z"/>
          <w:b w:val="0"/>
          <w:bCs w:val="0"/>
          <w:i/>
          <w:iCs/>
          <w:szCs w:val="28"/>
          <w:rPrChange w:id="4773" w:author="SRO" w:date="2011-02-21T11:32:00Z">
            <w:rPr>
              <w:del w:id="4774" w:author="SRO" w:date="2011-02-21T10:23:00Z"/>
              <w:b w:val="0"/>
              <w:bCs w:val="0"/>
              <w:i/>
              <w:iCs/>
              <w:color w:val="996600"/>
              <w:szCs w:val="28"/>
            </w:rPr>
          </w:rPrChange>
        </w:rPr>
        <w:pPrChange w:id="4775" w:author="SRO" w:date="2011-02-21T11:31:00Z">
          <w:pPr>
            <w:pStyle w:val="Heading3"/>
            <w:shd w:val="clear" w:color="000000" w:fill="FFCC99"/>
            <w:bidi/>
            <w:spacing w:after="120"/>
            <w:ind w:left="-540" w:right="-468"/>
            <w:jc w:val="both"/>
          </w:pPr>
        </w:pPrChange>
      </w:pPr>
    </w:p>
    <w:p w:rsidR="00832F4C" w:rsidRPr="00832F4C" w:rsidRDefault="00832F4C" w:rsidP="00832F4C">
      <w:pPr>
        <w:pStyle w:val="Heading3"/>
        <w:bidi/>
        <w:spacing w:after="120"/>
        <w:ind w:left="-540" w:right="-468"/>
        <w:jc w:val="both"/>
        <w:rPr>
          <w:i/>
          <w:iCs/>
          <w:szCs w:val="28"/>
          <w:lang w:val="fr-FR"/>
          <w:rPrChange w:id="4776" w:author="SRO" w:date="2011-02-21T11:32:00Z">
            <w:rPr>
              <w:i/>
              <w:iCs/>
              <w:color w:val="996600"/>
              <w:sz w:val="32"/>
              <w:szCs w:val="28"/>
              <w:lang w:val="fr-FR"/>
            </w:rPr>
          </w:rPrChange>
        </w:rPr>
        <w:pPrChange w:id="4777" w:author="SRO" w:date="2011-02-21T11:31:00Z">
          <w:pPr>
            <w:pStyle w:val="Heading3"/>
            <w:shd w:val="clear" w:color="000000" w:fill="FFCC99"/>
            <w:bidi/>
            <w:spacing w:after="120"/>
            <w:ind w:left="-540" w:right="-468"/>
            <w:jc w:val="both"/>
          </w:pPr>
        </w:pPrChange>
      </w:pPr>
      <w:r w:rsidRPr="00832F4C">
        <w:rPr>
          <w:i/>
          <w:iCs/>
          <w:szCs w:val="28"/>
          <w:rtl/>
          <w:lang w:val="fr-FR"/>
          <w:rPrChange w:id="4778" w:author="SRO" w:date="2011-02-21T11:32:00Z">
            <w:rPr>
              <w:i/>
              <w:iCs/>
              <w:color w:val="996600"/>
              <w:szCs w:val="32"/>
              <w:rtl/>
              <w:lang w:val="fr-FR"/>
            </w:rPr>
          </w:rPrChange>
        </w:rPr>
        <w:t xml:space="preserve">  لغات الأشغال</w:t>
      </w:r>
    </w:p>
    <w:p w:rsidR="00832F4C" w:rsidRPr="000F3EE9" w:rsidDel="00A62366" w:rsidRDefault="00832F4C" w:rsidP="00EC4095">
      <w:pPr>
        <w:bidi/>
        <w:spacing w:after="120"/>
        <w:ind w:left="-540" w:right="-468" w:firstLine="563"/>
        <w:jc w:val="both"/>
        <w:rPr>
          <w:del w:id="4779" w:author="SRO" w:date="2011-02-21T10:23:00Z"/>
          <w:sz w:val="20"/>
          <w:szCs w:val="20"/>
          <w:rPrChange w:id="4780" w:author="SRO">
            <w:rPr>
              <w:del w:id="4781" w:author="SRO" w:date="2011-02-21T10:23:00Z"/>
              <w:sz w:val="20"/>
              <w:szCs w:val="20"/>
            </w:rPr>
          </w:rPrChange>
        </w:rPr>
        <w:pPrChange w:id="4782" w:author="SRO" w:date="2011-02-21T11:31:00Z">
          <w:pPr>
            <w:bidi/>
            <w:spacing w:after="120"/>
            <w:ind w:left="-540" w:right="-468" w:firstLine="563"/>
            <w:jc w:val="both"/>
          </w:pPr>
        </w:pPrChange>
      </w:pPr>
    </w:p>
    <w:p w:rsidR="00832F4C" w:rsidRPr="00832F4C" w:rsidRDefault="00832F4C" w:rsidP="00EC4095">
      <w:pPr>
        <w:bidi/>
        <w:spacing w:after="120"/>
        <w:ind w:left="-540" w:right="-468" w:firstLine="563"/>
        <w:jc w:val="both"/>
        <w:rPr>
          <w:sz w:val="26"/>
          <w:szCs w:val="26"/>
          <w:rPrChange w:id="4783" w:author="SRO" w:date="2011-02-21T10:20:00Z">
            <w:rPr>
              <w:sz w:val="28"/>
              <w:szCs w:val="26"/>
            </w:rPr>
          </w:rPrChange>
        </w:rPr>
        <w:pPrChange w:id="4784" w:author="SRO" w:date="2011-02-21T11:31:00Z">
          <w:pPr>
            <w:bidi/>
            <w:spacing w:after="120"/>
            <w:ind w:left="-540" w:right="-468" w:firstLine="563"/>
            <w:jc w:val="both"/>
          </w:pPr>
        </w:pPrChange>
      </w:pPr>
      <w:r w:rsidRPr="00832F4C">
        <w:rPr>
          <w:sz w:val="26"/>
          <w:szCs w:val="26"/>
          <w:rtl/>
          <w:rPrChange w:id="4785" w:author="SRO" w:date="2011-02-21T10:20:00Z">
            <w:rPr>
              <w:sz w:val="26"/>
              <w:szCs w:val="28"/>
              <w:rtl/>
            </w:rPr>
          </w:rPrChange>
        </w:rPr>
        <w:t>أشغال الاجتماع ستتم باللغات العربية، الفرنسية والأنجليزية</w:t>
      </w:r>
      <w:r w:rsidRPr="00832F4C">
        <w:rPr>
          <w:sz w:val="26"/>
          <w:szCs w:val="26"/>
          <w:rPrChange w:id="4786" w:author="SRO" w:date="2011-02-21T10:20:00Z">
            <w:rPr>
              <w:sz w:val="28"/>
              <w:szCs w:val="26"/>
            </w:rPr>
          </w:rPrChange>
        </w:rPr>
        <w:t>.</w:t>
      </w:r>
    </w:p>
    <w:p w:rsidR="00832F4C" w:rsidRPr="00832F4C" w:rsidDel="00A62366" w:rsidRDefault="00832F4C" w:rsidP="00832F4C">
      <w:pPr>
        <w:pStyle w:val="Heading3"/>
        <w:bidi/>
        <w:spacing w:after="120"/>
        <w:ind w:left="-540" w:right="-468"/>
        <w:jc w:val="both"/>
        <w:rPr>
          <w:del w:id="4787" w:author="SRO" w:date="2011-02-21T10:23:00Z"/>
          <w:szCs w:val="28"/>
          <w:rPrChange w:id="4788" w:author="SRO" w:date="2011-02-21T11:31:00Z">
            <w:rPr>
              <w:del w:id="4789" w:author="SRO" w:date="2011-02-21T10:23:00Z"/>
              <w:sz w:val="20"/>
              <w:szCs w:val="28"/>
            </w:rPr>
          </w:rPrChange>
        </w:rPr>
        <w:pPrChange w:id="4790" w:author="SRO" w:date="2011-02-21T11:31:00Z">
          <w:pPr>
            <w:pStyle w:val="Heading3"/>
            <w:shd w:val="clear" w:color="000000" w:fill="FFCC99"/>
            <w:bidi/>
            <w:spacing w:after="120"/>
            <w:ind w:left="-540" w:right="-468"/>
            <w:jc w:val="both"/>
          </w:pPr>
        </w:pPrChange>
      </w:pPr>
    </w:p>
    <w:p w:rsidR="00832F4C" w:rsidRPr="00832F4C" w:rsidRDefault="00832F4C" w:rsidP="00832F4C">
      <w:pPr>
        <w:pStyle w:val="Heading3"/>
        <w:bidi/>
        <w:spacing w:after="120"/>
        <w:ind w:left="-540" w:right="-468"/>
        <w:jc w:val="both"/>
        <w:rPr>
          <w:i/>
          <w:iCs/>
          <w:szCs w:val="28"/>
          <w:lang w:val="fr-FR"/>
          <w:rPrChange w:id="4791" w:author="SRO" w:date="2011-02-21T11:31:00Z">
            <w:rPr>
              <w:i/>
              <w:iCs/>
              <w:color w:val="996600"/>
              <w:sz w:val="32"/>
              <w:szCs w:val="28"/>
              <w:lang w:val="fr-FR"/>
            </w:rPr>
          </w:rPrChange>
        </w:rPr>
        <w:pPrChange w:id="4792" w:author="SRO" w:date="2011-02-21T11:31:00Z">
          <w:pPr>
            <w:pStyle w:val="Heading3"/>
            <w:shd w:val="clear" w:color="000000" w:fill="FFCC99"/>
            <w:bidi/>
            <w:spacing w:after="120"/>
            <w:ind w:left="-540" w:right="-468"/>
            <w:jc w:val="both"/>
          </w:pPr>
        </w:pPrChange>
      </w:pPr>
      <w:r w:rsidRPr="00832F4C">
        <w:rPr>
          <w:i/>
          <w:iCs/>
          <w:szCs w:val="28"/>
          <w:rtl/>
          <w:lang w:val="fr-FR"/>
          <w:rPrChange w:id="4793" w:author="SRO" w:date="2011-02-21T11:31:00Z">
            <w:rPr>
              <w:i/>
              <w:iCs/>
              <w:color w:val="996600"/>
              <w:szCs w:val="32"/>
              <w:rtl/>
              <w:lang w:val="fr-FR"/>
            </w:rPr>
          </w:rPrChange>
        </w:rPr>
        <w:t xml:space="preserve">  مكان وتاريخ الاجتماع</w:t>
      </w:r>
    </w:p>
    <w:p w:rsidR="00832F4C" w:rsidRPr="000F3EE9" w:rsidDel="00A62366" w:rsidRDefault="00832F4C" w:rsidP="00CA0310">
      <w:pPr>
        <w:bidi/>
        <w:spacing w:after="120"/>
        <w:ind w:left="-540" w:right="-468" w:firstLine="563"/>
        <w:jc w:val="both"/>
        <w:rPr>
          <w:del w:id="4794" w:author="SRO" w:date="2011-02-21T10:23:00Z"/>
          <w:sz w:val="20"/>
          <w:szCs w:val="20"/>
          <w:rPrChange w:id="4795" w:author="SRO">
            <w:rPr>
              <w:del w:id="4796" w:author="SRO" w:date="2011-02-21T10:23:00Z"/>
              <w:sz w:val="20"/>
              <w:szCs w:val="20"/>
            </w:rPr>
          </w:rPrChange>
        </w:rPr>
        <w:pPrChange w:id="4797" w:author="SRO" w:date="2011-02-21T10:21:00Z">
          <w:pPr>
            <w:bidi/>
            <w:spacing w:after="120"/>
            <w:ind w:left="-540" w:right="-468" w:firstLine="563"/>
            <w:jc w:val="both"/>
          </w:pPr>
        </w:pPrChange>
      </w:pPr>
    </w:p>
    <w:p w:rsidR="00832F4C" w:rsidRPr="00832F4C" w:rsidRDefault="00832F4C" w:rsidP="00CA0310">
      <w:pPr>
        <w:bidi/>
        <w:spacing w:after="120"/>
        <w:ind w:left="-540" w:right="-468" w:firstLine="563"/>
        <w:jc w:val="both"/>
        <w:rPr>
          <w:sz w:val="26"/>
          <w:szCs w:val="26"/>
          <w:rPrChange w:id="4798" w:author="SRO" w:date="2011-02-21T10:20:00Z">
            <w:rPr>
              <w:sz w:val="28"/>
              <w:szCs w:val="26"/>
            </w:rPr>
          </w:rPrChange>
        </w:rPr>
        <w:pPrChange w:id="4799" w:author="SRO" w:date="2011-02-21T10:21:00Z">
          <w:pPr>
            <w:bidi/>
            <w:spacing w:after="120"/>
            <w:ind w:left="-540" w:right="-468" w:firstLine="563"/>
            <w:jc w:val="both"/>
          </w:pPr>
        </w:pPrChange>
      </w:pPr>
      <w:r w:rsidRPr="00832F4C" w:rsidDel="00535514">
        <w:rPr>
          <w:sz w:val="26"/>
          <w:szCs w:val="26"/>
          <w:rtl/>
          <w:rPrChange w:id="4800" w:author="SRO" w:date="2011-02-21T10:20:00Z">
            <w:rPr>
              <w:sz w:val="26"/>
              <w:szCs w:val="28"/>
              <w:rtl/>
            </w:rPr>
          </w:rPrChange>
        </w:rPr>
        <w:t>سينعقد الاجتماع ب</w:t>
      </w:r>
      <w:r w:rsidRPr="00832F4C">
        <w:rPr>
          <w:sz w:val="26"/>
          <w:szCs w:val="26"/>
          <w:rtl/>
          <w:rPrChange w:id="4801" w:author="SRO" w:date="2011-02-21T10:20:00Z">
            <w:rPr>
              <w:sz w:val="26"/>
              <w:szCs w:val="28"/>
              <w:rtl/>
            </w:rPr>
          </w:rPrChange>
        </w:rPr>
        <w:t xml:space="preserve">الرباط (المغرب) من 19 إلى 21 تشرين الأول/ أكتوبر 2010 </w:t>
      </w:r>
      <w:r w:rsidRPr="00832F4C">
        <w:rPr>
          <w:sz w:val="26"/>
          <w:szCs w:val="26"/>
          <w:rPrChange w:id="4802" w:author="SRO" w:date="2011-02-21T10:20:00Z">
            <w:rPr>
              <w:sz w:val="28"/>
              <w:szCs w:val="26"/>
            </w:rPr>
          </w:rPrChange>
        </w:rPr>
        <w:t>.</w:t>
      </w:r>
    </w:p>
    <w:p w:rsidR="00832F4C" w:rsidRPr="000F3EE9" w:rsidRDefault="00832F4C" w:rsidP="00521202">
      <w:pPr>
        <w:bidi/>
        <w:ind w:left="-540" w:right="-468"/>
        <w:jc w:val="both"/>
        <w:rPr>
          <w:sz w:val="20"/>
          <w:szCs w:val="20"/>
          <w:rPrChange w:id="4803" w:author="SRO">
            <w:rPr>
              <w:sz w:val="20"/>
              <w:szCs w:val="20"/>
            </w:rPr>
          </w:rPrChange>
        </w:rPr>
      </w:pPr>
    </w:p>
    <w:p w:rsidR="00832F4C" w:rsidRPr="00832F4C" w:rsidDel="00CA0310" w:rsidRDefault="00832F4C" w:rsidP="00832F4C">
      <w:pPr>
        <w:bidi/>
        <w:ind w:left="-697" w:right="-468" w:firstLine="517"/>
        <w:jc w:val="center"/>
        <w:rPr>
          <w:del w:id="4804" w:author="SRO" w:date="2011-02-21T10:20:00Z"/>
          <w:i/>
          <w:iCs/>
          <w:sz w:val="32"/>
          <w:szCs w:val="32"/>
          <w:lang w:val="fr-FR"/>
          <w:rPrChange w:id="4805" w:author="SRO" w:date="2011-02-21T10:18:00Z">
            <w:rPr>
              <w:del w:id="4806" w:author="SRO" w:date="2011-02-21T10:20:00Z"/>
              <w:i/>
              <w:iCs/>
              <w:color w:val="996600"/>
              <w:sz w:val="32"/>
              <w:szCs w:val="32"/>
              <w:lang w:val="fr-FR"/>
            </w:rPr>
          </w:rPrChange>
        </w:rPr>
        <w:pPrChange w:id="4807" w:author="SRO" w:date="2011-02-21T10:20:00Z">
          <w:pPr>
            <w:shd w:val="clear" w:color="000000" w:fill="FFCC66"/>
            <w:bidi/>
            <w:ind w:left="-697" w:right="-468" w:firstLine="517"/>
            <w:jc w:val="center"/>
          </w:pPr>
        </w:pPrChange>
      </w:pPr>
      <w:del w:id="4808" w:author="SRO" w:date="2011-02-21T10:20:00Z">
        <w:r w:rsidRPr="00832F4C" w:rsidDel="00CA0310">
          <w:rPr>
            <w:i/>
            <w:iCs/>
            <w:sz w:val="32"/>
            <w:szCs w:val="32"/>
            <w:rtl/>
            <w:lang w:val="fr-FR"/>
            <w:rPrChange w:id="4809" w:author="SRO" w:date="2011-02-21T10:18:00Z">
              <w:rPr>
                <w:i/>
                <w:iCs/>
                <w:color w:val="996600"/>
                <w:sz w:val="32"/>
                <w:szCs w:val="32"/>
                <w:rtl/>
                <w:lang w:val="fr-FR"/>
              </w:rPr>
            </w:rPrChange>
          </w:rPr>
          <w:delText xml:space="preserve">   للإتصال</w:delText>
        </w:r>
      </w:del>
    </w:p>
    <w:p w:rsidR="00832F4C" w:rsidRPr="000F3EE9" w:rsidDel="00CA0310" w:rsidRDefault="00832F4C" w:rsidP="00832F4C">
      <w:pPr>
        <w:bidi/>
        <w:ind w:left="-697" w:right="-468" w:firstLine="517"/>
        <w:jc w:val="center"/>
        <w:rPr>
          <w:del w:id="4810" w:author="SRO" w:date="2011-02-21T10:20:00Z"/>
          <w:sz w:val="28"/>
          <w:szCs w:val="28"/>
          <w:rPrChange w:id="4811" w:author="SRO">
            <w:rPr>
              <w:del w:id="4812" w:author="SRO" w:date="2011-02-21T10:20:00Z"/>
              <w:sz w:val="28"/>
              <w:szCs w:val="28"/>
            </w:rPr>
          </w:rPrChange>
        </w:rPr>
        <w:pPrChange w:id="4813" w:author="SRO" w:date="2011-02-21T10:20:00Z">
          <w:pPr>
            <w:shd w:val="clear" w:color="000000" w:fill="FFCC66"/>
            <w:bidi/>
            <w:ind w:left="-697" w:right="-468" w:firstLine="517"/>
            <w:jc w:val="center"/>
          </w:pPr>
        </w:pPrChange>
      </w:pPr>
    </w:p>
    <w:p w:rsidR="00832F4C" w:rsidRPr="00832F4C" w:rsidDel="00CA0310" w:rsidRDefault="00832F4C" w:rsidP="00832F4C">
      <w:pPr>
        <w:bidi/>
        <w:ind w:left="-697" w:right="-468" w:firstLine="517"/>
        <w:jc w:val="center"/>
        <w:rPr>
          <w:del w:id="4814" w:author="SRO" w:date="2011-02-21T10:20:00Z"/>
          <w:b/>
          <w:bCs/>
          <w:sz w:val="28"/>
          <w:szCs w:val="28"/>
          <w:rPrChange w:id="4815" w:author="SRO" w:date="2011-02-21T10:18:00Z">
            <w:rPr>
              <w:del w:id="4816" w:author="SRO" w:date="2011-02-21T10:20:00Z"/>
              <w:b/>
              <w:bCs/>
              <w:color w:val="663300"/>
              <w:sz w:val="28"/>
              <w:szCs w:val="28"/>
            </w:rPr>
          </w:rPrChange>
        </w:rPr>
        <w:pPrChange w:id="4817" w:author="SRO" w:date="2011-02-21T10:20:00Z">
          <w:pPr>
            <w:shd w:val="clear" w:color="000000" w:fill="FFCC66"/>
            <w:bidi/>
            <w:ind w:left="-697" w:right="-468" w:firstLine="517"/>
            <w:jc w:val="center"/>
          </w:pPr>
        </w:pPrChange>
      </w:pPr>
      <w:del w:id="4818" w:author="SRO" w:date="2011-02-21T10:20:00Z">
        <w:r w:rsidRPr="00832F4C" w:rsidDel="00CA0310">
          <w:rPr>
            <w:b/>
            <w:bCs/>
            <w:sz w:val="28"/>
            <w:szCs w:val="28"/>
            <w:rtl/>
            <w:rPrChange w:id="4819" w:author="SRO" w:date="2011-02-21T10:18:00Z">
              <w:rPr>
                <w:b/>
                <w:bCs/>
                <w:color w:val="663300"/>
                <w:sz w:val="28"/>
                <w:szCs w:val="28"/>
                <w:rtl/>
              </w:rPr>
            </w:rPrChange>
          </w:rPr>
          <w:delText xml:space="preserve">  السيد عبد الإلاه وقــواق</w:delText>
        </w:r>
      </w:del>
    </w:p>
    <w:p w:rsidR="00832F4C" w:rsidRPr="00832F4C" w:rsidDel="00CA0310" w:rsidRDefault="00832F4C" w:rsidP="00832F4C">
      <w:pPr>
        <w:bidi/>
        <w:ind w:left="-697" w:right="-468" w:firstLine="517"/>
        <w:jc w:val="center"/>
        <w:rPr>
          <w:del w:id="4820" w:author="SRO" w:date="2011-02-21T10:20:00Z"/>
          <w:b/>
          <w:bCs/>
          <w:sz w:val="28"/>
          <w:szCs w:val="28"/>
          <w:rPrChange w:id="4821" w:author="SRO" w:date="2011-02-21T10:18:00Z">
            <w:rPr>
              <w:del w:id="4822" w:author="SRO" w:date="2011-02-21T10:20:00Z"/>
              <w:b/>
              <w:bCs/>
              <w:color w:val="663300"/>
              <w:sz w:val="28"/>
              <w:szCs w:val="28"/>
            </w:rPr>
          </w:rPrChange>
        </w:rPr>
        <w:pPrChange w:id="4823" w:author="SRO" w:date="2011-02-21T10:20:00Z">
          <w:pPr>
            <w:shd w:val="clear" w:color="000000" w:fill="FFCC66"/>
            <w:bidi/>
            <w:ind w:left="-697" w:right="-468" w:firstLine="517"/>
            <w:jc w:val="center"/>
          </w:pPr>
        </w:pPrChange>
      </w:pPr>
      <w:del w:id="4824" w:author="SRO" w:date="2011-02-21T10:20:00Z">
        <w:r w:rsidRPr="00832F4C" w:rsidDel="00CA0310">
          <w:rPr>
            <w:b/>
            <w:bCs/>
            <w:sz w:val="28"/>
            <w:szCs w:val="28"/>
            <w:rtl/>
            <w:rPrChange w:id="4825" w:author="SRO" w:date="2011-02-21T10:18:00Z">
              <w:rPr>
                <w:b/>
                <w:bCs/>
                <w:color w:val="663300"/>
                <w:sz w:val="28"/>
                <w:szCs w:val="28"/>
                <w:rtl/>
              </w:rPr>
            </w:rPrChange>
          </w:rPr>
          <w:delText xml:space="preserve">  كبير إقتصادي </w:delText>
        </w:r>
      </w:del>
    </w:p>
    <w:p w:rsidR="00832F4C" w:rsidRPr="00832F4C" w:rsidDel="00CA0310" w:rsidRDefault="00832F4C" w:rsidP="00832F4C">
      <w:pPr>
        <w:bidi/>
        <w:ind w:left="-697" w:right="-468" w:firstLine="517"/>
        <w:jc w:val="center"/>
        <w:rPr>
          <w:del w:id="4826" w:author="SRO" w:date="2011-02-21T10:20:00Z"/>
          <w:b/>
          <w:bCs/>
          <w:sz w:val="28"/>
          <w:szCs w:val="28"/>
          <w:rtl/>
          <w:rPrChange w:id="4827" w:author="SRO" w:date="2011-02-21T10:18:00Z">
            <w:rPr>
              <w:del w:id="4828" w:author="SRO" w:date="2011-02-21T10:20:00Z"/>
              <w:b/>
              <w:bCs/>
              <w:color w:val="663300"/>
              <w:sz w:val="28"/>
              <w:szCs w:val="28"/>
              <w:rtl/>
            </w:rPr>
          </w:rPrChange>
        </w:rPr>
        <w:pPrChange w:id="4829" w:author="SRO" w:date="2011-02-21T10:20:00Z">
          <w:pPr>
            <w:shd w:val="clear" w:color="000000" w:fill="FFCC66"/>
            <w:bidi/>
            <w:ind w:left="-697" w:right="-468" w:firstLine="517"/>
            <w:jc w:val="center"/>
          </w:pPr>
        </w:pPrChange>
      </w:pPr>
      <w:del w:id="4830" w:author="SRO" w:date="2011-02-21T10:20:00Z">
        <w:r w:rsidRPr="00832F4C" w:rsidDel="00CA0310">
          <w:rPr>
            <w:b/>
            <w:bCs/>
            <w:sz w:val="28"/>
            <w:szCs w:val="28"/>
            <w:rtl/>
            <w:rPrChange w:id="4831" w:author="SRO" w:date="2011-02-21T10:18:00Z">
              <w:rPr>
                <w:b/>
                <w:bCs/>
                <w:color w:val="663300"/>
                <w:sz w:val="28"/>
                <w:szCs w:val="28"/>
                <w:rtl/>
              </w:rPr>
            </w:rPrChange>
          </w:rPr>
          <w:delText xml:space="preserve">  اللجنة الاقتصادية لأفريقيا </w:delText>
        </w:r>
      </w:del>
    </w:p>
    <w:p w:rsidR="00832F4C" w:rsidRPr="00832F4C" w:rsidDel="00CA0310" w:rsidRDefault="00832F4C" w:rsidP="00832F4C">
      <w:pPr>
        <w:bidi/>
        <w:ind w:left="-697" w:right="-468" w:firstLine="517"/>
        <w:jc w:val="center"/>
        <w:rPr>
          <w:del w:id="4832" w:author="SRO" w:date="2011-02-21T10:20:00Z"/>
          <w:b/>
          <w:bCs/>
          <w:sz w:val="28"/>
          <w:szCs w:val="28"/>
          <w:rPrChange w:id="4833" w:author="SRO" w:date="2011-02-21T10:18:00Z">
            <w:rPr>
              <w:del w:id="4834" w:author="SRO" w:date="2011-02-21T10:20:00Z"/>
              <w:b/>
              <w:bCs/>
              <w:color w:val="663300"/>
              <w:sz w:val="28"/>
              <w:szCs w:val="28"/>
            </w:rPr>
          </w:rPrChange>
        </w:rPr>
        <w:pPrChange w:id="4835" w:author="SRO" w:date="2011-02-21T10:20:00Z">
          <w:pPr>
            <w:shd w:val="clear" w:color="000000" w:fill="FFCC66"/>
            <w:bidi/>
            <w:ind w:left="-697" w:right="-468" w:firstLine="517"/>
            <w:jc w:val="center"/>
          </w:pPr>
        </w:pPrChange>
      </w:pPr>
      <w:del w:id="4836" w:author="SRO" w:date="2011-02-21T10:20:00Z">
        <w:r w:rsidRPr="00832F4C" w:rsidDel="00CA0310">
          <w:rPr>
            <w:b/>
            <w:bCs/>
            <w:sz w:val="28"/>
            <w:szCs w:val="28"/>
            <w:rtl/>
            <w:rPrChange w:id="4837" w:author="SRO" w:date="2011-02-21T10:18:00Z">
              <w:rPr>
                <w:b/>
                <w:bCs/>
                <w:color w:val="663300"/>
                <w:sz w:val="28"/>
                <w:szCs w:val="28"/>
                <w:rtl/>
              </w:rPr>
            </w:rPrChange>
          </w:rPr>
          <w:delText xml:space="preserve">  مكتب شمال أفريقيا</w:delText>
        </w:r>
      </w:del>
    </w:p>
    <w:p w:rsidR="00832F4C" w:rsidRPr="00832F4C" w:rsidDel="00CA0310" w:rsidRDefault="00832F4C" w:rsidP="00832F4C">
      <w:pPr>
        <w:bidi/>
        <w:ind w:left="-697" w:right="-468" w:firstLine="517"/>
        <w:jc w:val="center"/>
        <w:rPr>
          <w:del w:id="4838" w:author="SRO" w:date="2011-02-21T10:20:00Z"/>
          <w:b/>
          <w:bCs/>
          <w:sz w:val="28"/>
          <w:szCs w:val="28"/>
          <w:rPrChange w:id="4839" w:author="SRO" w:date="2011-02-21T10:18:00Z">
            <w:rPr>
              <w:del w:id="4840" w:author="SRO" w:date="2011-02-21T10:20:00Z"/>
              <w:b/>
              <w:bCs/>
              <w:color w:val="663300"/>
              <w:sz w:val="28"/>
              <w:szCs w:val="28"/>
            </w:rPr>
          </w:rPrChange>
        </w:rPr>
        <w:pPrChange w:id="4841" w:author="SRO" w:date="2011-02-21T10:20:00Z">
          <w:pPr>
            <w:shd w:val="clear" w:color="000000" w:fill="FFCC66"/>
            <w:bidi/>
            <w:ind w:left="-697" w:right="-468" w:firstLine="517"/>
            <w:jc w:val="center"/>
          </w:pPr>
        </w:pPrChange>
      </w:pPr>
      <w:del w:id="4842" w:author="SRO" w:date="2011-02-21T10:20:00Z">
        <w:r w:rsidRPr="00832F4C" w:rsidDel="00CA0310">
          <w:rPr>
            <w:b/>
            <w:bCs/>
            <w:sz w:val="28"/>
            <w:szCs w:val="28"/>
            <w:rtl/>
            <w:rPrChange w:id="4843" w:author="SRO" w:date="2011-02-21T10:18:00Z">
              <w:rPr>
                <w:b/>
                <w:bCs/>
                <w:color w:val="663300"/>
                <w:sz w:val="28"/>
                <w:szCs w:val="28"/>
                <w:rtl/>
              </w:rPr>
            </w:rPrChange>
          </w:rPr>
          <w:delText xml:space="preserve">  الهاتف: </w:delText>
        </w:r>
        <w:r w:rsidRPr="00832F4C" w:rsidDel="00CA0310">
          <w:rPr>
            <w:b/>
            <w:bCs/>
            <w:rPrChange w:id="4844" w:author="SRO" w:date="2011-02-21T10:18:00Z">
              <w:rPr>
                <w:b/>
                <w:bCs/>
                <w:color w:val="663300"/>
              </w:rPr>
            </w:rPrChange>
          </w:rPr>
          <w:delText>+(212) 537 71 78 29</w:delText>
        </w:r>
      </w:del>
    </w:p>
    <w:p w:rsidR="00832F4C" w:rsidRPr="00832F4C" w:rsidDel="00CA0310" w:rsidRDefault="00832F4C" w:rsidP="00832F4C">
      <w:pPr>
        <w:bidi/>
        <w:ind w:left="-697" w:right="-468" w:firstLine="517"/>
        <w:jc w:val="center"/>
        <w:rPr>
          <w:del w:id="4845" w:author="SRO" w:date="2011-02-21T10:20:00Z"/>
          <w:b/>
          <w:bCs/>
          <w:sz w:val="28"/>
          <w:szCs w:val="28"/>
          <w:rPrChange w:id="4846" w:author="SRO" w:date="2011-02-21T10:18:00Z">
            <w:rPr>
              <w:del w:id="4847" w:author="SRO" w:date="2011-02-21T10:20:00Z"/>
              <w:b/>
              <w:bCs/>
              <w:color w:val="663300"/>
              <w:sz w:val="28"/>
              <w:szCs w:val="28"/>
            </w:rPr>
          </w:rPrChange>
        </w:rPr>
        <w:pPrChange w:id="4848" w:author="SRO" w:date="2011-02-21T10:20:00Z">
          <w:pPr>
            <w:shd w:val="clear" w:color="000000" w:fill="FFCC66"/>
            <w:bidi/>
            <w:ind w:left="-697" w:right="-468" w:firstLine="517"/>
            <w:jc w:val="center"/>
          </w:pPr>
        </w:pPrChange>
      </w:pPr>
      <w:del w:id="4849" w:author="SRO" w:date="2011-02-21T10:20:00Z">
        <w:r w:rsidRPr="00832F4C" w:rsidDel="00CA0310">
          <w:rPr>
            <w:b/>
            <w:bCs/>
            <w:sz w:val="28"/>
            <w:szCs w:val="28"/>
            <w:rtl/>
            <w:rPrChange w:id="4850" w:author="SRO" w:date="2011-02-21T10:18:00Z">
              <w:rPr>
                <w:b/>
                <w:bCs/>
                <w:color w:val="663300"/>
                <w:sz w:val="28"/>
                <w:szCs w:val="28"/>
                <w:rtl/>
              </w:rPr>
            </w:rPrChange>
          </w:rPr>
          <w:delText xml:space="preserve">  الجوال: </w:delText>
        </w:r>
        <w:r w:rsidRPr="00832F4C" w:rsidDel="00CA0310">
          <w:rPr>
            <w:b/>
            <w:bCs/>
            <w:rPrChange w:id="4851" w:author="SRO" w:date="2011-02-21T10:18:00Z">
              <w:rPr>
                <w:b/>
                <w:bCs/>
                <w:color w:val="663300"/>
              </w:rPr>
            </w:rPrChange>
          </w:rPr>
          <w:delText>+(212) 669 14 68 88</w:delText>
        </w:r>
      </w:del>
    </w:p>
    <w:p w:rsidR="00832F4C" w:rsidRPr="00832F4C" w:rsidDel="00CA0310" w:rsidRDefault="00832F4C" w:rsidP="00832F4C">
      <w:pPr>
        <w:bidi/>
        <w:ind w:left="-697" w:right="-468" w:firstLine="517"/>
        <w:jc w:val="center"/>
        <w:rPr>
          <w:del w:id="4852" w:author="SRO" w:date="2011-02-21T10:20:00Z"/>
          <w:b/>
          <w:bCs/>
          <w:sz w:val="28"/>
          <w:szCs w:val="28"/>
          <w:rPrChange w:id="4853" w:author="SRO" w:date="2011-02-21T10:18:00Z">
            <w:rPr>
              <w:del w:id="4854" w:author="SRO" w:date="2011-02-21T10:20:00Z"/>
              <w:b/>
              <w:bCs/>
              <w:color w:val="663300"/>
              <w:sz w:val="28"/>
              <w:szCs w:val="28"/>
            </w:rPr>
          </w:rPrChange>
        </w:rPr>
        <w:pPrChange w:id="4855" w:author="SRO" w:date="2011-02-21T10:20:00Z">
          <w:pPr>
            <w:shd w:val="clear" w:color="000000" w:fill="FFCC66"/>
            <w:bidi/>
            <w:ind w:left="-697" w:right="-468" w:firstLine="517"/>
            <w:jc w:val="center"/>
          </w:pPr>
        </w:pPrChange>
      </w:pPr>
      <w:del w:id="4856" w:author="SRO" w:date="2011-02-21T10:20:00Z">
        <w:r w:rsidRPr="00832F4C" w:rsidDel="00CA0310">
          <w:rPr>
            <w:b/>
            <w:bCs/>
            <w:sz w:val="28"/>
            <w:szCs w:val="28"/>
            <w:rtl/>
            <w:rPrChange w:id="4857" w:author="SRO" w:date="2011-02-21T10:18:00Z">
              <w:rPr>
                <w:b/>
                <w:bCs/>
                <w:color w:val="663300"/>
                <w:sz w:val="28"/>
                <w:szCs w:val="28"/>
                <w:rtl/>
              </w:rPr>
            </w:rPrChange>
          </w:rPr>
          <w:delText xml:space="preserve">  الفاكس: </w:delText>
        </w:r>
        <w:r w:rsidRPr="00832F4C" w:rsidDel="00CA0310">
          <w:rPr>
            <w:b/>
            <w:bCs/>
            <w:rPrChange w:id="4858" w:author="SRO" w:date="2011-02-21T10:18:00Z">
              <w:rPr>
                <w:b/>
                <w:bCs/>
                <w:color w:val="663300"/>
              </w:rPr>
            </w:rPrChange>
          </w:rPr>
          <w:delText>+(212) 537 71 27 02</w:delText>
        </w:r>
        <w:r w:rsidRPr="00832F4C" w:rsidDel="00CA0310">
          <w:rPr>
            <w:b/>
            <w:bCs/>
            <w:sz w:val="28"/>
            <w:szCs w:val="28"/>
            <w:rtl/>
            <w:rPrChange w:id="4859" w:author="SRO" w:date="2011-02-21T10:18:00Z">
              <w:rPr>
                <w:b/>
                <w:bCs/>
                <w:color w:val="663300"/>
                <w:sz w:val="28"/>
                <w:szCs w:val="28"/>
                <w:rtl/>
              </w:rPr>
            </w:rPrChange>
          </w:rPr>
          <w:delText xml:space="preserve">  </w:delText>
        </w:r>
      </w:del>
    </w:p>
    <w:p w:rsidR="00832F4C" w:rsidRPr="00832F4C" w:rsidDel="00CA0310" w:rsidRDefault="00832F4C" w:rsidP="00832F4C">
      <w:pPr>
        <w:bidi/>
        <w:ind w:left="-697" w:right="-468" w:firstLine="517"/>
        <w:jc w:val="center"/>
        <w:rPr>
          <w:del w:id="4860" w:author="SRO" w:date="2011-02-21T10:20:00Z"/>
          <w:b/>
          <w:bCs/>
          <w:sz w:val="28"/>
          <w:szCs w:val="28"/>
          <w:rtl/>
          <w:rPrChange w:id="4861" w:author="SRO" w:date="2011-02-21T10:18:00Z">
            <w:rPr>
              <w:del w:id="4862" w:author="SRO" w:date="2011-02-21T10:20:00Z"/>
              <w:b/>
              <w:bCs/>
              <w:color w:val="663300"/>
              <w:sz w:val="28"/>
              <w:szCs w:val="28"/>
              <w:rtl/>
            </w:rPr>
          </w:rPrChange>
        </w:rPr>
        <w:pPrChange w:id="4863" w:author="SRO" w:date="2011-02-21T10:20:00Z">
          <w:pPr>
            <w:shd w:val="clear" w:color="000000" w:fill="FFCC66"/>
            <w:bidi/>
            <w:ind w:left="-697" w:right="-468" w:firstLine="517"/>
            <w:jc w:val="center"/>
          </w:pPr>
        </w:pPrChange>
      </w:pPr>
      <w:del w:id="4864" w:author="SRO" w:date="2011-02-21T10:20:00Z">
        <w:r w:rsidRPr="00832F4C" w:rsidDel="00CA0310">
          <w:rPr>
            <w:b/>
            <w:bCs/>
            <w:sz w:val="28"/>
            <w:szCs w:val="28"/>
            <w:rtl/>
            <w:rPrChange w:id="4865" w:author="SRO" w:date="2011-02-21T10:18:00Z">
              <w:rPr>
                <w:b/>
                <w:bCs/>
                <w:color w:val="663300"/>
                <w:sz w:val="28"/>
                <w:szCs w:val="28"/>
                <w:rtl/>
              </w:rPr>
            </w:rPrChange>
          </w:rPr>
          <w:delText xml:space="preserve">البريد الإلكتروني: </w:delText>
        </w:r>
        <w:r w:rsidRPr="00832F4C" w:rsidDel="00CA0310">
          <w:rPr>
            <w:b/>
            <w:bCs/>
            <w:rPrChange w:id="4866" w:author="SRO" w:date="2011-02-21T10:18:00Z">
              <w:rPr>
                <w:b/>
                <w:bCs/>
                <w:color w:val="663300"/>
              </w:rPr>
            </w:rPrChange>
          </w:rPr>
          <w:delText>ouaqouaq@un.org</w:delText>
        </w:r>
        <w:r w:rsidRPr="00832F4C" w:rsidDel="00CA0310">
          <w:rPr>
            <w:b/>
            <w:bCs/>
            <w:sz w:val="28"/>
            <w:szCs w:val="28"/>
            <w:rPrChange w:id="4867" w:author="SRO" w:date="2011-02-21T10:18:00Z">
              <w:rPr>
                <w:b/>
                <w:bCs/>
                <w:color w:val="663300"/>
                <w:sz w:val="28"/>
                <w:szCs w:val="28"/>
              </w:rPr>
            </w:rPrChange>
          </w:rPr>
          <w:delText xml:space="preserve"> </w:delText>
        </w:r>
      </w:del>
    </w:p>
    <w:p w:rsidR="00832F4C" w:rsidRPr="00832F4C" w:rsidRDefault="00832F4C" w:rsidP="00832F4C">
      <w:pPr>
        <w:bidi/>
        <w:ind w:left="-697" w:right="-468" w:firstLine="517"/>
        <w:jc w:val="center"/>
        <w:rPr>
          <w:b/>
          <w:bCs/>
          <w:sz w:val="28"/>
          <w:szCs w:val="28"/>
          <w:rtl/>
          <w:rPrChange w:id="4868" w:author="SRO" w:date="2011-02-21T10:18:00Z">
            <w:rPr>
              <w:b/>
              <w:bCs/>
              <w:color w:val="663300"/>
              <w:sz w:val="28"/>
              <w:szCs w:val="28"/>
              <w:rtl/>
            </w:rPr>
          </w:rPrChange>
        </w:rPr>
        <w:pPrChange w:id="4869" w:author="SRO" w:date="2011-02-21T10:20:00Z">
          <w:pPr>
            <w:shd w:val="clear" w:color="000000" w:fill="FFCC66"/>
            <w:bidi/>
            <w:ind w:left="-697" w:right="-468" w:firstLine="517"/>
            <w:jc w:val="center"/>
          </w:pPr>
        </w:pPrChange>
      </w:pPr>
      <w:del w:id="4870" w:author="SRO" w:date="2011-02-21T10:20:00Z">
        <w:r w:rsidRPr="000F3EE9" w:rsidDel="00CA0310">
          <w:rPr>
            <w:b/>
            <w:bCs/>
            <w:sz w:val="28"/>
            <w:szCs w:val="28"/>
            <w:rtl/>
            <w:rPrChange w:id="4871" w:author="SRO" w:date="2011-02-21T10:18:00Z">
              <w:rPr>
                <w:b/>
                <w:bCs/>
                <w:sz w:val="28"/>
                <w:szCs w:val="28"/>
                <w:rtl/>
              </w:rPr>
            </w:rPrChange>
          </w:rPr>
          <w:br w:type="page"/>
        </w:r>
      </w:del>
    </w:p>
    <w:p w:rsidR="00832F4C" w:rsidRDefault="00832F4C" w:rsidP="00832F4C">
      <w:pPr>
        <w:bidi/>
        <w:ind w:right="-468"/>
        <w:rPr>
          <w:ins w:id="4872" w:author="SRO" w:date="2011-02-21T10:24:00Z"/>
          <w:b/>
          <w:bCs/>
          <w:sz w:val="32"/>
          <w:szCs w:val="32"/>
          <w:rtl/>
        </w:rPr>
        <w:pPrChange w:id="4873" w:author="SRO" w:date="2011-02-21T10:24:00Z">
          <w:pPr>
            <w:shd w:val="clear" w:color="000000" w:fill="FFCC66"/>
            <w:bidi/>
            <w:ind w:left="-697" w:right="-468" w:firstLine="517"/>
            <w:jc w:val="center"/>
          </w:pPr>
        </w:pPrChange>
      </w:pPr>
    </w:p>
    <w:p w:rsidR="00832F4C" w:rsidRPr="00832F4C" w:rsidRDefault="00832F4C" w:rsidP="00832F4C">
      <w:pPr>
        <w:numPr>
          <w:ins w:id="4874" w:author="SRO" w:date="2011-02-21T10:24:00Z"/>
        </w:numPr>
        <w:bidi/>
        <w:ind w:left="-697" w:right="-468" w:firstLine="517"/>
        <w:jc w:val="center"/>
        <w:rPr>
          <w:b/>
          <w:bCs/>
          <w:sz w:val="28"/>
          <w:szCs w:val="28"/>
          <w:rtl/>
          <w:rPrChange w:id="4875" w:author="SRO" w:date="2011-02-21T10:24:00Z">
            <w:rPr>
              <w:b/>
              <w:bCs/>
              <w:color w:val="663300"/>
              <w:sz w:val="28"/>
              <w:szCs w:val="32"/>
              <w:rtl/>
            </w:rPr>
          </w:rPrChange>
        </w:rPr>
        <w:pPrChange w:id="4876" w:author="SRO" w:date="2011-02-21T10:24:00Z">
          <w:pPr>
            <w:shd w:val="clear" w:color="000000" w:fill="FFCC66"/>
            <w:bidi/>
            <w:ind w:left="-697" w:right="-468" w:firstLine="517"/>
            <w:jc w:val="center"/>
          </w:pPr>
        </w:pPrChange>
      </w:pPr>
      <w:ins w:id="4877" w:author="SRO" w:date="2011-02-21T10:24:00Z">
        <w:r>
          <w:rPr>
            <w:b/>
            <w:bCs/>
            <w:sz w:val="28"/>
            <w:szCs w:val="28"/>
            <w:rtl/>
          </w:rPr>
          <w:br w:type="page"/>
        </w:r>
      </w:ins>
      <w:r w:rsidRPr="00832F4C">
        <w:rPr>
          <w:b/>
          <w:bCs/>
          <w:sz w:val="28"/>
          <w:szCs w:val="28"/>
          <w:rtl/>
          <w:rPrChange w:id="4878" w:author="SRO" w:date="2011-02-21T10:24:00Z">
            <w:rPr>
              <w:b/>
              <w:bCs/>
              <w:color w:val="663300"/>
              <w:sz w:val="28"/>
              <w:szCs w:val="32"/>
              <w:rtl/>
            </w:rPr>
          </w:rPrChange>
        </w:rPr>
        <w:t>الفلاحة</w:t>
      </w:r>
    </w:p>
    <w:p w:rsidR="00832F4C" w:rsidRPr="00832F4C" w:rsidRDefault="00832F4C" w:rsidP="00832F4C">
      <w:pPr>
        <w:bidi/>
        <w:ind w:left="-697" w:right="-468"/>
        <w:jc w:val="center"/>
        <w:rPr>
          <w:b/>
          <w:bCs/>
          <w:sz w:val="28"/>
          <w:szCs w:val="28"/>
          <w:rtl/>
          <w:rPrChange w:id="4879" w:author="SRO" w:date="2011-02-21T10:24:00Z">
            <w:rPr>
              <w:b/>
              <w:bCs/>
              <w:color w:val="996600"/>
              <w:sz w:val="28"/>
              <w:szCs w:val="32"/>
              <w:rtl/>
            </w:rPr>
          </w:rPrChange>
        </w:rPr>
        <w:pPrChange w:id="4880" w:author="SRO" w:date="2011-02-21T10:20:00Z">
          <w:pPr>
            <w:shd w:val="clear" w:color="000000" w:fill="FFCC66"/>
            <w:bidi/>
            <w:ind w:left="-697" w:right="-468"/>
            <w:jc w:val="center"/>
          </w:pPr>
        </w:pPrChange>
      </w:pPr>
      <w:r w:rsidRPr="00832F4C">
        <w:rPr>
          <w:b/>
          <w:bCs/>
          <w:sz w:val="28"/>
          <w:szCs w:val="28"/>
          <w:rtl/>
          <w:rPrChange w:id="4881" w:author="SRO" w:date="2011-02-21T10:24:00Z">
            <w:rPr>
              <w:b/>
              <w:bCs/>
              <w:color w:val="996600"/>
              <w:sz w:val="28"/>
              <w:szCs w:val="32"/>
              <w:rtl/>
            </w:rPr>
          </w:rPrChange>
        </w:rPr>
        <w:t>جعل من تمويل الفلاحة أولوية للتنمية بشمال أفريقيا</w:t>
      </w:r>
    </w:p>
    <w:p w:rsidR="00832F4C" w:rsidRPr="00832F4C" w:rsidDel="00A62366" w:rsidRDefault="00832F4C" w:rsidP="00CA0310">
      <w:pPr>
        <w:bidi/>
        <w:ind w:left="-540" w:right="-468"/>
        <w:jc w:val="both"/>
        <w:rPr>
          <w:del w:id="4882" w:author="SRO" w:date="2011-02-21T10:25:00Z"/>
          <w:sz w:val="28"/>
          <w:szCs w:val="28"/>
          <w:rPrChange w:id="4883" w:author="SRO" w:date="2011-02-21T10:18:00Z">
            <w:rPr>
              <w:del w:id="4884" w:author="SRO" w:date="2011-02-21T10:25:00Z"/>
              <w:color w:val="996600"/>
              <w:sz w:val="28"/>
              <w:szCs w:val="28"/>
            </w:rPr>
          </w:rPrChange>
        </w:rPr>
        <w:pPrChange w:id="4885" w:author="SRO" w:date="2011-02-21T10:20:00Z">
          <w:pPr>
            <w:bidi/>
            <w:ind w:left="-540" w:right="-468"/>
            <w:jc w:val="both"/>
          </w:pPr>
        </w:pPrChange>
      </w:pPr>
    </w:p>
    <w:p w:rsidR="00832F4C" w:rsidRPr="000F3EE9" w:rsidRDefault="00832F4C" w:rsidP="00CA0310">
      <w:pPr>
        <w:bidi/>
        <w:ind w:left="-540" w:right="-468"/>
        <w:jc w:val="both"/>
        <w:rPr>
          <w:sz w:val="28"/>
          <w:szCs w:val="28"/>
          <w:lang w:bidi="ar-MA"/>
          <w:rPrChange w:id="4886" w:author="SRO">
            <w:rPr>
              <w:sz w:val="28"/>
              <w:szCs w:val="28"/>
              <w:lang w:bidi="ar-MA"/>
            </w:rPr>
          </w:rPrChange>
        </w:rPr>
        <w:pPrChange w:id="4887" w:author="SRO" w:date="2011-02-21T10:20:00Z">
          <w:pPr>
            <w:bidi/>
            <w:ind w:left="-540" w:right="-468"/>
            <w:jc w:val="both"/>
          </w:pPr>
        </w:pPrChange>
      </w:pPr>
    </w:p>
    <w:p w:rsidR="00832F4C" w:rsidRPr="00832F4C" w:rsidRDefault="00832F4C" w:rsidP="00137006">
      <w:pPr>
        <w:bidi/>
        <w:ind w:left="-540" w:right="-468"/>
        <w:jc w:val="both"/>
        <w:rPr>
          <w:sz w:val="26"/>
          <w:szCs w:val="26"/>
          <w:rtl/>
          <w:lang w:bidi="ar-MA"/>
          <w:rPrChange w:id="4888" w:author="SRO" w:date="2011-02-21T10:25:00Z">
            <w:rPr>
              <w:sz w:val="26"/>
              <w:szCs w:val="28"/>
              <w:rtl/>
              <w:lang w:bidi="ar-MA"/>
            </w:rPr>
          </w:rPrChange>
        </w:rPr>
      </w:pPr>
      <w:r w:rsidRPr="00832F4C">
        <w:rPr>
          <w:sz w:val="26"/>
          <w:szCs w:val="26"/>
          <w:rtl/>
          <w:lang w:bidi="ar-MA"/>
          <w:rPrChange w:id="4889" w:author="SRO" w:date="2011-02-21T10:25:00Z">
            <w:rPr>
              <w:sz w:val="26"/>
              <w:szCs w:val="28"/>
              <w:rtl/>
              <w:lang w:bidi="ar-MA"/>
            </w:rPr>
          </w:rPrChange>
        </w:rPr>
        <w:t xml:space="preserve">الأزمة الغذائية العالمية لسنتي 2007-2008 والتاتيرات المنتظرة للتغيير المناخي قد أعادوا فتح النقاش حول دور الفلاحة في النمو الاقتصادي،الأمن الغذائي وتقليص البطالة.إن الدورة السنوية للوزراء الأفارقة للمالية والتخطيط والتنمية الاقتصادية (الملاوي، مارس 2008) قد أعادت التأكيد في توصيتها </w:t>
      </w:r>
      <w:r w:rsidRPr="00832F4C">
        <w:rPr>
          <w:sz w:val="26"/>
          <w:szCs w:val="26"/>
          <w:lang w:bidi="ar-MA"/>
          <w:rPrChange w:id="4890" w:author="SRO" w:date="2011-02-21T10:25:00Z">
            <w:rPr>
              <w:sz w:val="28"/>
              <w:szCs w:val="26"/>
              <w:lang w:bidi="ar-MA"/>
            </w:rPr>
          </w:rPrChange>
        </w:rPr>
        <w:t>L-11</w:t>
      </w:r>
      <w:r w:rsidRPr="00832F4C">
        <w:rPr>
          <w:sz w:val="26"/>
          <w:szCs w:val="26"/>
          <w:rtl/>
          <w:lang w:bidi="ar-MA"/>
          <w:rPrChange w:id="4891" w:author="SRO" w:date="2011-02-21T10:25:00Z">
            <w:rPr>
              <w:sz w:val="26"/>
              <w:szCs w:val="28"/>
              <w:rtl/>
              <w:lang w:bidi="ar-MA"/>
            </w:rPr>
          </w:rPrChange>
        </w:rPr>
        <w:t xml:space="preserve"> المعنونة ب "تحقيق الأمن الغذائي بأفريقيا في خمس سنوات"، الالتزام بتدعيم الاستثمار في الفلاحة كما يؤكده البرنامج المفصل لتنمية الفلاحة بأفريقيا الذي تم تبنيه خلال مؤتمر رؤساء الدول (مابوتو 2003) حسب تقرير 2010 حول الانجازات في أفريقيا المعد من طرف التكئل من اجل التقدم في أفريقيا، لم تحقق إلا ثمانية دول مأتم الاتفاق عليه في ما بوتو والمتجلي في تخصيص 10</w:t>
      </w:r>
      <w:r w:rsidRPr="00832F4C">
        <w:rPr>
          <w:sz w:val="26"/>
          <w:szCs w:val="26"/>
          <w:lang w:bidi="ar-MA"/>
          <w:rPrChange w:id="4892" w:author="SRO" w:date="2011-02-21T10:25:00Z">
            <w:rPr>
              <w:sz w:val="28"/>
              <w:szCs w:val="26"/>
              <w:lang w:bidi="ar-MA"/>
            </w:rPr>
          </w:rPrChange>
        </w:rPr>
        <w:t xml:space="preserve">% </w:t>
      </w:r>
      <w:r w:rsidRPr="00832F4C">
        <w:rPr>
          <w:sz w:val="26"/>
          <w:szCs w:val="26"/>
          <w:rtl/>
          <w:lang w:bidi="ar-MA"/>
          <w:rPrChange w:id="4893" w:author="SRO" w:date="2011-02-21T10:25:00Z">
            <w:rPr>
              <w:sz w:val="26"/>
              <w:szCs w:val="28"/>
              <w:rtl/>
              <w:lang w:bidi="ar-MA"/>
            </w:rPr>
          </w:rPrChange>
        </w:rPr>
        <w:t xml:space="preserve"> من الميزانية الوطنية للفلاحة- مقابل د اقل من </w:t>
      </w:r>
      <w:r w:rsidRPr="00832F4C">
        <w:rPr>
          <w:sz w:val="26"/>
          <w:szCs w:val="26"/>
          <w:lang w:bidi="ar-MA"/>
          <w:rPrChange w:id="4894" w:author="SRO" w:date="2011-02-21T10:25:00Z">
            <w:rPr>
              <w:sz w:val="28"/>
              <w:szCs w:val="26"/>
              <w:lang w:bidi="ar-MA"/>
            </w:rPr>
          </w:rPrChange>
        </w:rPr>
        <w:t>%</w:t>
      </w:r>
      <w:r w:rsidRPr="00832F4C">
        <w:rPr>
          <w:sz w:val="26"/>
          <w:szCs w:val="26"/>
          <w:rtl/>
          <w:lang w:bidi="ar-MA"/>
          <w:rPrChange w:id="4895" w:author="SRO" w:date="2011-02-21T10:25:00Z">
            <w:rPr>
              <w:sz w:val="26"/>
              <w:szCs w:val="28"/>
              <w:rtl/>
              <w:lang w:bidi="ar-MA"/>
            </w:rPr>
          </w:rPrChange>
        </w:rPr>
        <w:t>4 بالنسبة للدول الأخرى</w:t>
      </w:r>
      <w:r w:rsidRPr="00832F4C">
        <w:rPr>
          <w:sz w:val="26"/>
          <w:szCs w:val="26"/>
          <w:lang w:bidi="ar-MA"/>
          <w:rPrChange w:id="4896" w:author="SRO" w:date="2011-02-21T10:25:00Z">
            <w:rPr>
              <w:sz w:val="28"/>
              <w:szCs w:val="26"/>
              <w:lang w:bidi="ar-MA"/>
            </w:rPr>
          </w:rPrChange>
        </w:rPr>
        <w:t>.</w:t>
      </w:r>
    </w:p>
    <w:p w:rsidR="00832F4C" w:rsidRPr="00832F4C" w:rsidRDefault="00832F4C" w:rsidP="003E3578">
      <w:pPr>
        <w:bidi/>
        <w:ind w:left="-540" w:right="-468"/>
        <w:jc w:val="both"/>
        <w:rPr>
          <w:sz w:val="26"/>
          <w:szCs w:val="26"/>
          <w:rtl/>
          <w:lang w:bidi="ar-MA"/>
          <w:rPrChange w:id="4897" w:author="SRO" w:date="2011-02-21T10:25:00Z">
            <w:rPr>
              <w:sz w:val="26"/>
              <w:szCs w:val="28"/>
              <w:rtl/>
              <w:lang w:bidi="ar-MA"/>
            </w:rPr>
          </w:rPrChange>
        </w:rPr>
      </w:pPr>
    </w:p>
    <w:p w:rsidR="00832F4C" w:rsidRPr="00832F4C" w:rsidRDefault="00832F4C" w:rsidP="003E3578">
      <w:pPr>
        <w:bidi/>
        <w:ind w:left="-540" w:right="-468" w:firstLine="743"/>
        <w:jc w:val="both"/>
        <w:rPr>
          <w:sz w:val="26"/>
          <w:szCs w:val="26"/>
          <w:rtl/>
          <w:lang w:bidi="ar-MA"/>
          <w:rPrChange w:id="4898" w:author="SRO" w:date="2011-02-21T10:25:00Z">
            <w:rPr>
              <w:sz w:val="26"/>
              <w:szCs w:val="28"/>
              <w:rtl/>
              <w:lang w:bidi="ar-MA"/>
            </w:rPr>
          </w:rPrChange>
        </w:rPr>
      </w:pPr>
      <w:r w:rsidRPr="00832F4C">
        <w:rPr>
          <w:sz w:val="26"/>
          <w:szCs w:val="26"/>
          <w:rtl/>
          <w:lang w:bidi="ar-MA"/>
          <w:rPrChange w:id="4899" w:author="SRO" w:date="2011-02-21T10:25:00Z">
            <w:rPr>
              <w:sz w:val="26"/>
              <w:szCs w:val="28"/>
              <w:rtl/>
              <w:lang w:bidi="ar-MA"/>
            </w:rPr>
          </w:rPrChange>
        </w:rPr>
        <w:t>في تقريره لسنة 2009 حول الاستثمار في العالم،أفاد مؤتمر الأمم المتحدة حول التجارة والتنمية الاهتمام المتزايد للاستثمار الخاص (الاستثمار المباشر في الإنتاج الفلاحي أو من خلال الفلاحة التعاقدية) بالميدان الفلاحي للدول النامية.الاستثمارات تهم خاصة الإنتاج الفلاحي للزراعات التجارية والفلاحية الغذائية.</w:t>
      </w:r>
    </w:p>
    <w:p w:rsidR="00832F4C" w:rsidRPr="00832F4C" w:rsidRDefault="00832F4C" w:rsidP="003E3578">
      <w:pPr>
        <w:bidi/>
        <w:ind w:left="-540" w:right="-468" w:firstLine="743"/>
        <w:jc w:val="both"/>
        <w:rPr>
          <w:sz w:val="26"/>
          <w:szCs w:val="26"/>
          <w:rtl/>
          <w:lang w:bidi="ar-MA"/>
          <w:rPrChange w:id="4900" w:author="SRO" w:date="2011-02-21T10:25:00Z">
            <w:rPr>
              <w:sz w:val="26"/>
              <w:szCs w:val="28"/>
              <w:rtl/>
              <w:lang w:bidi="ar-MA"/>
            </w:rPr>
          </w:rPrChange>
        </w:rPr>
      </w:pPr>
    </w:p>
    <w:p w:rsidR="00832F4C" w:rsidRPr="00832F4C" w:rsidRDefault="00832F4C" w:rsidP="003E3578">
      <w:pPr>
        <w:bidi/>
        <w:ind w:left="-540" w:right="-468" w:firstLine="743"/>
        <w:jc w:val="both"/>
        <w:rPr>
          <w:sz w:val="26"/>
          <w:szCs w:val="26"/>
          <w:rtl/>
          <w:lang w:bidi="ar-MA"/>
          <w:rPrChange w:id="4901" w:author="SRO" w:date="2011-02-21T10:25:00Z">
            <w:rPr>
              <w:sz w:val="26"/>
              <w:szCs w:val="28"/>
              <w:rtl/>
              <w:lang w:bidi="ar-MA"/>
            </w:rPr>
          </w:rPrChange>
        </w:rPr>
      </w:pPr>
      <w:r w:rsidRPr="00832F4C">
        <w:rPr>
          <w:sz w:val="26"/>
          <w:szCs w:val="26"/>
          <w:rtl/>
          <w:lang w:bidi="ar-MA"/>
          <w:rPrChange w:id="4902" w:author="SRO" w:date="2011-02-21T10:25:00Z">
            <w:rPr>
              <w:sz w:val="26"/>
              <w:szCs w:val="28"/>
              <w:rtl/>
              <w:lang w:bidi="ar-MA"/>
            </w:rPr>
          </w:rPrChange>
        </w:rPr>
        <w:t>خلال الدورة الخامسة عشرة المنعقدة بمراكش في أكتوبر 2009،أكدت اللجنة الوزارية المغاربية المكلفة  بالأمن الغذائي باتحاد المغرب العربي، أهمية تقوية الاستثمار العمومي والخصوصي في مجال تنمية القطاع الفلاحي.واليوم،فقد أصبح من الضروري إيجاد حلول لانعدام الأمن الغذائي حيث أصبح تحديا لكل الفاعلين (عموميين،خصوصيين وفلاحين صغار) وعلى مختلف الأصعدة (محليا وطنيا وجهويا ودوليا).</w:t>
      </w:r>
    </w:p>
    <w:p w:rsidR="00832F4C" w:rsidRPr="00832F4C" w:rsidRDefault="00832F4C" w:rsidP="003E3578">
      <w:pPr>
        <w:bidi/>
        <w:ind w:left="-540" w:right="-468" w:firstLine="743"/>
        <w:jc w:val="both"/>
        <w:rPr>
          <w:sz w:val="26"/>
          <w:szCs w:val="26"/>
          <w:rtl/>
          <w:lang w:bidi="ar-MA"/>
          <w:rPrChange w:id="4903" w:author="SRO" w:date="2011-02-21T10:25:00Z">
            <w:rPr>
              <w:sz w:val="26"/>
              <w:szCs w:val="28"/>
              <w:rtl/>
              <w:lang w:bidi="ar-MA"/>
            </w:rPr>
          </w:rPrChange>
        </w:rPr>
      </w:pPr>
    </w:p>
    <w:p w:rsidR="00832F4C" w:rsidRPr="00832F4C" w:rsidRDefault="00832F4C" w:rsidP="00010641">
      <w:pPr>
        <w:bidi/>
        <w:ind w:left="-540" w:right="-468" w:firstLine="743"/>
        <w:jc w:val="both"/>
        <w:rPr>
          <w:sz w:val="26"/>
          <w:szCs w:val="26"/>
          <w:rtl/>
          <w:lang w:bidi="ar-MA"/>
          <w:rPrChange w:id="4904" w:author="SRO" w:date="2011-02-21T10:25:00Z">
            <w:rPr>
              <w:sz w:val="26"/>
              <w:szCs w:val="28"/>
              <w:rtl/>
              <w:lang w:bidi="ar-MA"/>
            </w:rPr>
          </w:rPrChange>
        </w:rPr>
      </w:pPr>
      <w:r w:rsidRPr="00832F4C">
        <w:rPr>
          <w:sz w:val="26"/>
          <w:szCs w:val="26"/>
          <w:rtl/>
          <w:lang w:bidi="ar-MA"/>
          <w:rPrChange w:id="4905" w:author="SRO" w:date="2011-02-21T10:25:00Z">
            <w:rPr>
              <w:sz w:val="26"/>
              <w:szCs w:val="28"/>
              <w:rtl/>
              <w:lang w:bidi="ar-MA"/>
            </w:rPr>
          </w:rPrChange>
        </w:rPr>
        <w:t>في هذه الظروف الجديدة ،ومن أجل استغلال أمثل لمؤهلات القطاع ومن أجل تطوير مساهمته في النمو الاقتصادي العالمي ومحاربة الفقر مع مواجهة مختلف التحجيات (التغيير المناخي،الأزمة المالية)،بدأت جل الدول في مراجعة عميقة لسياستها الفلاحية مؤكدة على تشجيع الاستثمار الخاص ودعم الاستغلاليات الفلاحية الصغيرة والمتوسطة . وهكذا أصبحت الدولة تسترجع دورها كمخطط ومنظم ومصاحب وهناك مجموعة من الإصلاحات في طور الانجاز</w:t>
      </w:r>
      <w:r w:rsidRPr="00A62366">
        <w:rPr>
          <w:sz w:val="26"/>
          <w:szCs w:val="26"/>
          <w:rtl/>
          <w:lang w:bidi="ar-MA"/>
          <w:rPrChange w:id="4906" w:author="SRO" w:date="2011-02-21T10:25:00Z">
            <w:rPr>
              <w:sz w:val="26"/>
              <w:szCs w:val="26"/>
              <w:rtl/>
              <w:lang w:bidi="ar-MA"/>
            </w:rPr>
          </w:rPrChange>
        </w:rPr>
        <w:t> </w:t>
      </w:r>
      <w:r w:rsidRPr="00832F4C">
        <w:rPr>
          <w:sz w:val="26"/>
          <w:szCs w:val="26"/>
          <w:lang w:bidi="ar-MA"/>
          <w:rPrChange w:id="4907" w:author="SRO" w:date="2011-02-21T10:25:00Z">
            <w:rPr>
              <w:sz w:val="28"/>
              <w:szCs w:val="26"/>
              <w:lang w:bidi="ar-MA"/>
            </w:rPr>
          </w:rPrChange>
        </w:rPr>
        <w:t>:</w:t>
      </w:r>
      <w:r w:rsidRPr="00832F4C">
        <w:rPr>
          <w:sz w:val="26"/>
          <w:szCs w:val="26"/>
          <w:rtl/>
          <w:lang w:bidi="ar-MA"/>
          <w:rPrChange w:id="4908" w:author="SRO" w:date="2011-02-21T10:25:00Z">
            <w:rPr>
              <w:sz w:val="26"/>
              <w:szCs w:val="28"/>
              <w:rtl/>
              <w:lang w:bidi="ar-MA"/>
            </w:rPr>
          </w:rPrChange>
        </w:rPr>
        <w:t xml:space="preserve"> فتح عقارات الدولة للتدبير الخاص،إنشاء صناديق الضمان،تحسين مناخ الأعمال مع تسهيل الولوج إلى القروض البنكية (</w:t>
      </w:r>
      <w:r w:rsidRPr="00832F4C">
        <w:rPr>
          <w:sz w:val="26"/>
          <w:szCs w:val="26"/>
          <w:lang w:bidi="ar-MA"/>
          <w:rPrChange w:id="4909" w:author="SRO" w:date="2011-02-21T10:25:00Z">
            <w:rPr>
              <w:szCs w:val="26"/>
              <w:lang w:bidi="ar-MA"/>
            </w:rPr>
          </w:rPrChange>
        </w:rPr>
        <w:t>Doing Business 2010</w:t>
      </w:r>
      <w:r w:rsidRPr="00832F4C">
        <w:rPr>
          <w:sz w:val="26"/>
          <w:szCs w:val="26"/>
          <w:rtl/>
          <w:lang w:bidi="ar-MA"/>
          <w:rPrChange w:id="4910" w:author="SRO" w:date="2011-02-21T10:25:00Z">
            <w:rPr>
              <w:sz w:val="26"/>
              <w:rtl/>
              <w:lang w:bidi="ar-MA"/>
            </w:rPr>
          </w:rPrChange>
        </w:rPr>
        <w:t xml:space="preserve">) وكذلك إقامة شراكات بين الدولة والقطاع الخاص ولكن، وكما هو الحال بالنسبة لأفريقيا، فان منطقة شمال أفريقيا قد عرفت كذلك انخفاضا مهما في الاستثمارات العمومية (بما فيها الدعم العمومي للتنمية) والاستثمارات الخاصة (الوطنية والخارجية) في هذا الميدان خلال الفترة الممتدة من 1990 إلى 2008. جل الدول لم تخصص إلا </w:t>
      </w:r>
      <w:r w:rsidRPr="00832F4C">
        <w:rPr>
          <w:sz w:val="26"/>
          <w:szCs w:val="26"/>
          <w:lang w:bidi="ar-MA"/>
          <w:rPrChange w:id="4911" w:author="SRO" w:date="2011-02-21T10:25:00Z">
            <w:rPr>
              <w:sz w:val="28"/>
              <w:szCs w:val="26"/>
              <w:lang w:bidi="ar-MA"/>
            </w:rPr>
          </w:rPrChange>
        </w:rPr>
        <w:t>%</w:t>
      </w:r>
      <w:r w:rsidRPr="00832F4C">
        <w:rPr>
          <w:sz w:val="26"/>
          <w:szCs w:val="26"/>
          <w:rtl/>
          <w:lang w:bidi="ar-MA"/>
          <w:rPrChange w:id="4912" w:author="SRO" w:date="2011-02-21T10:25:00Z">
            <w:rPr>
              <w:sz w:val="26"/>
              <w:szCs w:val="28"/>
              <w:rtl/>
              <w:lang w:bidi="ar-MA"/>
            </w:rPr>
          </w:rPrChange>
        </w:rPr>
        <w:t>4 من الميزانية الوطنية.</w:t>
      </w:r>
    </w:p>
    <w:p w:rsidR="00832F4C" w:rsidRPr="00832F4C" w:rsidRDefault="00832F4C" w:rsidP="003E3578">
      <w:pPr>
        <w:bidi/>
        <w:ind w:left="-540" w:right="-468" w:firstLine="743"/>
        <w:jc w:val="both"/>
        <w:rPr>
          <w:sz w:val="26"/>
          <w:szCs w:val="26"/>
          <w:rtl/>
          <w:lang w:bidi="ar-MA"/>
          <w:rPrChange w:id="4913" w:author="SRO" w:date="2011-02-21T10:25:00Z">
            <w:rPr>
              <w:sz w:val="26"/>
              <w:szCs w:val="28"/>
              <w:rtl/>
              <w:lang w:bidi="ar-MA"/>
            </w:rPr>
          </w:rPrChange>
        </w:rPr>
      </w:pPr>
    </w:p>
    <w:p w:rsidR="00832F4C" w:rsidRPr="00832F4C" w:rsidRDefault="00832F4C" w:rsidP="003E3578">
      <w:pPr>
        <w:bidi/>
        <w:ind w:left="-540" w:right="-468" w:firstLine="743"/>
        <w:jc w:val="both"/>
        <w:rPr>
          <w:sz w:val="26"/>
          <w:szCs w:val="26"/>
          <w:rtl/>
          <w:lang w:bidi="ar-MA"/>
          <w:rPrChange w:id="4914" w:author="SRO" w:date="2011-02-21T10:25:00Z">
            <w:rPr>
              <w:sz w:val="26"/>
              <w:szCs w:val="28"/>
              <w:rtl/>
              <w:lang w:bidi="ar-MA"/>
            </w:rPr>
          </w:rPrChange>
        </w:rPr>
      </w:pPr>
      <w:r w:rsidRPr="00832F4C">
        <w:rPr>
          <w:sz w:val="26"/>
          <w:szCs w:val="26"/>
          <w:rtl/>
          <w:lang w:bidi="ar-MA"/>
          <w:rPrChange w:id="4915" w:author="SRO" w:date="2011-02-21T10:25:00Z">
            <w:rPr>
              <w:sz w:val="26"/>
              <w:szCs w:val="28"/>
              <w:rtl/>
              <w:lang w:bidi="ar-MA"/>
            </w:rPr>
          </w:rPrChange>
        </w:rPr>
        <w:t>لم يكن للأبناك التجارية والمؤسسات المالية إلا دورهامشي في ميدان التمويل الفلاحي نظرا لنقص معرفتهم بالميدان،لغياب آليات التامين وانعدام ملائمة القروض الممنوحة (غالبا قصيرة الأمد) وكذلك لضعف مردودية القطاع نظرا للوضعية التي سادت خلال الأزمة الغذائية والأزمة المالية مما اظهر محدودية سياسة التمويل الخصوصي للفلاحة.</w:t>
      </w:r>
    </w:p>
    <w:p w:rsidR="00832F4C" w:rsidRPr="00832F4C" w:rsidRDefault="00832F4C" w:rsidP="003E3578">
      <w:pPr>
        <w:bidi/>
        <w:ind w:left="-540" w:right="-468" w:firstLine="743"/>
        <w:jc w:val="both"/>
        <w:rPr>
          <w:sz w:val="26"/>
          <w:szCs w:val="26"/>
          <w:rtl/>
          <w:lang w:bidi="ar-MA"/>
          <w:rPrChange w:id="4916" w:author="SRO" w:date="2011-02-21T10:25:00Z">
            <w:rPr>
              <w:sz w:val="26"/>
              <w:szCs w:val="28"/>
              <w:rtl/>
              <w:lang w:bidi="ar-MA"/>
            </w:rPr>
          </w:rPrChange>
        </w:rPr>
      </w:pPr>
    </w:p>
    <w:p w:rsidR="00832F4C" w:rsidRPr="00832F4C" w:rsidRDefault="00832F4C" w:rsidP="003E3578">
      <w:pPr>
        <w:bidi/>
        <w:ind w:left="-540" w:right="-468" w:firstLine="743"/>
        <w:jc w:val="both"/>
        <w:rPr>
          <w:sz w:val="26"/>
          <w:szCs w:val="26"/>
          <w:rtl/>
          <w:lang w:bidi="ar-MA"/>
          <w:rPrChange w:id="4917" w:author="SRO" w:date="2011-02-21T10:25:00Z">
            <w:rPr>
              <w:sz w:val="26"/>
              <w:szCs w:val="28"/>
              <w:rtl/>
              <w:lang w:bidi="ar-MA"/>
            </w:rPr>
          </w:rPrChange>
        </w:rPr>
      </w:pPr>
      <w:r w:rsidRPr="00832F4C">
        <w:rPr>
          <w:sz w:val="26"/>
          <w:szCs w:val="26"/>
          <w:rtl/>
          <w:lang w:bidi="ar-MA"/>
          <w:rPrChange w:id="4918" w:author="SRO" w:date="2011-02-21T10:25:00Z">
            <w:rPr>
              <w:sz w:val="26"/>
              <w:szCs w:val="28"/>
              <w:rtl/>
              <w:lang w:bidi="ar-MA"/>
            </w:rPr>
          </w:rPrChange>
        </w:rPr>
        <w:t>التحديات الناتجة عن هذه الظرفية ستكون موضوع اجتماع الخبراء، الذي سيكون مطالبا بإصدار توصيات للدول الأعضاء وللمجموعات الاقتصادية الجهوية حول سبل رفع تحديات من هذا النوع وكذلك جعل من تمويل الفلاحة أولوية للتنمية بأفريقيا</w:t>
      </w:r>
      <w:r w:rsidRPr="00832F4C">
        <w:rPr>
          <w:sz w:val="26"/>
          <w:szCs w:val="26"/>
          <w:lang w:bidi="ar-MA"/>
          <w:rPrChange w:id="4919" w:author="SRO" w:date="2011-02-21T10:25:00Z">
            <w:rPr>
              <w:sz w:val="28"/>
              <w:szCs w:val="26"/>
              <w:lang w:bidi="ar-MA"/>
            </w:rPr>
          </w:rPrChange>
        </w:rPr>
        <w:t xml:space="preserve"> </w:t>
      </w:r>
      <w:r w:rsidRPr="00832F4C">
        <w:rPr>
          <w:sz w:val="26"/>
          <w:szCs w:val="26"/>
          <w:rtl/>
          <w:lang w:bidi="ar-MA"/>
          <w:rPrChange w:id="4920" w:author="SRO" w:date="2011-02-21T10:25:00Z">
            <w:rPr>
              <w:sz w:val="26"/>
              <w:szCs w:val="28"/>
              <w:rtl/>
              <w:lang w:bidi="ar-MA"/>
            </w:rPr>
          </w:rPrChange>
        </w:rPr>
        <w:t>الشمالية.</w:t>
      </w:r>
    </w:p>
    <w:p w:rsidR="00832F4C" w:rsidRPr="000F3EE9" w:rsidRDefault="00832F4C" w:rsidP="00521202">
      <w:pPr>
        <w:bidi/>
        <w:ind w:left="-540" w:right="-468"/>
        <w:jc w:val="both"/>
        <w:rPr>
          <w:sz w:val="28"/>
          <w:szCs w:val="28"/>
          <w:lang w:bidi="ar-MA"/>
          <w:rPrChange w:id="4921" w:author="SRO">
            <w:rPr>
              <w:sz w:val="28"/>
              <w:szCs w:val="28"/>
              <w:lang w:bidi="ar-MA"/>
            </w:rPr>
          </w:rPrChange>
        </w:rPr>
      </w:pPr>
    </w:p>
    <w:p w:rsidR="00832F4C" w:rsidRPr="000F3EE9" w:rsidRDefault="00832F4C" w:rsidP="00521202">
      <w:pPr>
        <w:bidi/>
        <w:ind w:left="-540" w:right="-468"/>
        <w:jc w:val="both"/>
        <w:rPr>
          <w:sz w:val="28"/>
          <w:szCs w:val="28"/>
          <w:lang w:bidi="ar-MA"/>
          <w:rPrChange w:id="4922" w:author="SRO">
            <w:rPr>
              <w:sz w:val="28"/>
              <w:szCs w:val="28"/>
              <w:lang w:bidi="ar-MA"/>
            </w:rPr>
          </w:rPrChange>
        </w:rPr>
      </w:pPr>
    </w:p>
    <w:p w:rsidR="00832F4C" w:rsidRDefault="00832F4C" w:rsidP="00521202">
      <w:pPr>
        <w:numPr>
          <w:ins w:id="4923" w:author="SRO" w:date="2011-02-21T10:25:00Z"/>
        </w:numPr>
        <w:bidi/>
        <w:ind w:left="-540" w:right="-468"/>
        <w:jc w:val="both"/>
        <w:rPr>
          <w:ins w:id="4924" w:author="SRO" w:date="2011-02-21T10:25:00Z"/>
          <w:sz w:val="28"/>
          <w:szCs w:val="28"/>
          <w:rtl/>
          <w:lang w:bidi="ar-MA"/>
        </w:rPr>
      </w:pPr>
    </w:p>
    <w:p w:rsidR="00832F4C" w:rsidRDefault="00832F4C" w:rsidP="00A62366">
      <w:pPr>
        <w:numPr>
          <w:ins w:id="4925" w:author="SRO" w:date="2011-02-21T10:25:00Z"/>
        </w:numPr>
        <w:bidi/>
        <w:ind w:left="-540" w:right="-468"/>
        <w:jc w:val="both"/>
        <w:rPr>
          <w:ins w:id="4926" w:author="SRO" w:date="2011-02-21T10:25:00Z"/>
          <w:sz w:val="28"/>
          <w:szCs w:val="28"/>
          <w:rtl/>
          <w:lang w:bidi="ar-MA"/>
        </w:rPr>
        <w:pPrChange w:id="4927" w:author="SRO" w:date="2011-02-21T10:25:00Z">
          <w:pPr>
            <w:bidi/>
            <w:ind w:left="-540" w:right="-468"/>
            <w:jc w:val="both"/>
          </w:pPr>
        </w:pPrChange>
      </w:pPr>
    </w:p>
    <w:p w:rsidR="00832F4C" w:rsidRDefault="00832F4C" w:rsidP="00A62366">
      <w:pPr>
        <w:numPr>
          <w:ins w:id="4928" w:author="SRO" w:date="2011-02-21T10:25:00Z"/>
        </w:numPr>
        <w:bidi/>
        <w:ind w:left="-540" w:right="-468"/>
        <w:jc w:val="both"/>
        <w:rPr>
          <w:ins w:id="4929" w:author="SRO" w:date="2011-02-21T10:25:00Z"/>
          <w:sz w:val="28"/>
          <w:szCs w:val="28"/>
          <w:rtl/>
          <w:lang w:bidi="ar-MA"/>
        </w:rPr>
        <w:pPrChange w:id="4930" w:author="SRO" w:date="2011-02-21T10:25:00Z">
          <w:pPr>
            <w:bidi/>
            <w:ind w:left="-540" w:right="-468"/>
            <w:jc w:val="both"/>
          </w:pPr>
        </w:pPrChange>
      </w:pPr>
    </w:p>
    <w:p w:rsidR="00832F4C" w:rsidRDefault="00832F4C" w:rsidP="00A62366">
      <w:pPr>
        <w:numPr>
          <w:ins w:id="4931" w:author="SRO" w:date="2011-02-21T10:25:00Z"/>
        </w:numPr>
        <w:bidi/>
        <w:ind w:left="-540" w:right="-468"/>
        <w:jc w:val="both"/>
        <w:rPr>
          <w:ins w:id="4932" w:author="SRO" w:date="2011-02-21T10:25:00Z"/>
          <w:sz w:val="28"/>
          <w:szCs w:val="28"/>
          <w:rtl/>
          <w:lang w:bidi="ar-MA"/>
        </w:rPr>
        <w:pPrChange w:id="4933" w:author="SRO" w:date="2011-02-21T10:25:00Z">
          <w:pPr>
            <w:bidi/>
            <w:ind w:left="-540" w:right="-468"/>
            <w:jc w:val="both"/>
          </w:pPr>
        </w:pPrChange>
      </w:pPr>
    </w:p>
    <w:p w:rsidR="00832F4C" w:rsidRPr="000F3EE9" w:rsidRDefault="00832F4C" w:rsidP="00A62366">
      <w:pPr>
        <w:bidi/>
        <w:ind w:left="-540" w:right="-468"/>
        <w:jc w:val="both"/>
        <w:rPr>
          <w:sz w:val="28"/>
          <w:szCs w:val="28"/>
          <w:lang w:bidi="ar-MA"/>
          <w:rPrChange w:id="4934" w:author="SRO">
            <w:rPr>
              <w:sz w:val="28"/>
              <w:szCs w:val="28"/>
              <w:lang w:bidi="ar-MA"/>
            </w:rPr>
          </w:rPrChange>
        </w:rPr>
        <w:pPrChange w:id="4935" w:author="SRO" w:date="2011-02-21T10:25:00Z">
          <w:pPr>
            <w:bidi/>
            <w:ind w:left="-540" w:right="-468"/>
            <w:jc w:val="both"/>
          </w:pPr>
        </w:pPrChange>
      </w:pPr>
    </w:p>
    <w:p w:rsidR="00832F4C" w:rsidRPr="00832F4C" w:rsidRDefault="00832F4C" w:rsidP="00832F4C">
      <w:pPr>
        <w:bidi/>
        <w:ind w:left="-540" w:right="-468"/>
        <w:jc w:val="center"/>
        <w:rPr>
          <w:b/>
          <w:bCs/>
          <w:sz w:val="32"/>
          <w:szCs w:val="32"/>
          <w:rtl/>
          <w:rPrChange w:id="4936" w:author="SRO" w:date="2011-02-21T10:18:00Z">
            <w:rPr>
              <w:b/>
              <w:bCs/>
              <w:color w:val="663300"/>
              <w:sz w:val="32"/>
              <w:szCs w:val="32"/>
              <w:rtl/>
            </w:rPr>
          </w:rPrChange>
        </w:rPr>
        <w:pPrChange w:id="4937" w:author="SRO" w:date="2011-02-21T10:25:00Z">
          <w:pPr>
            <w:shd w:val="clear" w:color="000000" w:fill="FFCC66"/>
            <w:bidi/>
            <w:ind w:left="-540" w:right="-468"/>
            <w:jc w:val="center"/>
          </w:pPr>
        </w:pPrChange>
      </w:pPr>
    </w:p>
    <w:p w:rsidR="00832F4C" w:rsidRPr="00832F4C" w:rsidRDefault="00832F4C" w:rsidP="00832F4C">
      <w:pPr>
        <w:bidi/>
        <w:ind w:left="-540" w:right="-468"/>
        <w:jc w:val="center"/>
        <w:rPr>
          <w:b/>
          <w:bCs/>
          <w:sz w:val="32"/>
          <w:szCs w:val="32"/>
          <w:rtl/>
          <w:rPrChange w:id="4938" w:author="SRO" w:date="2011-02-21T10:18:00Z">
            <w:rPr>
              <w:b/>
              <w:bCs/>
              <w:color w:val="663300"/>
              <w:sz w:val="32"/>
              <w:szCs w:val="32"/>
              <w:rtl/>
            </w:rPr>
          </w:rPrChange>
        </w:rPr>
        <w:pPrChange w:id="4939" w:author="SRO" w:date="2011-02-21T10:25:00Z">
          <w:pPr>
            <w:shd w:val="clear" w:color="000000" w:fill="FFCC66"/>
            <w:bidi/>
            <w:ind w:left="-540" w:right="-468"/>
            <w:jc w:val="center"/>
          </w:pPr>
        </w:pPrChange>
      </w:pPr>
      <w:r w:rsidRPr="00832F4C">
        <w:rPr>
          <w:b/>
          <w:bCs/>
          <w:sz w:val="32"/>
          <w:szCs w:val="32"/>
          <w:rtl/>
          <w:rPrChange w:id="4940" w:author="SRO" w:date="2011-02-21T10:18:00Z">
            <w:rPr>
              <w:b/>
              <w:bCs/>
              <w:color w:val="663300"/>
              <w:sz w:val="32"/>
              <w:szCs w:val="32"/>
              <w:rtl/>
            </w:rPr>
          </w:rPrChange>
        </w:rPr>
        <w:t>الطاقــة</w:t>
      </w:r>
    </w:p>
    <w:p w:rsidR="00832F4C" w:rsidRPr="00832F4C" w:rsidRDefault="00832F4C" w:rsidP="00832F4C">
      <w:pPr>
        <w:bidi/>
        <w:ind w:left="-540" w:right="-468"/>
        <w:jc w:val="center"/>
        <w:rPr>
          <w:b/>
          <w:bCs/>
          <w:sz w:val="32"/>
          <w:szCs w:val="32"/>
          <w:rtl/>
          <w:rPrChange w:id="4941" w:author="SRO" w:date="2011-02-21T10:18:00Z">
            <w:rPr>
              <w:b/>
              <w:bCs/>
              <w:color w:val="996600"/>
              <w:sz w:val="32"/>
              <w:szCs w:val="32"/>
              <w:rtl/>
            </w:rPr>
          </w:rPrChange>
        </w:rPr>
        <w:pPrChange w:id="4942" w:author="SRO" w:date="2011-02-21T10:25:00Z">
          <w:pPr>
            <w:shd w:val="clear" w:color="000000" w:fill="FFCC66"/>
            <w:bidi/>
            <w:ind w:left="-540" w:right="-468"/>
            <w:jc w:val="center"/>
          </w:pPr>
        </w:pPrChange>
      </w:pPr>
      <w:r w:rsidRPr="00832F4C">
        <w:rPr>
          <w:b/>
          <w:bCs/>
          <w:sz w:val="32"/>
          <w:szCs w:val="32"/>
          <w:rtl/>
          <w:rPrChange w:id="4943" w:author="SRO" w:date="2011-02-21T10:18:00Z">
            <w:rPr>
              <w:b/>
              <w:bCs/>
              <w:color w:val="996600"/>
              <w:sz w:val="32"/>
              <w:szCs w:val="32"/>
              <w:rtl/>
            </w:rPr>
          </w:rPrChange>
        </w:rPr>
        <w:t>الطاقات الجديدة والمتجددة</w:t>
      </w:r>
    </w:p>
    <w:p w:rsidR="00832F4C" w:rsidRPr="00832F4C" w:rsidDel="00A62366" w:rsidRDefault="00832F4C" w:rsidP="00A62366">
      <w:pPr>
        <w:bidi/>
        <w:ind w:left="-540" w:right="-468"/>
        <w:jc w:val="both"/>
        <w:rPr>
          <w:del w:id="4944" w:author="SRO" w:date="2011-02-21T10:25:00Z"/>
          <w:b/>
          <w:bCs/>
          <w:sz w:val="28"/>
          <w:szCs w:val="28"/>
          <w:rPrChange w:id="4945" w:author="SRO" w:date="2011-02-21T10:18:00Z">
            <w:rPr>
              <w:del w:id="4946" w:author="SRO" w:date="2011-02-21T10:25:00Z"/>
              <w:b/>
              <w:bCs/>
              <w:color w:val="996600"/>
              <w:sz w:val="28"/>
              <w:szCs w:val="28"/>
            </w:rPr>
          </w:rPrChange>
        </w:rPr>
        <w:pPrChange w:id="4947" w:author="SRO" w:date="2011-02-21T10:25:00Z">
          <w:pPr>
            <w:bidi/>
            <w:ind w:left="-540" w:right="-468"/>
            <w:jc w:val="both"/>
          </w:pPr>
        </w:pPrChange>
      </w:pPr>
    </w:p>
    <w:p w:rsidR="00832F4C" w:rsidRPr="000F3EE9" w:rsidRDefault="00832F4C" w:rsidP="00A62366">
      <w:pPr>
        <w:bidi/>
        <w:ind w:left="-540" w:right="-468"/>
        <w:jc w:val="both"/>
        <w:rPr>
          <w:sz w:val="28"/>
          <w:szCs w:val="28"/>
          <w:lang w:bidi="ar-MA"/>
          <w:rPrChange w:id="4948" w:author="SRO">
            <w:rPr>
              <w:sz w:val="28"/>
              <w:szCs w:val="28"/>
              <w:lang w:bidi="ar-MA"/>
            </w:rPr>
          </w:rPrChange>
        </w:rPr>
        <w:pPrChange w:id="4949" w:author="SRO" w:date="2011-02-21T10:25:00Z">
          <w:pPr>
            <w:bidi/>
            <w:ind w:left="-540" w:right="-468"/>
            <w:jc w:val="both"/>
          </w:pPr>
        </w:pPrChange>
      </w:pPr>
    </w:p>
    <w:p w:rsidR="00832F4C" w:rsidRPr="00832F4C" w:rsidRDefault="00832F4C" w:rsidP="00A62366">
      <w:pPr>
        <w:bidi/>
        <w:ind w:left="-540" w:right="-468"/>
        <w:jc w:val="both"/>
        <w:rPr>
          <w:sz w:val="26"/>
          <w:szCs w:val="26"/>
          <w:rtl/>
          <w:lang w:bidi="ar-MA"/>
          <w:rPrChange w:id="4950" w:author="SRO" w:date="2011-02-21T10:25:00Z">
            <w:rPr>
              <w:sz w:val="26"/>
              <w:szCs w:val="28"/>
              <w:rtl/>
              <w:lang w:bidi="ar-MA"/>
            </w:rPr>
          </w:rPrChange>
        </w:rPr>
        <w:pPrChange w:id="4951" w:author="SRO" w:date="2011-02-21T10:25:00Z">
          <w:pPr>
            <w:bidi/>
            <w:ind w:left="-540" w:right="-468"/>
            <w:jc w:val="both"/>
          </w:pPr>
        </w:pPrChange>
      </w:pPr>
      <w:r w:rsidRPr="000F3EE9">
        <w:rPr>
          <w:sz w:val="28"/>
          <w:szCs w:val="28"/>
          <w:rtl/>
          <w:lang w:bidi="ar-MA"/>
          <w:rPrChange w:id="4952" w:author="SRO" w:date="2011-02-21T10:18:00Z">
            <w:rPr>
              <w:sz w:val="28"/>
              <w:szCs w:val="28"/>
              <w:rtl/>
              <w:lang w:bidi="ar-MA"/>
            </w:rPr>
          </w:rPrChange>
        </w:rPr>
        <w:tab/>
      </w:r>
      <w:r w:rsidRPr="00832F4C">
        <w:rPr>
          <w:sz w:val="26"/>
          <w:szCs w:val="26"/>
          <w:rtl/>
          <w:lang w:bidi="ar-MA"/>
          <w:rPrChange w:id="4953" w:author="SRO" w:date="2011-02-21T10:25:00Z">
            <w:rPr>
              <w:sz w:val="26"/>
              <w:szCs w:val="28"/>
              <w:rtl/>
              <w:lang w:bidi="ar-MA"/>
            </w:rPr>
          </w:rPrChange>
        </w:rPr>
        <w:t>تتميز منطقة شمال أفريقيا بتعايش بين دول تنتج البترول والغاز ودول مستوردة للطاقة.ونظرا لارتفاع الغير متحكم فيه لاثمنة هذه المواد الأولية، فان الدول المستوردة قد تستفيذ من الطاقات الجديدة والمتجددة. مما يعني الاستجابة لطلب طاقي</w:t>
      </w:r>
      <w:r w:rsidRPr="00832F4C">
        <w:rPr>
          <w:sz w:val="26"/>
          <w:szCs w:val="26"/>
          <w:rtl/>
          <w:rPrChange w:id="4954" w:author="SRO" w:date="2011-02-21T10:25:00Z">
            <w:rPr>
              <w:sz w:val="26"/>
              <w:szCs w:val="28"/>
              <w:rtl/>
            </w:rPr>
          </w:rPrChange>
        </w:rPr>
        <w:t xml:space="preserve"> </w:t>
      </w:r>
      <w:r w:rsidRPr="00832F4C">
        <w:rPr>
          <w:sz w:val="26"/>
          <w:szCs w:val="26"/>
          <w:rtl/>
          <w:lang w:bidi="ar-MA"/>
          <w:rPrChange w:id="4955" w:author="SRO" w:date="2011-02-21T10:25:00Z">
            <w:rPr>
              <w:sz w:val="26"/>
              <w:szCs w:val="28"/>
              <w:rtl/>
              <w:lang w:bidi="ar-MA"/>
            </w:rPr>
          </w:rPrChange>
        </w:rPr>
        <w:t>آخذ في الارتفاع وتقليص اعتماد الدول على استراد الطاقة الاحفورية وكذلك استباق النقص المنتظر في احتياطات البترول والغاز.</w:t>
      </w:r>
    </w:p>
    <w:p w:rsidR="00832F4C" w:rsidRPr="00832F4C" w:rsidRDefault="00832F4C" w:rsidP="003E3578">
      <w:pPr>
        <w:bidi/>
        <w:ind w:left="-540" w:right="-468"/>
        <w:jc w:val="both"/>
        <w:rPr>
          <w:sz w:val="26"/>
          <w:szCs w:val="26"/>
          <w:rtl/>
          <w:lang w:bidi="ar-MA"/>
          <w:rPrChange w:id="4956" w:author="SRO" w:date="2011-02-21T10:25:00Z">
            <w:rPr>
              <w:sz w:val="26"/>
              <w:szCs w:val="28"/>
              <w:rtl/>
              <w:lang w:bidi="ar-MA"/>
            </w:rPr>
          </w:rPrChange>
        </w:rPr>
      </w:pPr>
    </w:p>
    <w:p w:rsidR="00832F4C" w:rsidRPr="00832F4C" w:rsidRDefault="00832F4C" w:rsidP="003E3578">
      <w:pPr>
        <w:bidi/>
        <w:ind w:left="-540" w:right="-468" w:firstLine="563"/>
        <w:jc w:val="both"/>
        <w:rPr>
          <w:sz w:val="26"/>
          <w:szCs w:val="26"/>
          <w:rtl/>
          <w:lang w:bidi="ar-MA"/>
          <w:rPrChange w:id="4957" w:author="SRO" w:date="2011-02-21T10:25:00Z">
            <w:rPr>
              <w:sz w:val="26"/>
              <w:szCs w:val="28"/>
              <w:rtl/>
              <w:lang w:bidi="ar-MA"/>
            </w:rPr>
          </w:rPrChange>
        </w:rPr>
      </w:pPr>
      <w:r w:rsidRPr="00832F4C">
        <w:rPr>
          <w:sz w:val="26"/>
          <w:szCs w:val="26"/>
          <w:rtl/>
          <w:lang w:bidi="ar-MA"/>
          <w:rPrChange w:id="4958" w:author="SRO" w:date="2011-02-21T10:25:00Z">
            <w:rPr>
              <w:sz w:val="26"/>
              <w:szCs w:val="28"/>
              <w:rtl/>
              <w:lang w:bidi="ar-MA"/>
            </w:rPr>
          </w:rPrChange>
        </w:rPr>
        <w:t>كما أن،للطاقات المتجددة إمكانات هائلة بالمنطقة، سواء الشمسية أو الهوائية، إذ أن استغلال هذه الامكانات ستتيح تطور مسالك جديدة للشغل.كما إن كل الدول في حاجة إلى رفع رهانا حماية البيئة.وفي هذا الإطار، فإن الجهود التي تهدف إلى وضع سياسات طاقية عليها أن تساهم في تخفيض ظاهرة الاحتباس الحراري الناتج عن التسربات الغازية المنبعثة من الطاقة الاحفورية.</w:t>
      </w:r>
    </w:p>
    <w:p w:rsidR="00832F4C" w:rsidRPr="00832F4C" w:rsidRDefault="00832F4C" w:rsidP="003E3578">
      <w:pPr>
        <w:bidi/>
        <w:ind w:left="-540" w:right="-468" w:firstLine="563"/>
        <w:jc w:val="both"/>
        <w:rPr>
          <w:sz w:val="26"/>
          <w:szCs w:val="26"/>
          <w:rtl/>
          <w:lang w:bidi="ar-MA"/>
          <w:rPrChange w:id="4959" w:author="SRO" w:date="2011-02-21T10:25:00Z">
            <w:rPr>
              <w:sz w:val="26"/>
              <w:szCs w:val="28"/>
              <w:rtl/>
              <w:lang w:bidi="ar-MA"/>
            </w:rPr>
          </w:rPrChange>
        </w:rPr>
      </w:pPr>
    </w:p>
    <w:p w:rsidR="00832F4C" w:rsidRPr="00832F4C" w:rsidRDefault="00832F4C" w:rsidP="003E3578">
      <w:pPr>
        <w:bidi/>
        <w:ind w:left="-540" w:right="-468"/>
        <w:jc w:val="both"/>
        <w:rPr>
          <w:sz w:val="26"/>
          <w:szCs w:val="26"/>
          <w:rtl/>
          <w:lang w:bidi="ar-MA"/>
          <w:rPrChange w:id="4960" w:author="SRO" w:date="2011-02-21T10:25:00Z">
            <w:rPr>
              <w:sz w:val="26"/>
              <w:szCs w:val="28"/>
              <w:rtl/>
              <w:lang w:bidi="ar-MA"/>
            </w:rPr>
          </w:rPrChange>
        </w:rPr>
      </w:pPr>
      <w:r w:rsidRPr="00832F4C">
        <w:rPr>
          <w:sz w:val="26"/>
          <w:szCs w:val="26"/>
          <w:rtl/>
          <w:lang w:bidi="ar-MA"/>
          <w:rPrChange w:id="4961" w:author="SRO" w:date="2011-02-21T10:25:00Z">
            <w:rPr>
              <w:sz w:val="26"/>
              <w:szCs w:val="28"/>
              <w:rtl/>
              <w:lang w:bidi="ar-MA"/>
            </w:rPr>
          </w:rPrChange>
        </w:rPr>
        <w:t>هذه السياسات الوطنية المتجلية في القوانين والنظم والقواعد قد تساهم كذلك في إعداد الدول لمواجهة قلة وانعدام الموارد البترولية على المدى المتوسط والبعيد.</w:t>
      </w:r>
    </w:p>
    <w:p w:rsidR="00832F4C" w:rsidRPr="00832F4C" w:rsidRDefault="00832F4C" w:rsidP="003E3578">
      <w:pPr>
        <w:bidi/>
        <w:ind w:left="-540" w:right="-468"/>
        <w:jc w:val="both"/>
        <w:rPr>
          <w:sz w:val="26"/>
          <w:szCs w:val="26"/>
          <w:rtl/>
          <w:lang w:bidi="ar-MA"/>
          <w:rPrChange w:id="4962" w:author="SRO" w:date="2011-02-21T10:25:00Z">
            <w:rPr>
              <w:sz w:val="26"/>
              <w:szCs w:val="28"/>
              <w:rtl/>
              <w:lang w:bidi="ar-MA"/>
            </w:rPr>
          </w:rPrChange>
        </w:rPr>
      </w:pPr>
    </w:p>
    <w:p w:rsidR="00832F4C" w:rsidRPr="00832F4C" w:rsidRDefault="00832F4C" w:rsidP="003E3578">
      <w:pPr>
        <w:bidi/>
        <w:ind w:left="-540" w:right="-468" w:firstLine="563"/>
        <w:jc w:val="both"/>
        <w:rPr>
          <w:sz w:val="26"/>
          <w:szCs w:val="26"/>
          <w:rtl/>
          <w:lang w:bidi="ar-MA"/>
          <w:rPrChange w:id="4963" w:author="SRO" w:date="2011-02-21T10:25:00Z">
            <w:rPr>
              <w:sz w:val="26"/>
              <w:szCs w:val="28"/>
              <w:rtl/>
              <w:lang w:bidi="ar-MA"/>
            </w:rPr>
          </w:rPrChange>
        </w:rPr>
      </w:pPr>
      <w:r w:rsidRPr="00832F4C">
        <w:rPr>
          <w:sz w:val="26"/>
          <w:szCs w:val="26"/>
          <w:rtl/>
          <w:lang w:bidi="ar-MA"/>
          <w:rPrChange w:id="4964" w:author="SRO" w:date="2011-02-21T10:25:00Z">
            <w:rPr>
              <w:sz w:val="26"/>
              <w:szCs w:val="28"/>
              <w:rtl/>
              <w:lang w:bidi="ar-MA"/>
            </w:rPr>
          </w:rPrChange>
        </w:rPr>
        <w:t>إلا أنه توجد هناك اختلافات بين الدول فيما يخص الطاقات المتجددة المتاحة. لكل بلد، إمكانات استعمال هذه الطاقات يجب أن يكون محددا طبقا لمواصفات مالية،اقتصادية،اجتماعية وبيئية.</w:t>
      </w:r>
    </w:p>
    <w:p w:rsidR="00832F4C" w:rsidRPr="00832F4C" w:rsidRDefault="00832F4C" w:rsidP="003E3578">
      <w:pPr>
        <w:bidi/>
        <w:ind w:left="-540" w:right="-468" w:firstLine="563"/>
        <w:jc w:val="both"/>
        <w:rPr>
          <w:sz w:val="26"/>
          <w:szCs w:val="26"/>
          <w:rtl/>
          <w:lang w:bidi="ar-MA"/>
          <w:rPrChange w:id="4965" w:author="SRO" w:date="2011-02-21T10:25:00Z">
            <w:rPr>
              <w:sz w:val="26"/>
              <w:szCs w:val="28"/>
              <w:rtl/>
              <w:lang w:bidi="ar-MA"/>
            </w:rPr>
          </w:rPrChange>
        </w:rPr>
      </w:pPr>
    </w:p>
    <w:p w:rsidR="00832F4C" w:rsidRPr="00832F4C" w:rsidRDefault="00832F4C" w:rsidP="00C62DD6">
      <w:pPr>
        <w:bidi/>
        <w:ind w:left="-540" w:right="-468" w:firstLine="563"/>
        <w:jc w:val="both"/>
        <w:rPr>
          <w:sz w:val="26"/>
          <w:szCs w:val="26"/>
          <w:rtl/>
          <w:lang w:bidi="ar-MA"/>
          <w:rPrChange w:id="4966" w:author="SRO" w:date="2011-02-21T10:25:00Z">
            <w:rPr>
              <w:sz w:val="26"/>
              <w:szCs w:val="28"/>
              <w:rtl/>
              <w:lang w:bidi="ar-MA"/>
            </w:rPr>
          </w:rPrChange>
        </w:rPr>
      </w:pPr>
      <w:r w:rsidRPr="00832F4C">
        <w:rPr>
          <w:sz w:val="26"/>
          <w:szCs w:val="26"/>
          <w:rtl/>
          <w:lang w:bidi="ar-MA"/>
          <w:rPrChange w:id="4967" w:author="SRO" w:date="2011-02-21T10:25:00Z">
            <w:rPr>
              <w:sz w:val="26"/>
              <w:szCs w:val="28"/>
              <w:rtl/>
              <w:lang w:bidi="ar-MA"/>
            </w:rPr>
          </w:rPrChange>
        </w:rPr>
        <w:t>يشكل التمويل،في هذا الإطار، الهاجس الأساسي نظرا للتكلفة العالية للاستثمار الأولي خاصة بالنسبة للطاقة الشمسية.هناك مجموعة من القضايا مرتبطة بهذا الجانب،كاستعادة التكلفة،مستوى المنح المرصودة، والانخراط المحتمل للقطاع الخاص الذي يستوجب وضع إطار تنظيمي وتشجيعي ملائم له.</w:t>
      </w:r>
    </w:p>
    <w:p w:rsidR="00832F4C" w:rsidRPr="00832F4C" w:rsidRDefault="00832F4C" w:rsidP="003E3578">
      <w:pPr>
        <w:bidi/>
        <w:ind w:left="-540" w:right="-468"/>
        <w:jc w:val="both"/>
        <w:rPr>
          <w:sz w:val="26"/>
          <w:szCs w:val="26"/>
          <w:rtl/>
          <w:lang w:bidi="ar-MA"/>
          <w:rPrChange w:id="4968" w:author="SRO" w:date="2011-02-21T10:25:00Z">
            <w:rPr>
              <w:sz w:val="26"/>
              <w:szCs w:val="28"/>
              <w:rtl/>
              <w:lang w:bidi="ar-MA"/>
            </w:rPr>
          </w:rPrChange>
        </w:rPr>
      </w:pPr>
    </w:p>
    <w:p w:rsidR="00832F4C" w:rsidRPr="00832F4C" w:rsidRDefault="00832F4C" w:rsidP="00C62DD6">
      <w:pPr>
        <w:bidi/>
        <w:ind w:left="-540" w:right="-468" w:firstLine="563"/>
        <w:jc w:val="both"/>
        <w:rPr>
          <w:sz w:val="26"/>
          <w:szCs w:val="26"/>
          <w:rtl/>
          <w:lang w:bidi="ar-MA"/>
          <w:rPrChange w:id="4969" w:author="SRO" w:date="2011-02-21T10:25:00Z">
            <w:rPr>
              <w:sz w:val="26"/>
              <w:szCs w:val="28"/>
              <w:rtl/>
              <w:lang w:bidi="ar-MA"/>
            </w:rPr>
          </w:rPrChange>
        </w:rPr>
      </w:pPr>
      <w:r w:rsidRPr="00832F4C">
        <w:rPr>
          <w:sz w:val="26"/>
          <w:szCs w:val="26"/>
          <w:rtl/>
          <w:lang w:bidi="ar-MA"/>
          <w:rPrChange w:id="4970" w:author="SRO" w:date="2011-02-21T10:25:00Z">
            <w:rPr>
              <w:sz w:val="26"/>
              <w:szCs w:val="28"/>
              <w:rtl/>
              <w:lang w:bidi="ar-MA"/>
            </w:rPr>
          </w:rPrChange>
        </w:rPr>
        <w:t>قامت مجموعة من دول شمال أفريقيا بتجارب في هذا المضمار ووضعت آليات لتمويلات خلاقة من أجل الاستجابة لمتطلبات الكهربة القروية وكذلك لحاجيات ساكنة المدن بفضل اللجوء إلى الطاقات المتجددة.والنتيجة هي أن هذه الدول اكتسبت خبرة في ميدان استغلال الطاقة الشمسية والهوائية.</w:t>
      </w:r>
    </w:p>
    <w:p w:rsidR="00832F4C" w:rsidRPr="00832F4C" w:rsidRDefault="00832F4C" w:rsidP="00C62DD6">
      <w:pPr>
        <w:bidi/>
        <w:ind w:left="-540" w:right="-468" w:firstLine="563"/>
        <w:jc w:val="both"/>
        <w:rPr>
          <w:sz w:val="26"/>
          <w:szCs w:val="26"/>
          <w:rtl/>
          <w:lang w:bidi="ar-MA"/>
          <w:rPrChange w:id="4971" w:author="SRO" w:date="2011-02-21T10:25:00Z">
            <w:rPr>
              <w:sz w:val="26"/>
              <w:szCs w:val="28"/>
              <w:rtl/>
              <w:lang w:bidi="ar-MA"/>
            </w:rPr>
          </w:rPrChange>
        </w:rPr>
      </w:pPr>
    </w:p>
    <w:p w:rsidR="00832F4C" w:rsidRPr="00832F4C" w:rsidRDefault="00832F4C" w:rsidP="00C62DD6">
      <w:pPr>
        <w:bidi/>
        <w:ind w:left="-540" w:right="-468" w:firstLine="563"/>
        <w:jc w:val="both"/>
        <w:rPr>
          <w:sz w:val="26"/>
          <w:szCs w:val="26"/>
          <w:rtl/>
          <w:lang w:bidi="ar-MA"/>
          <w:rPrChange w:id="4972" w:author="SRO" w:date="2011-02-21T10:25:00Z">
            <w:rPr>
              <w:sz w:val="26"/>
              <w:szCs w:val="28"/>
              <w:rtl/>
              <w:lang w:bidi="ar-MA"/>
            </w:rPr>
          </w:rPrChange>
        </w:rPr>
      </w:pPr>
      <w:r w:rsidRPr="00832F4C">
        <w:rPr>
          <w:sz w:val="26"/>
          <w:szCs w:val="26"/>
          <w:rtl/>
          <w:lang w:bidi="ar-MA"/>
          <w:rPrChange w:id="4973" w:author="SRO" w:date="2011-02-21T10:25:00Z">
            <w:rPr>
              <w:sz w:val="26"/>
              <w:szCs w:val="28"/>
              <w:rtl/>
              <w:lang w:bidi="ar-MA"/>
            </w:rPr>
          </w:rPrChange>
        </w:rPr>
        <w:t>هذه التجارب أظهرت بأن استعمال الطاقات المتجددة صار ممكنا تقنيا وماليا. الشراكات ما بين القطاعين العام والخاص قد ساهمت في انجاز عدد كبير من المشاريع بأشكال مختلفة مثل عقود التسيير، التفويت،والخوصصة،إلخ.</w:t>
      </w:r>
    </w:p>
    <w:p w:rsidR="00832F4C" w:rsidRPr="00832F4C" w:rsidRDefault="00832F4C" w:rsidP="00C62DD6">
      <w:pPr>
        <w:bidi/>
        <w:ind w:left="-540" w:right="-468"/>
        <w:jc w:val="both"/>
        <w:rPr>
          <w:sz w:val="26"/>
          <w:szCs w:val="26"/>
          <w:rtl/>
          <w:lang w:bidi="ar-MA"/>
          <w:rPrChange w:id="4974" w:author="SRO" w:date="2011-02-21T10:25:00Z">
            <w:rPr>
              <w:sz w:val="26"/>
              <w:szCs w:val="28"/>
              <w:rtl/>
              <w:lang w:bidi="ar-MA"/>
            </w:rPr>
          </w:rPrChange>
        </w:rPr>
      </w:pPr>
    </w:p>
    <w:p w:rsidR="00832F4C" w:rsidRPr="00832F4C" w:rsidRDefault="00832F4C" w:rsidP="00C62DD6">
      <w:pPr>
        <w:bidi/>
        <w:ind w:left="-540" w:right="-468"/>
        <w:jc w:val="both"/>
        <w:rPr>
          <w:sz w:val="26"/>
          <w:szCs w:val="26"/>
          <w:rtl/>
          <w:lang w:bidi="ar-MA"/>
          <w:rPrChange w:id="4975" w:author="SRO" w:date="2011-02-21T10:25:00Z">
            <w:rPr>
              <w:sz w:val="26"/>
              <w:szCs w:val="28"/>
              <w:rtl/>
              <w:lang w:bidi="ar-MA"/>
            </w:rPr>
          </w:rPrChange>
        </w:rPr>
      </w:pPr>
      <w:r w:rsidRPr="00A62366">
        <w:rPr>
          <w:sz w:val="26"/>
          <w:szCs w:val="26"/>
          <w:rtl/>
          <w:lang w:bidi="ar-MA"/>
          <w:rPrChange w:id="4976" w:author="SRO" w:date="2011-02-21T10:25:00Z">
            <w:rPr>
              <w:sz w:val="26"/>
              <w:szCs w:val="26"/>
              <w:rtl/>
              <w:lang w:bidi="ar-MA"/>
            </w:rPr>
          </w:rPrChange>
        </w:rPr>
        <w:tab/>
      </w:r>
      <w:r w:rsidRPr="00832F4C">
        <w:rPr>
          <w:sz w:val="26"/>
          <w:szCs w:val="26"/>
          <w:rtl/>
          <w:lang w:bidi="ar-MA"/>
          <w:rPrChange w:id="4977" w:author="SRO" w:date="2011-02-21T10:25:00Z">
            <w:rPr>
              <w:sz w:val="26"/>
              <w:szCs w:val="28"/>
              <w:rtl/>
              <w:lang w:bidi="ar-MA"/>
            </w:rPr>
          </w:rPrChange>
        </w:rPr>
        <w:t xml:space="preserve">الاجتماع سيأخد بعين الاعتبار التحديات المشارة إليه أعلاه، كما أنه سيقوم بتقديم توصيات من أجل تمويل أفضل لهذا القطاع الجديد. </w:t>
      </w:r>
    </w:p>
    <w:p w:rsidR="00832F4C" w:rsidRPr="00832F4C" w:rsidRDefault="00832F4C" w:rsidP="00832F4C">
      <w:pPr>
        <w:bidi/>
        <w:ind w:left="-540" w:right="-468"/>
        <w:jc w:val="center"/>
        <w:rPr>
          <w:b/>
          <w:bCs/>
          <w:sz w:val="32"/>
          <w:szCs w:val="32"/>
          <w:rtl/>
          <w:rPrChange w:id="4978" w:author="SRO" w:date="2011-02-21T10:18:00Z">
            <w:rPr>
              <w:b/>
              <w:bCs/>
              <w:color w:val="663300"/>
              <w:sz w:val="32"/>
              <w:szCs w:val="32"/>
              <w:rtl/>
            </w:rPr>
          </w:rPrChange>
        </w:rPr>
        <w:pPrChange w:id="4979" w:author="SRO" w:date="2011-02-21T10:25:00Z">
          <w:pPr>
            <w:shd w:val="clear" w:color="000000" w:fill="FFCC66"/>
            <w:bidi/>
            <w:ind w:left="-540" w:right="-468"/>
            <w:jc w:val="center"/>
          </w:pPr>
        </w:pPrChange>
      </w:pPr>
      <w:r w:rsidRPr="000F3EE9">
        <w:rPr>
          <w:sz w:val="28"/>
          <w:szCs w:val="28"/>
          <w:rtl/>
          <w:rPrChange w:id="4980" w:author="SRO" w:date="2011-02-21T10:18:00Z">
            <w:rPr>
              <w:sz w:val="28"/>
              <w:szCs w:val="28"/>
              <w:rtl/>
            </w:rPr>
          </w:rPrChange>
        </w:rPr>
        <w:br w:type="page"/>
      </w:r>
      <w:ins w:id="4981" w:author="SRO" w:date="2011-02-21T11:36:00Z">
        <w:r>
          <w:rPr>
            <w:sz w:val="28"/>
            <w:szCs w:val="28"/>
            <w:rtl/>
          </w:rPr>
          <w:br w:type="page"/>
        </w:r>
      </w:ins>
      <w:r w:rsidRPr="00832F4C">
        <w:rPr>
          <w:b/>
          <w:bCs/>
          <w:sz w:val="32"/>
          <w:szCs w:val="32"/>
          <w:rtl/>
          <w:rPrChange w:id="4982" w:author="SRO" w:date="2011-02-21T10:18:00Z">
            <w:rPr>
              <w:b/>
              <w:bCs/>
              <w:color w:val="663300"/>
              <w:sz w:val="32"/>
              <w:szCs w:val="32"/>
              <w:rtl/>
            </w:rPr>
          </w:rPrChange>
        </w:rPr>
        <w:t>المرفق الثالث</w:t>
      </w:r>
    </w:p>
    <w:p w:rsidR="00832F4C" w:rsidRPr="000F3EE9" w:rsidRDefault="00832F4C">
      <w:pPr>
        <w:bidi/>
        <w:ind w:left="-341" w:right="-180"/>
        <w:rPr>
          <w:b/>
          <w:bCs/>
          <w:sz w:val="28"/>
          <w:szCs w:val="28"/>
          <w:rPrChange w:id="4983" w:author="SRO">
            <w:rPr>
              <w:b/>
              <w:bCs/>
              <w:sz w:val="28"/>
              <w:szCs w:val="28"/>
            </w:rPr>
          </w:rPrChange>
        </w:rPr>
      </w:pPr>
    </w:p>
    <w:p w:rsidR="00832F4C" w:rsidRPr="00832F4C" w:rsidRDefault="00832F4C" w:rsidP="000F6591">
      <w:pPr>
        <w:bidi/>
        <w:ind w:left="-341" w:right="-180"/>
        <w:jc w:val="center"/>
        <w:rPr>
          <w:b/>
          <w:bCs/>
          <w:sz w:val="28"/>
          <w:szCs w:val="28"/>
          <w:lang w:bidi="ar-MA"/>
          <w:rPrChange w:id="4984" w:author="SRO" w:date="2011-02-21T10:26:00Z">
            <w:rPr>
              <w:b/>
              <w:bCs/>
              <w:sz w:val="32"/>
              <w:szCs w:val="28"/>
              <w:lang w:bidi="ar-MA"/>
            </w:rPr>
          </w:rPrChange>
        </w:rPr>
      </w:pPr>
      <w:r w:rsidRPr="00832F4C">
        <w:rPr>
          <w:b/>
          <w:bCs/>
          <w:sz w:val="28"/>
          <w:szCs w:val="28"/>
          <w:rtl/>
          <w:lang w:bidi="ar-MA"/>
          <w:rPrChange w:id="4985" w:author="SRO" w:date="2011-02-21T10:26:00Z">
            <w:rPr>
              <w:b/>
              <w:bCs/>
              <w:sz w:val="28"/>
              <w:szCs w:val="32"/>
              <w:rtl/>
              <w:lang w:bidi="ar-MA"/>
            </w:rPr>
          </w:rPrChange>
        </w:rPr>
        <w:t>تمويل الفلاحة</w:t>
      </w:r>
    </w:p>
    <w:p w:rsidR="00832F4C" w:rsidRPr="00832F4C" w:rsidRDefault="00832F4C" w:rsidP="00A62366">
      <w:pPr>
        <w:bidi/>
        <w:ind w:left="-341" w:right="-180"/>
        <w:jc w:val="center"/>
        <w:rPr>
          <w:b/>
          <w:bCs/>
          <w:sz w:val="28"/>
          <w:szCs w:val="28"/>
          <w:lang w:bidi="ar-MA"/>
          <w:rPrChange w:id="4986" w:author="SRO" w:date="2011-02-21T10:26:00Z">
            <w:rPr>
              <w:b/>
              <w:bCs/>
              <w:sz w:val="32"/>
              <w:szCs w:val="28"/>
              <w:lang w:bidi="ar-MA"/>
            </w:rPr>
          </w:rPrChange>
        </w:rPr>
      </w:pPr>
      <w:r w:rsidRPr="00832F4C">
        <w:rPr>
          <w:b/>
          <w:bCs/>
          <w:sz w:val="28"/>
          <w:szCs w:val="28"/>
          <w:rtl/>
          <w:lang w:bidi="ar-MA"/>
          <w:rPrChange w:id="4987" w:author="SRO" w:date="2011-02-21T10:26:00Z">
            <w:rPr>
              <w:b/>
              <w:bCs/>
              <w:sz w:val="28"/>
              <w:szCs w:val="32"/>
              <w:rtl/>
              <w:lang w:bidi="ar-MA"/>
            </w:rPr>
          </w:rPrChange>
        </w:rPr>
        <w:t>تنشيط الاستثمار الخاص في الميدان الفلاحي</w:t>
      </w:r>
      <w:del w:id="4988" w:author="SRO" w:date="2011-02-21T10:26:00Z">
        <w:r w:rsidRPr="00832F4C" w:rsidDel="00A62366">
          <w:rPr>
            <w:b/>
            <w:bCs/>
            <w:sz w:val="28"/>
            <w:szCs w:val="28"/>
            <w:lang w:bidi="ar-MA"/>
            <w:rPrChange w:id="4989" w:author="SRO" w:date="2011-02-21T10:26:00Z">
              <w:rPr>
                <w:b/>
                <w:bCs/>
                <w:sz w:val="32"/>
                <w:szCs w:val="28"/>
                <w:lang w:bidi="ar-MA"/>
              </w:rPr>
            </w:rPrChange>
          </w:rPr>
          <w:delText xml:space="preserve"> </w:delText>
        </w:r>
      </w:del>
      <w:r w:rsidRPr="00832F4C">
        <w:rPr>
          <w:b/>
          <w:bCs/>
          <w:sz w:val="28"/>
          <w:szCs w:val="28"/>
          <w:rtl/>
          <w:lang w:bidi="ar-MA"/>
          <w:rPrChange w:id="4990" w:author="SRO" w:date="2011-02-21T10:26:00Z">
            <w:rPr>
              <w:b/>
              <w:bCs/>
              <w:sz w:val="28"/>
              <w:szCs w:val="32"/>
              <w:rtl/>
              <w:lang w:bidi="ar-MA"/>
            </w:rPr>
          </w:rPrChange>
        </w:rPr>
        <w:t>:</w:t>
      </w:r>
    </w:p>
    <w:p w:rsidR="00832F4C" w:rsidRPr="000F3EE9" w:rsidRDefault="00832F4C" w:rsidP="000F6591">
      <w:pPr>
        <w:bidi/>
        <w:ind w:left="-341" w:right="-180"/>
        <w:jc w:val="center"/>
        <w:rPr>
          <w:sz w:val="28"/>
          <w:szCs w:val="28"/>
          <w:rPrChange w:id="4991" w:author="SRO">
            <w:rPr>
              <w:sz w:val="28"/>
              <w:szCs w:val="28"/>
            </w:rPr>
          </w:rPrChange>
        </w:rPr>
      </w:pPr>
      <w:r w:rsidRPr="000F3EE9">
        <w:rPr>
          <w:b/>
          <w:bCs/>
          <w:sz w:val="32"/>
          <w:szCs w:val="32"/>
          <w:rtl/>
          <w:lang w:bidi="ar-MA"/>
          <w:rPrChange w:id="4992" w:author="SRO">
            <w:rPr>
              <w:b/>
              <w:bCs/>
              <w:sz w:val="32"/>
              <w:szCs w:val="32"/>
              <w:rtl/>
              <w:lang w:bidi="ar-MA"/>
            </w:rPr>
          </w:rPrChange>
        </w:rPr>
        <w:t>الصعوبات، الفرص والأجوبة الاستراتيجية</w:t>
      </w:r>
    </w:p>
    <w:p w:rsidR="00832F4C" w:rsidRPr="000F3EE9" w:rsidRDefault="00832F4C" w:rsidP="000F6591">
      <w:pPr>
        <w:bidi/>
        <w:ind w:left="-341" w:right="-180"/>
        <w:jc w:val="center"/>
        <w:rPr>
          <w:b/>
          <w:bCs/>
          <w:sz w:val="32"/>
          <w:szCs w:val="32"/>
          <w:rPrChange w:id="4993" w:author="SRO">
            <w:rPr>
              <w:b/>
              <w:bCs/>
              <w:sz w:val="32"/>
              <w:szCs w:val="32"/>
            </w:rPr>
          </w:rPrChange>
        </w:rPr>
      </w:pPr>
    </w:p>
    <w:p w:rsidR="00832F4C" w:rsidRPr="00832F4C" w:rsidRDefault="00832F4C" w:rsidP="000F6591">
      <w:pPr>
        <w:bidi/>
        <w:ind w:left="-341" w:right="-180"/>
        <w:jc w:val="center"/>
        <w:rPr>
          <w:b/>
          <w:bCs/>
          <w:sz w:val="32"/>
          <w:szCs w:val="32"/>
          <w:rtl/>
          <w:lang w:bidi="ar-MA"/>
          <w:rPrChange w:id="4994" w:author="SRO" w:date="2011-02-21T10:26:00Z">
            <w:rPr>
              <w:b/>
              <w:bCs/>
              <w:sz w:val="32"/>
              <w:szCs w:val="40"/>
              <w:rtl/>
              <w:lang w:bidi="ar-MA"/>
            </w:rPr>
          </w:rPrChange>
        </w:rPr>
      </w:pPr>
      <w:r w:rsidRPr="00832F4C">
        <w:rPr>
          <w:b/>
          <w:bCs/>
          <w:sz w:val="32"/>
          <w:szCs w:val="32"/>
          <w:rtl/>
          <w:lang w:bidi="ar-MA"/>
          <w:rPrChange w:id="4995" w:author="SRO" w:date="2011-02-21T10:26:00Z">
            <w:rPr>
              <w:b/>
              <w:bCs/>
              <w:sz w:val="32"/>
              <w:szCs w:val="40"/>
              <w:rtl/>
              <w:lang w:bidi="ar-MA"/>
            </w:rPr>
          </w:rPrChange>
        </w:rPr>
        <w:t>ورقة تقديمية</w:t>
      </w:r>
    </w:p>
    <w:p w:rsidR="00832F4C" w:rsidRPr="000F3EE9" w:rsidRDefault="00832F4C" w:rsidP="000F6591">
      <w:pPr>
        <w:bidi/>
        <w:ind w:left="-341" w:right="-180"/>
        <w:jc w:val="center"/>
        <w:rPr>
          <w:sz w:val="36"/>
          <w:szCs w:val="36"/>
          <w:rPrChange w:id="4996" w:author="SRO">
            <w:rPr>
              <w:sz w:val="36"/>
              <w:szCs w:val="36"/>
            </w:rPr>
          </w:rPrChange>
        </w:rPr>
      </w:pPr>
    </w:p>
    <w:p w:rsidR="00832F4C" w:rsidRPr="00832F4C" w:rsidRDefault="00832F4C" w:rsidP="000F6591">
      <w:pPr>
        <w:pBdr>
          <w:top w:val="single" w:sz="4" w:space="1" w:color="808080"/>
          <w:left w:val="single" w:sz="4" w:space="4" w:color="808080"/>
          <w:bottom w:val="single" w:sz="4" w:space="1" w:color="808080"/>
          <w:right w:val="single" w:sz="4" w:space="4" w:color="808080"/>
        </w:pBdr>
        <w:bidi/>
        <w:ind w:left="-341" w:right="-180"/>
        <w:jc w:val="both"/>
        <w:rPr>
          <w:b/>
          <w:bCs/>
          <w:sz w:val="26"/>
          <w:szCs w:val="26"/>
          <w:u w:val="single"/>
          <w:rtl/>
          <w:lang w:bidi="ar-MA"/>
          <w:rPrChange w:id="4997" w:author="SRO" w:date="2011-02-21T10:26:00Z">
            <w:rPr>
              <w:b/>
              <w:bCs/>
              <w:sz w:val="26"/>
              <w:szCs w:val="28"/>
              <w:u w:val="single"/>
              <w:rtl/>
              <w:lang w:bidi="ar-MA"/>
            </w:rPr>
          </w:rPrChange>
        </w:rPr>
      </w:pPr>
    </w:p>
    <w:p w:rsidR="00832F4C" w:rsidRPr="00832F4C" w:rsidRDefault="00832F4C" w:rsidP="000F6591">
      <w:pPr>
        <w:pBdr>
          <w:top w:val="single" w:sz="4" w:space="1" w:color="808080"/>
          <w:left w:val="single" w:sz="4" w:space="4" w:color="808080"/>
          <w:bottom w:val="single" w:sz="4" w:space="1" w:color="808080"/>
          <w:right w:val="single" w:sz="4" w:space="4" w:color="808080"/>
        </w:pBdr>
        <w:bidi/>
        <w:ind w:left="-341" w:right="-180"/>
        <w:jc w:val="both"/>
        <w:rPr>
          <w:b/>
          <w:bCs/>
          <w:sz w:val="26"/>
          <w:szCs w:val="26"/>
          <w:rtl/>
          <w:lang w:bidi="ar-MA"/>
          <w:rPrChange w:id="4998" w:author="SRO" w:date="2011-02-21T10:26:00Z">
            <w:rPr>
              <w:b/>
              <w:bCs/>
              <w:sz w:val="26"/>
              <w:szCs w:val="28"/>
              <w:rtl/>
              <w:lang w:bidi="ar-MA"/>
            </w:rPr>
          </w:rPrChange>
        </w:rPr>
      </w:pPr>
      <w:r w:rsidRPr="00832F4C">
        <w:rPr>
          <w:b/>
          <w:bCs/>
          <w:sz w:val="26"/>
          <w:szCs w:val="26"/>
          <w:rtl/>
          <w:lang w:bidi="ar-MA"/>
          <w:rPrChange w:id="4999" w:author="SRO" w:date="2011-02-21T10:26:00Z">
            <w:rPr>
              <w:b/>
              <w:bCs/>
              <w:sz w:val="26"/>
              <w:szCs w:val="28"/>
              <w:rtl/>
              <w:lang w:bidi="ar-MA"/>
            </w:rPr>
          </w:rPrChange>
        </w:rPr>
        <w:t>الأحداث البارزة والاتجاهات</w:t>
      </w:r>
    </w:p>
    <w:p w:rsidR="00832F4C" w:rsidRPr="00832F4C" w:rsidRDefault="00832F4C" w:rsidP="000F6591">
      <w:pPr>
        <w:pBdr>
          <w:top w:val="single" w:sz="4" w:space="1" w:color="808080"/>
          <w:left w:val="single" w:sz="4" w:space="4" w:color="808080"/>
          <w:bottom w:val="single" w:sz="4" w:space="1" w:color="808080"/>
          <w:right w:val="single" w:sz="4" w:space="4" w:color="808080"/>
        </w:pBdr>
        <w:bidi/>
        <w:ind w:left="-341" w:right="-180"/>
        <w:jc w:val="both"/>
        <w:rPr>
          <w:b/>
          <w:bCs/>
          <w:sz w:val="26"/>
          <w:szCs w:val="26"/>
          <w:u w:val="single"/>
          <w:rtl/>
          <w:lang w:bidi="ar-MA"/>
          <w:rPrChange w:id="5000" w:author="SRO" w:date="2011-02-21T10:26:00Z">
            <w:rPr>
              <w:b/>
              <w:bCs/>
              <w:sz w:val="26"/>
              <w:szCs w:val="28"/>
              <w:u w:val="single"/>
              <w:rtl/>
              <w:lang w:bidi="ar-MA"/>
            </w:rPr>
          </w:rPrChange>
        </w:rPr>
      </w:pPr>
    </w:p>
    <w:p w:rsidR="00832F4C" w:rsidRPr="00832F4C" w:rsidRDefault="00832F4C" w:rsidP="00832F4C">
      <w:pPr>
        <w:pBdr>
          <w:top w:val="single" w:sz="4" w:space="1" w:color="808080"/>
          <w:left w:val="single" w:sz="4" w:space="4" w:color="808080"/>
          <w:bottom w:val="single" w:sz="4" w:space="1" w:color="808080"/>
          <w:right w:val="single" w:sz="4" w:space="4" w:color="808080"/>
        </w:pBdr>
        <w:bidi/>
        <w:ind w:left="-341" w:right="-180"/>
        <w:jc w:val="both"/>
        <w:rPr>
          <w:sz w:val="26"/>
          <w:szCs w:val="26"/>
          <w:rtl/>
          <w:lang w:bidi="ar-MA"/>
          <w:rPrChange w:id="5001" w:author="SRO" w:date="2011-02-21T10:26:00Z">
            <w:rPr>
              <w:sz w:val="26"/>
              <w:szCs w:val="28"/>
              <w:rtl/>
              <w:lang w:bidi="ar-MA"/>
            </w:rPr>
          </w:rPrChange>
        </w:rPr>
        <w:pPrChange w:id="5002" w:author="SRO" w:date="2011-02-21T10:26:00Z">
          <w:pPr>
            <w:pBdr>
              <w:top w:val="single" w:sz="4" w:space="1" w:color="808080"/>
              <w:left w:val="single" w:sz="4" w:space="4" w:color="808080"/>
              <w:bottom w:val="single" w:sz="4" w:space="1" w:color="808080"/>
              <w:right w:val="single" w:sz="4" w:space="4" w:color="808080"/>
            </w:pBdr>
            <w:bidi/>
            <w:ind w:left="-341" w:right="-180" w:firstLine="708"/>
            <w:jc w:val="both"/>
          </w:pPr>
        </w:pPrChange>
      </w:pPr>
      <w:r w:rsidRPr="00832F4C">
        <w:rPr>
          <w:sz w:val="26"/>
          <w:szCs w:val="26"/>
          <w:rtl/>
          <w:lang w:bidi="ar-MA"/>
          <w:rPrChange w:id="5003" w:author="SRO" w:date="2011-02-21T10:26:00Z">
            <w:rPr>
              <w:sz w:val="26"/>
              <w:szCs w:val="28"/>
              <w:rtl/>
              <w:lang w:bidi="ar-MA"/>
            </w:rPr>
          </w:rPrChange>
        </w:rPr>
        <w:t>اعتراف متجدد بأهمية مساهمة القطاع في النمو الاقتصادي ومحاربة الفقر والبطالة: حسب منظمة التغذية والزراعة، كل دولار مستثمر في تنمية الفلاحة له وقع أكبر أربع مرات من دولار مستثمر في قطاع آخر.</w:t>
      </w:r>
    </w:p>
    <w:p w:rsidR="00832F4C" w:rsidRPr="00832F4C" w:rsidRDefault="00832F4C" w:rsidP="000F6591">
      <w:pPr>
        <w:pBdr>
          <w:top w:val="single" w:sz="4" w:space="1" w:color="808080"/>
          <w:left w:val="single" w:sz="4" w:space="4" w:color="808080"/>
          <w:bottom w:val="single" w:sz="4" w:space="1" w:color="808080"/>
          <w:right w:val="single" w:sz="4" w:space="4" w:color="808080"/>
        </w:pBdr>
        <w:bidi/>
        <w:ind w:left="-341" w:right="-180"/>
        <w:jc w:val="both"/>
        <w:rPr>
          <w:b/>
          <w:bCs/>
          <w:sz w:val="26"/>
          <w:szCs w:val="26"/>
          <w:u w:val="single"/>
          <w:lang w:bidi="ar-MA"/>
          <w:rPrChange w:id="5004" w:author="SRO" w:date="2011-02-21T10:26:00Z">
            <w:rPr>
              <w:b/>
              <w:bCs/>
              <w:sz w:val="28"/>
              <w:szCs w:val="26"/>
              <w:u w:val="single"/>
              <w:lang w:bidi="ar-MA"/>
            </w:rPr>
          </w:rPrChange>
        </w:rPr>
      </w:pPr>
    </w:p>
    <w:p w:rsidR="00832F4C" w:rsidRPr="00832F4C" w:rsidRDefault="00832F4C" w:rsidP="000F6591">
      <w:pPr>
        <w:pBdr>
          <w:top w:val="single" w:sz="4" w:space="1" w:color="808080"/>
          <w:left w:val="single" w:sz="4" w:space="4" w:color="808080"/>
          <w:bottom w:val="single" w:sz="4" w:space="1" w:color="808080"/>
          <w:right w:val="single" w:sz="4" w:space="4" w:color="808080"/>
        </w:pBdr>
        <w:bidi/>
        <w:ind w:left="-341" w:right="-180"/>
        <w:jc w:val="both"/>
        <w:rPr>
          <w:b/>
          <w:bCs/>
          <w:sz w:val="26"/>
          <w:szCs w:val="26"/>
          <w:rtl/>
          <w:lang w:bidi="ar-MA"/>
          <w:rPrChange w:id="5005" w:author="SRO" w:date="2011-02-21T10:26:00Z">
            <w:rPr>
              <w:b/>
              <w:bCs/>
              <w:sz w:val="26"/>
              <w:szCs w:val="28"/>
              <w:rtl/>
              <w:lang w:bidi="ar-MA"/>
            </w:rPr>
          </w:rPrChange>
        </w:rPr>
      </w:pPr>
      <w:r w:rsidRPr="00832F4C">
        <w:rPr>
          <w:b/>
          <w:bCs/>
          <w:sz w:val="26"/>
          <w:szCs w:val="26"/>
          <w:rtl/>
          <w:lang w:bidi="ar-MA"/>
          <w:rPrChange w:id="5006" w:author="SRO" w:date="2011-02-21T10:26:00Z">
            <w:rPr>
              <w:b/>
              <w:bCs/>
              <w:sz w:val="26"/>
              <w:szCs w:val="28"/>
              <w:rtl/>
              <w:lang w:bidi="ar-MA"/>
            </w:rPr>
          </w:rPrChange>
        </w:rPr>
        <w:t>في اتجاه تجديد الاستثمارات في الفلاحة</w:t>
      </w:r>
    </w:p>
    <w:p w:rsidR="00832F4C" w:rsidRPr="00832F4C" w:rsidRDefault="00832F4C" w:rsidP="000F6591">
      <w:pPr>
        <w:pBdr>
          <w:top w:val="single" w:sz="4" w:space="1" w:color="808080"/>
          <w:left w:val="single" w:sz="4" w:space="4" w:color="808080"/>
          <w:bottom w:val="single" w:sz="4" w:space="1" w:color="808080"/>
          <w:right w:val="single" w:sz="4" w:space="4" w:color="808080"/>
        </w:pBdr>
        <w:bidi/>
        <w:ind w:left="-341" w:right="-180"/>
        <w:jc w:val="both"/>
        <w:rPr>
          <w:sz w:val="26"/>
          <w:szCs w:val="26"/>
          <w:rtl/>
          <w:lang w:bidi="ar-MA"/>
          <w:rPrChange w:id="5007" w:author="SRO" w:date="2011-02-21T10:26:00Z">
            <w:rPr>
              <w:sz w:val="26"/>
              <w:szCs w:val="28"/>
              <w:rtl/>
              <w:lang w:bidi="ar-MA"/>
            </w:rPr>
          </w:rPrChange>
        </w:rPr>
      </w:pPr>
      <w:r w:rsidRPr="00832F4C">
        <w:rPr>
          <w:sz w:val="26"/>
          <w:szCs w:val="26"/>
          <w:rtl/>
          <w:lang w:bidi="ar-MA"/>
          <w:rPrChange w:id="5008" w:author="SRO" w:date="2011-02-21T10:26:00Z">
            <w:rPr>
              <w:sz w:val="26"/>
              <w:szCs w:val="28"/>
              <w:rtl/>
              <w:lang w:bidi="ar-MA"/>
            </w:rPr>
          </w:rPrChange>
        </w:rPr>
        <w:t>- ارتفاع طفيف للمساعدة العمومية للتنمية لصالح القطاع الفلاحي نتيجة للازمة: تقدر ب 16 -</w:t>
      </w:r>
      <w:r w:rsidRPr="00832F4C">
        <w:rPr>
          <w:sz w:val="26"/>
          <w:szCs w:val="26"/>
          <w:lang w:bidi="ar-MA"/>
          <w:rPrChange w:id="5009" w:author="SRO" w:date="2011-02-21T10:26:00Z">
            <w:rPr>
              <w:sz w:val="28"/>
              <w:szCs w:val="26"/>
              <w:lang w:bidi="ar-MA"/>
            </w:rPr>
          </w:rPrChange>
        </w:rPr>
        <w:t>19%</w:t>
      </w:r>
      <w:r w:rsidRPr="00832F4C">
        <w:rPr>
          <w:sz w:val="26"/>
          <w:szCs w:val="26"/>
          <w:rtl/>
          <w:lang w:bidi="ar-MA"/>
          <w:rPrChange w:id="5010" w:author="SRO" w:date="2011-02-21T10:26:00Z">
            <w:rPr>
              <w:sz w:val="26"/>
              <w:szCs w:val="28"/>
              <w:rtl/>
              <w:lang w:bidi="ar-MA"/>
            </w:rPr>
          </w:rPrChange>
        </w:rPr>
        <w:t xml:space="preserve"> خلال الثمانينات، وقد انتقلت المساعدة العمومية للتنمية من </w:t>
      </w:r>
      <w:r w:rsidRPr="00832F4C">
        <w:rPr>
          <w:sz w:val="26"/>
          <w:szCs w:val="26"/>
          <w:lang w:bidi="ar-MA"/>
          <w:rPrChange w:id="5011" w:author="SRO" w:date="2011-02-21T10:26:00Z">
            <w:rPr>
              <w:sz w:val="28"/>
              <w:szCs w:val="26"/>
              <w:lang w:bidi="ar-MA"/>
            </w:rPr>
          </w:rPrChange>
        </w:rPr>
        <w:t>8%</w:t>
      </w:r>
      <w:r w:rsidRPr="00832F4C">
        <w:rPr>
          <w:sz w:val="26"/>
          <w:szCs w:val="26"/>
          <w:rtl/>
          <w:lang w:bidi="ar-MA"/>
          <w:rPrChange w:id="5012" w:author="SRO" w:date="2011-02-21T10:26:00Z">
            <w:rPr>
              <w:sz w:val="26"/>
              <w:szCs w:val="28"/>
              <w:rtl/>
              <w:lang w:bidi="ar-MA"/>
            </w:rPr>
          </w:rPrChange>
        </w:rPr>
        <w:t xml:space="preserve"> ( 1994-2004) إلى أقل من </w:t>
      </w:r>
      <w:r w:rsidRPr="00832F4C">
        <w:rPr>
          <w:sz w:val="26"/>
          <w:szCs w:val="26"/>
          <w:lang w:bidi="ar-MA"/>
          <w:rPrChange w:id="5013" w:author="SRO" w:date="2011-02-21T10:26:00Z">
            <w:rPr>
              <w:sz w:val="28"/>
              <w:szCs w:val="26"/>
              <w:lang w:bidi="ar-MA"/>
            </w:rPr>
          </w:rPrChange>
        </w:rPr>
        <w:t>%</w:t>
      </w:r>
      <w:r w:rsidRPr="00832F4C">
        <w:rPr>
          <w:sz w:val="26"/>
          <w:szCs w:val="26"/>
          <w:rtl/>
          <w:lang w:bidi="ar-MA"/>
          <w:rPrChange w:id="5014" w:author="SRO" w:date="2011-02-21T10:26:00Z">
            <w:rPr>
              <w:sz w:val="26"/>
              <w:szCs w:val="28"/>
              <w:rtl/>
              <w:lang w:bidi="ar-MA"/>
            </w:rPr>
          </w:rPrChange>
        </w:rPr>
        <w:t xml:space="preserve">4 سنة 2006 قبل أن ترتفع إلى </w:t>
      </w:r>
      <w:r w:rsidRPr="00832F4C">
        <w:rPr>
          <w:sz w:val="26"/>
          <w:szCs w:val="26"/>
          <w:lang w:bidi="ar-MA"/>
          <w:rPrChange w:id="5015" w:author="SRO" w:date="2011-02-21T10:26:00Z">
            <w:rPr>
              <w:sz w:val="28"/>
              <w:szCs w:val="26"/>
              <w:lang w:bidi="ar-MA"/>
            </w:rPr>
          </w:rPrChange>
        </w:rPr>
        <w:t>4.3%</w:t>
      </w:r>
      <w:r w:rsidRPr="00832F4C">
        <w:rPr>
          <w:sz w:val="26"/>
          <w:szCs w:val="26"/>
          <w:rtl/>
          <w:lang w:bidi="ar-MA"/>
          <w:rPrChange w:id="5016" w:author="SRO" w:date="2011-02-21T10:26:00Z">
            <w:rPr>
              <w:sz w:val="26"/>
              <w:szCs w:val="28"/>
              <w:rtl/>
              <w:lang w:bidi="ar-MA"/>
            </w:rPr>
          </w:rPrChange>
        </w:rPr>
        <w:t xml:space="preserve">  سنة 2008 ( أفريقيا).</w:t>
      </w:r>
    </w:p>
    <w:p w:rsidR="00832F4C" w:rsidRPr="00832F4C" w:rsidRDefault="00832F4C" w:rsidP="000F6591">
      <w:pPr>
        <w:pBdr>
          <w:top w:val="single" w:sz="4" w:space="1" w:color="808080"/>
          <w:left w:val="single" w:sz="4" w:space="4" w:color="808080"/>
          <w:bottom w:val="single" w:sz="4" w:space="1" w:color="808080"/>
          <w:right w:val="single" w:sz="4" w:space="4" w:color="808080"/>
        </w:pBdr>
        <w:bidi/>
        <w:ind w:left="-341" w:right="-180"/>
        <w:jc w:val="both"/>
        <w:rPr>
          <w:sz w:val="26"/>
          <w:szCs w:val="26"/>
          <w:rtl/>
          <w:lang w:bidi="ar-MA"/>
          <w:rPrChange w:id="5017" w:author="SRO" w:date="2011-02-21T10:26:00Z">
            <w:rPr>
              <w:sz w:val="26"/>
              <w:szCs w:val="28"/>
              <w:rtl/>
              <w:lang w:bidi="ar-MA"/>
            </w:rPr>
          </w:rPrChange>
        </w:rPr>
      </w:pPr>
      <w:r w:rsidRPr="00832F4C">
        <w:rPr>
          <w:sz w:val="26"/>
          <w:szCs w:val="26"/>
          <w:rtl/>
          <w:lang w:bidi="ar-MA"/>
          <w:rPrChange w:id="5018" w:author="SRO" w:date="2011-02-21T10:26:00Z">
            <w:rPr>
              <w:sz w:val="26"/>
              <w:szCs w:val="28"/>
              <w:rtl/>
              <w:lang w:bidi="ar-MA"/>
            </w:rPr>
          </w:rPrChange>
        </w:rPr>
        <w:t>- الاهتمام المتنامي للاستثمارات الخارجية المباشرة وللقطاع الخاص الوطني بالقطاع.</w:t>
      </w:r>
    </w:p>
    <w:p w:rsidR="00832F4C" w:rsidRPr="00832F4C" w:rsidRDefault="00832F4C" w:rsidP="000F6591">
      <w:pPr>
        <w:pBdr>
          <w:top w:val="single" w:sz="4" w:space="1" w:color="808080"/>
          <w:left w:val="single" w:sz="4" w:space="4" w:color="808080"/>
          <w:bottom w:val="single" w:sz="4" w:space="1" w:color="808080"/>
          <w:right w:val="single" w:sz="4" w:space="4" w:color="808080"/>
        </w:pBdr>
        <w:bidi/>
        <w:ind w:left="-341" w:right="-180"/>
        <w:jc w:val="both"/>
        <w:rPr>
          <w:sz w:val="26"/>
          <w:szCs w:val="26"/>
          <w:lang w:bidi="ar-MA"/>
          <w:rPrChange w:id="5019" w:author="SRO" w:date="2011-02-21T10:26:00Z">
            <w:rPr>
              <w:sz w:val="28"/>
              <w:szCs w:val="26"/>
              <w:lang w:bidi="ar-MA"/>
            </w:rPr>
          </w:rPrChange>
        </w:rPr>
      </w:pPr>
      <w:r w:rsidRPr="00832F4C">
        <w:rPr>
          <w:sz w:val="26"/>
          <w:szCs w:val="26"/>
          <w:rtl/>
          <w:lang w:bidi="ar-MA"/>
          <w:rPrChange w:id="5020" w:author="SRO" w:date="2011-02-21T10:26:00Z">
            <w:rPr>
              <w:sz w:val="26"/>
              <w:szCs w:val="28"/>
              <w:rtl/>
              <w:lang w:bidi="ar-MA"/>
            </w:rPr>
          </w:rPrChange>
        </w:rPr>
        <w:t xml:space="preserve">- ثمانية دول إفريقية فقط حققت هدف مابوتو المتمثل في تخصيص </w:t>
      </w:r>
      <w:r w:rsidRPr="00832F4C">
        <w:rPr>
          <w:sz w:val="26"/>
          <w:szCs w:val="26"/>
          <w:lang w:bidi="ar-MA"/>
          <w:rPrChange w:id="5021" w:author="SRO" w:date="2011-02-21T10:26:00Z">
            <w:rPr>
              <w:sz w:val="28"/>
              <w:szCs w:val="26"/>
              <w:lang w:bidi="ar-MA"/>
            </w:rPr>
          </w:rPrChange>
        </w:rPr>
        <w:t>%10</w:t>
      </w:r>
      <w:r w:rsidRPr="00832F4C">
        <w:rPr>
          <w:sz w:val="26"/>
          <w:szCs w:val="26"/>
          <w:rtl/>
          <w:lang w:bidi="ar-MA"/>
          <w:rPrChange w:id="5022" w:author="SRO" w:date="2011-02-21T10:26:00Z">
            <w:rPr>
              <w:sz w:val="26"/>
              <w:szCs w:val="28"/>
              <w:rtl/>
              <w:lang w:bidi="ar-MA"/>
            </w:rPr>
          </w:rPrChange>
        </w:rPr>
        <w:t xml:space="preserve"> من الميزانية الوطنية للفلاحة ضد أقل من </w:t>
      </w:r>
      <w:r w:rsidRPr="00832F4C">
        <w:rPr>
          <w:sz w:val="26"/>
          <w:szCs w:val="26"/>
          <w:lang w:bidi="ar-MA"/>
          <w:rPrChange w:id="5023" w:author="SRO" w:date="2011-02-21T10:26:00Z">
            <w:rPr>
              <w:sz w:val="28"/>
              <w:szCs w:val="26"/>
              <w:lang w:bidi="ar-MA"/>
            </w:rPr>
          </w:rPrChange>
        </w:rPr>
        <w:t>%4</w:t>
      </w:r>
      <w:r w:rsidRPr="00832F4C">
        <w:rPr>
          <w:sz w:val="26"/>
          <w:szCs w:val="26"/>
          <w:rtl/>
          <w:lang w:bidi="ar-MA"/>
          <w:rPrChange w:id="5024" w:author="SRO" w:date="2011-02-21T10:26:00Z">
            <w:rPr>
              <w:sz w:val="26"/>
              <w:szCs w:val="28"/>
              <w:rtl/>
              <w:lang w:bidi="ar-MA"/>
            </w:rPr>
          </w:rPrChange>
        </w:rPr>
        <w:t xml:space="preserve"> بالنسبة للبلدان الأخرى (تقرير 2010 الخاص بالتقدم المحقق في أفريقيا والمنجز من طرف الفريق المختص بالتقدم في أفريقيا) ومع ذلك فقد تمت ملاحظة أن هناك مجهوذات فيما يخص التمويل العمومي.</w:t>
      </w:r>
    </w:p>
    <w:p w:rsidR="00832F4C" w:rsidRPr="00832F4C" w:rsidRDefault="00832F4C" w:rsidP="000F6591">
      <w:pPr>
        <w:pBdr>
          <w:top w:val="single" w:sz="4" w:space="1" w:color="808080"/>
          <w:left w:val="single" w:sz="4" w:space="4" w:color="808080"/>
          <w:bottom w:val="single" w:sz="4" w:space="1" w:color="808080"/>
          <w:right w:val="single" w:sz="4" w:space="4" w:color="808080"/>
        </w:pBdr>
        <w:bidi/>
        <w:ind w:left="-341" w:right="-180"/>
        <w:jc w:val="both"/>
        <w:rPr>
          <w:sz w:val="26"/>
          <w:szCs w:val="26"/>
          <w:rtl/>
          <w:lang w:bidi="ar-MA"/>
          <w:rPrChange w:id="5025" w:author="SRO" w:date="2011-02-21T10:26:00Z">
            <w:rPr>
              <w:sz w:val="26"/>
              <w:szCs w:val="28"/>
              <w:rtl/>
              <w:lang w:bidi="ar-MA"/>
            </w:rPr>
          </w:rPrChange>
        </w:rPr>
      </w:pPr>
    </w:p>
    <w:p w:rsidR="00832F4C" w:rsidRPr="00832F4C" w:rsidRDefault="00832F4C" w:rsidP="000F6591">
      <w:pPr>
        <w:pBdr>
          <w:top w:val="single" w:sz="4" w:space="1" w:color="808080"/>
          <w:left w:val="single" w:sz="4" w:space="4" w:color="808080"/>
          <w:bottom w:val="single" w:sz="4" w:space="1" w:color="808080"/>
          <w:right w:val="single" w:sz="4" w:space="4" w:color="808080"/>
        </w:pBdr>
        <w:bidi/>
        <w:ind w:left="-341" w:right="-180"/>
        <w:jc w:val="both"/>
        <w:rPr>
          <w:sz w:val="26"/>
          <w:szCs w:val="26"/>
          <w:rtl/>
          <w:lang w:bidi="ar-MA"/>
          <w:rPrChange w:id="5026" w:author="SRO" w:date="2011-02-21T10:26:00Z">
            <w:rPr>
              <w:sz w:val="26"/>
              <w:szCs w:val="28"/>
              <w:rtl/>
              <w:lang w:bidi="ar-MA"/>
            </w:rPr>
          </w:rPrChange>
        </w:rPr>
      </w:pPr>
      <w:r w:rsidRPr="00832F4C">
        <w:rPr>
          <w:sz w:val="26"/>
          <w:szCs w:val="26"/>
          <w:rtl/>
          <w:lang w:bidi="ar-MA"/>
          <w:rPrChange w:id="5027" w:author="SRO" w:date="2011-02-21T10:26:00Z">
            <w:rPr>
              <w:sz w:val="26"/>
              <w:szCs w:val="28"/>
              <w:rtl/>
              <w:lang w:bidi="ar-MA"/>
            </w:rPr>
          </w:rPrChange>
        </w:rPr>
        <w:t>تقويم السياسات الفلاحية مع توجه كبير نحو الأمن الغذائي المحلي والجهوي، وذلك بتنشيط الإنتاج الداخلي والتبادل الجهوي.</w:t>
      </w:r>
    </w:p>
    <w:p w:rsidR="00832F4C" w:rsidRPr="00832F4C" w:rsidRDefault="00832F4C" w:rsidP="000F6591">
      <w:pPr>
        <w:pBdr>
          <w:top w:val="single" w:sz="4" w:space="1" w:color="808080"/>
          <w:left w:val="single" w:sz="4" w:space="4" w:color="808080"/>
          <w:bottom w:val="single" w:sz="4" w:space="1" w:color="808080"/>
          <w:right w:val="single" w:sz="4" w:space="4" w:color="808080"/>
        </w:pBdr>
        <w:bidi/>
        <w:ind w:left="-341" w:right="-180"/>
        <w:jc w:val="both"/>
        <w:rPr>
          <w:sz w:val="26"/>
          <w:szCs w:val="26"/>
          <w:rtl/>
          <w:lang w:bidi="ar-MA"/>
          <w:rPrChange w:id="5028" w:author="SRO" w:date="2011-02-21T10:26:00Z">
            <w:rPr>
              <w:sz w:val="26"/>
              <w:szCs w:val="28"/>
              <w:rtl/>
              <w:lang w:bidi="ar-MA"/>
            </w:rPr>
          </w:rPrChange>
        </w:rPr>
      </w:pPr>
    </w:p>
    <w:p w:rsidR="00832F4C" w:rsidRPr="00832F4C" w:rsidRDefault="00832F4C" w:rsidP="000F6591">
      <w:pPr>
        <w:pBdr>
          <w:top w:val="single" w:sz="4" w:space="1" w:color="808080"/>
          <w:left w:val="single" w:sz="4" w:space="4" w:color="808080"/>
          <w:bottom w:val="single" w:sz="4" w:space="1" w:color="808080"/>
          <w:right w:val="single" w:sz="4" w:space="4" w:color="808080"/>
        </w:pBdr>
        <w:bidi/>
        <w:ind w:left="-341" w:right="-180"/>
        <w:jc w:val="both"/>
        <w:rPr>
          <w:sz w:val="26"/>
          <w:szCs w:val="26"/>
          <w:rtl/>
          <w:lang w:bidi="ar-MA"/>
          <w:rPrChange w:id="5029" w:author="SRO" w:date="2011-02-21T10:26:00Z">
            <w:rPr>
              <w:sz w:val="26"/>
              <w:szCs w:val="28"/>
              <w:rtl/>
              <w:lang w:bidi="ar-MA"/>
            </w:rPr>
          </w:rPrChange>
        </w:rPr>
      </w:pPr>
      <w:r w:rsidRPr="00832F4C">
        <w:rPr>
          <w:sz w:val="26"/>
          <w:szCs w:val="26"/>
          <w:rtl/>
          <w:lang w:bidi="ar-MA"/>
          <w:rPrChange w:id="5030" w:author="SRO" w:date="2011-02-21T10:26:00Z">
            <w:rPr>
              <w:sz w:val="26"/>
              <w:szCs w:val="28"/>
              <w:rtl/>
              <w:lang w:bidi="ar-MA"/>
            </w:rPr>
          </w:rPrChange>
        </w:rPr>
        <w:t>الأخذ بعين الاعتبار التغييرات المناخية في السياسات الفلاحية.</w:t>
      </w:r>
    </w:p>
    <w:p w:rsidR="00832F4C" w:rsidRPr="00832F4C" w:rsidRDefault="00832F4C" w:rsidP="000F6591">
      <w:pPr>
        <w:pBdr>
          <w:top w:val="single" w:sz="4" w:space="1" w:color="808080"/>
          <w:left w:val="single" w:sz="4" w:space="4" w:color="808080"/>
          <w:bottom w:val="single" w:sz="4" w:space="1" w:color="808080"/>
          <w:right w:val="single" w:sz="4" w:space="4" w:color="808080"/>
        </w:pBdr>
        <w:bidi/>
        <w:ind w:left="-341" w:right="-180"/>
        <w:jc w:val="both"/>
        <w:rPr>
          <w:sz w:val="26"/>
          <w:szCs w:val="26"/>
          <w:rtl/>
          <w:lang w:bidi="ar-MA"/>
          <w:rPrChange w:id="5031" w:author="SRO" w:date="2011-02-21T10:26:00Z">
            <w:rPr>
              <w:sz w:val="26"/>
              <w:szCs w:val="28"/>
              <w:rtl/>
              <w:lang w:bidi="ar-MA"/>
            </w:rPr>
          </w:rPrChange>
        </w:rPr>
      </w:pPr>
      <w:r w:rsidRPr="00832F4C">
        <w:rPr>
          <w:sz w:val="26"/>
          <w:szCs w:val="26"/>
          <w:rtl/>
          <w:lang w:bidi="ar-MA"/>
          <w:rPrChange w:id="5032" w:author="SRO" w:date="2011-02-21T10:26:00Z">
            <w:rPr>
              <w:sz w:val="26"/>
              <w:szCs w:val="28"/>
              <w:rtl/>
              <w:lang w:bidi="ar-MA"/>
            </w:rPr>
          </w:rPrChange>
        </w:rPr>
        <w:t>الحاجة إلى مقاربة مندمجة جهوية: وضع إستراتيجية مغاربية للأمن الغذائي ( 2030).</w:t>
      </w:r>
    </w:p>
    <w:p w:rsidR="00832F4C" w:rsidRPr="00832F4C" w:rsidRDefault="00832F4C" w:rsidP="00770847">
      <w:pPr>
        <w:pBdr>
          <w:top w:val="single" w:sz="4" w:space="1" w:color="808080"/>
          <w:left w:val="single" w:sz="4" w:space="4" w:color="808080"/>
          <w:bottom w:val="single" w:sz="4" w:space="1" w:color="808080"/>
          <w:right w:val="single" w:sz="4" w:space="4" w:color="808080"/>
        </w:pBdr>
        <w:bidi/>
        <w:ind w:left="-341" w:right="-180"/>
        <w:jc w:val="both"/>
        <w:rPr>
          <w:sz w:val="26"/>
          <w:szCs w:val="26"/>
          <w:rtl/>
          <w:lang w:bidi="ar-MA"/>
          <w:rPrChange w:id="5033" w:author="SRO" w:date="2011-02-21T10:26:00Z">
            <w:rPr>
              <w:sz w:val="26"/>
              <w:szCs w:val="28"/>
              <w:rtl/>
              <w:lang w:bidi="ar-MA"/>
            </w:rPr>
          </w:rPrChange>
        </w:rPr>
      </w:pPr>
      <w:r w:rsidRPr="00832F4C">
        <w:rPr>
          <w:sz w:val="26"/>
          <w:szCs w:val="26"/>
          <w:rtl/>
          <w:lang w:bidi="ar-MA"/>
          <w:rPrChange w:id="5034" w:author="SRO" w:date="2011-02-21T10:26:00Z">
            <w:rPr>
              <w:sz w:val="26"/>
              <w:szCs w:val="28"/>
              <w:rtl/>
              <w:lang w:bidi="ar-MA"/>
            </w:rPr>
          </w:rPrChange>
        </w:rPr>
        <w:t>تقوية التعاون: الجامعة العربية- اتحاد المغرب العربي (الاتفاقية الفلاحية المشتركة-2009 وبرنامج العمل 2010).</w:t>
      </w:r>
    </w:p>
    <w:p w:rsidR="00832F4C" w:rsidRPr="00832F4C" w:rsidRDefault="00832F4C" w:rsidP="000F6591">
      <w:pPr>
        <w:pBdr>
          <w:top w:val="single" w:sz="4" w:space="1" w:color="808080"/>
          <w:left w:val="single" w:sz="4" w:space="4" w:color="808080"/>
          <w:bottom w:val="single" w:sz="4" w:space="1" w:color="808080"/>
          <w:right w:val="single" w:sz="4" w:space="4" w:color="808080"/>
        </w:pBdr>
        <w:bidi/>
        <w:ind w:left="-341" w:right="-180"/>
        <w:jc w:val="both"/>
        <w:rPr>
          <w:sz w:val="26"/>
          <w:szCs w:val="26"/>
          <w:rtl/>
          <w:lang w:bidi="ar-MA"/>
          <w:rPrChange w:id="5035" w:author="SRO" w:date="2011-02-21T10:26:00Z">
            <w:rPr>
              <w:sz w:val="26"/>
              <w:szCs w:val="28"/>
              <w:rtl/>
              <w:lang w:bidi="ar-MA"/>
            </w:rPr>
          </w:rPrChange>
        </w:rPr>
      </w:pPr>
    </w:p>
    <w:p w:rsidR="00832F4C" w:rsidRPr="00832F4C" w:rsidRDefault="00832F4C" w:rsidP="000F6591">
      <w:pPr>
        <w:bidi/>
        <w:ind w:left="-341" w:right="-180"/>
        <w:rPr>
          <w:b/>
          <w:bCs/>
          <w:sz w:val="26"/>
          <w:szCs w:val="26"/>
          <w:rtl/>
          <w:lang w:bidi="ar-MA"/>
          <w:rPrChange w:id="5036" w:author="SRO" w:date="2011-02-21T10:26:00Z">
            <w:rPr>
              <w:b/>
              <w:bCs/>
              <w:sz w:val="26"/>
              <w:szCs w:val="28"/>
              <w:rtl/>
              <w:lang w:bidi="ar-MA"/>
            </w:rPr>
          </w:rPrChange>
        </w:rPr>
      </w:pPr>
    </w:p>
    <w:p w:rsidR="00832F4C" w:rsidRPr="00832F4C" w:rsidRDefault="00832F4C">
      <w:pPr>
        <w:bidi/>
        <w:ind w:left="-341" w:right="-180"/>
        <w:rPr>
          <w:b/>
          <w:bCs/>
          <w:sz w:val="26"/>
          <w:szCs w:val="26"/>
          <w:rtl/>
          <w:lang w:bidi="ar-MA"/>
          <w:rPrChange w:id="5037" w:author="SRO" w:date="2011-02-21T10:26:00Z">
            <w:rPr>
              <w:b/>
              <w:bCs/>
              <w:sz w:val="26"/>
              <w:szCs w:val="28"/>
              <w:rtl/>
              <w:lang w:bidi="ar-MA"/>
            </w:rPr>
          </w:rPrChange>
        </w:rPr>
      </w:pPr>
    </w:p>
    <w:p w:rsidR="00832F4C" w:rsidRPr="00832F4C" w:rsidDel="00A62366" w:rsidRDefault="00832F4C" w:rsidP="000F6591">
      <w:pPr>
        <w:pStyle w:val="Heading3"/>
        <w:pBdr>
          <w:top w:val="single" w:sz="4" w:space="1" w:color="auto"/>
          <w:left w:val="single" w:sz="4" w:space="4" w:color="auto"/>
          <w:bottom w:val="single" w:sz="4" w:space="1" w:color="auto"/>
          <w:right w:val="single" w:sz="4" w:space="4" w:color="auto"/>
        </w:pBdr>
        <w:shd w:val="clear" w:color="auto" w:fill="FFFFFF"/>
        <w:bidi/>
        <w:ind w:left="-341" w:right="-180"/>
        <w:jc w:val="both"/>
        <w:rPr>
          <w:del w:id="5038" w:author="SRO" w:date="2011-02-21T10:27:00Z"/>
          <w:b w:val="0"/>
          <w:bCs w:val="0"/>
          <w:sz w:val="26"/>
          <w:szCs w:val="26"/>
          <w:rtl/>
          <w:lang w:bidi="ar-MA"/>
          <w:rPrChange w:id="5039" w:author="SRO" w:date="2011-02-21T10:26:00Z">
            <w:rPr>
              <w:del w:id="5040" w:author="SRO" w:date="2011-02-21T10:27:00Z"/>
              <w:b w:val="0"/>
              <w:bCs w:val="0"/>
              <w:sz w:val="26"/>
              <w:szCs w:val="28"/>
              <w:rtl/>
              <w:lang w:bidi="ar-MA"/>
            </w:rPr>
          </w:rPrChange>
        </w:rPr>
      </w:pPr>
    </w:p>
    <w:p w:rsidR="00832F4C" w:rsidRPr="00832F4C" w:rsidDel="00A62366" w:rsidRDefault="00832F4C" w:rsidP="000F6591">
      <w:pPr>
        <w:pStyle w:val="Heading3"/>
        <w:pBdr>
          <w:top w:val="single" w:sz="4" w:space="1" w:color="auto"/>
          <w:left w:val="single" w:sz="4" w:space="4" w:color="auto"/>
          <w:bottom w:val="single" w:sz="4" w:space="1" w:color="auto"/>
          <w:right w:val="single" w:sz="4" w:space="4" w:color="auto"/>
        </w:pBdr>
        <w:shd w:val="clear" w:color="auto" w:fill="FFFFFF"/>
        <w:bidi/>
        <w:ind w:left="-341" w:right="-180"/>
        <w:jc w:val="both"/>
        <w:rPr>
          <w:del w:id="5041" w:author="SRO" w:date="2011-02-21T10:27:00Z"/>
          <w:b w:val="0"/>
          <w:bCs w:val="0"/>
          <w:sz w:val="26"/>
          <w:szCs w:val="26"/>
          <w:rtl/>
          <w:lang w:bidi="ar-MA"/>
          <w:rPrChange w:id="5042" w:author="SRO" w:date="2011-02-21T10:26:00Z">
            <w:rPr>
              <w:del w:id="5043" w:author="SRO" w:date="2011-02-21T10:27:00Z"/>
              <w:b w:val="0"/>
              <w:bCs w:val="0"/>
              <w:sz w:val="26"/>
              <w:szCs w:val="28"/>
              <w:rtl/>
              <w:lang w:bidi="ar-MA"/>
            </w:rPr>
          </w:rPrChange>
        </w:rPr>
      </w:pPr>
    </w:p>
    <w:p w:rsidR="00832F4C" w:rsidRPr="00832F4C" w:rsidDel="00A62366" w:rsidRDefault="00832F4C" w:rsidP="000F6591">
      <w:pPr>
        <w:pStyle w:val="Heading3"/>
        <w:pBdr>
          <w:top w:val="single" w:sz="4" w:space="1" w:color="auto"/>
          <w:left w:val="single" w:sz="4" w:space="4" w:color="auto"/>
          <w:bottom w:val="single" w:sz="4" w:space="1" w:color="auto"/>
          <w:right w:val="single" w:sz="4" w:space="4" w:color="auto"/>
        </w:pBdr>
        <w:shd w:val="clear" w:color="auto" w:fill="FFFFFF"/>
        <w:bidi/>
        <w:ind w:left="-341" w:right="-180"/>
        <w:jc w:val="both"/>
        <w:rPr>
          <w:del w:id="5044" w:author="SRO" w:date="2011-02-21T10:27:00Z"/>
          <w:b w:val="0"/>
          <w:bCs w:val="0"/>
          <w:sz w:val="26"/>
          <w:szCs w:val="26"/>
          <w:rtl/>
          <w:lang w:bidi="ar-MA"/>
          <w:rPrChange w:id="5045" w:author="SRO" w:date="2011-02-21T10:26:00Z">
            <w:rPr>
              <w:del w:id="5046" w:author="SRO" w:date="2011-02-21T10:27:00Z"/>
              <w:b w:val="0"/>
              <w:bCs w:val="0"/>
              <w:sz w:val="26"/>
              <w:szCs w:val="28"/>
              <w:rtl/>
              <w:lang w:bidi="ar-MA"/>
            </w:rPr>
          </w:rPrChange>
        </w:rPr>
      </w:pPr>
    </w:p>
    <w:p w:rsidR="00832F4C" w:rsidRPr="00832F4C" w:rsidDel="00A62366" w:rsidRDefault="00832F4C" w:rsidP="000F6591">
      <w:pPr>
        <w:pStyle w:val="Heading3"/>
        <w:pBdr>
          <w:top w:val="single" w:sz="4" w:space="1" w:color="auto"/>
          <w:left w:val="single" w:sz="4" w:space="4" w:color="auto"/>
          <w:bottom w:val="single" w:sz="4" w:space="1" w:color="auto"/>
          <w:right w:val="single" w:sz="4" w:space="4" w:color="auto"/>
        </w:pBdr>
        <w:shd w:val="clear" w:color="auto" w:fill="FFFFFF"/>
        <w:bidi/>
        <w:ind w:left="-341" w:right="-180"/>
        <w:jc w:val="both"/>
        <w:rPr>
          <w:del w:id="5047" w:author="SRO" w:date="2011-02-21T10:27:00Z"/>
          <w:b w:val="0"/>
          <w:bCs w:val="0"/>
          <w:sz w:val="26"/>
          <w:szCs w:val="26"/>
          <w:rtl/>
          <w:lang w:bidi="ar-MA"/>
          <w:rPrChange w:id="5048" w:author="SRO" w:date="2011-02-21T10:26:00Z">
            <w:rPr>
              <w:del w:id="5049" w:author="SRO" w:date="2011-02-21T10:27:00Z"/>
              <w:b w:val="0"/>
              <w:bCs w:val="0"/>
              <w:sz w:val="26"/>
              <w:szCs w:val="28"/>
              <w:rtl/>
              <w:lang w:bidi="ar-MA"/>
            </w:rPr>
          </w:rPrChange>
        </w:rPr>
      </w:pPr>
    </w:p>
    <w:p w:rsidR="00832F4C" w:rsidRPr="00832F4C" w:rsidDel="00A62366" w:rsidRDefault="00832F4C" w:rsidP="000F6591">
      <w:pPr>
        <w:pStyle w:val="Heading3"/>
        <w:pBdr>
          <w:top w:val="single" w:sz="4" w:space="1" w:color="auto"/>
          <w:left w:val="single" w:sz="4" w:space="4" w:color="auto"/>
          <w:bottom w:val="single" w:sz="4" w:space="1" w:color="auto"/>
          <w:right w:val="single" w:sz="4" w:space="4" w:color="auto"/>
        </w:pBdr>
        <w:shd w:val="clear" w:color="auto" w:fill="FFFFFF"/>
        <w:bidi/>
        <w:ind w:left="-341" w:right="-180"/>
        <w:jc w:val="both"/>
        <w:rPr>
          <w:del w:id="5050" w:author="SRO" w:date="2011-02-21T10:27:00Z"/>
          <w:b w:val="0"/>
          <w:bCs w:val="0"/>
          <w:sz w:val="26"/>
          <w:szCs w:val="26"/>
          <w:rtl/>
          <w:lang w:bidi="ar-MA"/>
          <w:rPrChange w:id="5051" w:author="SRO" w:date="2011-02-21T10:26:00Z">
            <w:rPr>
              <w:del w:id="5052" w:author="SRO" w:date="2011-02-21T10:27:00Z"/>
              <w:b w:val="0"/>
              <w:bCs w:val="0"/>
              <w:sz w:val="26"/>
              <w:szCs w:val="28"/>
              <w:rtl/>
              <w:lang w:bidi="ar-MA"/>
            </w:rPr>
          </w:rPrChange>
        </w:rPr>
      </w:pPr>
    </w:p>
    <w:p w:rsidR="00832F4C" w:rsidRPr="00832F4C" w:rsidDel="00A62366" w:rsidRDefault="00832F4C" w:rsidP="000F6591">
      <w:pPr>
        <w:pStyle w:val="Heading3"/>
        <w:pBdr>
          <w:top w:val="single" w:sz="4" w:space="1" w:color="auto"/>
          <w:left w:val="single" w:sz="4" w:space="4" w:color="auto"/>
          <w:bottom w:val="single" w:sz="4" w:space="1" w:color="auto"/>
          <w:right w:val="single" w:sz="4" w:space="4" w:color="auto"/>
        </w:pBdr>
        <w:shd w:val="clear" w:color="auto" w:fill="FFFFFF"/>
        <w:bidi/>
        <w:ind w:left="-341" w:right="-180"/>
        <w:jc w:val="both"/>
        <w:rPr>
          <w:del w:id="5053" w:author="SRO" w:date="2011-02-21T10:27:00Z"/>
          <w:b w:val="0"/>
          <w:bCs w:val="0"/>
          <w:sz w:val="26"/>
          <w:szCs w:val="26"/>
          <w:rtl/>
          <w:lang w:bidi="ar-MA"/>
          <w:rPrChange w:id="5054" w:author="SRO" w:date="2011-02-21T10:26:00Z">
            <w:rPr>
              <w:del w:id="5055" w:author="SRO" w:date="2011-02-21T10:27:00Z"/>
              <w:b w:val="0"/>
              <w:bCs w:val="0"/>
              <w:sz w:val="26"/>
              <w:szCs w:val="28"/>
              <w:rtl/>
              <w:lang w:bidi="ar-MA"/>
            </w:rPr>
          </w:rPrChange>
        </w:rPr>
      </w:pPr>
    </w:p>
    <w:p w:rsidR="00832F4C" w:rsidRPr="00832F4C" w:rsidRDefault="00832F4C" w:rsidP="000F6591">
      <w:pPr>
        <w:pStyle w:val="Heading3"/>
        <w:pBdr>
          <w:top w:val="single" w:sz="4" w:space="1" w:color="auto"/>
          <w:left w:val="single" w:sz="4" w:space="4" w:color="auto"/>
          <w:bottom w:val="single" w:sz="4" w:space="1" w:color="auto"/>
          <w:right w:val="single" w:sz="4" w:space="4" w:color="auto"/>
        </w:pBdr>
        <w:shd w:val="clear" w:color="auto" w:fill="FFFFFF"/>
        <w:bidi/>
        <w:ind w:left="-341" w:right="-180"/>
        <w:jc w:val="both"/>
        <w:rPr>
          <w:i/>
          <w:iCs/>
          <w:sz w:val="26"/>
          <w:szCs w:val="26"/>
          <w:lang w:val="fr-FR"/>
          <w:rPrChange w:id="5056" w:author="SRO" w:date="2011-02-21T10:26:00Z">
            <w:rPr>
              <w:i/>
              <w:iCs/>
              <w:sz w:val="32"/>
              <w:szCs w:val="26"/>
              <w:lang w:val="fr-FR"/>
            </w:rPr>
          </w:rPrChange>
        </w:rPr>
      </w:pPr>
      <w:r w:rsidRPr="00832F4C">
        <w:rPr>
          <w:i/>
          <w:iCs/>
          <w:sz w:val="26"/>
          <w:szCs w:val="26"/>
          <w:rtl/>
          <w:lang w:val="fr-FR"/>
          <w:rPrChange w:id="5057" w:author="SRO" w:date="2011-02-21T10:26:00Z">
            <w:rPr>
              <w:i/>
              <w:iCs/>
              <w:sz w:val="26"/>
              <w:szCs w:val="32"/>
              <w:rtl/>
              <w:lang w:val="fr-FR"/>
            </w:rPr>
          </w:rPrChange>
        </w:rPr>
        <w:t xml:space="preserve">  أ- </w:t>
      </w:r>
      <w:r w:rsidRPr="00832F4C">
        <w:rPr>
          <w:sz w:val="26"/>
          <w:szCs w:val="26"/>
          <w:rtl/>
          <w:lang w:bidi="ar-MA"/>
          <w:rPrChange w:id="5058" w:author="SRO" w:date="2011-02-21T10:26:00Z">
            <w:rPr>
              <w:sz w:val="26"/>
              <w:szCs w:val="32"/>
              <w:rtl/>
              <w:lang w:bidi="ar-MA"/>
            </w:rPr>
          </w:rPrChange>
        </w:rPr>
        <w:t>الظرفية العامة والتفسير</w:t>
      </w:r>
    </w:p>
    <w:p w:rsidR="00832F4C" w:rsidRPr="00832F4C" w:rsidRDefault="00832F4C" w:rsidP="00A62366">
      <w:pPr>
        <w:bidi/>
        <w:spacing w:after="120"/>
        <w:ind w:left="-341" w:right="-180"/>
        <w:jc w:val="both"/>
        <w:rPr>
          <w:sz w:val="26"/>
          <w:szCs w:val="26"/>
          <w:rPrChange w:id="5059" w:author="SRO" w:date="2011-02-21T10:26:00Z">
            <w:rPr>
              <w:sz w:val="28"/>
              <w:szCs w:val="26"/>
            </w:rPr>
          </w:rPrChange>
        </w:rPr>
        <w:pPrChange w:id="5060" w:author="SRO" w:date="2011-02-21T10:27:00Z">
          <w:pPr>
            <w:bidi/>
            <w:spacing w:after="120"/>
            <w:ind w:left="-341" w:right="-180"/>
            <w:jc w:val="both"/>
          </w:pPr>
        </w:pPrChange>
      </w:pPr>
    </w:p>
    <w:p w:rsidR="00832F4C" w:rsidRPr="00832F4C" w:rsidRDefault="00832F4C" w:rsidP="00832F4C">
      <w:pPr>
        <w:bidi/>
        <w:spacing w:after="120"/>
        <w:ind w:left="-341" w:right="-180" w:firstLine="566"/>
        <w:jc w:val="both"/>
        <w:rPr>
          <w:sz w:val="26"/>
          <w:szCs w:val="26"/>
          <w:rtl/>
          <w:lang w:bidi="ar-MA"/>
          <w:rPrChange w:id="5061" w:author="SRO" w:date="2011-02-21T10:26:00Z">
            <w:rPr>
              <w:sz w:val="26"/>
              <w:szCs w:val="28"/>
              <w:rtl/>
              <w:lang w:bidi="ar-MA"/>
            </w:rPr>
          </w:rPrChange>
        </w:rPr>
        <w:pPrChange w:id="5062" w:author="SRO" w:date="2011-02-21T10:27:00Z">
          <w:pPr>
            <w:bidi/>
            <w:spacing w:after="120"/>
            <w:ind w:left="-341" w:right="-180" w:firstLine="720"/>
            <w:jc w:val="both"/>
          </w:pPr>
        </w:pPrChange>
      </w:pPr>
      <w:r w:rsidRPr="00832F4C">
        <w:rPr>
          <w:sz w:val="26"/>
          <w:szCs w:val="26"/>
          <w:rtl/>
          <w:lang w:bidi="ar-MA"/>
          <w:rPrChange w:id="5063" w:author="SRO" w:date="2011-02-21T10:26:00Z">
            <w:rPr>
              <w:sz w:val="26"/>
              <w:szCs w:val="28"/>
              <w:rtl/>
              <w:lang w:bidi="ar-MA"/>
            </w:rPr>
          </w:rPrChange>
        </w:rPr>
        <w:t>إن الأزمة الغذائية العالمية لسنتي2007/2008 والتأثيرات المنتظرة للتغيرات المناخية قد أثارت نقاشا حول الدور المحوري للفلاحة في النمو الاقتصادي والأمن الغذائي وتقليص البطالة حسب تنبؤات منظمة التعاون والتنمية الاقتصادية ومنظمة التغذية والزراعة (2009)، فإن المخزونات الغذائية العالمية ستبقى متواضعة على الأمد المتوسط، كما أن الأسواق ستتأثر كما أن  مخاطر المضاربات على الأثمان ستكون حاضرة.</w:t>
      </w:r>
    </w:p>
    <w:p w:rsidR="00832F4C" w:rsidRPr="00832F4C" w:rsidDel="00A62366" w:rsidRDefault="00832F4C" w:rsidP="00832F4C">
      <w:pPr>
        <w:bidi/>
        <w:spacing w:after="120"/>
        <w:ind w:left="-341" w:right="-180" w:firstLine="566"/>
        <w:jc w:val="both"/>
        <w:rPr>
          <w:del w:id="5064" w:author="SRO" w:date="2011-02-21T10:27:00Z"/>
          <w:sz w:val="26"/>
          <w:szCs w:val="26"/>
          <w:rtl/>
          <w:lang w:bidi="ar-MA"/>
          <w:rPrChange w:id="5065" w:author="SRO" w:date="2011-02-21T10:26:00Z">
            <w:rPr>
              <w:del w:id="5066" w:author="SRO" w:date="2011-02-21T10:27:00Z"/>
              <w:sz w:val="26"/>
              <w:szCs w:val="28"/>
              <w:rtl/>
              <w:lang w:bidi="ar-MA"/>
            </w:rPr>
          </w:rPrChange>
        </w:rPr>
        <w:pPrChange w:id="5067" w:author="SRO" w:date="2011-02-21T10:27:00Z">
          <w:pPr>
            <w:bidi/>
            <w:spacing w:after="120"/>
            <w:ind w:left="-341" w:right="-180" w:firstLine="720"/>
            <w:jc w:val="both"/>
          </w:pPr>
        </w:pPrChange>
      </w:pPr>
    </w:p>
    <w:p w:rsidR="00832F4C" w:rsidRPr="00832F4C" w:rsidRDefault="00832F4C" w:rsidP="00832F4C">
      <w:pPr>
        <w:bidi/>
        <w:spacing w:after="120"/>
        <w:ind w:left="-341" w:right="-180" w:firstLine="566"/>
        <w:jc w:val="both"/>
        <w:rPr>
          <w:sz w:val="26"/>
          <w:szCs w:val="26"/>
          <w:rtl/>
          <w:lang w:bidi="ar-MA"/>
          <w:rPrChange w:id="5068" w:author="SRO" w:date="2011-02-21T10:26:00Z">
            <w:rPr>
              <w:sz w:val="26"/>
              <w:szCs w:val="28"/>
              <w:rtl/>
              <w:lang w:bidi="ar-MA"/>
            </w:rPr>
          </w:rPrChange>
        </w:rPr>
        <w:pPrChange w:id="5069" w:author="SRO" w:date="2011-02-21T10:27:00Z">
          <w:pPr>
            <w:bidi/>
            <w:spacing w:after="120"/>
            <w:ind w:left="-341" w:right="-180" w:firstLine="720"/>
            <w:jc w:val="both"/>
          </w:pPr>
        </w:pPrChange>
      </w:pPr>
      <w:r w:rsidRPr="00832F4C">
        <w:rPr>
          <w:sz w:val="26"/>
          <w:szCs w:val="26"/>
          <w:rtl/>
          <w:lang w:bidi="ar-MA"/>
          <w:rPrChange w:id="5070" w:author="SRO" w:date="2011-02-21T10:26:00Z">
            <w:rPr>
              <w:sz w:val="26"/>
              <w:szCs w:val="28"/>
              <w:rtl/>
              <w:lang w:bidi="ar-MA"/>
            </w:rPr>
          </w:rPrChange>
        </w:rPr>
        <w:t>في هذا الإطار، سنكون أمام تقوية تدريجية للالتزامات السياسية والمالية لصالح القطاع، وذلك على كل المستويات: العالمي، الجهوي والوطني. لقد تعددت اللقاءات الاستراتيجية تحت إشراف الدول الثماني الكبار، الدول العشرين الكبار، منظمة التعاون والتنمية الاقتصادية</w:t>
      </w:r>
      <w:r w:rsidRPr="00832F4C">
        <w:rPr>
          <w:sz w:val="26"/>
          <w:szCs w:val="26"/>
          <w:lang w:bidi="ar-MA"/>
          <w:rPrChange w:id="5071" w:author="SRO" w:date="2011-02-21T10:26:00Z">
            <w:rPr>
              <w:sz w:val="28"/>
              <w:szCs w:val="26"/>
              <w:lang w:bidi="ar-MA"/>
            </w:rPr>
          </w:rPrChange>
        </w:rPr>
        <w:t xml:space="preserve"> </w:t>
      </w:r>
      <w:r w:rsidRPr="00832F4C">
        <w:rPr>
          <w:sz w:val="26"/>
          <w:szCs w:val="26"/>
          <w:rtl/>
          <w:lang w:bidi="ar-MA"/>
          <w:rPrChange w:id="5072" w:author="SRO" w:date="2011-02-21T10:26:00Z">
            <w:rPr>
              <w:sz w:val="26"/>
              <w:szCs w:val="28"/>
              <w:rtl/>
              <w:lang w:bidi="ar-MA"/>
            </w:rPr>
          </w:rPrChange>
        </w:rPr>
        <w:t xml:space="preserve"> ومنظمة التعاون والاتحاد الأفريقي  اتحاد المغرب العربي، الهدف من ذلك (أ) بلوغ فهم موحد للتحديات وكذلك للفرص الجديدة (ب) صياغة جديدة لسياسات مواتية (أخذ بعين الاعتبار بطريقة مثلى إشكالية الأمن الغذائي وخاصة الرهانات المناخية والمالية و (ج) تقوية التنمية.</w:t>
      </w:r>
    </w:p>
    <w:p w:rsidR="00832F4C" w:rsidRPr="00832F4C" w:rsidDel="00A62366" w:rsidRDefault="00832F4C" w:rsidP="00A62366">
      <w:pPr>
        <w:bidi/>
        <w:spacing w:after="120"/>
        <w:ind w:left="-341" w:right="-180" w:firstLine="708"/>
        <w:jc w:val="both"/>
        <w:rPr>
          <w:del w:id="5073" w:author="SRO" w:date="2011-02-21T10:28:00Z"/>
          <w:sz w:val="26"/>
          <w:szCs w:val="26"/>
          <w:rtl/>
          <w:lang w:bidi="ar-MA"/>
          <w:rPrChange w:id="5074" w:author="SRO" w:date="2011-02-21T10:26:00Z">
            <w:rPr>
              <w:del w:id="5075" w:author="SRO" w:date="2011-02-21T10:28:00Z"/>
              <w:sz w:val="26"/>
              <w:szCs w:val="28"/>
              <w:rtl/>
              <w:lang w:bidi="ar-MA"/>
            </w:rPr>
          </w:rPrChange>
        </w:rPr>
        <w:pPrChange w:id="5076" w:author="SRO" w:date="2011-02-21T10:27:00Z">
          <w:pPr>
            <w:bidi/>
            <w:spacing w:after="120"/>
            <w:ind w:left="-341" w:right="-180" w:firstLine="708"/>
            <w:jc w:val="both"/>
          </w:pPr>
        </w:pPrChange>
      </w:pPr>
    </w:p>
    <w:p w:rsidR="00832F4C" w:rsidRPr="00832F4C" w:rsidRDefault="00832F4C" w:rsidP="00A62366">
      <w:pPr>
        <w:bidi/>
        <w:spacing w:after="120"/>
        <w:ind w:left="-341" w:right="-180" w:firstLine="708"/>
        <w:jc w:val="both"/>
        <w:rPr>
          <w:sz w:val="26"/>
          <w:szCs w:val="26"/>
          <w:rtl/>
          <w:lang w:bidi="ar-MA"/>
          <w:rPrChange w:id="5077" w:author="SRO" w:date="2011-02-21T10:26:00Z">
            <w:rPr>
              <w:sz w:val="26"/>
              <w:szCs w:val="28"/>
              <w:rtl/>
              <w:lang w:bidi="ar-MA"/>
            </w:rPr>
          </w:rPrChange>
        </w:rPr>
        <w:pPrChange w:id="5078" w:author="SRO" w:date="2011-02-21T10:27:00Z">
          <w:pPr>
            <w:bidi/>
            <w:spacing w:after="120"/>
            <w:ind w:left="-341" w:right="-180" w:firstLine="708"/>
            <w:jc w:val="both"/>
          </w:pPr>
        </w:pPrChange>
      </w:pPr>
      <w:r w:rsidRPr="00832F4C">
        <w:rPr>
          <w:sz w:val="26"/>
          <w:szCs w:val="26"/>
          <w:rtl/>
          <w:lang w:bidi="ar-MA"/>
          <w:rPrChange w:id="5079" w:author="SRO" w:date="2011-02-21T10:26:00Z">
            <w:rPr>
              <w:sz w:val="26"/>
              <w:szCs w:val="28"/>
              <w:rtl/>
              <w:lang w:bidi="ar-MA"/>
            </w:rPr>
          </w:rPrChange>
        </w:rPr>
        <w:t>إن قمة الدول الثمانية الذي انعقدت بأكيلا حول الأمن الغذائي العالمي ( يوليوز 2009) قد خرجت بقناعة مفادها ضرورة وضع مقاربة متفق عليها. وقد التزمت هذه الدول بتوفير 20 مليار دولار أمريكي موزعة على 3 سنوات ومخصصة لتقوية الإنتاج والأمن الغذائي.</w:t>
      </w:r>
    </w:p>
    <w:p w:rsidR="00832F4C" w:rsidRPr="00832F4C" w:rsidDel="00A62366" w:rsidRDefault="00832F4C" w:rsidP="00A62366">
      <w:pPr>
        <w:bidi/>
        <w:spacing w:after="120"/>
        <w:ind w:left="-341" w:right="-180" w:firstLine="708"/>
        <w:jc w:val="both"/>
        <w:rPr>
          <w:del w:id="5080" w:author="SRO" w:date="2011-02-21T10:28:00Z"/>
          <w:sz w:val="26"/>
          <w:szCs w:val="26"/>
          <w:rtl/>
          <w:lang w:bidi="ar-MA"/>
          <w:rPrChange w:id="5081" w:author="SRO" w:date="2011-02-21T10:26:00Z">
            <w:rPr>
              <w:del w:id="5082" w:author="SRO" w:date="2011-02-21T10:28:00Z"/>
              <w:sz w:val="26"/>
              <w:szCs w:val="28"/>
              <w:rtl/>
              <w:lang w:bidi="ar-MA"/>
            </w:rPr>
          </w:rPrChange>
        </w:rPr>
        <w:pPrChange w:id="5083" w:author="SRO" w:date="2011-02-21T10:27:00Z">
          <w:pPr>
            <w:bidi/>
            <w:spacing w:after="120"/>
            <w:ind w:left="-341" w:right="-180" w:firstLine="708"/>
            <w:jc w:val="both"/>
          </w:pPr>
        </w:pPrChange>
      </w:pPr>
    </w:p>
    <w:p w:rsidR="00832F4C" w:rsidRPr="00832F4C" w:rsidRDefault="00832F4C" w:rsidP="00A62366">
      <w:pPr>
        <w:bidi/>
        <w:spacing w:after="120"/>
        <w:ind w:left="-341" w:right="-180" w:firstLine="708"/>
        <w:jc w:val="both"/>
        <w:rPr>
          <w:sz w:val="26"/>
          <w:szCs w:val="26"/>
          <w:rtl/>
          <w:lang w:bidi="ar-MA"/>
          <w:rPrChange w:id="5084" w:author="SRO" w:date="2011-02-21T10:26:00Z">
            <w:rPr>
              <w:sz w:val="26"/>
              <w:szCs w:val="28"/>
              <w:rtl/>
              <w:lang w:bidi="ar-MA"/>
            </w:rPr>
          </w:rPrChange>
        </w:rPr>
        <w:pPrChange w:id="5085" w:author="SRO" w:date="2011-02-21T10:27:00Z">
          <w:pPr>
            <w:bidi/>
            <w:spacing w:after="120"/>
            <w:ind w:left="-341" w:right="-180" w:firstLine="708"/>
            <w:jc w:val="both"/>
          </w:pPr>
        </w:pPrChange>
      </w:pPr>
      <w:r w:rsidRPr="00832F4C">
        <w:rPr>
          <w:sz w:val="26"/>
          <w:szCs w:val="26"/>
          <w:rtl/>
          <w:lang w:bidi="ar-MA"/>
          <w:rPrChange w:id="5086" w:author="SRO" w:date="2011-02-21T10:26:00Z">
            <w:rPr>
              <w:sz w:val="26"/>
              <w:szCs w:val="28"/>
              <w:rtl/>
              <w:lang w:bidi="ar-MA"/>
            </w:rPr>
          </w:rPrChange>
        </w:rPr>
        <w:t>إن المؤتمر العالمي حول الأمن الغذائي ( روما، تشرين الثاني/نوفمبر 2009) قد أكد على ضرورة إعادة الاستثمار بطريقة إستراتيجية إلى الميدانين الفلاحي والقروي، وكذلك محاربة الآثار السلبية لتغيرات المناخية على القطاع الفلاحي، وذلك من أجل التقليص من المجاعة وسوء التغذية في العالم، أكد المؤتمر على الأولوية التي يجب إعطاؤها لتقوية الاستثمارات في القطاع ولتطوير التنسيق والحكامة العالمية.</w:t>
      </w:r>
    </w:p>
    <w:p w:rsidR="00832F4C" w:rsidRPr="00832F4C" w:rsidDel="00A62366" w:rsidRDefault="00832F4C" w:rsidP="00A62366">
      <w:pPr>
        <w:bidi/>
        <w:spacing w:after="120"/>
        <w:ind w:left="-341" w:right="-180" w:firstLine="708"/>
        <w:jc w:val="both"/>
        <w:rPr>
          <w:del w:id="5087" w:author="SRO" w:date="2011-02-21T10:28:00Z"/>
          <w:sz w:val="26"/>
          <w:szCs w:val="26"/>
          <w:rtl/>
          <w:lang w:bidi="ar-MA"/>
          <w:rPrChange w:id="5088" w:author="SRO" w:date="2011-02-21T10:26:00Z">
            <w:rPr>
              <w:del w:id="5089" w:author="SRO" w:date="2011-02-21T10:28:00Z"/>
              <w:sz w:val="26"/>
              <w:szCs w:val="28"/>
              <w:rtl/>
              <w:lang w:bidi="ar-MA"/>
            </w:rPr>
          </w:rPrChange>
        </w:rPr>
        <w:pPrChange w:id="5090" w:author="SRO" w:date="2011-02-21T10:27:00Z">
          <w:pPr>
            <w:bidi/>
            <w:spacing w:after="120"/>
            <w:ind w:left="-341" w:right="-180" w:firstLine="708"/>
            <w:jc w:val="both"/>
          </w:pPr>
        </w:pPrChange>
      </w:pPr>
    </w:p>
    <w:p w:rsidR="00832F4C" w:rsidRPr="00832F4C" w:rsidRDefault="00832F4C" w:rsidP="00A62366">
      <w:pPr>
        <w:bidi/>
        <w:spacing w:after="120"/>
        <w:ind w:left="-341" w:right="-180" w:firstLine="708"/>
        <w:jc w:val="both"/>
        <w:rPr>
          <w:sz w:val="26"/>
          <w:szCs w:val="26"/>
          <w:rtl/>
          <w:lang w:bidi="ar-MA"/>
          <w:rPrChange w:id="5091" w:author="SRO" w:date="2011-02-21T10:26:00Z">
            <w:rPr>
              <w:sz w:val="26"/>
              <w:szCs w:val="28"/>
              <w:rtl/>
              <w:lang w:bidi="ar-MA"/>
            </w:rPr>
          </w:rPrChange>
        </w:rPr>
        <w:pPrChange w:id="5092" w:author="SRO" w:date="2011-02-21T10:27:00Z">
          <w:pPr>
            <w:bidi/>
            <w:spacing w:after="120"/>
            <w:ind w:left="-341" w:right="-180" w:firstLine="708"/>
            <w:jc w:val="both"/>
          </w:pPr>
        </w:pPrChange>
      </w:pPr>
      <w:r w:rsidRPr="00832F4C">
        <w:rPr>
          <w:sz w:val="26"/>
          <w:szCs w:val="26"/>
          <w:rtl/>
          <w:lang w:bidi="ar-MA"/>
          <w:rPrChange w:id="5093" w:author="SRO" w:date="2011-02-21T10:26:00Z">
            <w:rPr>
              <w:sz w:val="26"/>
              <w:szCs w:val="28"/>
              <w:rtl/>
              <w:lang w:bidi="ar-MA"/>
            </w:rPr>
          </w:rPrChange>
        </w:rPr>
        <w:t>على المستوى الأفريقي ، فإن الدورة السنوية للوزراء الأفارقة للمالية والتخطيط والتنمية الاقتصادية المنعقدة تحت إشراف الاتحاد الأفريقي  واللجنة الاقتصادية لأفريقيا (الملاوي- آذار/مارس 2010)، قد أعادت التأكيد- في توصيتها 11- تحت عنوان: " تحقيق الأمن الغذائي في خمس سنوات " بالالتزام بتقوية الاستثمار في الفلاحة كما توقعه البرنامج المفصل من أجل تنمية الفلاحة بأفريقيا المصادق عليه خلال قمة رؤساء الدول (مابوتو، 2003) التوصية تطالب كذلك بإعطاء أهمية خاصة للمزارعين الصغار ووضع شروط مشجعة للاستثمار الخاص في الميدان الفلاحي، الفلاحة الصناعية والفلاحة الغذائية.</w:t>
      </w:r>
    </w:p>
    <w:p w:rsidR="00832F4C" w:rsidRPr="00832F4C" w:rsidDel="00A62366" w:rsidRDefault="00832F4C" w:rsidP="00A62366">
      <w:pPr>
        <w:bidi/>
        <w:spacing w:after="120"/>
        <w:ind w:left="-341" w:right="-180" w:firstLine="708"/>
        <w:jc w:val="both"/>
        <w:rPr>
          <w:del w:id="5094" w:author="SRO" w:date="2011-02-21T10:28:00Z"/>
          <w:sz w:val="26"/>
          <w:szCs w:val="26"/>
          <w:rtl/>
          <w:lang w:bidi="ar-MA"/>
          <w:rPrChange w:id="5095" w:author="SRO" w:date="2011-02-21T10:26:00Z">
            <w:rPr>
              <w:del w:id="5096" w:author="SRO" w:date="2011-02-21T10:28:00Z"/>
              <w:sz w:val="26"/>
              <w:szCs w:val="28"/>
              <w:rtl/>
              <w:lang w:bidi="ar-MA"/>
            </w:rPr>
          </w:rPrChange>
        </w:rPr>
        <w:pPrChange w:id="5097" w:author="SRO" w:date="2011-02-21T10:27:00Z">
          <w:pPr>
            <w:bidi/>
            <w:spacing w:after="120"/>
            <w:ind w:left="-341" w:right="-180" w:firstLine="708"/>
            <w:jc w:val="both"/>
          </w:pPr>
        </w:pPrChange>
      </w:pPr>
    </w:p>
    <w:p w:rsidR="00832F4C" w:rsidRPr="00832F4C" w:rsidRDefault="00832F4C" w:rsidP="00A62366">
      <w:pPr>
        <w:bidi/>
        <w:spacing w:after="120"/>
        <w:ind w:left="-341" w:right="-180" w:firstLine="708"/>
        <w:jc w:val="both"/>
        <w:rPr>
          <w:sz w:val="26"/>
          <w:szCs w:val="26"/>
          <w:rtl/>
          <w:lang w:bidi="ar-MA"/>
          <w:rPrChange w:id="5098" w:author="SRO" w:date="2011-02-21T10:26:00Z">
            <w:rPr>
              <w:sz w:val="26"/>
              <w:szCs w:val="28"/>
              <w:rtl/>
              <w:lang w:bidi="ar-MA"/>
            </w:rPr>
          </w:rPrChange>
        </w:rPr>
        <w:pPrChange w:id="5099" w:author="SRO" w:date="2011-02-21T10:27:00Z">
          <w:pPr>
            <w:bidi/>
            <w:spacing w:after="120"/>
            <w:ind w:left="-341" w:right="-180" w:firstLine="708"/>
            <w:jc w:val="both"/>
          </w:pPr>
        </w:pPrChange>
      </w:pPr>
      <w:r w:rsidRPr="00832F4C">
        <w:rPr>
          <w:sz w:val="26"/>
          <w:szCs w:val="26"/>
          <w:rtl/>
          <w:lang w:bidi="ar-MA"/>
          <w:rPrChange w:id="5100" w:author="SRO" w:date="2011-02-21T10:26:00Z">
            <w:rPr>
              <w:sz w:val="26"/>
              <w:szCs w:val="28"/>
              <w:rtl/>
              <w:lang w:bidi="ar-MA"/>
            </w:rPr>
          </w:rPrChange>
        </w:rPr>
        <w:t>خلال الدورة الخامسة عشرة المنعقدة بمراكش في شهر تشرين الأول/أكتوبر2009، أكدت اللجنة الوزارية المغاربية المكلفة بالأمن الغذائي لاتحاد المغرب العربي على أهمية تقوية الاستثمار العمومي والخاص في تنمية القطاع الفلاحي، فعلا، زيادة على النقص المستمر في الموارد (الأراضي، المياه)، فإن الفلاحة المغاربية قد عانت من ضعف السياسات الفلاحية والغذائية وخاصة النقص الحاصل في الاستثمارات ليس على مستوى البنيات التحتية القروية فحسب بل كذلك فيما يخص الرأسمال البشري، البحث والتنمية بالإضافة إلى المحافظة على الموارد الطبيعية هذا النقص في الاستثمار قد جعل من الفلاحة قطاعا ضعيفا إن على مستوى الإنتاج أو المردودية .</w:t>
      </w:r>
    </w:p>
    <w:p w:rsidR="00832F4C" w:rsidRPr="00832F4C" w:rsidDel="00A62366" w:rsidRDefault="00832F4C" w:rsidP="00A62366">
      <w:pPr>
        <w:bidi/>
        <w:spacing w:after="120"/>
        <w:ind w:left="-341" w:right="-180" w:firstLine="708"/>
        <w:jc w:val="both"/>
        <w:rPr>
          <w:del w:id="5101" w:author="SRO" w:date="2011-02-21T10:28:00Z"/>
          <w:sz w:val="26"/>
          <w:szCs w:val="26"/>
          <w:rtl/>
          <w:lang w:bidi="ar-MA"/>
          <w:rPrChange w:id="5102" w:author="SRO" w:date="2011-02-21T10:26:00Z">
            <w:rPr>
              <w:del w:id="5103" w:author="SRO" w:date="2011-02-21T10:28:00Z"/>
              <w:sz w:val="26"/>
              <w:szCs w:val="28"/>
              <w:rtl/>
              <w:lang w:bidi="ar-MA"/>
            </w:rPr>
          </w:rPrChange>
        </w:rPr>
        <w:pPrChange w:id="5104" w:author="SRO" w:date="2011-02-21T10:27:00Z">
          <w:pPr>
            <w:bidi/>
            <w:spacing w:after="120"/>
            <w:ind w:left="-341" w:right="-180" w:firstLine="708"/>
            <w:jc w:val="both"/>
          </w:pPr>
        </w:pPrChange>
      </w:pPr>
    </w:p>
    <w:p w:rsidR="00832F4C" w:rsidRPr="00832F4C" w:rsidRDefault="00832F4C" w:rsidP="00A62366">
      <w:pPr>
        <w:bidi/>
        <w:spacing w:after="120"/>
        <w:ind w:left="-341" w:right="-180" w:firstLine="708"/>
        <w:jc w:val="both"/>
        <w:rPr>
          <w:sz w:val="26"/>
          <w:szCs w:val="26"/>
          <w:rtl/>
          <w:lang w:bidi="ar-MA"/>
          <w:rPrChange w:id="5105" w:author="SRO" w:date="2011-02-21T10:26:00Z">
            <w:rPr>
              <w:sz w:val="26"/>
              <w:szCs w:val="28"/>
              <w:rtl/>
              <w:lang w:bidi="ar-MA"/>
            </w:rPr>
          </w:rPrChange>
        </w:rPr>
        <w:pPrChange w:id="5106" w:author="SRO" w:date="2011-02-21T10:27:00Z">
          <w:pPr>
            <w:bidi/>
            <w:spacing w:after="120"/>
            <w:ind w:left="-341" w:right="-180" w:firstLine="708"/>
            <w:jc w:val="both"/>
          </w:pPr>
        </w:pPrChange>
      </w:pPr>
      <w:r w:rsidRPr="00832F4C">
        <w:rPr>
          <w:sz w:val="26"/>
          <w:szCs w:val="26"/>
          <w:rtl/>
          <w:lang w:bidi="ar-MA"/>
          <w:rPrChange w:id="5107" w:author="SRO" w:date="2011-02-21T10:26:00Z">
            <w:rPr>
              <w:sz w:val="26"/>
              <w:szCs w:val="28"/>
              <w:rtl/>
              <w:lang w:bidi="ar-MA"/>
            </w:rPr>
          </w:rPrChange>
        </w:rPr>
        <w:t xml:space="preserve">إن مخطط العمل المشترك من أجل تنمية الفلاحة والأمن الغذائي الذي تبنته الجامعة العربية والاتحاد الأفريقي  (مصر 2009) يعبر عن إرادة المنطقتين للوقوف صفا واحدا لمواجهة مشاكل الأمن الغذائي، وذلك من خلال تعبئة قوية لمواردها، فالاجتماع الوزاري الأول </w:t>
      </w:r>
      <w:bookmarkStart w:id="5108" w:name="OLE_LINK23"/>
      <w:bookmarkStart w:id="5109" w:name="OLE_LINK24"/>
      <w:r w:rsidRPr="00832F4C">
        <w:rPr>
          <w:sz w:val="26"/>
          <w:szCs w:val="26"/>
          <w:rtl/>
          <w:lang w:bidi="ar-MA"/>
          <w:rPrChange w:id="5110" w:author="SRO" w:date="2011-02-21T10:26:00Z">
            <w:rPr>
              <w:sz w:val="26"/>
              <w:szCs w:val="28"/>
              <w:rtl/>
              <w:lang w:bidi="ar-MA"/>
            </w:rPr>
          </w:rPrChange>
        </w:rPr>
        <w:t xml:space="preserve">الأفريقي </w:t>
      </w:r>
      <w:bookmarkEnd w:id="5108"/>
      <w:bookmarkEnd w:id="5109"/>
      <w:r w:rsidRPr="00832F4C">
        <w:rPr>
          <w:sz w:val="26"/>
          <w:szCs w:val="26"/>
          <w:rtl/>
          <w:lang w:bidi="ar-MA"/>
          <w:rPrChange w:id="5111" w:author="SRO" w:date="2011-02-21T10:26:00Z">
            <w:rPr>
              <w:sz w:val="26"/>
              <w:szCs w:val="28"/>
              <w:rtl/>
              <w:lang w:bidi="ar-MA"/>
            </w:rPr>
          </w:rPrChange>
        </w:rPr>
        <w:t>العربي حول تنمية الفلاحة والأمن الغذائي (مصر-شباط/ فبراير 2010) قد توج بوضع برنامج عمل مشترك يهدف إلى تعاون أعمق.</w:t>
      </w:r>
    </w:p>
    <w:p w:rsidR="00832F4C" w:rsidRPr="00832F4C" w:rsidRDefault="00832F4C" w:rsidP="00A62366">
      <w:pPr>
        <w:bidi/>
        <w:spacing w:after="120"/>
        <w:ind w:left="-341" w:right="-180" w:firstLine="708"/>
        <w:jc w:val="both"/>
        <w:rPr>
          <w:sz w:val="26"/>
          <w:szCs w:val="26"/>
          <w:rtl/>
          <w:lang w:bidi="ar-MA"/>
          <w:rPrChange w:id="5112" w:author="SRO" w:date="2011-02-21T10:26:00Z">
            <w:rPr>
              <w:sz w:val="26"/>
              <w:szCs w:val="28"/>
              <w:rtl/>
              <w:lang w:bidi="ar-MA"/>
            </w:rPr>
          </w:rPrChange>
        </w:rPr>
        <w:pPrChange w:id="5113" w:author="SRO" w:date="2011-02-21T10:27:00Z">
          <w:pPr>
            <w:bidi/>
            <w:spacing w:after="120"/>
            <w:ind w:left="-341" w:right="-180" w:firstLine="708"/>
            <w:jc w:val="both"/>
          </w:pPr>
        </w:pPrChange>
      </w:pPr>
      <w:r w:rsidRPr="00832F4C">
        <w:rPr>
          <w:sz w:val="26"/>
          <w:szCs w:val="26"/>
          <w:rtl/>
          <w:lang w:bidi="ar-MA"/>
          <w:rPrChange w:id="5114" w:author="SRO" w:date="2011-02-21T10:26:00Z">
            <w:rPr>
              <w:sz w:val="26"/>
              <w:szCs w:val="28"/>
              <w:rtl/>
              <w:lang w:bidi="ar-MA"/>
            </w:rPr>
          </w:rPrChange>
        </w:rPr>
        <w:t>إن الاتجاه نحو الانخفاض في الاستثمار في القطاع والمسجل خلال الأزمة الغذائية قد بدأ يعرف مسارا معاكسا مع رجوع ملحوظ للممولين الرئيسيين إن جل المحادتاث الثنائية والمتعددة الأطراف قد بدأت في مراجعة أجندتها، وقامت بإطلاق مشاريع جديدة ووضع آليات جديدة للتمويل.</w:t>
      </w:r>
    </w:p>
    <w:p w:rsidR="00832F4C" w:rsidRPr="00832F4C" w:rsidDel="00A62366" w:rsidRDefault="00832F4C" w:rsidP="00A62366">
      <w:pPr>
        <w:bidi/>
        <w:spacing w:after="120"/>
        <w:ind w:left="-341" w:right="-180" w:firstLine="708"/>
        <w:jc w:val="both"/>
        <w:rPr>
          <w:del w:id="5115" w:author="SRO" w:date="2011-02-21T10:28:00Z"/>
          <w:sz w:val="26"/>
          <w:szCs w:val="26"/>
          <w:rtl/>
          <w:lang w:bidi="ar-MA"/>
          <w:rPrChange w:id="5116" w:author="SRO" w:date="2011-02-21T10:26:00Z">
            <w:rPr>
              <w:del w:id="5117" w:author="SRO" w:date="2011-02-21T10:28:00Z"/>
              <w:sz w:val="26"/>
              <w:szCs w:val="28"/>
              <w:rtl/>
              <w:lang w:bidi="ar-MA"/>
            </w:rPr>
          </w:rPrChange>
        </w:rPr>
        <w:pPrChange w:id="5118" w:author="SRO" w:date="2011-02-21T10:27:00Z">
          <w:pPr>
            <w:bidi/>
            <w:spacing w:after="120"/>
            <w:ind w:left="-341" w:right="-180" w:firstLine="708"/>
            <w:jc w:val="both"/>
          </w:pPr>
        </w:pPrChange>
      </w:pPr>
    </w:p>
    <w:p w:rsidR="00832F4C" w:rsidRPr="00832F4C" w:rsidRDefault="00832F4C" w:rsidP="00A62366">
      <w:pPr>
        <w:bidi/>
        <w:spacing w:after="120"/>
        <w:ind w:left="-341" w:right="-180" w:firstLine="708"/>
        <w:jc w:val="both"/>
        <w:rPr>
          <w:sz w:val="26"/>
          <w:szCs w:val="26"/>
          <w:rtl/>
          <w:lang w:bidi="ar-MA"/>
          <w:rPrChange w:id="5119" w:author="SRO" w:date="2011-02-21T10:26:00Z">
            <w:rPr>
              <w:sz w:val="26"/>
              <w:szCs w:val="28"/>
              <w:rtl/>
              <w:lang w:bidi="ar-MA"/>
            </w:rPr>
          </w:rPrChange>
        </w:rPr>
        <w:pPrChange w:id="5120" w:author="SRO" w:date="2011-02-21T10:27:00Z">
          <w:pPr>
            <w:bidi/>
            <w:spacing w:after="120"/>
            <w:ind w:left="-341" w:right="-180" w:firstLine="708"/>
            <w:jc w:val="both"/>
          </w:pPr>
        </w:pPrChange>
      </w:pPr>
      <w:r w:rsidRPr="00832F4C">
        <w:rPr>
          <w:sz w:val="26"/>
          <w:szCs w:val="26"/>
          <w:rtl/>
          <w:lang w:bidi="ar-MA"/>
          <w:rPrChange w:id="5121" w:author="SRO" w:date="2011-02-21T10:26:00Z">
            <w:rPr>
              <w:sz w:val="26"/>
              <w:szCs w:val="28"/>
              <w:rtl/>
              <w:lang w:bidi="ar-MA"/>
            </w:rPr>
          </w:rPrChange>
        </w:rPr>
        <w:t>إن الاستثمار الخارجي المباشر في الفلاحة، قد عرف كذلك ارتفاعا طفيفا رغم أن الحجم العام لازال محدودا وضعيفا بالمقارنة مع قطاعات أخرى في تقريره لسنة 2009 حول الاستثمار في العالم، أشار مؤتمر الأمم المتحدة حول التجارة والتنمية إلى الاهتمام المتزايد للاستثمار الخاص (الاستثمار المباشر في الإنتاج الفلاحي أو من خلال الفلاحة التعاقدية) بالقطاع الفلاحي في الدول النامية. إن الاستثمارات تهم بصفة خاصة الإنتاج الفلاحي للزراعات التجارية والفلاحة الغذائية هذا الارتفاع في الاستثمار الخارجي المباشر في بعض الدول يفسر بالإجراءات المتخذة من أجل توفير الأراضي الفلاحية (يكون  بصفة عامة على شكل عقود كراء طويلة الأمد)، وكذلك من خلال الإصلاحات التي تهم مناخ الاستثمار (الضرائب، التجارة الخارجية، القطاع المالي) والبنية الاقتصادية، إن هذا الارتفاع ناتج على ما يظهر من الأزمة الغذائية نفسها (الرأسمال المضارب).</w:t>
      </w:r>
    </w:p>
    <w:p w:rsidR="00832F4C" w:rsidRPr="00832F4C" w:rsidDel="00A62366" w:rsidRDefault="00832F4C" w:rsidP="00A62366">
      <w:pPr>
        <w:bidi/>
        <w:spacing w:after="120"/>
        <w:ind w:left="-341" w:right="-180" w:firstLine="708"/>
        <w:jc w:val="both"/>
        <w:rPr>
          <w:del w:id="5122" w:author="SRO" w:date="2011-02-21T10:28:00Z"/>
          <w:sz w:val="26"/>
          <w:szCs w:val="26"/>
          <w:rtl/>
          <w:lang w:bidi="ar-MA"/>
          <w:rPrChange w:id="5123" w:author="SRO" w:date="2011-02-21T10:26:00Z">
            <w:rPr>
              <w:del w:id="5124" w:author="SRO" w:date="2011-02-21T10:28:00Z"/>
              <w:sz w:val="26"/>
              <w:szCs w:val="28"/>
              <w:rtl/>
              <w:lang w:bidi="ar-MA"/>
            </w:rPr>
          </w:rPrChange>
        </w:rPr>
        <w:pPrChange w:id="5125" w:author="SRO" w:date="2011-02-21T10:27:00Z">
          <w:pPr>
            <w:bidi/>
            <w:spacing w:after="120"/>
            <w:ind w:left="-341" w:right="-180" w:firstLine="708"/>
            <w:jc w:val="both"/>
          </w:pPr>
        </w:pPrChange>
      </w:pPr>
    </w:p>
    <w:p w:rsidR="00832F4C" w:rsidRPr="00832F4C" w:rsidRDefault="00832F4C" w:rsidP="00A62366">
      <w:pPr>
        <w:bidi/>
        <w:spacing w:after="120"/>
        <w:ind w:left="-341" w:right="-180" w:firstLine="708"/>
        <w:jc w:val="both"/>
        <w:rPr>
          <w:sz w:val="26"/>
          <w:szCs w:val="26"/>
          <w:rtl/>
          <w:lang w:bidi="ar-MA"/>
          <w:rPrChange w:id="5126" w:author="SRO" w:date="2011-02-21T10:26:00Z">
            <w:rPr>
              <w:sz w:val="26"/>
              <w:szCs w:val="28"/>
              <w:rtl/>
              <w:lang w:bidi="ar-MA"/>
            </w:rPr>
          </w:rPrChange>
        </w:rPr>
        <w:pPrChange w:id="5127" w:author="SRO" w:date="2011-02-21T10:27:00Z">
          <w:pPr>
            <w:bidi/>
            <w:spacing w:after="120"/>
            <w:ind w:left="-341" w:right="-180" w:firstLine="708"/>
            <w:jc w:val="both"/>
          </w:pPr>
        </w:pPrChange>
      </w:pPr>
      <w:r w:rsidRPr="00832F4C">
        <w:rPr>
          <w:sz w:val="26"/>
          <w:szCs w:val="26"/>
          <w:rtl/>
          <w:lang w:bidi="ar-MA"/>
          <w:rPrChange w:id="5128" w:author="SRO" w:date="2011-02-21T10:26:00Z">
            <w:rPr>
              <w:sz w:val="26"/>
              <w:szCs w:val="28"/>
              <w:rtl/>
              <w:lang w:bidi="ar-MA"/>
            </w:rPr>
          </w:rPrChange>
        </w:rPr>
        <w:t>إن ضرورة إيجاد حلول للازمة الغذائية قد أصبح اليوم تحديا أمام كل الفاعلين (عموميين، خواص ومزارعين صغار)، وذلك على كل المستويات المحلي الوطني، الجهوي والدولي). وهكذا فزيادة على الالتزامات السياسية نلاحظ تغييرا على مستوى البيئة المؤسساتية والتنظيمية والمالية للقطاع الفلاحي، الذي أصبح يضع قضية الأمن الغذائي الوطني والجهوي في صلب الاستراتيجيات الفلاحية والتنموية في هذا المناخ الجديد.</w:t>
      </w:r>
    </w:p>
    <w:p w:rsidR="00832F4C" w:rsidRPr="00832F4C" w:rsidDel="00A62366" w:rsidRDefault="00832F4C" w:rsidP="00832F4C">
      <w:pPr>
        <w:bidi/>
        <w:spacing w:after="120"/>
        <w:ind w:left="-340" w:right="-181" w:firstLine="708"/>
        <w:jc w:val="both"/>
        <w:rPr>
          <w:del w:id="5129" w:author="SRO" w:date="2011-02-21T10:28:00Z"/>
          <w:sz w:val="26"/>
          <w:szCs w:val="26"/>
          <w:rtl/>
          <w:lang w:bidi="ar-MA"/>
          <w:rPrChange w:id="5130" w:author="SRO" w:date="2011-02-21T10:26:00Z">
            <w:rPr>
              <w:del w:id="5131" w:author="SRO" w:date="2011-02-21T10:28:00Z"/>
              <w:sz w:val="26"/>
              <w:szCs w:val="28"/>
              <w:rtl/>
              <w:lang w:bidi="ar-MA"/>
            </w:rPr>
          </w:rPrChange>
        </w:rPr>
        <w:pPrChange w:id="5132" w:author="SRO" w:date="2011-02-21T10:29:00Z">
          <w:pPr>
            <w:bidi/>
            <w:spacing w:after="120"/>
            <w:ind w:left="-341" w:right="-180" w:firstLine="708"/>
            <w:jc w:val="both"/>
          </w:pPr>
        </w:pPrChange>
      </w:pPr>
    </w:p>
    <w:p w:rsidR="00832F4C" w:rsidRPr="00832F4C" w:rsidRDefault="00832F4C" w:rsidP="00832F4C">
      <w:pPr>
        <w:bidi/>
        <w:spacing w:after="120"/>
        <w:ind w:left="-340" w:right="-181" w:firstLine="708"/>
        <w:jc w:val="both"/>
        <w:rPr>
          <w:sz w:val="26"/>
          <w:szCs w:val="26"/>
          <w:rtl/>
          <w:lang w:bidi="ar-MA"/>
          <w:rPrChange w:id="5133" w:author="SRO" w:date="2011-02-21T10:26:00Z">
            <w:rPr>
              <w:sz w:val="26"/>
              <w:szCs w:val="28"/>
              <w:rtl/>
              <w:lang w:bidi="ar-MA"/>
            </w:rPr>
          </w:rPrChange>
        </w:rPr>
        <w:pPrChange w:id="5134" w:author="SRO" w:date="2011-02-21T10:29:00Z">
          <w:pPr>
            <w:bidi/>
            <w:spacing w:after="120"/>
            <w:ind w:left="-341" w:right="-180" w:firstLine="708"/>
            <w:jc w:val="both"/>
          </w:pPr>
        </w:pPrChange>
      </w:pPr>
      <w:r w:rsidRPr="00832F4C">
        <w:rPr>
          <w:sz w:val="26"/>
          <w:szCs w:val="26"/>
          <w:rtl/>
          <w:lang w:bidi="ar-MA"/>
          <w:rPrChange w:id="5135" w:author="SRO" w:date="2011-02-21T10:26:00Z">
            <w:rPr>
              <w:sz w:val="26"/>
              <w:szCs w:val="28"/>
              <w:rtl/>
              <w:lang w:bidi="ar-MA"/>
            </w:rPr>
          </w:rPrChange>
        </w:rPr>
        <w:t xml:space="preserve">ومن أجل مردودية قصوى للمؤهلات القطاع، ومن أجل تطوير مساهمته في التنمية الاقتصادية الشاملة وفي محاربة الفقر مع الأخذ بعين الاعتبار مواجهة الرهانات الجديدة (التغير المناخي، الأزمة المالية)، فإن جل دول منطقة شمال أفريقيا قد بدؤوا في مراجعة عميقة لسياساتهم الفلاحية مؤكدين على تشجيع الاستثمار الخاص ودعم الاستغلاليات الفلاحية الصغيرة والمتوسطة. وهكذا فإن الدول سيتراجع دورها كمخطط ومنظم ومصاحب إن مجموعة من الإصلاحات في قيد الانجاز انفتاح عقار الدولة على التدبير الخاص، خلق صناديق الاستثمار، إنشاء صناديق الضمان تطوير مناخ الأعمال ومن بينها تسهيل الولوج إلى القروض البنكية ( أنظر 2010 </w:t>
      </w:r>
      <w:r w:rsidRPr="00832F4C">
        <w:rPr>
          <w:sz w:val="26"/>
          <w:szCs w:val="26"/>
          <w:lang w:bidi="ar-MA"/>
          <w:rPrChange w:id="5136" w:author="SRO" w:date="2011-02-21T10:26:00Z">
            <w:rPr>
              <w:szCs w:val="26"/>
              <w:lang w:bidi="ar-MA"/>
            </w:rPr>
          </w:rPrChange>
        </w:rPr>
        <w:t>Doing Business</w:t>
      </w:r>
      <w:r w:rsidRPr="00832F4C">
        <w:rPr>
          <w:sz w:val="26"/>
          <w:szCs w:val="26"/>
          <w:rtl/>
          <w:lang w:bidi="ar-MA"/>
          <w:rPrChange w:id="5137" w:author="SRO" w:date="2011-02-21T10:26:00Z">
            <w:rPr>
              <w:sz w:val="26"/>
              <w:rtl/>
              <w:lang w:bidi="ar-MA"/>
            </w:rPr>
          </w:rPrChange>
        </w:rPr>
        <w:t xml:space="preserve"> ) وكذلك إقامة شراكات دولة- قطاع خاص.</w:t>
      </w:r>
    </w:p>
    <w:p w:rsidR="00832F4C" w:rsidRPr="00832F4C" w:rsidRDefault="00832F4C" w:rsidP="00832F4C">
      <w:pPr>
        <w:bidi/>
        <w:spacing w:after="120"/>
        <w:ind w:left="-340" w:right="-181" w:firstLine="708"/>
        <w:jc w:val="both"/>
        <w:rPr>
          <w:sz w:val="16"/>
          <w:szCs w:val="16"/>
          <w:rtl/>
          <w:lang w:bidi="ar-MA"/>
          <w:rPrChange w:id="5138" w:author="SRO" w:date="2011-02-21T10:30:00Z">
            <w:rPr>
              <w:sz w:val="16"/>
              <w:szCs w:val="28"/>
              <w:rtl/>
              <w:lang w:bidi="ar-MA"/>
            </w:rPr>
          </w:rPrChange>
        </w:rPr>
        <w:pPrChange w:id="5139" w:author="SRO" w:date="2011-02-21T10:29:00Z">
          <w:pPr>
            <w:bidi/>
            <w:spacing w:after="120"/>
            <w:ind w:left="-341" w:right="-180" w:firstLine="708"/>
            <w:jc w:val="both"/>
          </w:pPr>
        </w:pPrChange>
      </w:pPr>
    </w:p>
    <w:p w:rsidR="00832F4C" w:rsidRPr="00832F4C" w:rsidRDefault="00832F4C" w:rsidP="00832F4C">
      <w:pPr>
        <w:pStyle w:val="Heading3"/>
        <w:pBdr>
          <w:top w:val="single" w:sz="4" w:space="1" w:color="auto"/>
          <w:left w:val="single" w:sz="4" w:space="4" w:color="auto"/>
          <w:bottom w:val="single" w:sz="4" w:space="1" w:color="auto"/>
          <w:right w:val="single" w:sz="4" w:space="4" w:color="auto"/>
        </w:pBdr>
        <w:shd w:val="clear" w:color="auto" w:fill="FFFFFF"/>
        <w:bidi/>
        <w:spacing w:after="120"/>
        <w:ind w:left="-340" w:right="-181"/>
        <w:jc w:val="both"/>
        <w:rPr>
          <w:i/>
          <w:iCs/>
          <w:sz w:val="26"/>
          <w:szCs w:val="26"/>
          <w:rtl/>
          <w:lang w:val="fr-FR"/>
          <w:rPrChange w:id="5140" w:author="SRO" w:date="2011-02-21T10:26:00Z">
            <w:rPr>
              <w:i/>
              <w:iCs/>
              <w:sz w:val="26"/>
              <w:szCs w:val="32"/>
              <w:rtl/>
              <w:lang w:val="fr-FR"/>
            </w:rPr>
          </w:rPrChange>
        </w:rPr>
        <w:pPrChange w:id="5141" w:author="SRO" w:date="2011-02-21T10:29:00Z">
          <w:pPr>
            <w:pStyle w:val="Heading3"/>
            <w:pBdr>
              <w:top w:val="single" w:sz="4" w:space="1" w:color="auto"/>
              <w:left w:val="single" w:sz="4" w:space="4" w:color="auto"/>
              <w:bottom w:val="single" w:sz="4" w:space="1" w:color="auto"/>
              <w:right w:val="single" w:sz="4" w:space="4" w:color="auto"/>
            </w:pBdr>
            <w:shd w:val="clear" w:color="000000" w:fill="FFFFFF"/>
            <w:bidi/>
            <w:spacing w:after="120"/>
            <w:ind w:left="-341" w:right="-180"/>
            <w:jc w:val="both"/>
          </w:pPr>
        </w:pPrChange>
      </w:pPr>
      <w:r w:rsidRPr="00832F4C">
        <w:rPr>
          <w:i/>
          <w:iCs/>
          <w:sz w:val="26"/>
          <w:szCs w:val="26"/>
          <w:rtl/>
          <w:lang w:val="fr-FR"/>
          <w:rPrChange w:id="5142" w:author="SRO" w:date="2011-02-21T10:26:00Z">
            <w:rPr>
              <w:i/>
              <w:iCs/>
              <w:sz w:val="26"/>
              <w:szCs w:val="32"/>
              <w:rtl/>
              <w:lang w:val="fr-FR"/>
            </w:rPr>
          </w:rPrChange>
        </w:rPr>
        <w:t>ب- الدورة : تنشيط الاستثمار الخاص في القطاع الفلاحي بالمغرب العربي.</w:t>
      </w:r>
    </w:p>
    <w:p w:rsidR="00832F4C" w:rsidRPr="00832F4C" w:rsidDel="00A62366" w:rsidRDefault="00832F4C" w:rsidP="00832F4C">
      <w:pPr>
        <w:tabs>
          <w:tab w:val="right" w:pos="225"/>
        </w:tabs>
        <w:bidi/>
        <w:spacing w:after="120"/>
        <w:ind w:left="-341" w:right="-180" w:firstLine="360"/>
        <w:jc w:val="both"/>
        <w:rPr>
          <w:del w:id="5143" w:author="SRO" w:date="2011-02-21T10:28:00Z"/>
          <w:sz w:val="26"/>
          <w:szCs w:val="26"/>
          <w:rtl/>
          <w:lang w:bidi="ar-MA"/>
          <w:rPrChange w:id="5144" w:author="SRO" w:date="2011-02-21T10:26:00Z">
            <w:rPr>
              <w:del w:id="5145" w:author="SRO" w:date="2011-02-21T10:28:00Z"/>
              <w:sz w:val="26"/>
              <w:szCs w:val="28"/>
              <w:rtl/>
              <w:lang w:bidi="ar-MA"/>
            </w:rPr>
          </w:rPrChange>
        </w:rPr>
        <w:pPrChange w:id="5146" w:author="SRO" w:date="2011-02-21T10:30:00Z">
          <w:pPr>
            <w:tabs>
              <w:tab w:val="right" w:pos="225"/>
            </w:tabs>
            <w:bidi/>
            <w:spacing w:after="120"/>
            <w:ind w:left="-341" w:right="-180" w:firstLine="720"/>
            <w:jc w:val="both"/>
          </w:pPr>
        </w:pPrChange>
      </w:pPr>
      <w:r w:rsidRPr="00832F4C">
        <w:rPr>
          <w:sz w:val="26"/>
          <w:szCs w:val="26"/>
          <w:rtl/>
          <w:lang w:bidi="ar-MA"/>
          <w:rPrChange w:id="5147" w:author="SRO" w:date="2011-02-21T10:26:00Z">
            <w:rPr>
              <w:sz w:val="26"/>
              <w:szCs w:val="28"/>
              <w:rtl/>
              <w:lang w:bidi="ar-MA"/>
            </w:rPr>
          </w:rPrChange>
        </w:rPr>
        <w:t xml:space="preserve">  </w:t>
      </w:r>
    </w:p>
    <w:p w:rsidR="00832F4C" w:rsidRPr="00832F4C" w:rsidRDefault="00832F4C" w:rsidP="00832F4C">
      <w:pPr>
        <w:tabs>
          <w:tab w:val="right" w:pos="225"/>
        </w:tabs>
        <w:bidi/>
        <w:spacing w:after="120"/>
        <w:ind w:left="-341" w:right="-180" w:firstLine="360"/>
        <w:jc w:val="both"/>
        <w:rPr>
          <w:sz w:val="26"/>
          <w:szCs w:val="26"/>
          <w:rtl/>
          <w:lang w:bidi="ar-MA"/>
          <w:rPrChange w:id="5148" w:author="SRO" w:date="2011-02-21T10:26:00Z">
            <w:rPr>
              <w:sz w:val="26"/>
              <w:szCs w:val="28"/>
              <w:rtl/>
              <w:lang w:bidi="ar-MA"/>
            </w:rPr>
          </w:rPrChange>
        </w:rPr>
        <w:pPrChange w:id="5149" w:author="SRO" w:date="2011-02-21T10:30:00Z">
          <w:pPr>
            <w:tabs>
              <w:tab w:val="right" w:pos="225"/>
            </w:tabs>
            <w:bidi/>
            <w:spacing w:after="120"/>
            <w:ind w:left="-341" w:right="-180" w:firstLine="720"/>
            <w:jc w:val="both"/>
          </w:pPr>
        </w:pPrChange>
      </w:pPr>
      <w:r w:rsidRPr="00832F4C">
        <w:rPr>
          <w:sz w:val="26"/>
          <w:szCs w:val="26"/>
          <w:rtl/>
          <w:lang w:bidi="ar-MA"/>
          <w:rPrChange w:id="5150" w:author="SRO" w:date="2011-02-21T10:26:00Z">
            <w:rPr>
              <w:sz w:val="26"/>
              <w:szCs w:val="28"/>
              <w:rtl/>
              <w:lang w:bidi="ar-MA"/>
            </w:rPr>
          </w:rPrChange>
        </w:rPr>
        <w:t xml:space="preserve">  مساهمة الفلاحة في الناتج الداخلي الخام بالدول المغاربية ( ب 10 إلى </w:t>
      </w:r>
      <w:r w:rsidRPr="00832F4C">
        <w:rPr>
          <w:sz w:val="26"/>
          <w:szCs w:val="26"/>
          <w:lang w:bidi="ar-MA"/>
          <w:rPrChange w:id="5151" w:author="SRO" w:date="2011-02-21T10:26:00Z">
            <w:rPr>
              <w:sz w:val="28"/>
              <w:szCs w:val="26"/>
              <w:lang w:bidi="ar-MA"/>
            </w:rPr>
          </w:rPrChange>
        </w:rPr>
        <w:t>20%</w:t>
      </w:r>
      <w:r w:rsidRPr="00832F4C">
        <w:rPr>
          <w:sz w:val="26"/>
          <w:szCs w:val="26"/>
          <w:rtl/>
          <w:lang w:bidi="ar-MA"/>
          <w:rPrChange w:id="5152" w:author="SRO" w:date="2011-02-21T10:26:00Z">
            <w:rPr>
              <w:sz w:val="26"/>
              <w:szCs w:val="28"/>
              <w:rtl/>
              <w:lang w:bidi="ar-MA"/>
            </w:rPr>
          </w:rPrChange>
        </w:rPr>
        <w:t xml:space="preserve"> ) وفي التشغيل ( 40 إلى </w:t>
      </w:r>
      <w:r w:rsidRPr="00832F4C">
        <w:rPr>
          <w:sz w:val="26"/>
          <w:szCs w:val="26"/>
          <w:lang w:bidi="ar-MA"/>
          <w:rPrChange w:id="5153" w:author="SRO" w:date="2011-02-21T10:26:00Z">
            <w:rPr>
              <w:sz w:val="28"/>
              <w:szCs w:val="26"/>
              <w:lang w:bidi="ar-MA"/>
            </w:rPr>
          </w:rPrChange>
        </w:rPr>
        <w:t>50%</w:t>
      </w:r>
      <w:r w:rsidRPr="00832F4C">
        <w:rPr>
          <w:sz w:val="26"/>
          <w:szCs w:val="26"/>
          <w:rtl/>
          <w:lang w:bidi="ar-MA"/>
          <w:rPrChange w:id="5154" w:author="SRO" w:date="2011-02-21T10:26:00Z">
            <w:rPr>
              <w:sz w:val="26"/>
              <w:szCs w:val="28"/>
              <w:rtl/>
              <w:lang w:bidi="ar-MA"/>
            </w:rPr>
          </w:rPrChange>
        </w:rPr>
        <w:t xml:space="preserve">) وفي الأمن الغذائي تجعل منها قطاعا استراتيجيا قادرا على تنشيط النمو الاقتصادي الشامل بالمنطقة رغم ذلك، فإن حصة الفلاحة في الناتج الداخلي الخام آخذة في التقلص لتصل إلى معدل </w:t>
      </w:r>
      <w:r w:rsidRPr="00832F4C">
        <w:rPr>
          <w:sz w:val="26"/>
          <w:szCs w:val="26"/>
          <w:lang w:bidi="ar-MA"/>
          <w:rPrChange w:id="5155" w:author="SRO" w:date="2011-02-21T10:26:00Z">
            <w:rPr>
              <w:sz w:val="28"/>
              <w:szCs w:val="26"/>
              <w:lang w:bidi="ar-MA"/>
            </w:rPr>
          </w:rPrChange>
        </w:rPr>
        <w:t>13.5%</w:t>
      </w:r>
      <w:r w:rsidRPr="00832F4C">
        <w:rPr>
          <w:sz w:val="26"/>
          <w:szCs w:val="26"/>
          <w:rtl/>
          <w:lang w:bidi="ar-MA"/>
          <w:rPrChange w:id="5156" w:author="SRO" w:date="2011-02-21T10:26:00Z">
            <w:rPr>
              <w:sz w:val="26"/>
              <w:szCs w:val="28"/>
              <w:rtl/>
              <w:lang w:bidi="ar-MA"/>
            </w:rPr>
          </w:rPrChange>
        </w:rPr>
        <w:t xml:space="preserve"> في الفترة الممتدة بين 2003/2007 ( 2009. </w:t>
      </w:r>
      <w:r w:rsidRPr="00832F4C">
        <w:rPr>
          <w:sz w:val="26"/>
          <w:szCs w:val="26"/>
          <w:lang w:bidi="ar-MA"/>
          <w:rPrChange w:id="5157" w:author="SRO" w:date="2011-02-21T10:26:00Z">
            <w:rPr>
              <w:sz w:val="28"/>
              <w:szCs w:val="26"/>
              <w:lang w:bidi="ar-MA"/>
            </w:rPr>
          </w:rPrChange>
        </w:rPr>
        <w:t>DE SA</w:t>
      </w:r>
      <w:r w:rsidRPr="00832F4C">
        <w:rPr>
          <w:sz w:val="26"/>
          <w:szCs w:val="26"/>
          <w:rtl/>
          <w:lang w:bidi="ar-MA"/>
          <w:rPrChange w:id="5158" w:author="SRO" w:date="2011-02-21T10:26:00Z">
            <w:rPr>
              <w:sz w:val="26"/>
              <w:szCs w:val="28"/>
              <w:rtl/>
              <w:lang w:bidi="ar-MA"/>
            </w:rPr>
          </w:rPrChange>
        </w:rPr>
        <w:t>) كما أن القطاع لازال يسجل عجزا بنيويا ومرتبط باستيراد المواد الأساسية.</w:t>
      </w:r>
    </w:p>
    <w:p w:rsidR="00832F4C" w:rsidRPr="00832F4C" w:rsidDel="00A62366" w:rsidRDefault="00832F4C" w:rsidP="00A62366">
      <w:pPr>
        <w:tabs>
          <w:tab w:val="right" w:pos="225"/>
        </w:tabs>
        <w:bidi/>
        <w:spacing w:after="120"/>
        <w:ind w:left="-341" w:right="-180" w:firstLine="360"/>
        <w:jc w:val="both"/>
        <w:rPr>
          <w:del w:id="5159" w:author="SRO" w:date="2011-02-21T10:28:00Z"/>
          <w:sz w:val="26"/>
          <w:szCs w:val="26"/>
          <w:rtl/>
          <w:lang w:bidi="ar-MA"/>
          <w:rPrChange w:id="5160" w:author="SRO" w:date="2011-02-21T10:26:00Z">
            <w:rPr>
              <w:del w:id="5161" w:author="SRO" w:date="2011-02-21T10:28:00Z"/>
              <w:sz w:val="26"/>
              <w:szCs w:val="28"/>
              <w:rtl/>
              <w:lang w:bidi="ar-MA"/>
            </w:rPr>
          </w:rPrChange>
        </w:rPr>
        <w:pPrChange w:id="5162" w:author="SRO" w:date="2011-02-21T10:30:00Z">
          <w:pPr>
            <w:tabs>
              <w:tab w:val="right" w:pos="225"/>
            </w:tabs>
            <w:bidi/>
            <w:spacing w:after="120"/>
            <w:ind w:left="-341" w:right="-180" w:firstLine="360"/>
            <w:jc w:val="both"/>
          </w:pPr>
        </w:pPrChange>
      </w:pPr>
    </w:p>
    <w:p w:rsidR="00832F4C" w:rsidRPr="00832F4C" w:rsidRDefault="00832F4C" w:rsidP="00A62366">
      <w:pPr>
        <w:tabs>
          <w:tab w:val="right" w:pos="225"/>
        </w:tabs>
        <w:bidi/>
        <w:spacing w:after="120"/>
        <w:ind w:left="-341" w:right="-180" w:firstLine="360"/>
        <w:jc w:val="both"/>
        <w:rPr>
          <w:sz w:val="26"/>
          <w:szCs w:val="26"/>
          <w:rtl/>
          <w:lang w:bidi="ar-MA"/>
          <w:rPrChange w:id="5163" w:author="SRO" w:date="2011-02-21T10:26:00Z">
            <w:rPr>
              <w:sz w:val="26"/>
              <w:szCs w:val="28"/>
              <w:rtl/>
              <w:lang w:bidi="ar-MA"/>
            </w:rPr>
          </w:rPrChange>
        </w:rPr>
        <w:pPrChange w:id="5164" w:author="SRO" w:date="2011-02-21T10:30:00Z">
          <w:pPr>
            <w:tabs>
              <w:tab w:val="right" w:pos="225"/>
            </w:tabs>
            <w:bidi/>
            <w:spacing w:after="120"/>
            <w:ind w:left="-341" w:right="-180" w:firstLine="360"/>
            <w:jc w:val="both"/>
          </w:pPr>
        </w:pPrChange>
      </w:pPr>
      <w:r w:rsidRPr="00832F4C">
        <w:rPr>
          <w:sz w:val="26"/>
          <w:szCs w:val="26"/>
          <w:rtl/>
          <w:lang w:bidi="ar-MA"/>
          <w:rPrChange w:id="5165" w:author="SRO" w:date="2011-02-21T10:26:00Z">
            <w:rPr>
              <w:sz w:val="26"/>
              <w:szCs w:val="28"/>
              <w:rtl/>
              <w:lang w:bidi="ar-MA"/>
            </w:rPr>
          </w:rPrChange>
        </w:rPr>
        <w:t xml:space="preserve">   </w:t>
      </w:r>
      <w:r w:rsidRPr="00A62366">
        <w:rPr>
          <w:sz w:val="26"/>
          <w:szCs w:val="26"/>
          <w:rtl/>
          <w:lang w:bidi="ar-MA"/>
          <w:rPrChange w:id="5166" w:author="SRO" w:date="2011-02-21T10:26:00Z">
            <w:rPr>
              <w:sz w:val="26"/>
              <w:szCs w:val="26"/>
              <w:rtl/>
              <w:lang w:bidi="ar-MA"/>
            </w:rPr>
          </w:rPrChange>
        </w:rPr>
        <w:tab/>
      </w:r>
      <w:r w:rsidRPr="00832F4C">
        <w:rPr>
          <w:sz w:val="26"/>
          <w:szCs w:val="26"/>
          <w:rtl/>
          <w:lang w:bidi="ar-MA"/>
          <w:rPrChange w:id="5167" w:author="SRO" w:date="2011-02-21T10:26:00Z">
            <w:rPr>
              <w:sz w:val="26"/>
              <w:szCs w:val="28"/>
              <w:rtl/>
              <w:lang w:bidi="ar-MA"/>
            </w:rPr>
          </w:rPrChange>
        </w:rPr>
        <w:t xml:space="preserve">إن التقليص من التبعية وخلق اقتصاد فلاحي مستدام سيحتم القيام بمجهودات مشتركة من طرف الفاعلين العموميين والخواص من أجل النهوض بالاستثمار في هذا القطاع. وهذا يحتم خلق مناخ تشجيعي للاستغلاليات العائلية (الذين يوفرون </w:t>
      </w:r>
      <w:r w:rsidRPr="00832F4C">
        <w:rPr>
          <w:sz w:val="26"/>
          <w:szCs w:val="26"/>
          <w:lang w:bidi="ar-MA"/>
          <w:rPrChange w:id="5168" w:author="SRO" w:date="2011-02-21T10:26:00Z">
            <w:rPr>
              <w:sz w:val="28"/>
              <w:szCs w:val="26"/>
              <w:lang w:bidi="ar-MA"/>
            </w:rPr>
          </w:rPrChange>
        </w:rPr>
        <w:t>80%</w:t>
      </w:r>
      <w:r w:rsidRPr="00832F4C">
        <w:rPr>
          <w:sz w:val="26"/>
          <w:szCs w:val="26"/>
          <w:rtl/>
          <w:lang w:bidi="ar-MA"/>
          <w:rPrChange w:id="5169" w:author="SRO" w:date="2011-02-21T10:26:00Z">
            <w:rPr>
              <w:sz w:val="26"/>
              <w:szCs w:val="28"/>
              <w:rtl/>
              <w:lang w:bidi="ar-MA"/>
            </w:rPr>
          </w:rPrChange>
        </w:rPr>
        <w:t xml:space="preserve"> من الإنتاج) ولصالح الفاعلين الاقتصاديين (التحويل، والتسويق) الذين عليهم أن يجدوا في القطاع الفلاحي فرص جديدة ودائمة للمردودية يقع خلق هذا المناخ على عاتق الدول بالدرجة الأولى التي يمكن لها أن تتدخل عن طريق إجراءات على مستوى السياسة الاقتصادية والقطاعية وكذلك من خلال الاستثمارات العمومية، فعالية التمويلات العمومية ومردودية الاستثمارات الخاصة عنصران مرتبطان. إن الرهان الذي يجب رفعه هو إنشاء شراكات تسمح بخلق هذه الطاقة التفاعلية. إن المؤتمر الدولي حول تمويل التنمية (مونتري) والقمة العالمية حول التنمية المستدامة (جوهانسبرغ) قد سبق أن أكدا على أهمية الشراكة مع القطاع الخاص من أجل بلوغ أهداف التنمية المستدامة.</w:t>
      </w:r>
    </w:p>
    <w:p w:rsidR="00832F4C" w:rsidRPr="00832F4C" w:rsidDel="00A62366" w:rsidRDefault="00832F4C" w:rsidP="00832F4C">
      <w:pPr>
        <w:tabs>
          <w:tab w:val="right" w:pos="225"/>
        </w:tabs>
        <w:bidi/>
        <w:spacing w:after="120"/>
        <w:ind w:left="-341" w:right="-180" w:firstLine="360"/>
        <w:jc w:val="both"/>
        <w:rPr>
          <w:del w:id="5170" w:author="SRO" w:date="2011-02-21T10:28:00Z"/>
          <w:sz w:val="26"/>
          <w:szCs w:val="26"/>
          <w:lang w:bidi="ar-MA"/>
          <w:rPrChange w:id="5171" w:author="SRO" w:date="2011-02-21T10:26:00Z">
            <w:rPr>
              <w:del w:id="5172" w:author="SRO" w:date="2011-02-21T10:28:00Z"/>
              <w:sz w:val="16"/>
              <w:szCs w:val="26"/>
              <w:lang w:bidi="ar-MA"/>
            </w:rPr>
          </w:rPrChange>
        </w:rPr>
        <w:pPrChange w:id="5173" w:author="SRO" w:date="2011-02-21T10:30:00Z">
          <w:pPr>
            <w:tabs>
              <w:tab w:val="right" w:pos="225"/>
            </w:tabs>
            <w:bidi/>
            <w:spacing w:after="120"/>
            <w:ind w:left="-341" w:right="-180" w:firstLine="708"/>
            <w:jc w:val="both"/>
          </w:pPr>
        </w:pPrChange>
      </w:pPr>
    </w:p>
    <w:p w:rsidR="00832F4C" w:rsidRPr="00832F4C" w:rsidRDefault="00832F4C" w:rsidP="00832F4C">
      <w:pPr>
        <w:tabs>
          <w:tab w:val="right" w:pos="225"/>
        </w:tabs>
        <w:bidi/>
        <w:spacing w:after="120"/>
        <w:ind w:left="-341" w:right="-180" w:firstLine="360"/>
        <w:jc w:val="both"/>
        <w:rPr>
          <w:sz w:val="26"/>
          <w:szCs w:val="26"/>
          <w:rtl/>
          <w:lang w:bidi="ar-MA"/>
          <w:rPrChange w:id="5174" w:author="SRO" w:date="2011-02-21T10:26:00Z">
            <w:rPr>
              <w:sz w:val="26"/>
              <w:szCs w:val="28"/>
              <w:rtl/>
              <w:lang w:bidi="ar-MA"/>
            </w:rPr>
          </w:rPrChange>
        </w:rPr>
        <w:pPrChange w:id="5175" w:author="SRO" w:date="2011-02-21T10:30:00Z">
          <w:pPr>
            <w:tabs>
              <w:tab w:val="right" w:pos="225"/>
            </w:tabs>
            <w:bidi/>
            <w:spacing w:after="120"/>
            <w:ind w:left="-341" w:right="-180" w:firstLine="708"/>
            <w:jc w:val="both"/>
          </w:pPr>
        </w:pPrChange>
      </w:pPr>
      <w:r w:rsidRPr="00832F4C">
        <w:rPr>
          <w:sz w:val="26"/>
          <w:szCs w:val="26"/>
          <w:rtl/>
          <w:lang w:bidi="ar-MA"/>
          <w:rPrChange w:id="5176" w:author="SRO" w:date="2011-02-21T10:26:00Z">
            <w:rPr>
              <w:sz w:val="26"/>
              <w:szCs w:val="28"/>
              <w:rtl/>
              <w:lang w:bidi="ar-MA"/>
            </w:rPr>
          </w:rPrChange>
        </w:rPr>
        <w:t xml:space="preserve">بعد أن قررت الدول عدم التدخل في الميدان الاقتصادي (1980) فإن النفقات العمومية الخاصة بالقطاع الفلاحي قد تقلصت كثيرا خلال العشريات الثلاث الأخيرة ولم تعد تمثل إلا </w:t>
      </w:r>
      <w:r w:rsidRPr="00832F4C">
        <w:rPr>
          <w:sz w:val="26"/>
          <w:szCs w:val="26"/>
          <w:lang w:bidi="ar-MA"/>
          <w:rPrChange w:id="5177" w:author="SRO" w:date="2011-02-21T10:26:00Z">
            <w:rPr>
              <w:sz w:val="28"/>
              <w:szCs w:val="26"/>
              <w:lang w:bidi="ar-MA"/>
            </w:rPr>
          </w:rPrChange>
        </w:rPr>
        <w:t>4%</w:t>
      </w:r>
      <w:r w:rsidRPr="00832F4C">
        <w:rPr>
          <w:sz w:val="26"/>
          <w:szCs w:val="26"/>
          <w:rtl/>
          <w:lang w:bidi="ar-MA"/>
          <w:rPrChange w:id="5178" w:author="SRO" w:date="2011-02-21T10:26:00Z">
            <w:rPr>
              <w:sz w:val="26"/>
              <w:szCs w:val="28"/>
              <w:rtl/>
              <w:lang w:bidi="ar-MA"/>
            </w:rPr>
          </w:rPrChange>
        </w:rPr>
        <w:t xml:space="preserve"> من الدخل الداخلي الخام. فرغم زخم التحرير والأهمية التي أصبحت للقطاع الخاص، فإن هذا الأخير لم ينخرط بعد بطريقة ملفتة في القطاع الفلاحي. فالاستثمارات الخاصة وباستثناء اهتمامها بالمسالك الخاصة بالفلاحة الصناعية التعاقدية الموجهة للتصدير (فواكه، خضر، أعشاب طبية، قطن، زيت الزيتون) وبعض المسالك الاستيراد التعويضي (سكر، طماطم، زيوت) فقد ظلت جد محدودة، أما انسحاب الدولة فلم يكن متحكما فيه بما فيه الكفاية. كما أن الإجراءات المصاحبة الضرورية لخلق مناخ ذو جاذبية ومنافس والذي يستجيب لقواعد الشفافية والمنافسة الصحية وللأمن القانوني لم تتم تتبعها. إن تأطير الدولة كان غائبا (البحث، الاستشارة، التكوين، الولوج إلى القروض، السياسة العقارية، السياسة التجارية، الوصول إلى عوامل الإنتاج) زيادة على أن الاستثمار العمومي في البنى التحتية القروية قد ظل محدود مما أثر سلبا على مردودية القطاع، إلا الاستغلاليات الصغيرة لم يكن لها إلا ولوج محدود للقرض القانوني، وقد أثقلت بالديون.</w:t>
      </w:r>
    </w:p>
    <w:p w:rsidR="00832F4C" w:rsidRPr="00832F4C" w:rsidDel="00A62366" w:rsidRDefault="00832F4C" w:rsidP="00832F4C">
      <w:pPr>
        <w:tabs>
          <w:tab w:val="right" w:pos="225"/>
        </w:tabs>
        <w:bidi/>
        <w:spacing w:after="120"/>
        <w:ind w:left="-341" w:right="-180" w:firstLine="360"/>
        <w:jc w:val="both"/>
        <w:rPr>
          <w:del w:id="5179" w:author="SRO" w:date="2011-02-21T10:28:00Z"/>
          <w:sz w:val="26"/>
          <w:szCs w:val="26"/>
          <w:rtl/>
          <w:lang w:bidi="ar-MA"/>
          <w:rPrChange w:id="5180" w:author="SRO" w:date="2011-02-21T10:26:00Z">
            <w:rPr>
              <w:del w:id="5181" w:author="SRO" w:date="2011-02-21T10:28:00Z"/>
              <w:sz w:val="26"/>
              <w:szCs w:val="16"/>
              <w:rtl/>
              <w:lang w:bidi="ar-MA"/>
            </w:rPr>
          </w:rPrChange>
        </w:rPr>
        <w:pPrChange w:id="5182" w:author="SRO" w:date="2011-02-21T10:30:00Z">
          <w:pPr>
            <w:tabs>
              <w:tab w:val="right" w:pos="225"/>
            </w:tabs>
            <w:bidi/>
            <w:spacing w:after="120"/>
            <w:ind w:left="-341" w:right="-180" w:firstLine="1049"/>
            <w:jc w:val="both"/>
          </w:pPr>
        </w:pPrChange>
      </w:pPr>
    </w:p>
    <w:p w:rsidR="00832F4C" w:rsidRPr="00832F4C" w:rsidRDefault="00832F4C" w:rsidP="00832F4C">
      <w:pPr>
        <w:tabs>
          <w:tab w:val="right" w:pos="225"/>
        </w:tabs>
        <w:bidi/>
        <w:spacing w:after="120"/>
        <w:ind w:left="-341" w:right="-180" w:firstLine="360"/>
        <w:jc w:val="both"/>
        <w:rPr>
          <w:sz w:val="26"/>
          <w:szCs w:val="26"/>
          <w:rtl/>
          <w:lang w:bidi="ar-MA"/>
          <w:rPrChange w:id="5183" w:author="SRO" w:date="2011-02-21T10:26:00Z">
            <w:rPr>
              <w:sz w:val="26"/>
              <w:szCs w:val="28"/>
              <w:rtl/>
              <w:lang w:bidi="ar-MA"/>
            </w:rPr>
          </w:rPrChange>
        </w:rPr>
        <w:pPrChange w:id="5184" w:author="SRO" w:date="2011-02-21T10:30:00Z">
          <w:pPr>
            <w:tabs>
              <w:tab w:val="right" w:pos="225"/>
            </w:tabs>
            <w:bidi/>
            <w:spacing w:after="120"/>
            <w:ind w:left="-341" w:right="-180" w:firstLine="1049"/>
            <w:jc w:val="both"/>
          </w:pPr>
        </w:pPrChange>
      </w:pPr>
      <w:r w:rsidRPr="00832F4C">
        <w:rPr>
          <w:sz w:val="26"/>
          <w:szCs w:val="26"/>
          <w:rtl/>
          <w:lang w:bidi="ar-MA"/>
          <w:rPrChange w:id="5185" w:author="SRO" w:date="2011-02-21T10:26:00Z">
            <w:rPr>
              <w:sz w:val="26"/>
              <w:szCs w:val="28"/>
              <w:rtl/>
              <w:lang w:bidi="ar-MA"/>
            </w:rPr>
          </w:rPrChange>
        </w:rPr>
        <w:t>أما الأبناك التجارية فلم تلعب إلا دورا هامشيا فيما يخص التمويل الفلاحي، نظرا لضعف مستوى مردودية القطاع والمستوى المرتفع للمخاطر التي يواجهها (تقلبات مناخية، كوارث طبيعية، تدبدب الأثمان) هذه الوضعية مرتبطة بالمعرفة الغير كافية للقطاع من طرف الأبناك، وبغياب آليات التأمين وبعدم ملائمة القروض الممنوحة (في غالب الأحيان قروض قصيرة الأمد ).</w:t>
      </w:r>
    </w:p>
    <w:p w:rsidR="00832F4C" w:rsidRPr="00832F4C" w:rsidDel="00A62366" w:rsidRDefault="00832F4C" w:rsidP="00832F4C">
      <w:pPr>
        <w:tabs>
          <w:tab w:val="right" w:pos="225"/>
        </w:tabs>
        <w:bidi/>
        <w:spacing w:after="120"/>
        <w:ind w:left="-341" w:right="-180" w:firstLine="360"/>
        <w:jc w:val="both"/>
        <w:rPr>
          <w:del w:id="5186" w:author="SRO" w:date="2011-02-21T10:28:00Z"/>
          <w:sz w:val="26"/>
          <w:szCs w:val="26"/>
          <w:rtl/>
          <w:lang w:bidi="ar-MA"/>
          <w:rPrChange w:id="5187" w:author="SRO" w:date="2011-02-21T10:26:00Z">
            <w:rPr>
              <w:del w:id="5188" w:author="SRO" w:date="2011-02-21T10:28:00Z"/>
              <w:sz w:val="26"/>
              <w:szCs w:val="28"/>
              <w:rtl/>
              <w:lang w:bidi="ar-MA"/>
            </w:rPr>
          </w:rPrChange>
        </w:rPr>
        <w:pPrChange w:id="5189" w:author="SRO" w:date="2011-02-21T10:30:00Z">
          <w:pPr>
            <w:tabs>
              <w:tab w:val="right" w:pos="225"/>
            </w:tabs>
            <w:bidi/>
            <w:spacing w:after="120"/>
            <w:ind w:left="-341" w:right="-180" w:firstLine="1049"/>
            <w:jc w:val="both"/>
          </w:pPr>
        </w:pPrChange>
      </w:pPr>
    </w:p>
    <w:p w:rsidR="00832F4C" w:rsidRPr="00832F4C" w:rsidRDefault="00832F4C" w:rsidP="00832F4C">
      <w:pPr>
        <w:tabs>
          <w:tab w:val="right" w:pos="225"/>
        </w:tabs>
        <w:bidi/>
        <w:spacing w:after="120"/>
        <w:ind w:left="-341" w:right="-180" w:firstLine="360"/>
        <w:jc w:val="both"/>
        <w:rPr>
          <w:sz w:val="26"/>
          <w:szCs w:val="26"/>
          <w:rtl/>
          <w:lang w:bidi="ar-MA"/>
          <w:rPrChange w:id="5190" w:author="SRO" w:date="2011-02-21T10:26:00Z">
            <w:rPr>
              <w:sz w:val="26"/>
              <w:szCs w:val="28"/>
              <w:rtl/>
              <w:lang w:bidi="ar-MA"/>
            </w:rPr>
          </w:rPrChange>
        </w:rPr>
        <w:pPrChange w:id="5191" w:author="SRO" w:date="2011-02-21T10:30:00Z">
          <w:pPr>
            <w:tabs>
              <w:tab w:val="right" w:pos="225"/>
            </w:tabs>
            <w:bidi/>
            <w:spacing w:after="120"/>
            <w:ind w:left="-341" w:right="-180" w:firstLine="1049"/>
            <w:jc w:val="both"/>
          </w:pPr>
        </w:pPrChange>
      </w:pPr>
      <w:r w:rsidRPr="00832F4C">
        <w:rPr>
          <w:sz w:val="26"/>
          <w:szCs w:val="26"/>
          <w:rtl/>
          <w:lang w:bidi="ar-MA"/>
          <w:rPrChange w:id="5192" w:author="SRO" w:date="2011-02-21T10:26:00Z">
            <w:rPr>
              <w:sz w:val="26"/>
              <w:szCs w:val="28"/>
              <w:rtl/>
              <w:lang w:bidi="ar-MA"/>
            </w:rPr>
          </w:rPrChange>
        </w:rPr>
        <w:t>إن انخفاض مستوى الاستثمارات الخاصة ( الوطنية والاستثمار الخارجي المباشر) يعكس ضعف الجاذبية، وكذلك المخاطر التي تحول دون تطور القطاع، خاصة ضعف البنى التحتية، مناخ اقتصادي وقانوني غير مشجع، زيادة على الحواجز التجارية.</w:t>
      </w:r>
    </w:p>
    <w:p w:rsidR="00832F4C" w:rsidRPr="00832F4C" w:rsidDel="00A62366" w:rsidRDefault="00832F4C" w:rsidP="00832F4C">
      <w:pPr>
        <w:tabs>
          <w:tab w:val="right" w:pos="225"/>
        </w:tabs>
        <w:bidi/>
        <w:spacing w:after="120"/>
        <w:ind w:left="-341" w:right="-180" w:firstLine="360"/>
        <w:jc w:val="both"/>
        <w:rPr>
          <w:del w:id="5193" w:author="SRO" w:date="2011-02-21T10:28:00Z"/>
          <w:sz w:val="26"/>
          <w:szCs w:val="26"/>
          <w:rtl/>
          <w:lang w:bidi="ar-MA"/>
          <w:rPrChange w:id="5194" w:author="SRO" w:date="2011-02-21T10:26:00Z">
            <w:rPr>
              <w:del w:id="5195" w:author="SRO" w:date="2011-02-21T10:28:00Z"/>
              <w:sz w:val="26"/>
              <w:szCs w:val="16"/>
              <w:rtl/>
              <w:lang w:bidi="ar-MA"/>
            </w:rPr>
          </w:rPrChange>
        </w:rPr>
        <w:pPrChange w:id="5196" w:author="SRO" w:date="2011-02-21T10:30:00Z">
          <w:pPr>
            <w:tabs>
              <w:tab w:val="right" w:pos="225"/>
            </w:tabs>
            <w:bidi/>
            <w:spacing w:after="120"/>
            <w:ind w:left="-341" w:right="-180" w:firstLine="708"/>
            <w:jc w:val="both"/>
          </w:pPr>
        </w:pPrChange>
      </w:pPr>
    </w:p>
    <w:p w:rsidR="00832F4C" w:rsidRPr="00832F4C" w:rsidRDefault="00832F4C" w:rsidP="00832F4C">
      <w:pPr>
        <w:tabs>
          <w:tab w:val="right" w:pos="225"/>
        </w:tabs>
        <w:bidi/>
        <w:spacing w:after="120"/>
        <w:ind w:left="-341" w:right="-180" w:firstLine="360"/>
        <w:jc w:val="both"/>
        <w:rPr>
          <w:sz w:val="26"/>
          <w:szCs w:val="26"/>
          <w:rtl/>
          <w:lang w:bidi="ar-MA"/>
          <w:rPrChange w:id="5197" w:author="SRO" w:date="2011-02-21T10:26:00Z">
            <w:rPr>
              <w:sz w:val="26"/>
              <w:szCs w:val="28"/>
              <w:rtl/>
              <w:lang w:bidi="ar-MA"/>
            </w:rPr>
          </w:rPrChange>
        </w:rPr>
        <w:pPrChange w:id="5198" w:author="SRO" w:date="2011-02-21T10:30:00Z">
          <w:pPr>
            <w:tabs>
              <w:tab w:val="right" w:pos="225"/>
            </w:tabs>
            <w:bidi/>
            <w:spacing w:after="120"/>
            <w:ind w:left="-341" w:right="-180" w:firstLine="708"/>
            <w:jc w:val="both"/>
          </w:pPr>
        </w:pPrChange>
      </w:pPr>
      <w:r w:rsidRPr="00832F4C">
        <w:rPr>
          <w:sz w:val="26"/>
          <w:szCs w:val="26"/>
          <w:rtl/>
          <w:lang w:bidi="ar-MA"/>
          <w:rPrChange w:id="5199" w:author="SRO" w:date="2011-02-21T10:26:00Z">
            <w:rPr>
              <w:sz w:val="26"/>
              <w:szCs w:val="28"/>
              <w:rtl/>
              <w:lang w:bidi="ar-MA"/>
            </w:rPr>
          </w:rPrChange>
        </w:rPr>
        <w:t xml:space="preserve"> إن الوضعية التي رافقت الأزمة الغذائية والأزمة المالية قد أكدت محدودية السياسة .أما اليوم فهناك طموحات جديدة بدأت تظهر مع الأولوية الاستراتيجية القصوى التي صارت تمنح للقطاع من أجل تنمية بشكل أمثل لعامل المردودية والابتكار وتقوية القيمة المضافة، كل ذلك من أجل بلوغ الأمن الغذائي ومحاربة الفقر، فأمام الرهانات الحالية من الضروري وضع استراتيجيات جديدة ونماذج جديدة من أجل ملامسة قضايا معقدة كتوجيه وفعالية النفقات العمومية، خلق آليات مالية ملائمة القرض، صناديق الضمان، التأمين) وكذلك آليات مبتكرة شراكة عمومية خاصة التي من الممكن أن تسمح بتقاسم المخاطر وبتطوير المردودية للقطاع (الابتكار التكنولوجي، تطوير البنى التحتية القروية، الولوج إلى تسهيلات الأسواق).</w:t>
      </w:r>
    </w:p>
    <w:p w:rsidR="00832F4C" w:rsidRPr="00832F4C" w:rsidRDefault="00832F4C" w:rsidP="00832F4C">
      <w:pPr>
        <w:bidi/>
        <w:spacing w:after="120"/>
        <w:ind w:left="-341" w:right="-180" w:firstLine="360"/>
        <w:jc w:val="both"/>
        <w:rPr>
          <w:sz w:val="26"/>
          <w:szCs w:val="26"/>
          <w:rtl/>
          <w:lang w:bidi="ar-MA"/>
          <w:rPrChange w:id="5200" w:author="SRO" w:date="2011-02-21T10:26:00Z">
            <w:rPr>
              <w:sz w:val="26"/>
              <w:szCs w:val="16"/>
              <w:rtl/>
              <w:lang w:bidi="ar-MA"/>
            </w:rPr>
          </w:rPrChange>
        </w:rPr>
        <w:pPrChange w:id="5201" w:author="SRO" w:date="2011-02-21T10:30:00Z">
          <w:pPr>
            <w:bidi/>
            <w:spacing w:after="120"/>
            <w:ind w:left="-341" w:right="-180" w:firstLine="708"/>
            <w:jc w:val="both"/>
          </w:pPr>
        </w:pPrChange>
      </w:pPr>
    </w:p>
    <w:p w:rsidR="00832F4C" w:rsidRPr="00832F4C" w:rsidRDefault="00832F4C" w:rsidP="00832F4C">
      <w:pPr>
        <w:bidi/>
        <w:spacing w:after="120"/>
        <w:ind w:left="-341" w:right="-180" w:firstLine="360"/>
        <w:jc w:val="both"/>
        <w:rPr>
          <w:sz w:val="26"/>
          <w:szCs w:val="26"/>
          <w:rtl/>
          <w:lang w:bidi="ar-MA"/>
          <w:rPrChange w:id="5202" w:author="SRO" w:date="2011-02-21T10:26:00Z">
            <w:rPr>
              <w:sz w:val="26"/>
              <w:szCs w:val="28"/>
              <w:rtl/>
              <w:lang w:bidi="ar-MA"/>
            </w:rPr>
          </w:rPrChange>
        </w:rPr>
        <w:pPrChange w:id="5203" w:author="SRO" w:date="2011-02-21T10:30:00Z">
          <w:pPr>
            <w:bidi/>
            <w:spacing w:after="120"/>
            <w:ind w:left="-341" w:right="-180" w:firstLine="708"/>
            <w:jc w:val="both"/>
          </w:pPr>
        </w:pPrChange>
      </w:pPr>
      <w:r w:rsidRPr="00832F4C">
        <w:rPr>
          <w:sz w:val="26"/>
          <w:szCs w:val="26"/>
          <w:rtl/>
          <w:lang w:bidi="ar-MA"/>
          <w:rPrChange w:id="5204" w:author="SRO" w:date="2011-02-21T10:26:00Z">
            <w:rPr>
              <w:sz w:val="26"/>
              <w:szCs w:val="28"/>
              <w:rtl/>
              <w:lang w:bidi="ar-MA"/>
            </w:rPr>
          </w:rPrChange>
        </w:rPr>
        <w:t>إن النهوض بفلاحة عصرية ومنافسة ودائمة التي تستجيب لأهداف النمو الاقتصادي ومحاربة الفقر مر إذا من خلال ترسيخ دور الدولة في التمويل، تطوير مناخ الأعمال والشراكة، بصفة أوضح تتطلب:</w:t>
      </w:r>
    </w:p>
    <w:p w:rsidR="00832F4C" w:rsidRPr="00832F4C" w:rsidDel="00A62366" w:rsidRDefault="00832F4C" w:rsidP="00832F4C">
      <w:pPr>
        <w:numPr>
          <w:ilvl w:val="0"/>
          <w:numId w:val="55"/>
          <w:numberingChange w:id="5205" w:author="SRO" w:date="2011-02-21T09:12:00Z" w:original=""/>
        </w:numPr>
        <w:tabs>
          <w:tab w:val="clear" w:pos="0"/>
          <w:tab w:val="num" w:pos="379"/>
        </w:tabs>
        <w:bidi/>
        <w:spacing w:after="120"/>
        <w:ind w:left="739" w:right="-180" w:hanging="360"/>
        <w:jc w:val="both"/>
        <w:rPr>
          <w:del w:id="5206" w:author="SRO" w:date="2011-02-21T10:31:00Z"/>
          <w:sz w:val="26"/>
          <w:szCs w:val="26"/>
          <w:rtl/>
          <w:lang w:bidi="ar-MA"/>
          <w:rPrChange w:id="5207" w:author="SRO" w:date="2011-02-21T10:26:00Z">
            <w:rPr>
              <w:del w:id="5208" w:author="SRO" w:date="2011-02-21T10:31:00Z"/>
              <w:sz w:val="26"/>
              <w:szCs w:val="16"/>
              <w:rtl/>
              <w:lang w:bidi="ar-MA"/>
            </w:rPr>
          </w:rPrChange>
        </w:rPr>
        <w:pPrChange w:id="5209" w:author="SRO" w:date="2011-02-21T10:27:00Z">
          <w:pPr>
            <w:numPr>
              <w:numId w:val="55"/>
            </w:numPr>
            <w:tabs>
              <w:tab w:val="num" w:pos="180"/>
            </w:tabs>
            <w:bidi/>
            <w:spacing w:after="120"/>
            <w:ind w:left="739" w:right="-180" w:hanging="360"/>
            <w:jc w:val="both"/>
          </w:pPr>
        </w:pPrChange>
      </w:pPr>
    </w:p>
    <w:p w:rsidR="00832F4C" w:rsidRPr="00832F4C" w:rsidRDefault="00832F4C" w:rsidP="00832F4C">
      <w:pPr>
        <w:numPr>
          <w:ilvl w:val="0"/>
          <w:numId w:val="55"/>
          <w:numberingChange w:id="5210" w:author="SRO" w:date="2011-02-21T09:12:00Z" w:original=""/>
        </w:numPr>
        <w:tabs>
          <w:tab w:val="clear" w:pos="0"/>
          <w:tab w:val="num" w:pos="379"/>
        </w:tabs>
        <w:bidi/>
        <w:spacing w:after="120"/>
        <w:ind w:left="739" w:right="-180" w:hanging="360"/>
        <w:jc w:val="both"/>
        <w:rPr>
          <w:sz w:val="26"/>
          <w:szCs w:val="26"/>
          <w:rtl/>
          <w:lang w:bidi="ar-MA"/>
          <w:rPrChange w:id="5211" w:author="SRO" w:date="2011-02-21T10:26:00Z">
            <w:rPr>
              <w:sz w:val="26"/>
              <w:szCs w:val="28"/>
              <w:rtl/>
              <w:lang w:bidi="ar-MA"/>
            </w:rPr>
          </w:rPrChange>
        </w:rPr>
        <w:pPrChange w:id="5212" w:author="SRO" w:date="2011-02-21T10:27:00Z">
          <w:pPr>
            <w:numPr>
              <w:numId w:val="55"/>
            </w:numPr>
            <w:tabs>
              <w:tab w:val="num" w:pos="180"/>
            </w:tabs>
            <w:bidi/>
            <w:spacing w:after="120"/>
            <w:ind w:left="739" w:right="-180" w:hanging="360"/>
            <w:jc w:val="both"/>
          </w:pPr>
        </w:pPrChange>
      </w:pPr>
      <w:r w:rsidRPr="00832F4C">
        <w:rPr>
          <w:sz w:val="26"/>
          <w:szCs w:val="26"/>
          <w:rtl/>
          <w:lang w:bidi="ar-MA"/>
          <w:rPrChange w:id="5213" w:author="SRO" w:date="2011-02-21T10:26:00Z">
            <w:rPr>
              <w:sz w:val="26"/>
              <w:szCs w:val="28"/>
              <w:rtl/>
              <w:lang w:bidi="ar-MA"/>
            </w:rPr>
          </w:rPrChange>
        </w:rPr>
        <w:t>الإقلاع بالاستثمارات العمومية في البنى التحتية القروية (السقي، والتدبير المندمج للموارد المائية، النقل، الكهربة...) ، النهوض بالقدرات المرتبطة  بالتجارة وبالبحث والتنمية،</w:t>
      </w:r>
    </w:p>
    <w:p w:rsidR="00832F4C" w:rsidRPr="00832F4C" w:rsidRDefault="00832F4C" w:rsidP="00832F4C">
      <w:pPr>
        <w:numPr>
          <w:ilvl w:val="0"/>
          <w:numId w:val="55"/>
          <w:numberingChange w:id="5214" w:author="SRO" w:date="2011-02-21T09:12:00Z" w:original=""/>
        </w:numPr>
        <w:tabs>
          <w:tab w:val="clear" w:pos="0"/>
          <w:tab w:val="num" w:pos="379"/>
        </w:tabs>
        <w:bidi/>
        <w:spacing w:after="120"/>
        <w:ind w:left="739" w:right="-180" w:hanging="360"/>
        <w:jc w:val="both"/>
        <w:rPr>
          <w:sz w:val="26"/>
          <w:szCs w:val="26"/>
          <w:lang w:bidi="ar-MA"/>
          <w:rPrChange w:id="5215" w:author="SRO" w:date="2011-02-21T10:26:00Z">
            <w:rPr>
              <w:sz w:val="28"/>
              <w:szCs w:val="26"/>
              <w:lang w:bidi="ar-MA"/>
            </w:rPr>
          </w:rPrChange>
        </w:rPr>
        <w:pPrChange w:id="5216" w:author="SRO" w:date="2011-02-21T10:27:00Z">
          <w:pPr>
            <w:numPr>
              <w:numId w:val="55"/>
            </w:numPr>
            <w:tabs>
              <w:tab w:val="num" w:pos="180"/>
            </w:tabs>
            <w:bidi/>
            <w:spacing w:after="120"/>
            <w:ind w:left="739" w:right="-180" w:hanging="360"/>
            <w:jc w:val="both"/>
          </w:pPr>
        </w:pPrChange>
      </w:pPr>
      <w:r w:rsidRPr="00832F4C">
        <w:rPr>
          <w:sz w:val="26"/>
          <w:szCs w:val="26"/>
          <w:rtl/>
          <w:lang w:bidi="ar-MA"/>
          <w:rPrChange w:id="5217" w:author="SRO" w:date="2011-02-21T10:26:00Z">
            <w:rPr>
              <w:sz w:val="26"/>
              <w:szCs w:val="28"/>
              <w:rtl/>
              <w:lang w:bidi="ar-MA"/>
            </w:rPr>
          </w:rPrChange>
        </w:rPr>
        <w:t>تطوير قرض فلاحي دائم لصالح الضيعات الفلاحية الصغيرة والمتوسطة؟.</w:t>
      </w:r>
    </w:p>
    <w:p w:rsidR="00832F4C" w:rsidRPr="00832F4C" w:rsidRDefault="00832F4C" w:rsidP="00832F4C">
      <w:pPr>
        <w:numPr>
          <w:ilvl w:val="0"/>
          <w:numId w:val="55"/>
          <w:numberingChange w:id="5218" w:author="SRO" w:date="2011-02-21T09:12:00Z" w:original=""/>
        </w:numPr>
        <w:tabs>
          <w:tab w:val="clear" w:pos="0"/>
          <w:tab w:val="num" w:pos="379"/>
        </w:tabs>
        <w:bidi/>
        <w:spacing w:after="120"/>
        <w:ind w:left="739" w:right="-180" w:hanging="360"/>
        <w:jc w:val="both"/>
        <w:rPr>
          <w:sz w:val="26"/>
          <w:szCs w:val="26"/>
          <w:lang w:bidi="ar-MA"/>
          <w:rPrChange w:id="5219" w:author="SRO" w:date="2011-02-21T10:26:00Z">
            <w:rPr>
              <w:sz w:val="28"/>
              <w:szCs w:val="26"/>
              <w:lang w:bidi="ar-MA"/>
            </w:rPr>
          </w:rPrChange>
        </w:rPr>
        <w:pPrChange w:id="5220" w:author="SRO" w:date="2011-02-21T10:27:00Z">
          <w:pPr>
            <w:numPr>
              <w:numId w:val="55"/>
            </w:numPr>
            <w:tabs>
              <w:tab w:val="num" w:pos="180"/>
            </w:tabs>
            <w:bidi/>
            <w:spacing w:after="120"/>
            <w:ind w:left="739" w:right="-180" w:hanging="360"/>
            <w:jc w:val="both"/>
          </w:pPr>
        </w:pPrChange>
      </w:pPr>
      <w:r w:rsidRPr="00832F4C">
        <w:rPr>
          <w:sz w:val="26"/>
          <w:szCs w:val="26"/>
          <w:rtl/>
          <w:lang w:bidi="ar-MA"/>
          <w:rPrChange w:id="5221" w:author="SRO" w:date="2011-02-21T10:26:00Z">
            <w:rPr>
              <w:sz w:val="26"/>
              <w:szCs w:val="28"/>
              <w:rtl/>
              <w:lang w:bidi="ar-MA"/>
            </w:rPr>
          </w:rPrChange>
        </w:rPr>
        <w:t>تمويل التكيف والملائمة.</w:t>
      </w:r>
    </w:p>
    <w:p w:rsidR="00832F4C" w:rsidRPr="00832F4C" w:rsidRDefault="00832F4C" w:rsidP="00832F4C">
      <w:pPr>
        <w:numPr>
          <w:ilvl w:val="0"/>
          <w:numId w:val="55"/>
          <w:numberingChange w:id="5222" w:author="SRO" w:date="2011-02-21T09:12:00Z" w:original=""/>
        </w:numPr>
        <w:tabs>
          <w:tab w:val="clear" w:pos="0"/>
          <w:tab w:val="num" w:pos="379"/>
        </w:tabs>
        <w:bidi/>
        <w:spacing w:after="120"/>
        <w:ind w:left="739" w:right="-180" w:hanging="360"/>
        <w:jc w:val="both"/>
        <w:rPr>
          <w:sz w:val="26"/>
          <w:szCs w:val="26"/>
          <w:lang w:bidi="ar-MA"/>
          <w:rPrChange w:id="5223" w:author="SRO" w:date="2011-02-21T10:26:00Z">
            <w:rPr>
              <w:sz w:val="28"/>
              <w:szCs w:val="26"/>
              <w:lang w:bidi="ar-MA"/>
            </w:rPr>
          </w:rPrChange>
        </w:rPr>
        <w:pPrChange w:id="5224" w:author="SRO" w:date="2011-02-21T10:27:00Z">
          <w:pPr>
            <w:numPr>
              <w:numId w:val="55"/>
            </w:numPr>
            <w:tabs>
              <w:tab w:val="num" w:pos="180"/>
            </w:tabs>
            <w:bidi/>
            <w:spacing w:after="120"/>
            <w:ind w:left="739" w:right="-180" w:hanging="360"/>
            <w:jc w:val="both"/>
          </w:pPr>
        </w:pPrChange>
      </w:pPr>
      <w:r w:rsidRPr="00832F4C">
        <w:rPr>
          <w:sz w:val="26"/>
          <w:szCs w:val="26"/>
          <w:rtl/>
          <w:lang w:bidi="ar-MA"/>
          <w:rPrChange w:id="5225" w:author="SRO" w:date="2011-02-21T10:26:00Z">
            <w:rPr>
              <w:sz w:val="26"/>
              <w:szCs w:val="28"/>
              <w:rtl/>
              <w:lang w:bidi="ar-MA"/>
            </w:rPr>
          </w:rPrChange>
        </w:rPr>
        <w:t>إرساء مناخ تحفيزي لصالح الاستغلاليات العائلية وللمنتجين الخواص الكبار ولأصحاب الصناعات الغذائية الذين لا تحفزهم إلا فرص المردودية والأمن ( تقوية الحقوق القانونية الخاصة بالأراضي وخلق نظم التأمين...).</w:t>
      </w:r>
    </w:p>
    <w:p w:rsidR="00832F4C" w:rsidRPr="00832F4C" w:rsidRDefault="00832F4C" w:rsidP="00832F4C">
      <w:pPr>
        <w:numPr>
          <w:ilvl w:val="0"/>
          <w:numId w:val="55"/>
          <w:numberingChange w:id="5226" w:author="SRO" w:date="2011-02-21T09:12:00Z" w:original=""/>
        </w:numPr>
        <w:tabs>
          <w:tab w:val="clear" w:pos="0"/>
          <w:tab w:val="num" w:pos="379"/>
        </w:tabs>
        <w:bidi/>
        <w:spacing w:after="120"/>
        <w:ind w:left="739" w:right="-180" w:hanging="360"/>
        <w:jc w:val="both"/>
        <w:rPr>
          <w:sz w:val="26"/>
          <w:szCs w:val="26"/>
          <w:lang w:bidi="ar-MA"/>
          <w:rPrChange w:id="5227" w:author="SRO" w:date="2011-02-21T10:26:00Z">
            <w:rPr>
              <w:sz w:val="28"/>
              <w:szCs w:val="26"/>
              <w:lang w:bidi="ar-MA"/>
            </w:rPr>
          </w:rPrChange>
        </w:rPr>
        <w:pPrChange w:id="5228" w:author="SRO" w:date="2011-02-21T10:27:00Z">
          <w:pPr>
            <w:numPr>
              <w:numId w:val="55"/>
            </w:numPr>
            <w:tabs>
              <w:tab w:val="num" w:pos="180"/>
            </w:tabs>
            <w:bidi/>
            <w:spacing w:after="120"/>
            <w:ind w:left="739" w:right="-180" w:hanging="360"/>
            <w:jc w:val="both"/>
          </w:pPr>
        </w:pPrChange>
      </w:pPr>
      <w:r w:rsidRPr="00832F4C">
        <w:rPr>
          <w:sz w:val="26"/>
          <w:szCs w:val="26"/>
          <w:rtl/>
          <w:lang w:bidi="ar-MA"/>
          <w:rPrChange w:id="5229" w:author="SRO" w:date="2011-02-21T10:26:00Z">
            <w:rPr>
              <w:sz w:val="26"/>
              <w:szCs w:val="28"/>
              <w:rtl/>
              <w:lang w:bidi="ar-MA"/>
            </w:rPr>
          </w:rPrChange>
        </w:rPr>
        <w:t xml:space="preserve">النهوض </w:t>
      </w:r>
      <w:bookmarkStart w:id="5230" w:name="OLE_LINK25"/>
      <w:r w:rsidRPr="00832F4C">
        <w:rPr>
          <w:sz w:val="26"/>
          <w:szCs w:val="26"/>
          <w:rtl/>
          <w:lang w:bidi="ar-MA"/>
          <w:rPrChange w:id="5231" w:author="SRO" w:date="2011-02-21T10:26:00Z">
            <w:rPr>
              <w:sz w:val="26"/>
              <w:szCs w:val="28"/>
              <w:rtl/>
              <w:lang w:bidi="ar-MA"/>
            </w:rPr>
          </w:rPrChange>
        </w:rPr>
        <w:t xml:space="preserve">بالشراكة العمومية </w:t>
      </w:r>
      <w:r w:rsidRPr="00A62366">
        <w:rPr>
          <w:sz w:val="26"/>
          <w:szCs w:val="26"/>
          <w:rtl/>
          <w:lang w:bidi="ar-MA"/>
          <w:rPrChange w:id="5232" w:author="SRO" w:date="2011-02-21T10:26:00Z">
            <w:rPr>
              <w:sz w:val="26"/>
              <w:szCs w:val="26"/>
              <w:rtl/>
              <w:lang w:bidi="ar-MA"/>
            </w:rPr>
          </w:rPrChange>
        </w:rPr>
        <w:t>–</w:t>
      </w:r>
      <w:r w:rsidRPr="00832F4C">
        <w:rPr>
          <w:sz w:val="26"/>
          <w:szCs w:val="26"/>
          <w:rtl/>
          <w:lang w:bidi="ar-MA"/>
          <w:rPrChange w:id="5233" w:author="SRO" w:date="2011-02-21T10:26:00Z">
            <w:rPr>
              <w:sz w:val="26"/>
              <w:szCs w:val="28"/>
              <w:rtl/>
              <w:lang w:bidi="ar-MA"/>
            </w:rPr>
          </w:rPrChange>
        </w:rPr>
        <w:t xml:space="preserve"> الخاصة </w:t>
      </w:r>
      <w:bookmarkEnd w:id="5230"/>
      <w:r w:rsidRPr="00832F4C">
        <w:rPr>
          <w:sz w:val="26"/>
          <w:szCs w:val="26"/>
          <w:rtl/>
          <w:lang w:bidi="ar-MA"/>
          <w:rPrChange w:id="5234" w:author="SRO" w:date="2011-02-21T10:26:00Z">
            <w:rPr>
              <w:sz w:val="26"/>
              <w:szCs w:val="28"/>
              <w:rtl/>
              <w:lang w:bidi="ar-MA"/>
            </w:rPr>
          </w:rPrChange>
        </w:rPr>
        <w:t>.</w:t>
      </w:r>
    </w:p>
    <w:p w:rsidR="00832F4C" w:rsidRPr="00832F4C" w:rsidDel="00A62366" w:rsidRDefault="00832F4C" w:rsidP="00832F4C">
      <w:pPr>
        <w:bidi/>
        <w:spacing w:after="120"/>
        <w:ind w:left="-341" w:right="-180" w:firstLine="360"/>
        <w:jc w:val="both"/>
        <w:rPr>
          <w:del w:id="5235" w:author="SRO" w:date="2011-02-21T10:31:00Z"/>
          <w:sz w:val="26"/>
          <w:szCs w:val="26"/>
          <w:rtl/>
          <w:lang w:bidi="ar-MA"/>
          <w:rPrChange w:id="5236" w:author="SRO" w:date="2011-02-21T10:26:00Z">
            <w:rPr>
              <w:del w:id="5237" w:author="SRO" w:date="2011-02-21T10:31:00Z"/>
              <w:sz w:val="26"/>
              <w:szCs w:val="28"/>
              <w:rtl/>
              <w:lang w:bidi="ar-MA"/>
            </w:rPr>
          </w:rPrChange>
        </w:rPr>
        <w:pPrChange w:id="5238" w:author="SRO" w:date="2011-02-21T10:30:00Z">
          <w:pPr>
            <w:bidi/>
            <w:spacing w:after="120"/>
            <w:ind w:left="-341" w:right="-180" w:firstLine="720"/>
            <w:jc w:val="both"/>
          </w:pPr>
        </w:pPrChange>
      </w:pPr>
    </w:p>
    <w:p w:rsidR="00832F4C" w:rsidRPr="00832F4C" w:rsidRDefault="00832F4C" w:rsidP="00832F4C">
      <w:pPr>
        <w:bidi/>
        <w:spacing w:after="120"/>
        <w:ind w:left="-341" w:right="-180" w:firstLine="360"/>
        <w:jc w:val="both"/>
        <w:rPr>
          <w:sz w:val="26"/>
          <w:szCs w:val="26"/>
          <w:rtl/>
          <w:lang w:bidi="ar-MA"/>
          <w:rPrChange w:id="5239" w:author="SRO" w:date="2011-02-21T10:26:00Z">
            <w:rPr>
              <w:sz w:val="26"/>
              <w:szCs w:val="28"/>
              <w:rtl/>
              <w:lang w:bidi="ar-MA"/>
            </w:rPr>
          </w:rPrChange>
        </w:rPr>
        <w:pPrChange w:id="5240" w:author="SRO" w:date="2011-02-21T10:30:00Z">
          <w:pPr>
            <w:bidi/>
            <w:spacing w:after="120"/>
            <w:ind w:left="-341" w:right="-180" w:firstLine="720"/>
            <w:jc w:val="both"/>
          </w:pPr>
        </w:pPrChange>
      </w:pPr>
      <w:r w:rsidRPr="00832F4C">
        <w:rPr>
          <w:sz w:val="26"/>
          <w:szCs w:val="26"/>
          <w:rtl/>
          <w:lang w:bidi="ar-MA"/>
          <w:rPrChange w:id="5241" w:author="SRO" w:date="2011-02-21T10:26:00Z">
            <w:rPr>
              <w:sz w:val="26"/>
              <w:szCs w:val="28"/>
              <w:rtl/>
              <w:lang w:bidi="ar-MA"/>
            </w:rPr>
          </w:rPrChange>
        </w:rPr>
        <w:t xml:space="preserve">وفي هذا الإطار تبنت عدة بلدان مجموعة من الإصلاحات والتدابير الجديدة تهدف إلى تطوير المردودية والنمو في هذا القطاع وخلق الشروط الملائمة للاستثمار الخاص لقد تمت بعض التغييرات على السياسات المتبعة كما أن الميزانية الوطنية المخصصة للفلاحة في نمو وأشكال مختلفة من الشراكات بدأت تتطور زيادة على بعض الإجراءات التحفيزية، لقد تم التأكيد على ضرورة إعادة هيكلة العقار ( تطوير التفويتات الفلاحية)، تهيئة أقطاب فلاحية، الولوج للتمويل وتطوير فرص الاستثمار من أجل جلب المستثمرين. </w:t>
      </w:r>
    </w:p>
    <w:p w:rsidR="00832F4C" w:rsidRPr="00832F4C" w:rsidRDefault="00832F4C" w:rsidP="00A62366">
      <w:pPr>
        <w:bidi/>
        <w:spacing w:after="120"/>
        <w:ind w:left="-341" w:right="-180" w:firstLine="360"/>
        <w:jc w:val="both"/>
        <w:rPr>
          <w:b/>
          <w:bCs/>
          <w:i/>
          <w:iCs/>
          <w:sz w:val="26"/>
          <w:szCs w:val="26"/>
          <w:rtl/>
          <w:lang w:bidi="ar-MA"/>
          <w:rPrChange w:id="5242" w:author="SRO" w:date="2011-02-21T10:26:00Z">
            <w:rPr>
              <w:b/>
              <w:bCs/>
              <w:i/>
              <w:iCs/>
              <w:sz w:val="26"/>
              <w:szCs w:val="28"/>
              <w:rtl/>
              <w:lang w:bidi="ar-MA"/>
            </w:rPr>
          </w:rPrChange>
        </w:rPr>
        <w:pPrChange w:id="5243" w:author="SRO" w:date="2011-02-21T10:27:00Z">
          <w:pPr>
            <w:bidi/>
            <w:spacing w:after="120"/>
            <w:ind w:left="-341" w:right="-180" w:firstLine="360"/>
            <w:jc w:val="both"/>
          </w:pPr>
        </w:pPrChange>
      </w:pPr>
    </w:p>
    <w:p w:rsidR="00832F4C" w:rsidRPr="00832F4C" w:rsidRDefault="00832F4C" w:rsidP="00A62366">
      <w:pPr>
        <w:bidi/>
        <w:spacing w:after="120"/>
        <w:ind w:left="-341" w:right="-180" w:firstLine="360"/>
        <w:jc w:val="both"/>
        <w:rPr>
          <w:b/>
          <w:bCs/>
          <w:i/>
          <w:iCs/>
          <w:sz w:val="26"/>
          <w:szCs w:val="26"/>
          <w:rtl/>
          <w:lang w:bidi="ar-MA"/>
          <w:rPrChange w:id="5244" w:author="SRO" w:date="2011-02-21T10:26:00Z">
            <w:rPr>
              <w:b/>
              <w:bCs/>
              <w:i/>
              <w:iCs/>
              <w:sz w:val="26"/>
              <w:szCs w:val="28"/>
              <w:rtl/>
              <w:lang w:bidi="ar-MA"/>
            </w:rPr>
          </w:rPrChange>
        </w:rPr>
        <w:pPrChange w:id="5245" w:author="SRO" w:date="2011-02-21T10:27:00Z">
          <w:pPr>
            <w:bidi/>
            <w:spacing w:after="120"/>
            <w:ind w:left="-341" w:right="-180" w:firstLine="360"/>
            <w:jc w:val="both"/>
          </w:pPr>
        </w:pPrChange>
      </w:pPr>
      <w:r w:rsidRPr="00832F4C">
        <w:rPr>
          <w:b/>
          <w:bCs/>
          <w:i/>
          <w:iCs/>
          <w:sz w:val="26"/>
          <w:szCs w:val="26"/>
          <w:rtl/>
          <w:lang w:bidi="ar-MA"/>
          <w:rPrChange w:id="5246" w:author="SRO" w:date="2011-02-21T10:26:00Z">
            <w:rPr>
              <w:b/>
              <w:bCs/>
              <w:i/>
              <w:iCs/>
              <w:sz w:val="26"/>
              <w:szCs w:val="28"/>
              <w:rtl/>
              <w:lang w:bidi="ar-MA"/>
            </w:rPr>
          </w:rPrChange>
        </w:rPr>
        <w:t>الإجراءات الجديدة الرئيسية للسياسات الفلاحية المعتمدة</w:t>
      </w:r>
    </w:p>
    <w:p w:rsidR="00832F4C" w:rsidRPr="00832F4C" w:rsidDel="00A62366" w:rsidRDefault="00832F4C" w:rsidP="00832F4C">
      <w:pPr>
        <w:bidi/>
        <w:spacing w:after="120"/>
        <w:ind w:left="-341" w:right="-180" w:firstLine="686"/>
        <w:jc w:val="both"/>
        <w:rPr>
          <w:del w:id="5247" w:author="SRO" w:date="2011-02-21T10:31:00Z"/>
          <w:sz w:val="26"/>
          <w:szCs w:val="26"/>
          <w:rtl/>
          <w:lang w:bidi="ar-MA"/>
          <w:rPrChange w:id="5248" w:author="SRO" w:date="2011-02-21T10:26:00Z">
            <w:rPr>
              <w:del w:id="5249" w:author="SRO" w:date="2011-02-21T10:31:00Z"/>
              <w:sz w:val="26"/>
              <w:szCs w:val="28"/>
              <w:rtl/>
              <w:lang w:bidi="ar-MA"/>
            </w:rPr>
          </w:rPrChange>
        </w:rPr>
        <w:pPrChange w:id="5250" w:author="SRO" w:date="2011-02-21T10:31:00Z">
          <w:pPr>
            <w:bidi/>
            <w:spacing w:after="120"/>
            <w:ind w:left="-341" w:right="-180" w:firstLine="1049"/>
            <w:jc w:val="both"/>
          </w:pPr>
        </w:pPrChange>
      </w:pPr>
    </w:p>
    <w:p w:rsidR="00832F4C" w:rsidRPr="00832F4C" w:rsidRDefault="00832F4C" w:rsidP="00832F4C">
      <w:pPr>
        <w:bidi/>
        <w:spacing w:after="120"/>
        <w:ind w:left="-341" w:right="-180" w:firstLine="686"/>
        <w:jc w:val="both"/>
        <w:rPr>
          <w:sz w:val="26"/>
          <w:szCs w:val="26"/>
          <w:rtl/>
          <w:lang w:bidi="ar-MA"/>
          <w:rPrChange w:id="5251" w:author="SRO" w:date="2011-02-21T10:26:00Z">
            <w:rPr>
              <w:sz w:val="26"/>
              <w:szCs w:val="28"/>
              <w:rtl/>
              <w:lang w:bidi="ar-MA"/>
            </w:rPr>
          </w:rPrChange>
        </w:rPr>
        <w:pPrChange w:id="5252" w:author="SRO" w:date="2011-02-21T10:31:00Z">
          <w:pPr>
            <w:bidi/>
            <w:spacing w:after="120"/>
            <w:ind w:left="-341" w:right="-180" w:firstLine="1049"/>
            <w:jc w:val="both"/>
          </w:pPr>
        </w:pPrChange>
      </w:pPr>
      <w:r w:rsidRPr="00832F4C">
        <w:rPr>
          <w:sz w:val="26"/>
          <w:szCs w:val="26"/>
          <w:rtl/>
          <w:lang w:bidi="ar-MA"/>
          <w:rPrChange w:id="5253" w:author="SRO" w:date="2011-02-21T10:26:00Z">
            <w:rPr>
              <w:sz w:val="26"/>
              <w:szCs w:val="28"/>
              <w:rtl/>
              <w:lang w:bidi="ar-MA"/>
            </w:rPr>
          </w:rPrChange>
        </w:rPr>
        <w:t xml:space="preserve">في </w:t>
      </w:r>
      <w:r w:rsidRPr="00832F4C">
        <w:rPr>
          <w:b/>
          <w:bCs/>
          <w:sz w:val="26"/>
          <w:szCs w:val="26"/>
          <w:rtl/>
          <w:lang w:bidi="ar-MA"/>
          <w:rPrChange w:id="5254" w:author="SRO" w:date="2011-02-21T10:26:00Z">
            <w:rPr>
              <w:b/>
              <w:bCs/>
              <w:sz w:val="26"/>
              <w:szCs w:val="28"/>
              <w:rtl/>
              <w:lang w:bidi="ar-MA"/>
            </w:rPr>
          </w:rPrChange>
        </w:rPr>
        <w:t>الجزائر</w:t>
      </w:r>
      <w:r w:rsidRPr="00832F4C">
        <w:rPr>
          <w:sz w:val="26"/>
          <w:szCs w:val="26"/>
          <w:rtl/>
          <w:lang w:bidi="ar-MA"/>
          <w:rPrChange w:id="5255" w:author="SRO" w:date="2011-02-21T10:26:00Z">
            <w:rPr>
              <w:sz w:val="26"/>
              <w:szCs w:val="28"/>
              <w:rtl/>
              <w:lang w:bidi="ar-MA"/>
            </w:rPr>
          </w:rPrChange>
        </w:rPr>
        <w:t xml:space="preserve">، قانون التوجيه الفلاحي الجديد الذي تم تبنيه سنة 2008 يستهدف نموا سنويا متوسطا يقدر ب </w:t>
      </w:r>
      <w:r w:rsidRPr="00832F4C">
        <w:rPr>
          <w:sz w:val="26"/>
          <w:szCs w:val="26"/>
          <w:lang w:bidi="ar-MA"/>
          <w:rPrChange w:id="5256" w:author="SRO" w:date="2011-02-21T10:26:00Z">
            <w:rPr>
              <w:sz w:val="28"/>
              <w:szCs w:val="26"/>
              <w:lang w:bidi="ar-MA"/>
            </w:rPr>
          </w:rPrChange>
        </w:rPr>
        <w:t>8%</w:t>
      </w:r>
      <w:r w:rsidRPr="00832F4C">
        <w:rPr>
          <w:sz w:val="26"/>
          <w:szCs w:val="26"/>
          <w:rtl/>
          <w:lang w:bidi="ar-MA"/>
          <w:rPrChange w:id="5257" w:author="SRO" w:date="2011-02-21T10:26:00Z">
            <w:rPr>
              <w:sz w:val="26"/>
              <w:szCs w:val="28"/>
              <w:rtl/>
              <w:lang w:bidi="ar-MA"/>
            </w:rPr>
          </w:rPrChange>
        </w:rPr>
        <w:t xml:space="preserve"> في الميدان الفلاحي إلى حدود 2013، ويركز على التمويل والتأمين الفلاحي.  وهكذا فقد أدى قانون الارشاد إلى خلق فرض بمعدل تفضيلي مدته سنة واحدة والى إقامة نظام التفويت من أجل تنمية الأراضي الفلاحية للقطاع الخاص للدولة.  وفي هذا الصدد، فإن مشروع قانون هو الآن في طور التبني من أجل تحديد شروط استغلال الأراضي الفلاحية للقطاع الخاص للدولة تحت النظام الحصري للتفويت (40 سنة قابلة للتجديد) مما سيعطي الإمكانية للولوج إلى القروض البنكية والحصول على شراكات مع مستثمرين وطنيين بصفة استثنائية الصندوق الوطني للتعاضدية الفلاحية ، قد طور مجموعة من المنتوجات التأمينية لصالح القطاع الفلاحي وفي خلق تأمين الجفاف (2011) موجه للزراعات الاستراتيجية كالحبوب، وتعتمد سياسة التجديد الفلاحي والقروي على عقود المردودية يتم عقدها مع الولايات التي تربط إعانات الفلاحين (قرض بدون فوائد) الإعفاءات الضريبية بالنتائج التي تم تحقيقها، هذه السياسة تركز أيضا على الشراكة العمومية الخاصة الوطنية، كما أن خريطة للفلاحة هي الآن في طور الانجاز.</w:t>
      </w:r>
    </w:p>
    <w:p w:rsidR="00832F4C" w:rsidRPr="00832F4C" w:rsidDel="00A62366" w:rsidRDefault="00832F4C" w:rsidP="00832F4C">
      <w:pPr>
        <w:bidi/>
        <w:spacing w:after="120"/>
        <w:ind w:left="-341" w:right="-180" w:firstLine="686"/>
        <w:jc w:val="both"/>
        <w:rPr>
          <w:del w:id="5258" w:author="SRO" w:date="2011-02-21T10:31:00Z"/>
          <w:sz w:val="26"/>
          <w:szCs w:val="26"/>
          <w:rtl/>
          <w:lang w:bidi="ar-MA"/>
          <w:rPrChange w:id="5259" w:author="SRO" w:date="2011-02-21T10:26:00Z">
            <w:rPr>
              <w:del w:id="5260" w:author="SRO" w:date="2011-02-21T10:31:00Z"/>
              <w:sz w:val="26"/>
              <w:szCs w:val="28"/>
              <w:rtl/>
              <w:lang w:bidi="ar-MA"/>
            </w:rPr>
          </w:rPrChange>
        </w:rPr>
        <w:pPrChange w:id="5261" w:author="SRO" w:date="2011-02-21T10:31:00Z">
          <w:pPr>
            <w:bidi/>
            <w:spacing w:after="120"/>
            <w:ind w:left="-341" w:right="-180" w:firstLine="1049"/>
            <w:jc w:val="both"/>
          </w:pPr>
        </w:pPrChange>
      </w:pPr>
    </w:p>
    <w:p w:rsidR="00832F4C" w:rsidRPr="00832F4C" w:rsidRDefault="00832F4C" w:rsidP="00832F4C">
      <w:pPr>
        <w:bidi/>
        <w:spacing w:after="120"/>
        <w:ind w:left="-341" w:right="-180" w:firstLine="686"/>
        <w:jc w:val="both"/>
        <w:rPr>
          <w:sz w:val="26"/>
          <w:szCs w:val="26"/>
          <w:rtl/>
          <w:lang w:bidi="ar-MA"/>
          <w:rPrChange w:id="5262" w:author="SRO" w:date="2011-02-21T10:26:00Z">
            <w:rPr>
              <w:sz w:val="26"/>
              <w:szCs w:val="28"/>
              <w:rtl/>
              <w:lang w:bidi="ar-MA"/>
            </w:rPr>
          </w:rPrChange>
        </w:rPr>
        <w:pPrChange w:id="5263" w:author="SRO" w:date="2011-02-21T10:31:00Z">
          <w:pPr>
            <w:bidi/>
            <w:spacing w:after="120"/>
            <w:ind w:left="-341" w:right="-180" w:firstLine="1049"/>
            <w:jc w:val="both"/>
          </w:pPr>
        </w:pPrChange>
      </w:pPr>
      <w:r w:rsidRPr="00832F4C">
        <w:rPr>
          <w:sz w:val="26"/>
          <w:szCs w:val="26"/>
          <w:rtl/>
          <w:lang w:bidi="ar-MA"/>
          <w:rPrChange w:id="5264" w:author="SRO" w:date="2011-02-21T10:26:00Z">
            <w:rPr>
              <w:sz w:val="26"/>
              <w:szCs w:val="28"/>
              <w:rtl/>
              <w:lang w:bidi="ar-MA"/>
            </w:rPr>
          </w:rPrChange>
        </w:rPr>
        <w:t xml:space="preserve">تمثل الاستثمارات الفلاحية </w:t>
      </w:r>
      <w:r w:rsidRPr="00832F4C">
        <w:rPr>
          <w:b/>
          <w:bCs/>
          <w:sz w:val="26"/>
          <w:szCs w:val="26"/>
          <w:rtl/>
          <w:lang w:bidi="ar-MA"/>
          <w:rPrChange w:id="5265" w:author="SRO" w:date="2011-02-21T10:26:00Z">
            <w:rPr>
              <w:b/>
              <w:bCs/>
              <w:sz w:val="26"/>
              <w:szCs w:val="28"/>
              <w:rtl/>
              <w:lang w:bidi="ar-MA"/>
            </w:rPr>
          </w:rPrChange>
        </w:rPr>
        <w:t>بمصر</w:t>
      </w:r>
      <w:r w:rsidRPr="00832F4C">
        <w:rPr>
          <w:sz w:val="26"/>
          <w:szCs w:val="26"/>
          <w:rtl/>
          <w:lang w:bidi="ar-MA"/>
          <w:rPrChange w:id="5266" w:author="SRO" w:date="2011-02-21T10:26:00Z">
            <w:rPr>
              <w:sz w:val="26"/>
              <w:szCs w:val="28"/>
              <w:rtl/>
              <w:lang w:bidi="ar-MA"/>
            </w:rPr>
          </w:rPrChange>
        </w:rPr>
        <w:t xml:space="preserve"> </w:t>
      </w:r>
      <w:r w:rsidRPr="00832F4C">
        <w:rPr>
          <w:sz w:val="26"/>
          <w:szCs w:val="26"/>
          <w:lang w:bidi="ar-MA"/>
          <w:rPrChange w:id="5267" w:author="SRO" w:date="2011-02-21T10:26:00Z">
            <w:rPr>
              <w:sz w:val="28"/>
              <w:szCs w:val="26"/>
              <w:lang w:bidi="ar-MA"/>
            </w:rPr>
          </w:rPrChange>
        </w:rPr>
        <w:t>9.5%</w:t>
      </w:r>
      <w:r w:rsidRPr="00832F4C">
        <w:rPr>
          <w:sz w:val="26"/>
          <w:szCs w:val="26"/>
          <w:rtl/>
          <w:lang w:bidi="ar-MA"/>
          <w:rPrChange w:id="5268" w:author="SRO" w:date="2011-02-21T10:26:00Z">
            <w:rPr>
              <w:sz w:val="26"/>
              <w:szCs w:val="28"/>
              <w:rtl/>
              <w:lang w:bidi="ar-MA"/>
            </w:rPr>
          </w:rPrChange>
        </w:rPr>
        <w:t xml:space="preserve"> من الاستثمارات سنة 2004. وقد شكل الاستثمار الخاص </w:t>
      </w:r>
      <w:r w:rsidRPr="00832F4C">
        <w:rPr>
          <w:sz w:val="26"/>
          <w:szCs w:val="26"/>
          <w:lang w:bidi="ar-MA"/>
          <w:rPrChange w:id="5269" w:author="SRO" w:date="2011-02-21T10:26:00Z">
            <w:rPr>
              <w:sz w:val="28"/>
              <w:szCs w:val="26"/>
              <w:lang w:bidi="ar-MA"/>
            </w:rPr>
          </w:rPrChange>
        </w:rPr>
        <w:t>53%</w:t>
      </w:r>
      <w:r w:rsidRPr="00832F4C">
        <w:rPr>
          <w:sz w:val="26"/>
          <w:szCs w:val="26"/>
          <w:rtl/>
          <w:lang w:bidi="ar-MA"/>
          <w:rPrChange w:id="5270" w:author="SRO" w:date="2011-02-21T10:26:00Z">
            <w:rPr>
              <w:sz w:val="26"/>
              <w:szCs w:val="28"/>
              <w:rtl/>
              <w:lang w:bidi="ar-MA"/>
            </w:rPr>
          </w:rPrChange>
        </w:rPr>
        <w:t xml:space="preserve"> من الاستثمار الشامل للقطاع سنة 2004 و </w:t>
      </w:r>
      <w:r w:rsidRPr="00832F4C">
        <w:rPr>
          <w:sz w:val="26"/>
          <w:szCs w:val="26"/>
          <w:lang w:bidi="ar-MA"/>
          <w:rPrChange w:id="5271" w:author="SRO" w:date="2011-02-21T10:26:00Z">
            <w:rPr>
              <w:sz w:val="28"/>
              <w:szCs w:val="26"/>
              <w:lang w:bidi="ar-MA"/>
            </w:rPr>
          </w:rPrChange>
        </w:rPr>
        <w:t>65%</w:t>
      </w:r>
      <w:r w:rsidRPr="00832F4C">
        <w:rPr>
          <w:sz w:val="26"/>
          <w:szCs w:val="26"/>
          <w:rtl/>
          <w:lang w:bidi="ar-MA"/>
          <w:rPrChange w:id="5272" w:author="SRO" w:date="2011-02-21T10:26:00Z">
            <w:rPr>
              <w:sz w:val="26"/>
              <w:szCs w:val="28"/>
              <w:rtl/>
              <w:lang w:bidi="ar-MA"/>
            </w:rPr>
          </w:rPrChange>
        </w:rPr>
        <w:t xml:space="preserve"> سنة 2008 (البنك الأفريقي للتنمية </w:t>
      </w:r>
      <w:r w:rsidRPr="00A62366">
        <w:rPr>
          <w:sz w:val="26"/>
          <w:szCs w:val="26"/>
          <w:rtl/>
          <w:lang w:bidi="ar-MA"/>
          <w:rPrChange w:id="5273" w:author="SRO" w:date="2011-02-21T10:26:00Z">
            <w:rPr>
              <w:sz w:val="26"/>
              <w:szCs w:val="26"/>
              <w:rtl/>
              <w:lang w:bidi="ar-MA"/>
            </w:rPr>
          </w:rPrChange>
        </w:rPr>
        <w:t>–</w:t>
      </w:r>
      <w:r w:rsidRPr="00832F4C">
        <w:rPr>
          <w:sz w:val="26"/>
          <w:szCs w:val="26"/>
          <w:rtl/>
          <w:lang w:bidi="ar-MA"/>
          <w:rPrChange w:id="5274" w:author="SRO" w:date="2011-02-21T10:26:00Z">
            <w:rPr>
              <w:sz w:val="26"/>
              <w:szCs w:val="28"/>
              <w:rtl/>
              <w:lang w:bidi="ar-MA"/>
            </w:rPr>
          </w:rPrChange>
        </w:rPr>
        <w:t xml:space="preserve">القطاع الخاص- لمحة عن البلد 2009. لقد تم إنجاز إصلاحات كبرى همت مناح الاستثمارات تم ترتبيها في المرتبة العاشرة من بين الدول التي قامت بإصلاحات، </w:t>
      </w:r>
      <w:r w:rsidRPr="00832F4C">
        <w:rPr>
          <w:sz w:val="26"/>
          <w:szCs w:val="26"/>
          <w:lang w:bidi="ar-MA"/>
          <w:rPrChange w:id="5275" w:author="SRO" w:date="2011-02-21T10:26:00Z">
            <w:rPr>
              <w:sz w:val="28"/>
              <w:szCs w:val="26"/>
              <w:lang w:bidi="ar-MA"/>
            </w:rPr>
          </w:rPrChange>
        </w:rPr>
        <w:t>Doing Business</w:t>
      </w:r>
      <w:r w:rsidRPr="00832F4C">
        <w:rPr>
          <w:sz w:val="26"/>
          <w:szCs w:val="26"/>
          <w:rtl/>
          <w:lang w:bidi="ar-MA"/>
          <w:rPrChange w:id="5276" w:author="SRO" w:date="2011-02-21T10:26:00Z">
            <w:rPr>
              <w:sz w:val="26"/>
              <w:szCs w:val="28"/>
              <w:rtl/>
              <w:lang w:bidi="ar-MA"/>
            </w:rPr>
          </w:rPrChange>
        </w:rPr>
        <w:t xml:space="preserve"> 2010).</w:t>
      </w:r>
    </w:p>
    <w:p w:rsidR="00832F4C" w:rsidRPr="00832F4C" w:rsidRDefault="00832F4C" w:rsidP="00A62366">
      <w:pPr>
        <w:bidi/>
        <w:spacing w:after="120"/>
        <w:ind w:left="-341" w:right="-180" w:firstLine="686"/>
        <w:jc w:val="both"/>
        <w:rPr>
          <w:sz w:val="26"/>
          <w:szCs w:val="26"/>
          <w:rtl/>
          <w:lang w:bidi="ar-MA"/>
          <w:rPrChange w:id="5277" w:author="SRO" w:date="2011-02-21T10:26:00Z">
            <w:rPr>
              <w:sz w:val="26"/>
              <w:szCs w:val="28"/>
              <w:rtl/>
              <w:lang w:bidi="ar-MA"/>
            </w:rPr>
          </w:rPrChange>
        </w:rPr>
        <w:pPrChange w:id="5278" w:author="SRO" w:date="2011-02-21T10:31:00Z">
          <w:pPr>
            <w:bidi/>
            <w:spacing w:after="120"/>
            <w:ind w:left="-341" w:right="-180" w:firstLine="686"/>
            <w:jc w:val="both"/>
          </w:pPr>
        </w:pPrChange>
      </w:pPr>
      <w:r w:rsidRPr="00832F4C">
        <w:rPr>
          <w:sz w:val="26"/>
          <w:szCs w:val="26"/>
          <w:rtl/>
          <w:lang w:bidi="ar-MA"/>
          <w:rPrChange w:id="5279" w:author="SRO" w:date="2011-02-21T10:26:00Z">
            <w:rPr>
              <w:sz w:val="26"/>
              <w:szCs w:val="28"/>
              <w:rtl/>
              <w:lang w:bidi="ar-MA"/>
            </w:rPr>
          </w:rPrChange>
        </w:rPr>
        <w:t>وقد شملت هذه الإصلاحات القطاع الضريبي، القطاع المالي، التجارة الخارجية، وكذلك تنمية مناطق خاصة بالاستثمار كما أن قانون خاص بالشراكة العمومية-الخاصة في طور الاعتماد، وسيتم البدء بشراكة عمومية خاصة من أجل إنشاء معمل لمعالجة المياه العادمة.</w:t>
      </w:r>
    </w:p>
    <w:p w:rsidR="00832F4C" w:rsidRPr="00832F4C" w:rsidDel="00A62366" w:rsidRDefault="00832F4C" w:rsidP="00A62366">
      <w:pPr>
        <w:bidi/>
        <w:spacing w:after="120"/>
        <w:ind w:left="-341" w:right="-180" w:firstLine="1049"/>
        <w:jc w:val="both"/>
        <w:rPr>
          <w:del w:id="5280" w:author="SRO" w:date="2011-02-21T10:31:00Z"/>
          <w:sz w:val="26"/>
          <w:szCs w:val="26"/>
          <w:rtl/>
          <w:lang w:bidi="ar-MA"/>
          <w:rPrChange w:id="5281" w:author="SRO" w:date="2011-02-21T10:26:00Z">
            <w:rPr>
              <w:del w:id="5282" w:author="SRO" w:date="2011-02-21T10:31:00Z"/>
              <w:sz w:val="26"/>
              <w:szCs w:val="28"/>
              <w:rtl/>
              <w:lang w:bidi="ar-MA"/>
            </w:rPr>
          </w:rPrChange>
        </w:rPr>
        <w:pPrChange w:id="5283" w:author="SRO" w:date="2011-02-21T10:27:00Z">
          <w:pPr>
            <w:bidi/>
            <w:spacing w:after="120"/>
            <w:ind w:left="-341" w:right="-180" w:firstLine="1049"/>
            <w:jc w:val="both"/>
          </w:pPr>
        </w:pPrChange>
      </w:pPr>
    </w:p>
    <w:p w:rsidR="00832F4C" w:rsidRPr="00832F4C" w:rsidRDefault="00832F4C" w:rsidP="00A62366">
      <w:pPr>
        <w:bidi/>
        <w:spacing w:after="120"/>
        <w:ind w:left="-341" w:right="-180" w:firstLine="1049"/>
        <w:jc w:val="both"/>
        <w:rPr>
          <w:sz w:val="26"/>
          <w:szCs w:val="26"/>
          <w:rtl/>
          <w:lang w:bidi="ar-MA"/>
          <w:rPrChange w:id="5284" w:author="SRO" w:date="2011-02-21T10:26:00Z">
            <w:rPr>
              <w:sz w:val="26"/>
              <w:szCs w:val="28"/>
              <w:rtl/>
              <w:lang w:bidi="ar-MA"/>
            </w:rPr>
          </w:rPrChange>
        </w:rPr>
        <w:pPrChange w:id="5285" w:author="SRO" w:date="2011-02-21T10:27:00Z">
          <w:pPr>
            <w:bidi/>
            <w:spacing w:after="120"/>
            <w:ind w:left="-341" w:right="-180" w:firstLine="1049"/>
            <w:jc w:val="both"/>
          </w:pPr>
        </w:pPrChange>
      </w:pPr>
      <w:r w:rsidRPr="00832F4C">
        <w:rPr>
          <w:sz w:val="26"/>
          <w:szCs w:val="26"/>
          <w:rtl/>
          <w:lang w:bidi="ar-MA"/>
          <w:rPrChange w:id="5286" w:author="SRO" w:date="2011-02-21T10:26:00Z">
            <w:rPr>
              <w:sz w:val="26"/>
              <w:szCs w:val="28"/>
              <w:rtl/>
              <w:lang w:bidi="ar-MA"/>
            </w:rPr>
          </w:rPrChange>
        </w:rPr>
        <w:t xml:space="preserve">إن </w:t>
      </w:r>
      <w:r w:rsidRPr="00832F4C">
        <w:rPr>
          <w:b/>
          <w:bCs/>
          <w:sz w:val="26"/>
          <w:szCs w:val="26"/>
          <w:rtl/>
          <w:lang w:bidi="ar-MA"/>
          <w:rPrChange w:id="5287" w:author="SRO" w:date="2011-02-21T10:26:00Z">
            <w:rPr>
              <w:b/>
              <w:bCs/>
              <w:sz w:val="26"/>
              <w:szCs w:val="28"/>
              <w:rtl/>
              <w:lang w:bidi="ar-MA"/>
            </w:rPr>
          </w:rPrChange>
        </w:rPr>
        <w:t>ليبيا</w:t>
      </w:r>
      <w:r w:rsidRPr="00832F4C">
        <w:rPr>
          <w:sz w:val="26"/>
          <w:szCs w:val="26"/>
          <w:rtl/>
          <w:lang w:bidi="ar-MA"/>
          <w:rPrChange w:id="5288" w:author="SRO" w:date="2011-02-21T10:26:00Z">
            <w:rPr>
              <w:sz w:val="26"/>
              <w:szCs w:val="28"/>
              <w:rtl/>
              <w:lang w:bidi="ar-MA"/>
            </w:rPr>
          </w:rPrChange>
        </w:rPr>
        <w:t>، وفي إطار سياستها الخاصة بالاكتفاء الذاتي الغذائي قد أولت أهمية لبناء بنى تحتية للتحكم في المياه، ولتهيئة الأراضي الفلاحية، واليوم ولمواجهة محدودية الأراضي الفلاحية والموارد المائية، وكذلك لتأمين إنتاجها الغذائي (خاصة الحبوب)، فإن البلد يتجه إلى نشر إنتاجها الفلاحي في الخارج عن طريق انجاز استثمارات بأفريقيا (السودان ومالي كمثال) ويتوفر البلد على قانون يشجع الاستثمار الوطني والخارجي.</w:t>
      </w:r>
    </w:p>
    <w:p w:rsidR="00832F4C" w:rsidRPr="00832F4C" w:rsidDel="00A62366" w:rsidRDefault="00832F4C" w:rsidP="00A62366">
      <w:pPr>
        <w:bidi/>
        <w:spacing w:after="120"/>
        <w:ind w:left="-341" w:right="-180" w:firstLine="360"/>
        <w:jc w:val="both"/>
        <w:rPr>
          <w:del w:id="5289" w:author="SRO" w:date="2011-02-21T10:31:00Z"/>
          <w:sz w:val="26"/>
          <w:szCs w:val="26"/>
          <w:rtl/>
          <w:lang w:bidi="ar-MA"/>
          <w:rPrChange w:id="5290" w:author="SRO" w:date="2011-02-21T10:26:00Z">
            <w:rPr>
              <w:del w:id="5291" w:author="SRO" w:date="2011-02-21T10:31:00Z"/>
              <w:sz w:val="26"/>
              <w:szCs w:val="28"/>
              <w:rtl/>
              <w:lang w:bidi="ar-MA"/>
            </w:rPr>
          </w:rPrChange>
        </w:rPr>
        <w:pPrChange w:id="5292" w:author="SRO" w:date="2011-02-21T10:27:00Z">
          <w:pPr>
            <w:bidi/>
            <w:spacing w:after="120"/>
            <w:ind w:left="-341" w:right="-180" w:firstLine="360"/>
            <w:jc w:val="both"/>
          </w:pPr>
        </w:pPrChange>
      </w:pPr>
    </w:p>
    <w:p w:rsidR="00832F4C" w:rsidRPr="00832F4C" w:rsidRDefault="00832F4C" w:rsidP="00A62366">
      <w:pPr>
        <w:bidi/>
        <w:spacing w:after="120"/>
        <w:ind w:left="-341" w:right="-180" w:firstLine="360"/>
        <w:jc w:val="both"/>
        <w:rPr>
          <w:sz w:val="26"/>
          <w:szCs w:val="26"/>
          <w:rtl/>
          <w:lang w:bidi="ar-MA"/>
          <w:rPrChange w:id="5293" w:author="SRO" w:date="2011-02-21T10:26:00Z">
            <w:rPr>
              <w:sz w:val="26"/>
              <w:szCs w:val="28"/>
              <w:rtl/>
              <w:lang w:bidi="ar-MA"/>
            </w:rPr>
          </w:rPrChange>
        </w:rPr>
        <w:pPrChange w:id="5294" w:author="SRO" w:date="2011-02-21T10:27:00Z">
          <w:pPr>
            <w:bidi/>
            <w:spacing w:after="120"/>
            <w:ind w:left="-341" w:right="-180" w:firstLine="360"/>
            <w:jc w:val="both"/>
          </w:pPr>
        </w:pPrChange>
      </w:pPr>
      <w:del w:id="5295" w:author="SRO" w:date="2011-02-21T10:31:00Z">
        <w:r w:rsidRPr="00832F4C" w:rsidDel="00A62366">
          <w:rPr>
            <w:sz w:val="26"/>
            <w:szCs w:val="26"/>
            <w:rtl/>
            <w:lang w:bidi="ar-MA"/>
            <w:rPrChange w:id="5296" w:author="SRO" w:date="2011-02-21T10:26:00Z">
              <w:rPr>
                <w:sz w:val="26"/>
                <w:szCs w:val="28"/>
                <w:rtl/>
                <w:lang w:bidi="ar-MA"/>
              </w:rPr>
            </w:rPrChange>
          </w:rPr>
          <w:delText xml:space="preserve">  </w:delText>
        </w:r>
        <w:r w:rsidRPr="00A62366" w:rsidDel="00A62366">
          <w:rPr>
            <w:sz w:val="26"/>
            <w:szCs w:val="26"/>
            <w:rtl/>
            <w:lang w:bidi="ar-MA"/>
            <w:rPrChange w:id="5297" w:author="SRO" w:date="2011-02-21T10:26:00Z">
              <w:rPr>
                <w:sz w:val="26"/>
                <w:szCs w:val="26"/>
                <w:rtl/>
                <w:lang w:bidi="ar-MA"/>
              </w:rPr>
            </w:rPrChange>
          </w:rPr>
          <w:tab/>
        </w:r>
      </w:del>
      <w:r w:rsidRPr="00832F4C">
        <w:rPr>
          <w:sz w:val="26"/>
          <w:szCs w:val="26"/>
          <w:rtl/>
          <w:lang w:bidi="ar-MA"/>
          <w:rPrChange w:id="5298" w:author="SRO" w:date="2011-02-21T10:26:00Z">
            <w:rPr>
              <w:sz w:val="26"/>
              <w:szCs w:val="28"/>
              <w:rtl/>
              <w:lang w:bidi="ar-MA"/>
            </w:rPr>
          </w:rPrChange>
        </w:rPr>
        <w:t xml:space="preserve">لقد تم تبني مجموعة من الإجراءات الجديدة وتم القيام ببعض التقويمات للسياسات الفلاحية المعتمدة في </w:t>
      </w:r>
      <w:r w:rsidRPr="00832F4C">
        <w:rPr>
          <w:b/>
          <w:bCs/>
          <w:sz w:val="26"/>
          <w:szCs w:val="26"/>
          <w:rtl/>
          <w:lang w:bidi="ar-MA"/>
          <w:rPrChange w:id="5299" w:author="SRO" w:date="2011-02-21T10:26:00Z">
            <w:rPr>
              <w:b/>
              <w:bCs/>
              <w:sz w:val="26"/>
              <w:szCs w:val="28"/>
              <w:rtl/>
              <w:lang w:bidi="ar-MA"/>
            </w:rPr>
          </w:rPrChange>
        </w:rPr>
        <w:t>المغرب</w:t>
      </w:r>
      <w:r w:rsidRPr="00832F4C">
        <w:rPr>
          <w:sz w:val="26"/>
          <w:szCs w:val="26"/>
          <w:rtl/>
          <w:lang w:bidi="ar-MA"/>
          <w:rPrChange w:id="5300" w:author="SRO" w:date="2011-02-21T10:26:00Z">
            <w:rPr>
              <w:sz w:val="26"/>
              <w:szCs w:val="28"/>
              <w:rtl/>
              <w:lang w:bidi="ar-MA"/>
            </w:rPr>
          </w:rPrChange>
        </w:rPr>
        <w:t>، وفي إطار مخطط المغرب الأخضر تم التأكيد على الشراكة العمومية الخاصة من أجل استثمار الأراضي الفلاحية التابعة للدولة (تفويتات)، على القرض لصغار الفلاحين ( لقد طور القرض الفلاحي مسلك جديدا موجها استثناءا للفلاحين الذين لا تتوفر فيهم شروط التمويل البنكي الكلاسيكي)، على الزيادة في الإعانات الفلاحية (التهيئة الهيدروفلاحية) وحدات الاستغلال، حيازة الأدوات والآلات الفلاحية) وعلى الشراكة مع الأبناك التجارية من أجل الرفع من تمويل المشاريع المعتمدة في مخطط المغرب الأخضر. لقد اختار المغرب تفويت 116 ضيعة فلاحية عن طريق القرض بالكراء (14 إلى 40 سنة) إلى مستثمرين خواص من خلال طلبات عروض دولية ومفاوضات مباشرة فيما يخص الميادين المختصة.  لقد أنشأ المغرب سنة 2009 الوكالة المغربية لتنمية الاستثمارات، ومن أجل تشجيع الاستثمارات الخاصة، قامت الدولة بمنح في إطار صندوق التنمية الفلاحية  إعانات وحوافز ويخضع صندوق التنمية الفلاحية حاليا إلى مراجعة من أجل الرفع من مستوى الإعانات شمل استهداف ميادين تدخل الصندوق. وقد تمت إقامة شراكة مع مجموعة صندوق الإيداع والتدبير من أجل خلق قطبين فلاحين (مكناس وبركان). مجموعة المكتب الشريف للفوسفاط قامت من جهتها بإطلاق صندوق استثمار فلاحي صندوق الابتكار في الفلاحة لفائدة المؤسسات الفلاحية.</w:t>
      </w:r>
    </w:p>
    <w:p w:rsidR="00832F4C" w:rsidRPr="00832F4C" w:rsidDel="00A62366" w:rsidRDefault="00832F4C" w:rsidP="00A62366">
      <w:pPr>
        <w:bidi/>
        <w:spacing w:after="120"/>
        <w:ind w:left="-341" w:right="-180" w:firstLine="720"/>
        <w:jc w:val="both"/>
        <w:rPr>
          <w:del w:id="5301" w:author="SRO" w:date="2011-02-21T10:31:00Z"/>
          <w:sz w:val="26"/>
          <w:szCs w:val="26"/>
          <w:rtl/>
          <w:lang w:bidi="ar-MA"/>
          <w:rPrChange w:id="5302" w:author="SRO" w:date="2011-02-21T10:26:00Z">
            <w:rPr>
              <w:del w:id="5303" w:author="SRO" w:date="2011-02-21T10:31:00Z"/>
              <w:sz w:val="26"/>
              <w:szCs w:val="16"/>
              <w:rtl/>
              <w:lang w:bidi="ar-MA"/>
            </w:rPr>
          </w:rPrChange>
        </w:rPr>
        <w:pPrChange w:id="5304" w:author="SRO" w:date="2011-02-21T10:27:00Z">
          <w:pPr>
            <w:bidi/>
            <w:spacing w:after="120"/>
            <w:ind w:left="-341" w:right="-180" w:firstLine="720"/>
            <w:jc w:val="both"/>
          </w:pPr>
        </w:pPrChange>
      </w:pPr>
    </w:p>
    <w:p w:rsidR="00832F4C" w:rsidRPr="00832F4C" w:rsidRDefault="00832F4C" w:rsidP="00A62366">
      <w:pPr>
        <w:bidi/>
        <w:spacing w:after="120"/>
        <w:ind w:left="-341" w:right="-180" w:firstLine="720"/>
        <w:jc w:val="both"/>
        <w:rPr>
          <w:sz w:val="26"/>
          <w:szCs w:val="26"/>
          <w:rtl/>
          <w:lang w:bidi="ar-MA"/>
          <w:rPrChange w:id="5305" w:author="SRO" w:date="2011-02-21T10:26:00Z">
            <w:rPr>
              <w:sz w:val="26"/>
              <w:szCs w:val="28"/>
              <w:rtl/>
              <w:lang w:bidi="ar-MA"/>
            </w:rPr>
          </w:rPrChange>
        </w:rPr>
        <w:pPrChange w:id="5306" w:author="SRO" w:date="2011-02-21T10:27:00Z">
          <w:pPr>
            <w:bidi/>
            <w:spacing w:after="120"/>
            <w:ind w:left="-341" w:right="-180" w:firstLine="720"/>
            <w:jc w:val="both"/>
          </w:pPr>
        </w:pPrChange>
      </w:pPr>
      <w:r w:rsidRPr="00832F4C">
        <w:rPr>
          <w:b/>
          <w:bCs/>
          <w:sz w:val="26"/>
          <w:szCs w:val="26"/>
          <w:rtl/>
          <w:lang w:bidi="ar-MA"/>
          <w:rPrChange w:id="5307" w:author="SRO" w:date="2011-02-21T10:26:00Z">
            <w:rPr>
              <w:b/>
              <w:bCs/>
              <w:sz w:val="26"/>
              <w:szCs w:val="28"/>
              <w:rtl/>
              <w:lang w:bidi="ar-MA"/>
            </w:rPr>
          </w:rPrChange>
        </w:rPr>
        <w:t>في تونس</w:t>
      </w:r>
      <w:r w:rsidRPr="00832F4C">
        <w:rPr>
          <w:sz w:val="26"/>
          <w:szCs w:val="26"/>
          <w:rtl/>
          <w:lang w:bidi="ar-MA"/>
          <w:rPrChange w:id="5308" w:author="SRO" w:date="2011-02-21T10:26:00Z">
            <w:rPr>
              <w:sz w:val="26"/>
              <w:szCs w:val="28"/>
              <w:rtl/>
              <w:lang w:bidi="ar-MA"/>
            </w:rPr>
          </w:rPrChange>
        </w:rPr>
        <w:t xml:space="preserve">، ركزت الاستراتيجية الفلاحية على الزراعات الكبرى خاصة زراعة الحبوب والفلاحة البيولوجية ( المرتبة الثانية في أفريقيا). وقد شكلت الاستثمارات الفلاحية </w:t>
      </w:r>
      <w:r w:rsidRPr="00832F4C">
        <w:rPr>
          <w:sz w:val="26"/>
          <w:szCs w:val="26"/>
          <w:lang w:bidi="ar-MA"/>
          <w:rPrChange w:id="5309" w:author="SRO" w:date="2011-02-21T10:26:00Z">
            <w:rPr>
              <w:sz w:val="28"/>
              <w:szCs w:val="26"/>
              <w:lang w:bidi="ar-MA"/>
            </w:rPr>
          </w:rPrChange>
        </w:rPr>
        <w:t>10%</w:t>
      </w:r>
      <w:r w:rsidRPr="00832F4C">
        <w:rPr>
          <w:sz w:val="26"/>
          <w:szCs w:val="26"/>
          <w:rtl/>
          <w:lang w:bidi="ar-MA"/>
          <w:rPrChange w:id="5310" w:author="SRO" w:date="2011-02-21T10:26:00Z">
            <w:rPr>
              <w:sz w:val="26"/>
              <w:szCs w:val="28"/>
              <w:rtl/>
              <w:lang w:bidi="ar-MA"/>
            </w:rPr>
          </w:rPrChange>
        </w:rPr>
        <w:t xml:space="preserve"> من الاستثمارات الاقتصادية سنة 2009، وقد ساهم القطاع الخاص في حدود </w:t>
      </w:r>
      <w:r w:rsidRPr="00832F4C">
        <w:rPr>
          <w:sz w:val="26"/>
          <w:szCs w:val="26"/>
          <w:lang w:bidi="ar-MA"/>
          <w:rPrChange w:id="5311" w:author="SRO" w:date="2011-02-21T10:26:00Z">
            <w:rPr>
              <w:sz w:val="28"/>
              <w:szCs w:val="26"/>
              <w:lang w:bidi="ar-MA"/>
            </w:rPr>
          </w:rPrChange>
        </w:rPr>
        <w:t>50%</w:t>
      </w:r>
      <w:r w:rsidRPr="00832F4C">
        <w:rPr>
          <w:sz w:val="26"/>
          <w:szCs w:val="26"/>
          <w:rtl/>
          <w:lang w:bidi="ar-MA"/>
          <w:rPrChange w:id="5312" w:author="SRO" w:date="2011-02-21T10:26:00Z">
            <w:rPr>
              <w:sz w:val="26"/>
              <w:szCs w:val="28"/>
              <w:rtl/>
              <w:lang w:bidi="ar-MA"/>
            </w:rPr>
          </w:rPrChange>
        </w:rPr>
        <w:t xml:space="preserve"> من الاستثمارات الفلاحية بفضل الامتيازات الخصوصية التي يمنحها القانون الموحد للاستثمارات للقطاع الفلاحي ذو الأولوية ( تحفيزات ضريبية ومالية قروض عقارية للمستغلين الشباب)، فقد عرفت الاستثمارات الخاصة الوطنية نموا قدر ب </w:t>
      </w:r>
      <w:r w:rsidRPr="00832F4C">
        <w:rPr>
          <w:sz w:val="26"/>
          <w:szCs w:val="26"/>
          <w:lang w:bidi="ar-MA"/>
          <w:rPrChange w:id="5313" w:author="SRO" w:date="2011-02-21T10:26:00Z">
            <w:rPr>
              <w:sz w:val="28"/>
              <w:szCs w:val="26"/>
              <w:lang w:bidi="ar-MA"/>
            </w:rPr>
          </w:rPrChange>
        </w:rPr>
        <w:t>12.5%</w:t>
      </w:r>
      <w:r w:rsidRPr="00832F4C">
        <w:rPr>
          <w:sz w:val="26"/>
          <w:szCs w:val="26"/>
          <w:rtl/>
          <w:lang w:bidi="ar-MA"/>
          <w:rPrChange w:id="5314" w:author="SRO" w:date="2011-02-21T10:26:00Z">
            <w:rPr>
              <w:sz w:val="26"/>
              <w:szCs w:val="28"/>
              <w:rtl/>
              <w:lang w:bidi="ar-MA"/>
            </w:rPr>
          </w:rPrChange>
        </w:rPr>
        <w:t xml:space="preserve"> سنة 2009 بالمقارنة مع سنة 2008 (المصدر: وكالة تنمية الاستثمارات الفلاحية) عناية خاصة تم إيلاؤها لمواكبة المقاولون الشباب. أما الاستثمار الأجنبي الخاص في الفلاحة يقام في إطار تشارك من خلال خلق شركات ذات مساهمات خارجية( قد تصل إلى </w:t>
      </w:r>
      <w:r w:rsidRPr="00832F4C">
        <w:rPr>
          <w:sz w:val="26"/>
          <w:szCs w:val="26"/>
          <w:lang w:bidi="ar-MA"/>
          <w:rPrChange w:id="5315" w:author="SRO" w:date="2011-02-21T10:26:00Z">
            <w:rPr>
              <w:sz w:val="28"/>
              <w:szCs w:val="26"/>
              <w:lang w:bidi="ar-MA"/>
            </w:rPr>
          </w:rPrChange>
        </w:rPr>
        <w:t>65%</w:t>
      </w:r>
      <w:r w:rsidRPr="00832F4C">
        <w:rPr>
          <w:sz w:val="26"/>
          <w:szCs w:val="26"/>
          <w:rtl/>
          <w:lang w:bidi="ar-MA"/>
          <w:rPrChange w:id="5316" w:author="SRO" w:date="2011-02-21T10:26:00Z">
            <w:rPr>
              <w:sz w:val="26"/>
              <w:szCs w:val="28"/>
              <w:rtl/>
              <w:lang w:bidi="ar-MA"/>
            </w:rPr>
          </w:rPrChange>
        </w:rPr>
        <w:t xml:space="preserve"> من الرأسمال). ويبقى الاستثمار الخاص ممول في جانب كبير من طرف التمويل الذاتي </w:t>
      </w:r>
      <w:r w:rsidRPr="00832F4C">
        <w:rPr>
          <w:sz w:val="26"/>
          <w:szCs w:val="26"/>
          <w:lang w:bidi="ar-MA"/>
          <w:rPrChange w:id="5317" w:author="SRO" w:date="2011-02-21T10:26:00Z">
            <w:rPr>
              <w:sz w:val="28"/>
              <w:szCs w:val="26"/>
              <w:lang w:bidi="ar-MA"/>
            </w:rPr>
          </w:rPrChange>
        </w:rPr>
        <w:t>6%</w:t>
      </w:r>
      <w:r w:rsidRPr="00832F4C">
        <w:rPr>
          <w:sz w:val="26"/>
          <w:szCs w:val="26"/>
          <w:rtl/>
          <w:lang w:bidi="ar-MA"/>
          <w:rPrChange w:id="5318" w:author="SRO" w:date="2011-02-21T10:26:00Z">
            <w:rPr>
              <w:sz w:val="26"/>
              <w:szCs w:val="28"/>
              <w:rtl/>
              <w:lang w:bidi="ar-MA"/>
            </w:rPr>
          </w:rPrChange>
        </w:rPr>
        <w:t xml:space="preserve"> القروض البنكية تمثل أقل من </w:t>
      </w:r>
      <w:r w:rsidRPr="00832F4C">
        <w:rPr>
          <w:sz w:val="26"/>
          <w:szCs w:val="26"/>
          <w:lang w:bidi="ar-MA"/>
          <w:rPrChange w:id="5319" w:author="SRO" w:date="2011-02-21T10:26:00Z">
            <w:rPr>
              <w:sz w:val="28"/>
              <w:szCs w:val="26"/>
              <w:lang w:bidi="ar-MA"/>
            </w:rPr>
          </w:rPrChange>
        </w:rPr>
        <w:t>20%</w:t>
      </w:r>
      <w:r w:rsidRPr="00832F4C">
        <w:rPr>
          <w:sz w:val="26"/>
          <w:szCs w:val="26"/>
          <w:rtl/>
          <w:lang w:bidi="ar-MA"/>
          <w:rPrChange w:id="5320" w:author="SRO" w:date="2011-02-21T10:26:00Z">
            <w:rPr>
              <w:sz w:val="26"/>
              <w:szCs w:val="28"/>
              <w:rtl/>
              <w:lang w:bidi="ar-MA"/>
            </w:rPr>
          </w:rPrChange>
        </w:rPr>
        <w:t xml:space="preserve"> والباقي يمول على شكل إعانات من الدولة، رغم ذلك تجدر الإشارة إلى أن هناك تطور ملموس فيما يخص مساهمة الابناك هذه الأخيرة قد مولت </w:t>
      </w:r>
      <w:r w:rsidRPr="00832F4C">
        <w:rPr>
          <w:sz w:val="26"/>
          <w:szCs w:val="26"/>
          <w:lang w:bidi="ar-MA"/>
          <w:rPrChange w:id="5321" w:author="SRO" w:date="2011-02-21T10:26:00Z">
            <w:rPr>
              <w:sz w:val="28"/>
              <w:szCs w:val="26"/>
              <w:lang w:bidi="ar-MA"/>
            </w:rPr>
          </w:rPrChange>
        </w:rPr>
        <w:t>17%</w:t>
      </w:r>
      <w:r w:rsidRPr="00832F4C">
        <w:rPr>
          <w:sz w:val="26"/>
          <w:szCs w:val="26"/>
          <w:rtl/>
          <w:lang w:bidi="ar-MA"/>
          <w:rPrChange w:id="5322" w:author="SRO" w:date="2011-02-21T10:26:00Z">
            <w:rPr>
              <w:sz w:val="26"/>
              <w:szCs w:val="28"/>
              <w:rtl/>
              <w:lang w:bidi="ar-MA"/>
            </w:rPr>
          </w:rPrChange>
        </w:rPr>
        <w:t xml:space="preserve"> من الاستثمارات الخاصة الفلاحية سنة 2009 ضد </w:t>
      </w:r>
      <w:r w:rsidRPr="00832F4C">
        <w:rPr>
          <w:sz w:val="26"/>
          <w:szCs w:val="26"/>
          <w:lang w:bidi="ar-MA"/>
          <w:rPrChange w:id="5323" w:author="SRO" w:date="2011-02-21T10:26:00Z">
            <w:rPr>
              <w:sz w:val="28"/>
              <w:szCs w:val="26"/>
              <w:lang w:bidi="ar-MA"/>
            </w:rPr>
          </w:rPrChange>
        </w:rPr>
        <w:t>13.50%</w:t>
      </w:r>
      <w:r w:rsidRPr="00832F4C">
        <w:rPr>
          <w:sz w:val="26"/>
          <w:szCs w:val="26"/>
          <w:rtl/>
          <w:lang w:bidi="ar-MA"/>
          <w:rPrChange w:id="5324" w:author="SRO" w:date="2011-02-21T10:26:00Z">
            <w:rPr>
              <w:sz w:val="26"/>
              <w:szCs w:val="28"/>
              <w:rtl/>
              <w:lang w:bidi="ar-MA"/>
            </w:rPr>
          </w:rPrChange>
        </w:rPr>
        <w:t xml:space="preserve"> سنة 2008، لقد تم تبني قانون خاص بنظام التفويتات سنة 2008 عرفت الشركات العمومية الخاصة تطورا في الميدان الفلاحي بالإضافة لمشاريع تحلية مياه البحر.</w:t>
      </w:r>
    </w:p>
    <w:p w:rsidR="00832F4C" w:rsidRPr="00832F4C" w:rsidRDefault="00832F4C" w:rsidP="00A62366">
      <w:pPr>
        <w:bidi/>
        <w:spacing w:after="120"/>
        <w:ind w:left="-341" w:right="-180"/>
        <w:jc w:val="both"/>
        <w:rPr>
          <w:sz w:val="26"/>
          <w:szCs w:val="26"/>
          <w:rtl/>
          <w:lang w:bidi="ar-MA"/>
          <w:rPrChange w:id="5325" w:author="SRO" w:date="2011-02-21T10:26:00Z">
            <w:rPr>
              <w:sz w:val="26"/>
              <w:szCs w:val="28"/>
              <w:rtl/>
              <w:lang w:bidi="ar-MA"/>
            </w:rPr>
          </w:rPrChange>
        </w:rPr>
        <w:pPrChange w:id="5326" w:author="SRO" w:date="2011-02-21T10:27:00Z">
          <w:pPr>
            <w:bidi/>
            <w:spacing w:after="120"/>
            <w:ind w:left="-341" w:right="-180"/>
            <w:jc w:val="both"/>
          </w:pPr>
        </w:pPrChange>
      </w:pPr>
    </w:p>
    <w:p w:rsidR="00832F4C" w:rsidRPr="00832F4C" w:rsidRDefault="00832F4C" w:rsidP="00A62366">
      <w:pPr>
        <w:pBdr>
          <w:top w:val="single" w:sz="4" w:space="1" w:color="808080"/>
          <w:left w:val="single" w:sz="4" w:space="4" w:color="808080"/>
          <w:bottom w:val="single" w:sz="4" w:space="1" w:color="808080"/>
          <w:right w:val="single" w:sz="4" w:space="2" w:color="808080"/>
        </w:pBdr>
        <w:bidi/>
        <w:spacing w:after="120"/>
        <w:ind w:left="-341" w:right="-180"/>
        <w:jc w:val="both"/>
        <w:rPr>
          <w:b/>
          <w:bCs/>
          <w:sz w:val="26"/>
          <w:szCs w:val="26"/>
          <w:rtl/>
          <w:lang w:bidi="ar-MA"/>
          <w:rPrChange w:id="5327" w:author="SRO" w:date="2011-02-21T10:26:00Z">
            <w:rPr>
              <w:b/>
              <w:bCs/>
              <w:sz w:val="26"/>
              <w:szCs w:val="28"/>
              <w:rtl/>
              <w:lang w:bidi="ar-MA"/>
            </w:rPr>
          </w:rPrChange>
        </w:rPr>
        <w:pPrChange w:id="5328" w:author="SRO" w:date="2011-02-21T10:27:00Z">
          <w:pPr>
            <w:pBdr>
              <w:top w:val="single" w:sz="4" w:space="1" w:color="808080"/>
              <w:left w:val="single" w:sz="4" w:space="4" w:color="808080"/>
              <w:bottom w:val="single" w:sz="4" w:space="1" w:color="808080"/>
              <w:right w:val="single" w:sz="4" w:space="2" w:color="808080"/>
            </w:pBdr>
            <w:bidi/>
            <w:spacing w:after="120"/>
            <w:ind w:left="-341" w:right="-180"/>
            <w:jc w:val="both"/>
          </w:pPr>
        </w:pPrChange>
      </w:pPr>
      <w:r w:rsidRPr="00832F4C">
        <w:rPr>
          <w:b/>
          <w:bCs/>
          <w:sz w:val="26"/>
          <w:szCs w:val="26"/>
          <w:rtl/>
          <w:lang w:bidi="ar-MA"/>
          <w:rPrChange w:id="5329" w:author="SRO" w:date="2011-02-21T10:26:00Z">
            <w:rPr>
              <w:b/>
              <w:bCs/>
              <w:sz w:val="26"/>
              <w:szCs w:val="28"/>
              <w:rtl/>
              <w:lang w:bidi="ar-MA"/>
            </w:rPr>
          </w:rPrChange>
        </w:rPr>
        <w:t>ج- الأهداف والقضايا الأساسية للمناقشة</w:t>
      </w:r>
    </w:p>
    <w:p w:rsidR="00832F4C" w:rsidRPr="00832F4C" w:rsidDel="00A62366" w:rsidRDefault="00832F4C" w:rsidP="00A62366">
      <w:pPr>
        <w:bidi/>
        <w:spacing w:after="120"/>
        <w:ind w:left="-341" w:right="-180" w:firstLine="720"/>
        <w:jc w:val="both"/>
        <w:rPr>
          <w:del w:id="5330" w:author="SRO" w:date="2011-02-21T10:31:00Z"/>
          <w:sz w:val="26"/>
          <w:szCs w:val="26"/>
          <w:rtl/>
          <w:lang w:bidi="ar-MA"/>
          <w:rPrChange w:id="5331" w:author="SRO" w:date="2011-02-21T10:26:00Z">
            <w:rPr>
              <w:del w:id="5332" w:author="SRO" w:date="2011-02-21T10:31:00Z"/>
              <w:sz w:val="26"/>
              <w:szCs w:val="16"/>
              <w:rtl/>
              <w:lang w:bidi="ar-MA"/>
            </w:rPr>
          </w:rPrChange>
        </w:rPr>
        <w:pPrChange w:id="5333" w:author="SRO" w:date="2011-02-21T10:27:00Z">
          <w:pPr>
            <w:bidi/>
            <w:spacing w:after="120"/>
            <w:ind w:left="-341" w:right="-180" w:firstLine="720"/>
            <w:jc w:val="both"/>
          </w:pPr>
        </w:pPrChange>
      </w:pPr>
    </w:p>
    <w:p w:rsidR="00832F4C" w:rsidRPr="00832F4C" w:rsidRDefault="00832F4C" w:rsidP="00A62366">
      <w:pPr>
        <w:bidi/>
        <w:spacing w:after="120"/>
        <w:ind w:left="-341" w:right="-180" w:firstLine="720"/>
        <w:jc w:val="both"/>
        <w:rPr>
          <w:sz w:val="26"/>
          <w:szCs w:val="26"/>
          <w:rtl/>
          <w:lang w:bidi="ar-MA"/>
          <w:rPrChange w:id="5334" w:author="SRO" w:date="2011-02-21T10:26:00Z">
            <w:rPr>
              <w:sz w:val="26"/>
              <w:szCs w:val="28"/>
              <w:rtl/>
              <w:lang w:bidi="ar-MA"/>
            </w:rPr>
          </w:rPrChange>
        </w:rPr>
        <w:pPrChange w:id="5335" w:author="SRO" w:date="2011-02-21T10:27:00Z">
          <w:pPr>
            <w:bidi/>
            <w:spacing w:after="120"/>
            <w:ind w:left="-341" w:right="-180" w:firstLine="720"/>
            <w:jc w:val="both"/>
          </w:pPr>
        </w:pPrChange>
      </w:pPr>
      <w:r w:rsidRPr="00832F4C">
        <w:rPr>
          <w:sz w:val="26"/>
          <w:szCs w:val="26"/>
          <w:rtl/>
          <w:lang w:bidi="ar-MA"/>
          <w:rPrChange w:id="5336" w:author="SRO" w:date="2011-02-21T10:26:00Z">
            <w:rPr>
              <w:sz w:val="26"/>
              <w:szCs w:val="28"/>
              <w:rtl/>
              <w:lang w:bidi="ar-MA"/>
            </w:rPr>
          </w:rPrChange>
        </w:rPr>
        <w:t>تهدف هذه الدورة الخاصة بتمويل الفلاحة إلى تعميق النقاش حول الإصلاحات الجارية ببلدان المنطقة ولتقاسم التجارب والسلوكات الجيدة وإيجاد سبل جديدة للتفكير أو توجيهات لتقوية السياسات الفلاحية والاستراتيجيات الاستثمارية الجارية والهادفة لتقوية دور الدولة والرفع من مساهمة القطاع الخاص في التمويل الفلاحي عقار مؤمن، تمويل بنكي، مناخ الأعمال، الشراكة ) الأهداف الخاصة تهدف إلى :</w:t>
      </w:r>
    </w:p>
    <w:p w:rsidR="00832F4C" w:rsidRPr="00832F4C" w:rsidRDefault="00832F4C" w:rsidP="00832F4C">
      <w:pPr>
        <w:numPr>
          <w:ilvl w:val="0"/>
          <w:numId w:val="55"/>
          <w:numberingChange w:id="5337" w:author="SRO" w:date="2011-02-21T09:12:00Z" w:original=""/>
        </w:numPr>
        <w:tabs>
          <w:tab w:val="clear" w:pos="0"/>
          <w:tab w:val="num" w:pos="379"/>
        </w:tabs>
        <w:bidi/>
        <w:spacing w:after="120"/>
        <w:ind w:left="739" w:right="-180" w:hanging="360"/>
        <w:jc w:val="both"/>
        <w:rPr>
          <w:sz w:val="26"/>
          <w:szCs w:val="26"/>
          <w:rtl/>
          <w:lang w:bidi="ar-MA"/>
          <w:rPrChange w:id="5338" w:author="SRO" w:date="2011-02-21T10:26:00Z">
            <w:rPr>
              <w:sz w:val="26"/>
              <w:szCs w:val="28"/>
              <w:rtl/>
              <w:lang w:bidi="ar-MA"/>
            </w:rPr>
          </w:rPrChange>
        </w:rPr>
        <w:pPrChange w:id="5339" w:author="SRO" w:date="2011-02-21T10:27:00Z">
          <w:pPr>
            <w:numPr>
              <w:numId w:val="55"/>
            </w:numPr>
            <w:tabs>
              <w:tab w:val="num" w:pos="180"/>
            </w:tabs>
            <w:bidi/>
            <w:spacing w:after="120"/>
            <w:ind w:left="739" w:right="-180" w:hanging="360"/>
            <w:jc w:val="both"/>
          </w:pPr>
        </w:pPrChange>
      </w:pPr>
      <w:r w:rsidRPr="00832F4C">
        <w:rPr>
          <w:sz w:val="26"/>
          <w:szCs w:val="26"/>
          <w:rtl/>
          <w:lang w:bidi="ar-MA"/>
          <w:rPrChange w:id="5340" w:author="SRO" w:date="2011-02-21T10:26:00Z">
            <w:rPr>
              <w:sz w:val="26"/>
              <w:szCs w:val="28"/>
              <w:rtl/>
              <w:lang w:bidi="ar-MA"/>
            </w:rPr>
          </w:rPrChange>
        </w:rPr>
        <w:t>إظهار خصوصيات التمويل في الميدان الفلاحي وأهم الاكراهات التي  تحد من مساهمة القطاع الخاص في التمويل الفلاحي؛</w:t>
      </w:r>
    </w:p>
    <w:p w:rsidR="00832F4C" w:rsidRPr="00832F4C" w:rsidRDefault="00832F4C" w:rsidP="00832F4C">
      <w:pPr>
        <w:numPr>
          <w:ilvl w:val="0"/>
          <w:numId w:val="55"/>
          <w:numberingChange w:id="5341" w:author="SRO" w:date="2011-02-21T09:12:00Z" w:original=""/>
        </w:numPr>
        <w:tabs>
          <w:tab w:val="clear" w:pos="0"/>
          <w:tab w:val="num" w:pos="379"/>
        </w:tabs>
        <w:bidi/>
        <w:spacing w:after="120"/>
        <w:ind w:left="739" w:right="-180" w:hanging="360"/>
        <w:jc w:val="both"/>
        <w:rPr>
          <w:sz w:val="26"/>
          <w:szCs w:val="26"/>
          <w:lang w:bidi="ar-MA"/>
          <w:rPrChange w:id="5342" w:author="SRO" w:date="2011-02-21T10:26:00Z">
            <w:rPr>
              <w:sz w:val="28"/>
              <w:szCs w:val="26"/>
              <w:lang w:bidi="ar-MA"/>
            </w:rPr>
          </w:rPrChange>
        </w:rPr>
        <w:pPrChange w:id="5343" w:author="SRO" w:date="2011-02-21T10:27:00Z">
          <w:pPr>
            <w:numPr>
              <w:numId w:val="55"/>
            </w:numPr>
            <w:tabs>
              <w:tab w:val="num" w:pos="180"/>
            </w:tabs>
            <w:bidi/>
            <w:spacing w:after="120"/>
            <w:ind w:left="739" w:right="-180" w:hanging="360"/>
            <w:jc w:val="both"/>
          </w:pPr>
        </w:pPrChange>
      </w:pPr>
      <w:r w:rsidRPr="00832F4C">
        <w:rPr>
          <w:sz w:val="26"/>
          <w:szCs w:val="26"/>
          <w:rtl/>
          <w:lang w:bidi="ar-MA"/>
          <w:rPrChange w:id="5344" w:author="SRO" w:date="2011-02-21T10:26:00Z">
            <w:rPr>
              <w:sz w:val="26"/>
              <w:szCs w:val="28"/>
              <w:rtl/>
              <w:lang w:bidi="ar-MA"/>
            </w:rPr>
          </w:rPrChange>
        </w:rPr>
        <w:t>تقاسم التجارب الحالية في ميدان الشراكات الاستراتيجية بين الفاعلين في القطاع وخاصة تجارب الشراكات العمومية الخاصة؛</w:t>
      </w:r>
    </w:p>
    <w:p w:rsidR="00832F4C" w:rsidRPr="00832F4C" w:rsidRDefault="00832F4C" w:rsidP="00832F4C">
      <w:pPr>
        <w:numPr>
          <w:ilvl w:val="0"/>
          <w:numId w:val="55"/>
          <w:numberingChange w:id="5345" w:author="SRO" w:date="2011-02-21T09:12:00Z" w:original=""/>
        </w:numPr>
        <w:tabs>
          <w:tab w:val="clear" w:pos="0"/>
          <w:tab w:val="num" w:pos="379"/>
        </w:tabs>
        <w:bidi/>
        <w:ind w:left="739" w:right="-181" w:hanging="360"/>
        <w:jc w:val="both"/>
        <w:rPr>
          <w:sz w:val="26"/>
          <w:szCs w:val="26"/>
          <w:lang w:bidi="ar-MA"/>
          <w:rPrChange w:id="5346" w:author="SRO" w:date="2011-02-21T10:26:00Z">
            <w:rPr>
              <w:sz w:val="28"/>
              <w:szCs w:val="26"/>
              <w:lang w:bidi="ar-MA"/>
            </w:rPr>
          </w:rPrChange>
        </w:rPr>
        <w:pPrChange w:id="5347" w:author="SRO" w:date="2011-02-21T10:33:00Z">
          <w:pPr>
            <w:numPr>
              <w:numId w:val="55"/>
            </w:numPr>
            <w:tabs>
              <w:tab w:val="num" w:pos="180"/>
            </w:tabs>
            <w:bidi/>
            <w:ind w:left="739" w:right="-180" w:hanging="360"/>
            <w:jc w:val="both"/>
          </w:pPr>
        </w:pPrChange>
      </w:pPr>
      <w:r w:rsidRPr="00832F4C">
        <w:rPr>
          <w:sz w:val="26"/>
          <w:szCs w:val="26"/>
          <w:rtl/>
          <w:lang w:bidi="ar-MA"/>
          <w:rPrChange w:id="5348" w:author="SRO" w:date="2011-02-21T10:26:00Z">
            <w:rPr>
              <w:sz w:val="26"/>
              <w:szCs w:val="28"/>
              <w:rtl/>
              <w:lang w:bidi="ar-MA"/>
            </w:rPr>
          </w:rPrChange>
        </w:rPr>
        <w:t>إيجاد توجيهات من أجل تطوير تمويل القطاع الفلاحي.</w:t>
      </w:r>
    </w:p>
    <w:p w:rsidR="00832F4C" w:rsidRPr="00832F4C" w:rsidDel="00A62366" w:rsidRDefault="00832F4C" w:rsidP="00832F4C">
      <w:pPr>
        <w:numPr>
          <w:ins w:id="5349" w:author="SRO" w:date="2011-02-21T10:32:00Z"/>
        </w:numPr>
        <w:bidi/>
        <w:ind w:left="-341" w:right="-181" w:firstLine="720"/>
        <w:jc w:val="both"/>
        <w:rPr>
          <w:del w:id="5350" w:author="SRO" w:date="2011-02-21T10:31:00Z"/>
          <w:sz w:val="26"/>
          <w:szCs w:val="26"/>
          <w:rtl/>
          <w:lang w:bidi="ar-MA"/>
          <w:rPrChange w:id="5351" w:author="SRO" w:date="2011-02-21T10:26:00Z">
            <w:rPr>
              <w:del w:id="5352" w:author="SRO" w:date="2011-02-21T10:31:00Z"/>
              <w:sz w:val="26"/>
              <w:szCs w:val="28"/>
              <w:rtl/>
              <w:lang w:bidi="ar-MA"/>
            </w:rPr>
          </w:rPrChange>
        </w:rPr>
        <w:pPrChange w:id="5353" w:author="SRO" w:date="2011-02-21T10:33:00Z">
          <w:pPr>
            <w:bidi/>
            <w:ind w:left="-341" w:right="-180" w:firstLine="720"/>
            <w:jc w:val="both"/>
          </w:pPr>
        </w:pPrChange>
      </w:pPr>
    </w:p>
    <w:p w:rsidR="00832F4C" w:rsidRDefault="00832F4C" w:rsidP="00832F4C">
      <w:pPr>
        <w:numPr>
          <w:ins w:id="5354" w:author="SRO" w:date="2011-02-21T10:32:00Z"/>
        </w:numPr>
        <w:bidi/>
        <w:ind w:left="-341" w:right="-181" w:firstLine="720"/>
        <w:jc w:val="both"/>
        <w:rPr>
          <w:ins w:id="5355" w:author="SRO" w:date="2011-02-21T10:32:00Z"/>
          <w:sz w:val="26"/>
          <w:szCs w:val="26"/>
          <w:rtl/>
          <w:lang w:bidi="ar-MA"/>
        </w:rPr>
        <w:pPrChange w:id="5356" w:author="SRO" w:date="2011-02-21T10:33:00Z">
          <w:pPr>
            <w:bidi/>
            <w:ind w:left="-341" w:right="-180" w:firstLine="720"/>
            <w:jc w:val="both"/>
          </w:pPr>
        </w:pPrChange>
      </w:pPr>
    </w:p>
    <w:p w:rsidR="00832F4C" w:rsidRPr="00832F4C" w:rsidRDefault="00832F4C" w:rsidP="00832F4C">
      <w:pPr>
        <w:bidi/>
        <w:ind w:left="-341" w:right="-181" w:firstLine="720"/>
        <w:jc w:val="both"/>
        <w:rPr>
          <w:sz w:val="26"/>
          <w:szCs w:val="26"/>
          <w:rtl/>
          <w:lang w:bidi="ar-MA"/>
          <w:rPrChange w:id="5357" w:author="SRO" w:date="2011-02-21T10:26:00Z">
            <w:rPr>
              <w:sz w:val="26"/>
              <w:szCs w:val="28"/>
              <w:rtl/>
              <w:lang w:bidi="ar-MA"/>
            </w:rPr>
          </w:rPrChange>
        </w:rPr>
        <w:pPrChange w:id="5358" w:author="SRO" w:date="2011-02-21T10:33:00Z">
          <w:pPr>
            <w:bidi/>
            <w:ind w:left="-341" w:right="-180" w:firstLine="720"/>
            <w:jc w:val="both"/>
          </w:pPr>
        </w:pPrChange>
      </w:pPr>
      <w:r w:rsidRPr="00832F4C">
        <w:rPr>
          <w:sz w:val="26"/>
          <w:szCs w:val="26"/>
          <w:rtl/>
          <w:lang w:bidi="ar-MA"/>
          <w:rPrChange w:id="5359" w:author="SRO" w:date="2011-02-21T10:26:00Z">
            <w:rPr>
              <w:sz w:val="26"/>
              <w:szCs w:val="28"/>
              <w:rtl/>
              <w:lang w:bidi="ar-MA"/>
            </w:rPr>
          </w:rPrChange>
        </w:rPr>
        <w:t>الهدف الأساسي هو إيجاد عناصر حلول للإشكاليات وللقضايا المحورية التالية:</w:t>
      </w:r>
    </w:p>
    <w:p w:rsidR="00832F4C" w:rsidRDefault="00832F4C" w:rsidP="00832F4C">
      <w:pPr>
        <w:numPr>
          <w:ins w:id="5360" w:author="SRO" w:date="2011-02-21T10:33:00Z"/>
        </w:numPr>
        <w:bidi/>
        <w:ind w:left="-341" w:right="-181"/>
        <w:jc w:val="both"/>
        <w:rPr>
          <w:ins w:id="5361" w:author="SRO" w:date="2011-02-21T10:33:00Z"/>
          <w:sz w:val="26"/>
          <w:szCs w:val="26"/>
          <w:rtl/>
          <w:lang w:bidi="ar-MA"/>
        </w:rPr>
        <w:pPrChange w:id="5362" w:author="SRO" w:date="2011-02-21T10:33:00Z">
          <w:pPr>
            <w:bidi/>
            <w:ind w:left="-341" w:right="-180"/>
            <w:jc w:val="both"/>
          </w:pPr>
        </w:pPrChange>
      </w:pPr>
    </w:p>
    <w:p w:rsidR="00832F4C" w:rsidRDefault="00832F4C" w:rsidP="00832F4C">
      <w:pPr>
        <w:numPr>
          <w:ins w:id="5363" w:author="SRO" w:date="2011-02-21T10:33:00Z"/>
        </w:numPr>
        <w:bidi/>
        <w:ind w:left="-341" w:right="-181"/>
        <w:jc w:val="both"/>
        <w:rPr>
          <w:ins w:id="5364" w:author="SRO" w:date="2011-02-21T10:33:00Z"/>
          <w:sz w:val="26"/>
          <w:szCs w:val="26"/>
          <w:rtl/>
          <w:lang w:bidi="ar-MA"/>
        </w:rPr>
        <w:pPrChange w:id="5365" w:author="SRO" w:date="2011-02-21T10:33:00Z">
          <w:pPr>
            <w:bidi/>
            <w:ind w:left="-341" w:right="-180"/>
            <w:jc w:val="both"/>
          </w:pPr>
        </w:pPrChange>
      </w:pPr>
    </w:p>
    <w:p w:rsidR="00832F4C" w:rsidRDefault="00832F4C" w:rsidP="00832F4C">
      <w:pPr>
        <w:numPr>
          <w:ins w:id="5366" w:author="SRO" w:date="2011-02-21T10:33:00Z"/>
        </w:numPr>
        <w:bidi/>
        <w:ind w:left="-341" w:right="-181"/>
        <w:jc w:val="both"/>
        <w:rPr>
          <w:ins w:id="5367" w:author="SRO" w:date="2011-02-21T10:33:00Z"/>
          <w:sz w:val="26"/>
          <w:szCs w:val="26"/>
          <w:rtl/>
          <w:lang w:bidi="ar-MA"/>
        </w:rPr>
        <w:pPrChange w:id="5368" w:author="SRO" w:date="2011-02-21T10:33:00Z">
          <w:pPr>
            <w:bidi/>
            <w:ind w:left="-341" w:right="-180"/>
            <w:jc w:val="both"/>
          </w:pPr>
        </w:pPrChange>
      </w:pPr>
    </w:p>
    <w:p w:rsidR="00832F4C" w:rsidRDefault="00832F4C" w:rsidP="00832F4C">
      <w:pPr>
        <w:numPr>
          <w:ins w:id="5369" w:author="SRO" w:date="2011-02-21T10:33:00Z"/>
        </w:numPr>
        <w:bidi/>
        <w:ind w:left="-341" w:right="-181"/>
        <w:jc w:val="both"/>
        <w:rPr>
          <w:ins w:id="5370" w:author="SRO" w:date="2011-02-21T10:33:00Z"/>
          <w:sz w:val="26"/>
          <w:szCs w:val="26"/>
          <w:rtl/>
          <w:lang w:bidi="ar-MA"/>
        </w:rPr>
        <w:pPrChange w:id="5371" w:author="SRO" w:date="2011-02-21T10:33:00Z">
          <w:pPr>
            <w:bidi/>
            <w:ind w:left="-341" w:right="-180"/>
            <w:jc w:val="both"/>
          </w:pPr>
        </w:pPrChange>
      </w:pPr>
    </w:p>
    <w:p w:rsidR="00832F4C" w:rsidRDefault="00832F4C" w:rsidP="00832F4C">
      <w:pPr>
        <w:numPr>
          <w:ins w:id="5372" w:author="SRO" w:date="2011-02-21T10:33:00Z"/>
        </w:numPr>
        <w:bidi/>
        <w:ind w:left="-341" w:right="-181"/>
        <w:jc w:val="both"/>
        <w:rPr>
          <w:ins w:id="5373" w:author="SRO" w:date="2011-02-21T10:33:00Z"/>
          <w:sz w:val="26"/>
          <w:szCs w:val="26"/>
          <w:rtl/>
          <w:lang w:bidi="ar-MA"/>
        </w:rPr>
        <w:pPrChange w:id="5374" w:author="SRO" w:date="2011-02-21T10:33:00Z">
          <w:pPr>
            <w:bidi/>
            <w:ind w:left="-341" w:right="-180"/>
            <w:jc w:val="both"/>
          </w:pPr>
        </w:pPrChange>
      </w:pPr>
    </w:p>
    <w:p w:rsidR="00832F4C" w:rsidRPr="00832F4C" w:rsidRDefault="00832F4C" w:rsidP="00832F4C">
      <w:pPr>
        <w:bidi/>
        <w:ind w:left="-341" w:right="-181"/>
        <w:jc w:val="both"/>
        <w:rPr>
          <w:sz w:val="26"/>
          <w:szCs w:val="26"/>
          <w:rtl/>
          <w:lang w:bidi="ar-MA"/>
          <w:rPrChange w:id="5375" w:author="SRO" w:date="2011-02-21T10:26:00Z">
            <w:rPr>
              <w:sz w:val="26"/>
              <w:szCs w:val="16"/>
              <w:rtl/>
              <w:lang w:bidi="ar-MA"/>
            </w:rPr>
          </w:rPrChange>
        </w:rPr>
        <w:pPrChange w:id="5376" w:author="SRO" w:date="2011-02-21T10:33:00Z">
          <w:pPr>
            <w:bidi/>
            <w:ind w:left="-341" w:right="-180"/>
            <w:jc w:val="both"/>
          </w:pPr>
        </w:pPrChange>
      </w:pPr>
      <w:r>
        <w:rPr>
          <w:noProof/>
          <w:lang w:val="en-US" w:eastAsia="en-US"/>
        </w:rPr>
        <w:pict>
          <v:shape id="_x0000_s1031" type="#_x0000_t202" style="position:absolute;left:0;text-align:left;margin-left:-36pt;margin-top:-16.3pt;width:513pt;height:203.75pt;z-index:251655168">
            <v:textbox style="mso-next-textbox:#_x0000_s1031">
              <w:txbxContent>
                <w:p w:rsidR="00832F4C" w:rsidRPr="00392241" w:rsidRDefault="00832F4C" w:rsidP="000F6591">
                  <w:pPr>
                    <w:bidi/>
                    <w:ind w:left="-701" w:right="-540"/>
                    <w:jc w:val="both"/>
                    <w:rPr>
                      <w:rFonts w:ascii="Bodoni MT Condensed" w:hAnsi="Bodoni MT Condensed"/>
                      <w:sz w:val="28"/>
                      <w:szCs w:val="28"/>
                      <w:lang w:bidi="ar-MA"/>
                    </w:rPr>
                  </w:pPr>
                </w:p>
                <w:p w:rsidR="00832F4C" w:rsidRPr="00832F4C" w:rsidRDefault="00832F4C">
                  <w:pPr>
                    <w:numPr>
                      <w:ilvl w:val="0"/>
                      <w:numId w:val="53"/>
                      <w:numberingChange w:id="5377" w:author="SRO" w:date="2011-02-21T09:12:00Z" w:original=""/>
                    </w:numPr>
                    <w:bidi/>
                    <w:ind w:left="19" w:right="-540" w:firstLine="0"/>
                    <w:jc w:val="both"/>
                    <w:rPr>
                      <w:rFonts w:ascii="Bodoni MT Condensed" w:hAnsi="Bodoni MT Condensed"/>
                      <w:sz w:val="26"/>
                      <w:szCs w:val="26"/>
                      <w:lang w:bidi="ar-MA"/>
                      <w:rPrChange w:id="5378" w:author="SRO" w:date="2011-02-21T10:32:00Z">
                        <w:rPr>
                          <w:rFonts w:ascii="Bodoni MT Condensed" w:hAnsi="Bodoni MT Condensed"/>
                          <w:sz w:val="28"/>
                          <w:szCs w:val="26"/>
                          <w:lang w:bidi="ar-MA"/>
                        </w:rPr>
                      </w:rPrChange>
                    </w:rPr>
                  </w:pPr>
                  <w:r w:rsidRPr="00832F4C">
                    <w:rPr>
                      <w:rFonts w:ascii="Bodoni MT Condensed" w:hAnsi="Bodoni MT Condensed" w:hint="cs"/>
                      <w:b/>
                      <w:bCs/>
                      <w:sz w:val="26"/>
                      <w:szCs w:val="26"/>
                      <w:rtl/>
                      <w:lang w:bidi="ar-MA"/>
                      <w:rPrChange w:id="5379" w:author="SRO" w:date="2011-02-21T10:32:00Z">
                        <w:rPr>
                          <w:rFonts w:ascii="Bodoni MT Condensed" w:hAnsi="Bodoni MT Condensed" w:hint="cs"/>
                          <w:b/>
                          <w:bCs/>
                          <w:sz w:val="26"/>
                          <w:szCs w:val="28"/>
                          <w:rtl/>
                          <w:lang w:bidi="ar-MA"/>
                        </w:rPr>
                      </w:rPrChange>
                    </w:rPr>
                    <w:t>قضايا</w:t>
                  </w:r>
                  <w:r w:rsidRPr="00832F4C">
                    <w:rPr>
                      <w:rFonts w:ascii="Bodoni MT Condensed" w:hAnsi="Bodoni MT Condensed"/>
                      <w:b/>
                      <w:bCs/>
                      <w:sz w:val="26"/>
                      <w:szCs w:val="26"/>
                      <w:rtl/>
                      <w:lang w:bidi="ar-MA"/>
                      <w:rPrChange w:id="5380" w:author="SRO" w:date="2011-02-21T10:32:00Z">
                        <w:rPr>
                          <w:rFonts w:ascii="Bodoni MT Condensed" w:hAnsi="Bodoni MT Condensed"/>
                          <w:b/>
                          <w:bCs/>
                          <w:sz w:val="26"/>
                          <w:szCs w:val="28"/>
                          <w:rtl/>
                          <w:lang w:bidi="ar-MA"/>
                        </w:rPr>
                      </w:rPrChange>
                    </w:rPr>
                    <w:t xml:space="preserve"> </w:t>
                  </w:r>
                  <w:r w:rsidRPr="00832F4C">
                    <w:rPr>
                      <w:rFonts w:ascii="Bodoni MT Condensed" w:hAnsi="Bodoni MT Condensed" w:hint="cs"/>
                      <w:b/>
                      <w:bCs/>
                      <w:sz w:val="26"/>
                      <w:szCs w:val="26"/>
                      <w:rtl/>
                      <w:lang w:bidi="ar-MA"/>
                      <w:rPrChange w:id="5381" w:author="SRO" w:date="2011-02-21T10:32:00Z">
                        <w:rPr>
                          <w:rFonts w:ascii="Bodoni MT Condensed" w:hAnsi="Bodoni MT Condensed" w:hint="cs"/>
                          <w:b/>
                          <w:bCs/>
                          <w:sz w:val="26"/>
                          <w:szCs w:val="28"/>
                          <w:rtl/>
                          <w:lang w:bidi="ar-MA"/>
                        </w:rPr>
                      </w:rPrChange>
                    </w:rPr>
                    <w:t>للمناقشة</w:t>
                  </w:r>
                </w:p>
                <w:p w:rsidR="00832F4C" w:rsidRPr="00A62366" w:rsidRDefault="00832F4C" w:rsidP="000F6591">
                  <w:pPr>
                    <w:bidi/>
                    <w:ind w:left="19" w:right="-540"/>
                    <w:jc w:val="both"/>
                    <w:rPr>
                      <w:rFonts w:ascii="Bodoni MT Condensed" w:hAnsi="Bodoni MT Condensed"/>
                      <w:sz w:val="16"/>
                      <w:szCs w:val="16"/>
                      <w:lang w:bidi="ar-MA"/>
                      <w:rPrChange w:id="5382" w:author="SRO">
                        <w:rPr>
                          <w:rFonts w:ascii="Bodoni MT Condensed" w:hAnsi="Bodoni MT Condensed"/>
                          <w:sz w:val="16"/>
                          <w:szCs w:val="16"/>
                          <w:lang w:bidi="ar-MA"/>
                        </w:rPr>
                      </w:rPrChange>
                    </w:rPr>
                  </w:pPr>
                </w:p>
                <w:p w:rsidR="00832F4C" w:rsidRPr="00832F4C" w:rsidRDefault="00832F4C">
                  <w:pPr>
                    <w:numPr>
                      <w:ilvl w:val="0"/>
                      <w:numId w:val="54"/>
                      <w:numberingChange w:id="5383" w:author="SRO" w:date="2011-02-21T09:12:00Z" w:original="-"/>
                    </w:numPr>
                    <w:bidi/>
                    <w:ind w:left="737" w:hanging="539"/>
                    <w:jc w:val="both"/>
                    <w:rPr>
                      <w:rFonts w:ascii="Bodoni MT Condensed" w:hAnsi="Bodoni MT Condensed"/>
                      <w:sz w:val="26"/>
                      <w:szCs w:val="26"/>
                      <w:rtl/>
                      <w:lang w:bidi="ar-MA"/>
                      <w:rPrChange w:id="5384" w:author="SRO" w:date="2011-02-21T10:32:00Z">
                        <w:rPr>
                          <w:rFonts w:ascii="Bodoni MT Condensed" w:hAnsi="Bodoni MT Condensed"/>
                          <w:sz w:val="26"/>
                          <w:szCs w:val="28"/>
                          <w:rtl/>
                          <w:lang w:bidi="ar-MA"/>
                        </w:rPr>
                      </w:rPrChange>
                    </w:rPr>
                  </w:pPr>
                  <w:r w:rsidRPr="00832F4C">
                    <w:rPr>
                      <w:rFonts w:ascii="Bodoni MT Condensed" w:hAnsi="Bodoni MT Condensed" w:hint="cs"/>
                      <w:sz w:val="26"/>
                      <w:szCs w:val="26"/>
                      <w:rtl/>
                      <w:lang w:bidi="ar-MA"/>
                      <w:rPrChange w:id="5385" w:author="SRO" w:date="2011-02-21T10:32:00Z">
                        <w:rPr>
                          <w:rFonts w:ascii="Bodoni MT Condensed" w:hAnsi="Bodoni MT Condensed" w:hint="cs"/>
                          <w:sz w:val="26"/>
                          <w:szCs w:val="28"/>
                          <w:rtl/>
                          <w:lang w:bidi="ar-MA"/>
                        </w:rPr>
                      </w:rPrChange>
                    </w:rPr>
                    <w:t>كيفية</w:t>
                  </w:r>
                  <w:r w:rsidRPr="00832F4C">
                    <w:rPr>
                      <w:rFonts w:ascii="Bodoni MT Condensed" w:hAnsi="Bodoni MT Condensed"/>
                      <w:sz w:val="26"/>
                      <w:szCs w:val="26"/>
                      <w:rtl/>
                      <w:lang w:bidi="ar-MA"/>
                      <w:rPrChange w:id="5386"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387" w:author="SRO" w:date="2011-02-21T10:32:00Z">
                        <w:rPr>
                          <w:rFonts w:ascii="Bodoni MT Condensed" w:hAnsi="Bodoni MT Condensed" w:hint="cs"/>
                          <w:sz w:val="26"/>
                          <w:szCs w:val="28"/>
                          <w:rtl/>
                          <w:lang w:bidi="ar-MA"/>
                        </w:rPr>
                      </w:rPrChange>
                    </w:rPr>
                    <w:t>تمويل</w:t>
                  </w:r>
                  <w:r w:rsidRPr="00832F4C">
                    <w:rPr>
                      <w:rFonts w:ascii="Bodoni MT Condensed" w:hAnsi="Bodoni MT Condensed"/>
                      <w:sz w:val="26"/>
                      <w:szCs w:val="26"/>
                      <w:rtl/>
                      <w:lang w:bidi="ar-MA"/>
                      <w:rPrChange w:id="5388"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389" w:author="SRO" w:date="2011-02-21T10:32:00Z">
                        <w:rPr>
                          <w:rFonts w:ascii="Bodoni MT Condensed" w:hAnsi="Bodoni MT Condensed" w:hint="cs"/>
                          <w:sz w:val="26"/>
                          <w:szCs w:val="28"/>
                          <w:rtl/>
                          <w:lang w:bidi="ar-MA"/>
                        </w:rPr>
                      </w:rPrChange>
                    </w:rPr>
                    <w:t>البنى</w:t>
                  </w:r>
                  <w:r w:rsidRPr="00832F4C">
                    <w:rPr>
                      <w:rFonts w:ascii="Bodoni MT Condensed" w:hAnsi="Bodoni MT Condensed"/>
                      <w:sz w:val="26"/>
                      <w:szCs w:val="26"/>
                      <w:rtl/>
                      <w:lang w:bidi="ar-MA"/>
                      <w:rPrChange w:id="5390"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391" w:author="SRO" w:date="2011-02-21T10:32:00Z">
                        <w:rPr>
                          <w:rFonts w:ascii="Bodoni MT Condensed" w:hAnsi="Bodoni MT Condensed" w:hint="cs"/>
                          <w:sz w:val="26"/>
                          <w:szCs w:val="28"/>
                          <w:rtl/>
                          <w:lang w:bidi="ar-MA"/>
                        </w:rPr>
                      </w:rPrChange>
                    </w:rPr>
                    <w:t>التحتية</w:t>
                  </w:r>
                  <w:r w:rsidRPr="00832F4C">
                    <w:rPr>
                      <w:rFonts w:ascii="Bodoni MT Condensed" w:hAnsi="Bodoni MT Condensed"/>
                      <w:sz w:val="26"/>
                      <w:szCs w:val="26"/>
                      <w:rtl/>
                      <w:lang w:bidi="ar-MA"/>
                      <w:rPrChange w:id="5392"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393" w:author="SRO" w:date="2011-02-21T10:32:00Z">
                        <w:rPr>
                          <w:rFonts w:ascii="Bodoni MT Condensed" w:hAnsi="Bodoni MT Condensed" w:hint="cs"/>
                          <w:sz w:val="26"/>
                          <w:szCs w:val="28"/>
                          <w:rtl/>
                          <w:lang w:bidi="ar-MA"/>
                        </w:rPr>
                      </w:rPrChange>
                    </w:rPr>
                    <w:t>القروية</w:t>
                  </w:r>
                  <w:r w:rsidRPr="00832F4C">
                    <w:rPr>
                      <w:rFonts w:ascii="Bodoni MT Condensed" w:hAnsi="Bodoni MT Condensed"/>
                      <w:sz w:val="26"/>
                      <w:szCs w:val="26"/>
                      <w:rtl/>
                      <w:lang w:bidi="ar-MA"/>
                      <w:rPrChange w:id="5394"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395" w:author="SRO" w:date="2011-02-21T10:32:00Z">
                        <w:rPr>
                          <w:rFonts w:ascii="Bodoni MT Condensed" w:hAnsi="Bodoni MT Condensed" w:hint="cs"/>
                          <w:sz w:val="26"/>
                          <w:szCs w:val="28"/>
                          <w:rtl/>
                          <w:lang w:bidi="ar-MA"/>
                        </w:rPr>
                      </w:rPrChange>
                    </w:rPr>
                    <w:t>والبحث</w:t>
                  </w:r>
                  <w:r w:rsidRPr="00832F4C">
                    <w:rPr>
                      <w:rFonts w:ascii="Bodoni MT Condensed" w:hAnsi="Bodoni MT Condensed"/>
                      <w:sz w:val="26"/>
                      <w:szCs w:val="26"/>
                      <w:rtl/>
                      <w:lang w:bidi="ar-MA"/>
                      <w:rPrChange w:id="5396"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397" w:author="SRO" w:date="2011-02-21T10:32:00Z">
                        <w:rPr>
                          <w:rFonts w:ascii="Bodoni MT Condensed" w:hAnsi="Bodoni MT Condensed" w:hint="cs"/>
                          <w:sz w:val="26"/>
                          <w:szCs w:val="28"/>
                          <w:rtl/>
                          <w:lang w:bidi="ar-MA"/>
                        </w:rPr>
                      </w:rPrChange>
                    </w:rPr>
                    <w:t>التنمية</w:t>
                  </w:r>
                  <w:r w:rsidRPr="00832F4C">
                    <w:rPr>
                      <w:rFonts w:ascii="Bodoni MT Condensed" w:hAnsi="Bodoni MT Condensed"/>
                      <w:sz w:val="26"/>
                      <w:szCs w:val="26"/>
                      <w:rtl/>
                      <w:lang w:bidi="ar-MA"/>
                      <w:rPrChange w:id="5398"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399" w:author="SRO" w:date="2011-02-21T10:32:00Z">
                        <w:rPr>
                          <w:rFonts w:ascii="Bodoni MT Condensed" w:hAnsi="Bodoni MT Condensed" w:hint="cs"/>
                          <w:sz w:val="26"/>
                          <w:szCs w:val="28"/>
                          <w:rtl/>
                          <w:lang w:bidi="ar-MA"/>
                        </w:rPr>
                      </w:rPrChange>
                    </w:rPr>
                    <w:t>الرفع</w:t>
                  </w:r>
                  <w:r w:rsidRPr="00832F4C">
                    <w:rPr>
                      <w:rFonts w:ascii="Bodoni MT Condensed" w:hAnsi="Bodoni MT Condensed"/>
                      <w:sz w:val="26"/>
                      <w:szCs w:val="26"/>
                      <w:rtl/>
                      <w:lang w:bidi="ar-MA"/>
                      <w:rPrChange w:id="5400"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01" w:author="SRO" w:date="2011-02-21T10:32:00Z">
                        <w:rPr>
                          <w:rFonts w:ascii="Bodoni MT Condensed" w:hAnsi="Bodoni MT Condensed" w:hint="cs"/>
                          <w:sz w:val="26"/>
                          <w:szCs w:val="28"/>
                          <w:rtl/>
                          <w:lang w:bidi="ar-MA"/>
                        </w:rPr>
                      </w:rPrChange>
                    </w:rPr>
                    <w:t>وإعادة</w:t>
                  </w:r>
                  <w:r w:rsidRPr="00832F4C">
                    <w:rPr>
                      <w:rFonts w:ascii="Bodoni MT Condensed" w:hAnsi="Bodoni MT Condensed"/>
                      <w:sz w:val="26"/>
                      <w:szCs w:val="26"/>
                      <w:rtl/>
                      <w:lang w:bidi="ar-MA"/>
                      <w:rPrChange w:id="5402"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03" w:author="SRO" w:date="2011-02-21T10:32:00Z">
                        <w:rPr>
                          <w:rFonts w:ascii="Bodoni MT Condensed" w:hAnsi="Bodoni MT Condensed" w:hint="cs"/>
                          <w:sz w:val="26"/>
                          <w:szCs w:val="28"/>
                          <w:rtl/>
                          <w:lang w:bidi="ar-MA"/>
                        </w:rPr>
                      </w:rPrChange>
                    </w:rPr>
                    <w:t>توجيه</w:t>
                  </w:r>
                  <w:r w:rsidRPr="00832F4C">
                    <w:rPr>
                      <w:rFonts w:ascii="Bodoni MT Condensed" w:hAnsi="Bodoni MT Condensed"/>
                      <w:sz w:val="26"/>
                      <w:szCs w:val="26"/>
                      <w:rtl/>
                      <w:lang w:bidi="ar-MA"/>
                      <w:rPrChange w:id="5404"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05" w:author="SRO" w:date="2011-02-21T10:32:00Z">
                        <w:rPr>
                          <w:rFonts w:ascii="Bodoni MT Condensed" w:hAnsi="Bodoni MT Condensed" w:hint="cs"/>
                          <w:sz w:val="26"/>
                          <w:szCs w:val="28"/>
                          <w:rtl/>
                          <w:lang w:bidi="ar-MA"/>
                        </w:rPr>
                      </w:rPrChange>
                    </w:rPr>
                    <w:t>النفقات</w:t>
                  </w:r>
                  <w:r w:rsidRPr="00832F4C">
                    <w:rPr>
                      <w:rFonts w:ascii="Bodoni MT Condensed" w:hAnsi="Bodoni MT Condensed"/>
                      <w:sz w:val="26"/>
                      <w:szCs w:val="26"/>
                      <w:rtl/>
                      <w:lang w:bidi="ar-MA"/>
                      <w:rPrChange w:id="5406"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07" w:author="SRO" w:date="2011-02-21T10:32:00Z">
                        <w:rPr>
                          <w:rFonts w:ascii="Bodoni MT Condensed" w:hAnsi="Bodoni MT Condensed" w:hint="cs"/>
                          <w:sz w:val="26"/>
                          <w:szCs w:val="28"/>
                          <w:rtl/>
                          <w:lang w:bidi="ar-MA"/>
                        </w:rPr>
                      </w:rPrChange>
                    </w:rPr>
                    <w:t>العمومية،</w:t>
                  </w:r>
                  <w:r w:rsidRPr="00832F4C">
                    <w:rPr>
                      <w:rFonts w:ascii="Bodoni MT Condensed" w:hAnsi="Bodoni MT Condensed"/>
                      <w:sz w:val="26"/>
                      <w:szCs w:val="26"/>
                      <w:rtl/>
                      <w:lang w:bidi="ar-MA"/>
                      <w:rPrChange w:id="5408"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09" w:author="SRO" w:date="2011-02-21T10:32:00Z">
                        <w:rPr>
                          <w:rFonts w:ascii="Bodoni MT Condensed" w:hAnsi="Bodoni MT Condensed" w:hint="cs"/>
                          <w:sz w:val="26"/>
                          <w:szCs w:val="28"/>
                          <w:rtl/>
                          <w:lang w:bidi="ar-MA"/>
                        </w:rPr>
                      </w:rPrChange>
                    </w:rPr>
                    <w:t>صناديق</w:t>
                  </w:r>
                  <w:r w:rsidRPr="00832F4C">
                    <w:rPr>
                      <w:rFonts w:ascii="Bodoni MT Condensed" w:hAnsi="Bodoni MT Condensed"/>
                      <w:sz w:val="26"/>
                      <w:szCs w:val="26"/>
                      <w:rtl/>
                      <w:lang w:bidi="ar-MA"/>
                      <w:rPrChange w:id="5410"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11" w:author="SRO" w:date="2011-02-21T10:32:00Z">
                        <w:rPr>
                          <w:rFonts w:ascii="Bodoni MT Condensed" w:hAnsi="Bodoni MT Condensed" w:hint="cs"/>
                          <w:sz w:val="26"/>
                          <w:szCs w:val="28"/>
                          <w:rtl/>
                          <w:lang w:bidi="ar-MA"/>
                        </w:rPr>
                      </w:rPrChange>
                    </w:rPr>
                    <w:t>الاستثمار</w:t>
                  </w:r>
                  <w:r w:rsidRPr="00832F4C">
                    <w:rPr>
                      <w:rFonts w:ascii="Bodoni MT Condensed" w:hAnsi="Bodoni MT Condensed"/>
                      <w:sz w:val="26"/>
                      <w:szCs w:val="26"/>
                      <w:rtl/>
                      <w:lang w:bidi="ar-MA"/>
                      <w:rPrChange w:id="5412"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13" w:author="SRO" w:date="2011-02-21T10:32:00Z">
                        <w:rPr>
                          <w:rFonts w:ascii="Bodoni MT Condensed" w:hAnsi="Bodoni MT Condensed" w:hint="cs"/>
                          <w:sz w:val="26"/>
                          <w:szCs w:val="28"/>
                          <w:rtl/>
                          <w:lang w:bidi="ar-MA"/>
                        </w:rPr>
                      </w:rPrChange>
                    </w:rPr>
                    <w:t>دور</w:t>
                  </w:r>
                  <w:r w:rsidRPr="00832F4C">
                    <w:rPr>
                      <w:rFonts w:ascii="Bodoni MT Condensed" w:hAnsi="Bodoni MT Condensed"/>
                      <w:sz w:val="26"/>
                      <w:szCs w:val="26"/>
                      <w:rtl/>
                      <w:lang w:bidi="ar-MA"/>
                      <w:rPrChange w:id="5414"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15" w:author="SRO" w:date="2011-02-21T10:32:00Z">
                        <w:rPr>
                          <w:rFonts w:ascii="Bodoni MT Condensed" w:hAnsi="Bodoni MT Condensed" w:hint="cs"/>
                          <w:sz w:val="26"/>
                          <w:szCs w:val="28"/>
                          <w:rtl/>
                          <w:lang w:bidi="ar-MA"/>
                        </w:rPr>
                      </w:rPrChange>
                    </w:rPr>
                    <w:t>الشراكات</w:t>
                  </w:r>
                  <w:r w:rsidRPr="00832F4C">
                    <w:rPr>
                      <w:rFonts w:ascii="Bodoni MT Condensed" w:hAnsi="Bodoni MT Condensed"/>
                      <w:sz w:val="26"/>
                      <w:szCs w:val="26"/>
                      <w:rtl/>
                      <w:lang w:bidi="ar-MA"/>
                      <w:rPrChange w:id="5416"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17" w:author="SRO" w:date="2011-02-21T10:32:00Z">
                        <w:rPr>
                          <w:rFonts w:ascii="Bodoni MT Condensed" w:hAnsi="Bodoni MT Condensed" w:hint="cs"/>
                          <w:sz w:val="26"/>
                          <w:szCs w:val="28"/>
                          <w:rtl/>
                          <w:lang w:bidi="ar-MA"/>
                        </w:rPr>
                      </w:rPrChange>
                    </w:rPr>
                    <w:t>العمومية</w:t>
                  </w:r>
                  <w:r w:rsidRPr="00832F4C">
                    <w:rPr>
                      <w:rFonts w:ascii="Bodoni MT Condensed" w:hAnsi="Bodoni MT Condensed"/>
                      <w:sz w:val="26"/>
                      <w:szCs w:val="26"/>
                      <w:rtl/>
                      <w:lang w:bidi="ar-MA"/>
                      <w:rPrChange w:id="5418" w:author="SRO" w:date="2011-02-21T10:32:00Z">
                        <w:rPr>
                          <w:rFonts w:ascii="Bodoni MT Condensed" w:hAnsi="Bodoni MT Condensed"/>
                          <w:sz w:val="26"/>
                          <w:szCs w:val="28"/>
                          <w:rtl/>
                          <w:lang w:bidi="ar-MA"/>
                        </w:rPr>
                      </w:rPrChange>
                    </w:rPr>
                    <w:t xml:space="preserve"> </w:t>
                  </w:r>
                  <w:r w:rsidRPr="00A62366">
                    <w:rPr>
                      <w:rFonts w:ascii="Bodoni MT Condensed" w:hAnsi="Bodoni MT Condensed"/>
                      <w:sz w:val="26"/>
                      <w:szCs w:val="26"/>
                      <w:rtl/>
                      <w:lang w:bidi="ar-MA"/>
                      <w:rPrChange w:id="5419" w:author="SRO" w:date="2011-02-21T10:32:00Z">
                        <w:rPr>
                          <w:rFonts w:ascii="Bodoni MT Condensed" w:hAnsi="Bodoni MT Condensed"/>
                          <w:sz w:val="26"/>
                          <w:szCs w:val="26"/>
                          <w:rtl/>
                          <w:lang w:bidi="ar-MA"/>
                        </w:rPr>
                      </w:rPrChange>
                    </w:rPr>
                    <w:t>–</w:t>
                  </w:r>
                  <w:r w:rsidRPr="00832F4C">
                    <w:rPr>
                      <w:rFonts w:ascii="Bodoni MT Condensed" w:hAnsi="Bodoni MT Condensed"/>
                      <w:sz w:val="26"/>
                      <w:szCs w:val="26"/>
                      <w:rtl/>
                      <w:lang w:bidi="ar-MA"/>
                      <w:rPrChange w:id="5420"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21" w:author="SRO" w:date="2011-02-21T10:32:00Z">
                        <w:rPr>
                          <w:rFonts w:ascii="Bodoni MT Condensed" w:hAnsi="Bodoni MT Condensed" w:hint="cs"/>
                          <w:sz w:val="26"/>
                          <w:szCs w:val="28"/>
                          <w:rtl/>
                          <w:lang w:bidi="ar-MA"/>
                        </w:rPr>
                      </w:rPrChange>
                    </w:rPr>
                    <w:t>الخاصة،</w:t>
                  </w:r>
                  <w:r w:rsidRPr="00832F4C">
                    <w:rPr>
                      <w:rFonts w:ascii="Bodoni MT Condensed" w:hAnsi="Bodoni MT Condensed"/>
                      <w:sz w:val="26"/>
                      <w:szCs w:val="26"/>
                      <w:rtl/>
                      <w:lang w:bidi="ar-MA"/>
                      <w:rPrChange w:id="5422"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23" w:author="SRO" w:date="2011-02-21T10:32:00Z">
                        <w:rPr>
                          <w:rFonts w:ascii="Bodoni MT Condensed" w:hAnsi="Bodoni MT Condensed" w:hint="cs"/>
                          <w:sz w:val="26"/>
                          <w:szCs w:val="28"/>
                          <w:rtl/>
                          <w:lang w:bidi="ar-MA"/>
                        </w:rPr>
                      </w:rPrChange>
                    </w:rPr>
                    <w:t>الشراكة</w:t>
                  </w:r>
                  <w:r w:rsidRPr="00832F4C">
                    <w:rPr>
                      <w:rFonts w:ascii="Bodoni MT Condensed" w:hAnsi="Bodoni MT Condensed"/>
                      <w:sz w:val="26"/>
                      <w:szCs w:val="26"/>
                      <w:rtl/>
                      <w:lang w:bidi="ar-MA"/>
                      <w:rPrChange w:id="5424"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25" w:author="SRO" w:date="2011-02-21T10:32:00Z">
                        <w:rPr>
                          <w:rFonts w:ascii="Bodoni MT Condensed" w:hAnsi="Bodoni MT Condensed" w:hint="cs"/>
                          <w:sz w:val="26"/>
                          <w:szCs w:val="28"/>
                          <w:rtl/>
                          <w:lang w:bidi="ar-MA"/>
                        </w:rPr>
                      </w:rPrChange>
                    </w:rPr>
                    <w:t>مع</w:t>
                  </w:r>
                  <w:r w:rsidRPr="00832F4C">
                    <w:rPr>
                      <w:rFonts w:ascii="Bodoni MT Condensed" w:hAnsi="Bodoni MT Condensed"/>
                      <w:sz w:val="26"/>
                      <w:szCs w:val="26"/>
                      <w:rtl/>
                      <w:lang w:bidi="ar-MA"/>
                      <w:rPrChange w:id="5426"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27" w:author="SRO" w:date="2011-02-21T10:32:00Z">
                        <w:rPr>
                          <w:rFonts w:ascii="Bodoni MT Condensed" w:hAnsi="Bodoni MT Condensed" w:hint="cs"/>
                          <w:sz w:val="26"/>
                          <w:szCs w:val="28"/>
                          <w:rtl/>
                          <w:lang w:bidi="ar-MA"/>
                        </w:rPr>
                      </w:rPrChange>
                    </w:rPr>
                    <w:t>الابناك،</w:t>
                  </w:r>
                  <w:r w:rsidRPr="00832F4C">
                    <w:rPr>
                      <w:rFonts w:ascii="Bodoni MT Condensed" w:hAnsi="Bodoni MT Condensed"/>
                      <w:sz w:val="26"/>
                      <w:szCs w:val="26"/>
                      <w:rtl/>
                      <w:lang w:bidi="ar-MA"/>
                      <w:rPrChange w:id="5428"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29" w:author="SRO" w:date="2011-02-21T10:32:00Z">
                        <w:rPr>
                          <w:rFonts w:ascii="Bodoni MT Condensed" w:hAnsi="Bodoni MT Condensed" w:hint="cs"/>
                          <w:sz w:val="26"/>
                          <w:szCs w:val="28"/>
                          <w:rtl/>
                          <w:lang w:bidi="ar-MA"/>
                        </w:rPr>
                      </w:rPrChange>
                    </w:rPr>
                    <w:t>تطوير</w:t>
                  </w:r>
                  <w:r w:rsidRPr="00832F4C">
                    <w:rPr>
                      <w:rFonts w:ascii="Bodoni MT Condensed" w:hAnsi="Bodoni MT Condensed"/>
                      <w:sz w:val="26"/>
                      <w:szCs w:val="26"/>
                      <w:rtl/>
                      <w:lang w:bidi="ar-MA"/>
                      <w:rPrChange w:id="5430"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31" w:author="SRO" w:date="2011-02-21T10:32:00Z">
                        <w:rPr>
                          <w:rFonts w:ascii="Bodoni MT Condensed" w:hAnsi="Bodoni MT Condensed" w:hint="cs"/>
                          <w:sz w:val="26"/>
                          <w:szCs w:val="28"/>
                          <w:rtl/>
                          <w:lang w:bidi="ar-MA"/>
                        </w:rPr>
                      </w:rPrChange>
                    </w:rPr>
                    <w:t>المبادرة</w:t>
                  </w:r>
                  <w:r w:rsidRPr="00832F4C">
                    <w:rPr>
                      <w:rFonts w:ascii="Bodoni MT Condensed" w:hAnsi="Bodoni MT Condensed"/>
                      <w:sz w:val="26"/>
                      <w:szCs w:val="26"/>
                      <w:rtl/>
                      <w:lang w:bidi="ar-MA"/>
                      <w:rPrChange w:id="5432"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33" w:author="SRO" w:date="2011-02-21T10:32:00Z">
                        <w:rPr>
                          <w:rFonts w:ascii="Bodoni MT Condensed" w:hAnsi="Bodoni MT Condensed" w:hint="cs"/>
                          <w:sz w:val="26"/>
                          <w:szCs w:val="28"/>
                          <w:rtl/>
                          <w:lang w:bidi="ar-MA"/>
                        </w:rPr>
                      </w:rPrChange>
                    </w:rPr>
                    <w:t>الخاصة؛</w:t>
                  </w:r>
                </w:p>
                <w:p w:rsidR="00832F4C" w:rsidRPr="00832F4C" w:rsidRDefault="00832F4C">
                  <w:pPr>
                    <w:numPr>
                      <w:ilvl w:val="0"/>
                      <w:numId w:val="54"/>
                      <w:numberingChange w:id="5434" w:author="SRO" w:date="2011-02-21T09:12:00Z" w:original="-"/>
                    </w:numPr>
                    <w:bidi/>
                    <w:ind w:left="737" w:hanging="539"/>
                    <w:jc w:val="both"/>
                    <w:rPr>
                      <w:rFonts w:ascii="Bodoni MT Condensed" w:hAnsi="Bodoni MT Condensed"/>
                      <w:sz w:val="26"/>
                      <w:szCs w:val="26"/>
                      <w:lang w:bidi="ar-MA"/>
                      <w:rPrChange w:id="5435" w:author="SRO" w:date="2011-02-21T10:32:00Z">
                        <w:rPr>
                          <w:rFonts w:ascii="Bodoni MT Condensed" w:hAnsi="Bodoni MT Condensed"/>
                          <w:sz w:val="28"/>
                          <w:szCs w:val="26"/>
                          <w:lang w:bidi="ar-MA"/>
                        </w:rPr>
                      </w:rPrChange>
                    </w:rPr>
                  </w:pPr>
                  <w:r w:rsidRPr="00832F4C">
                    <w:rPr>
                      <w:rFonts w:ascii="Bodoni MT Condensed" w:hAnsi="Bodoni MT Condensed" w:hint="cs"/>
                      <w:sz w:val="26"/>
                      <w:szCs w:val="26"/>
                      <w:rtl/>
                      <w:lang w:bidi="ar-MA"/>
                      <w:rPrChange w:id="5436" w:author="SRO" w:date="2011-02-21T10:32:00Z">
                        <w:rPr>
                          <w:rFonts w:ascii="Bodoni MT Condensed" w:hAnsi="Bodoni MT Condensed" w:hint="cs"/>
                          <w:sz w:val="26"/>
                          <w:szCs w:val="28"/>
                          <w:rtl/>
                          <w:lang w:bidi="ar-MA"/>
                        </w:rPr>
                      </w:rPrChange>
                    </w:rPr>
                    <w:t>ما</w:t>
                  </w:r>
                  <w:r w:rsidRPr="00832F4C">
                    <w:rPr>
                      <w:rFonts w:ascii="Bodoni MT Condensed" w:hAnsi="Bodoni MT Condensed"/>
                      <w:sz w:val="26"/>
                      <w:szCs w:val="26"/>
                      <w:rtl/>
                      <w:lang w:bidi="ar-MA"/>
                      <w:rPrChange w:id="5437"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38" w:author="SRO" w:date="2011-02-21T10:32:00Z">
                        <w:rPr>
                          <w:rFonts w:ascii="Bodoni MT Condensed" w:hAnsi="Bodoni MT Condensed" w:hint="cs"/>
                          <w:sz w:val="26"/>
                          <w:szCs w:val="28"/>
                          <w:rtl/>
                          <w:lang w:bidi="ar-MA"/>
                        </w:rPr>
                      </w:rPrChange>
                    </w:rPr>
                    <w:t>هي</w:t>
                  </w:r>
                  <w:r w:rsidRPr="00832F4C">
                    <w:rPr>
                      <w:rFonts w:ascii="Bodoni MT Condensed" w:hAnsi="Bodoni MT Condensed"/>
                      <w:sz w:val="26"/>
                      <w:szCs w:val="26"/>
                      <w:rtl/>
                      <w:lang w:bidi="ar-MA"/>
                      <w:rPrChange w:id="5439"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40" w:author="SRO" w:date="2011-02-21T10:32:00Z">
                        <w:rPr>
                          <w:rFonts w:ascii="Bodoni MT Condensed" w:hAnsi="Bodoni MT Condensed" w:hint="cs"/>
                          <w:sz w:val="26"/>
                          <w:szCs w:val="28"/>
                          <w:rtl/>
                          <w:lang w:bidi="ar-MA"/>
                        </w:rPr>
                      </w:rPrChange>
                    </w:rPr>
                    <w:t>الإجراءات</w:t>
                  </w:r>
                  <w:r w:rsidRPr="00832F4C">
                    <w:rPr>
                      <w:rFonts w:ascii="Bodoni MT Condensed" w:hAnsi="Bodoni MT Condensed"/>
                      <w:sz w:val="26"/>
                      <w:szCs w:val="26"/>
                      <w:rtl/>
                      <w:lang w:bidi="ar-MA"/>
                      <w:rPrChange w:id="5441"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42" w:author="SRO" w:date="2011-02-21T10:32:00Z">
                        <w:rPr>
                          <w:rFonts w:ascii="Bodoni MT Condensed" w:hAnsi="Bodoni MT Condensed" w:hint="cs"/>
                          <w:sz w:val="26"/>
                          <w:szCs w:val="28"/>
                          <w:rtl/>
                          <w:lang w:bidi="ar-MA"/>
                        </w:rPr>
                      </w:rPrChange>
                    </w:rPr>
                    <w:t>الواجب</w:t>
                  </w:r>
                  <w:r w:rsidRPr="00832F4C">
                    <w:rPr>
                      <w:rFonts w:ascii="Bodoni MT Condensed" w:hAnsi="Bodoni MT Condensed"/>
                      <w:sz w:val="26"/>
                      <w:szCs w:val="26"/>
                      <w:rtl/>
                      <w:lang w:bidi="ar-MA"/>
                      <w:rPrChange w:id="5443"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44" w:author="SRO" w:date="2011-02-21T10:32:00Z">
                        <w:rPr>
                          <w:rFonts w:ascii="Bodoni MT Condensed" w:hAnsi="Bodoni MT Condensed" w:hint="cs"/>
                          <w:sz w:val="26"/>
                          <w:szCs w:val="28"/>
                          <w:rtl/>
                          <w:lang w:bidi="ar-MA"/>
                        </w:rPr>
                      </w:rPrChange>
                    </w:rPr>
                    <w:t>تطويرها</w:t>
                  </w:r>
                  <w:r w:rsidRPr="00832F4C">
                    <w:rPr>
                      <w:rFonts w:ascii="Bodoni MT Condensed" w:hAnsi="Bodoni MT Condensed"/>
                      <w:sz w:val="26"/>
                      <w:szCs w:val="26"/>
                      <w:rtl/>
                      <w:lang w:bidi="ar-MA"/>
                      <w:rPrChange w:id="5445"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46" w:author="SRO" w:date="2011-02-21T10:32:00Z">
                        <w:rPr>
                          <w:rFonts w:ascii="Bodoni MT Condensed" w:hAnsi="Bodoni MT Condensed" w:hint="cs"/>
                          <w:sz w:val="26"/>
                          <w:szCs w:val="28"/>
                          <w:rtl/>
                          <w:lang w:bidi="ar-MA"/>
                        </w:rPr>
                      </w:rPrChange>
                    </w:rPr>
                    <w:t>من</w:t>
                  </w:r>
                  <w:r w:rsidRPr="00832F4C">
                    <w:rPr>
                      <w:rFonts w:ascii="Bodoni MT Condensed" w:hAnsi="Bodoni MT Condensed"/>
                      <w:sz w:val="26"/>
                      <w:szCs w:val="26"/>
                      <w:rtl/>
                      <w:lang w:bidi="ar-MA"/>
                      <w:rPrChange w:id="5447"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48" w:author="SRO" w:date="2011-02-21T10:32:00Z">
                        <w:rPr>
                          <w:rFonts w:ascii="Bodoni MT Condensed" w:hAnsi="Bodoni MT Condensed" w:hint="cs"/>
                          <w:sz w:val="26"/>
                          <w:szCs w:val="28"/>
                          <w:rtl/>
                          <w:lang w:bidi="ar-MA"/>
                        </w:rPr>
                      </w:rPrChange>
                    </w:rPr>
                    <w:t>أجل</w:t>
                  </w:r>
                  <w:r w:rsidRPr="00832F4C">
                    <w:rPr>
                      <w:rFonts w:ascii="Bodoni MT Condensed" w:hAnsi="Bodoni MT Condensed"/>
                      <w:sz w:val="26"/>
                      <w:szCs w:val="26"/>
                      <w:rtl/>
                      <w:lang w:bidi="ar-MA"/>
                      <w:rPrChange w:id="5449"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50" w:author="SRO" w:date="2011-02-21T10:32:00Z">
                        <w:rPr>
                          <w:rFonts w:ascii="Bodoni MT Condensed" w:hAnsi="Bodoni MT Condensed" w:hint="cs"/>
                          <w:sz w:val="26"/>
                          <w:szCs w:val="28"/>
                          <w:rtl/>
                          <w:lang w:bidi="ar-MA"/>
                        </w:rPr>
                      </w:rPrChange>
                    </w:rPr>
                    <w:t>تسهيل</w:t>
                  </w:r>
                  <w:r w:rsidRPr="00832F4C">
                    <w:rPr>
                      <w:rFonts w:ascii="Bodoni MT Condensed" w:hAnsi="Bodoni MT Condensed"/>
                      <w:sz w:val="26"/>
                      <w:szCs w:val="26"/>
                      <w:rtl/>
                      <w:lang w:bidi="ar-MA"/>
                      <w:rPrChange w:id="5451"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52" w:author="SRO" w:date="2011-02-21T10:32:00Z">
                        <w:rPr>
                          <w:rFonts w:ascii="Bodoni MT Condensed" w:hAnsi="Bodoni MT Condensed" w:hint="cs"/>
                          <w:sz w:val="26"/>
                          <w:szCs w:val="28"/>
                          <w:rtl/>
                          <w:lang w:bidi="ar-MA"/>
                        </w:rPr>
                      </w:rPrChange>
                    </w:rPr>
                    <w:t>ولوج</w:t>
                  </w:r>
                  <w:r w:rsidRPr="00832F4C">
                    <w:rPr>
                      <w:rFonts w:ascii="Bodoni MT Condensed" w:hAnsi="Bodoni MT Condensed"/>
                      <w:sz w:val="26"/>
                      <w:szCs w:val="26"/>
                      <w:rtl/>
                      <w:lang w:bidi="ar-MA"/>
                      <w:rPrChange w:id="5453"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54" w:author="SRO" w:date="2011-02-21T10:32:00Z">
                        <w:rPr>
                          <w:rFonts w:ascii="Bodoni MT Condensed" w:hAnsi="Bodoni MT Condensed" w:hint="cs"/>
                          <w:sz w:val="26"/>
                          <w:szCs w:val="28"/>
                          <w:rtl/>
                          <w:lang w:bidi="ar-MA"/>
                        </w:rPr>
                      </w:rPrChange>
                    </w:rPr>
                    <w:t>دائم</w:t>
                  </w:r>
                  <w:r w:rsidRPr="00832F4C">
                    <w:rPr>
                      <w:rFonts w:ascii="Bodoni MT Condensed" w:hAnsi="Bodoni MT Condensed"/>
                      <w:sz w:val="26"/>
                      <w:szCs w:val="26"/>
                      <w:rtl/>
                      <w:lang w:bidi="ar-MA"/>
                      <w:rPrChange w:id="5455"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56" w:author="SRO" w:date="2011-02-21T10:32:00Z">
                        <w:rPr>
                          <w:rFonts w:ascii="Bodoni MT Condensed" w:hAnsi="Bodoni MT Condensed" w:hint="cs"/>
                          <w:sz w:val="26"/>
                          <w:szCs w:val="28"/>
                          <w:rtl/>
                          <w:lang w:bidi="ar-MA"/>
                        </w:rPr>
                      </w:rPrChange>
                    </w:rPr>
                    <w:t>للمزارعين</w:t>
                  </w:r>
                  <w:r w:rsidRPr="00832F4C">
                    <w:rPr>
                      <w:rFonts w:ascii="Bodoni MT Condensed" w:hAnsi="Bodoni MT Condensed"/>
                      <w:sz w:val="26"/>
                      <w:szCs w:val="26"/>
                      <w:rtl/>
                      <w:lang w:bidi="ar-MA"/>
                      <w:rPrChange w:id="5457"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58" w:author="SRO" w:date="2011-02-21T10:32:00Z">
                        <w:rPr>
                          <w:rFonts w:ascii="Bodoni MT Condensed" w:hAnsi="Bodoni MT Condensed" w:hint="cs"/>
                          <w:sz w:val="26"/>
                          <w:szCs w:val="28"/>
                          <w:rtl/>
                          <w:lang w:bidi="ar-MA"/>
                        </w:rPr>
                      </w:rPrChange>
                    </w:rPr>
                    <w:t>الصغار</w:t>
                  </w:r>
                  <w:r w:rsidRPr="00832F4C">
                    <w:rPr>
                      <w:rFonts w:ascii="Bodoni MT Condensed" w:hAnsi="Bodoni MT Condensed"/>
                      <w:sz w:val="26"/>
                      <w:szCs w:val="26"/>
                      <w:rtl/>
                      <w:lang w:bidi="ar-MA"/>
                      <w:rPrChange w:id="5459"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60" w:author="SRO" w:date="2011-02-21T10:32:00Z">
                        <w:rPr>
                          <w:rFonts w:ascii="Bodoni MT Condensed" w:hAnsi="Bodoni MT Condensed" w:hint="cs"/>
                          <w:sz w:val="26"/>
                          <w:szCs w:val="28"/>
                          <w:rtl/>
                          <w:lang w:bidi="ar-MA"/>
                        </w:rPr>
                      </w:rPrChange>
                    </w:rPr>
                    <w:t>والمنتخبين</w:t>
                  </w:r>
                  <w:r w:rsidRPr="00832F4C">
                    <w:rPr>
                      <w:rFonts w:ascii="Bodoni MT Condensed" w:hAnsi="Bodoni MT Condensed"/>
                      <w:sz w:val="26"/>
                      <w:szCs w:val="26"/>
                      <w:rtl/>
                      <w:lang w:bidi="ar-MA"/>
                      <w:rPrChange w:id="5461"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62" w:author="SRO" w:date="2011-02-21T10:32:00Z">
                        <w:rPr>
                          <w:rFonts w:ascii="Bodoni MT Condensed" w:hAnsi="Bodoni MT Condensed" w:hint="cs"/>
                          <w:sz w:val="26"/>
                          <w:szCs w:val="28"/>
                          <w:rtl/>
                          <w:lang w:bidi="ar-MA"/>
                        </w:rPr>
                      </w:rPrChange>
                    </w:rPr>
                    <w:t>الكبار</w:t>
                  </w:r>
                  <w:r w:rsidRPr="00832F4C">
                    <w:rPr>
                      <w:rFonts w:ascii="Bodoni MT Condensed" w:hAnsi="Bodoni MT Condensed"/>
                      <w:sz w:val="26"/>
                      <w:szCs w:val="26"/>
                      <w:rtl/>
                      <w:lang w:bidi="ar-MA"/>
                      <w:rPrChange w:id="5463"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64" w:author="SRO" w:date="2011-02-21T10:32:00Z">
                        <w:rPr>
                          <w:rFonts w:ascii="Bodoni MT Condensed" w:hAnsi="Bodoni MT Condensed" w:hint="cs"/>
                          <w:sz w:val="26"/>
                          <w:szCs w:val="28"/>
                          <w:rtl/>
                          <w:lang w:bidi="ar-MA"/>
                        </w:rPr>
                      </w:rPrChange>
                    </w:rPr>
                    <w:t>للقروض</w:t>
                  </w:r>
                  <w:r w:rsidRPr="00832F4C">
                    <w:rPr>
                      <w:rFonts w:ascii="Bodoni MT Condensed" w:hAnsi="Bodoni MT Condensed"/>
                      <w:sz w:val="26"/>
                      <w:szCs w:val="26"/>
                      <w:rtl/>
                      <w:lang w:bidi="ar-MA"/>
                      <w:rPrChange w:id="5465"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66" w:author="SRO" w:date="2011-02-21T10:32:00Z">
                        <w:rPr>
                          <w:rFonts w:ascii="Bodoni MT Condensed" w:hAnsi="Bodoni MT Condensed" w:hint="cs"/>
                          <w:sz w:val="26"/>
                          <w:szCs w:val="28"/>
                          <w:rtl/>
                          <w:lang w:bidi="ar-MA"/>
                        </w:rPr>
                      </w:rPrChange>
                    </w:rPr>
                    <w:t>معدلات</w:t>
                  </w:r>
                  <w:r w:rsidRPr="00832F4C">
                    <w:rPr>
                      <w:rFonts w:ascii="Bodoni MT Condensed" w:hAnsi="Bodoni MT Condensed"/>
                      <w:sz w:val="26"/>
                      <w:szCs w:val="26"/>
                      <w:rtl/>
                      <w:lang w:bidi="ar-MA"/>
                      <w:rPrChange w:id="5467"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68" w:author="SRO" w:date="2011-02-21T10:32:00Z">
                        <w:rPr>
                          <w:rFonts w:ascii="Bodoni MT Condensed" w:hAnsi="Bodoni MT Condensed" w:hint="cs"/>
                          <w:sz w:val="26"/>
                          <w:szCs w:val="28"/>
                          <w:rtl/>
                          <w:lang w:bidi="ar-MA"/>
                        </w:rPr>
                      </w:rPrChange>
                    </w:rPr>
                    <w:t>فوائد</w:t>
                  </w:r>
                  <w:r w:rsidRPr="00832F4C">
                    <w:rPr>
                      <w:rFonts w:ascii="Bodoni MT Condensed" w:hAnsi="Bodoni MT Condensed"/>
                      <w:sz w:val="26"/>
                      <w:szCs w:val="26"/>
                      <w:rtl/>
                      <w:lang w:bidi="ar-MA"/>
                      <w:rPrChange w:id="5469"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70" w:author="SRO" w:date="2011-02-21T10:32:00Z">
                        <w:rPr>
                          <w:rFonts w:ascii="Bodoni MT Condensed" w:hAnsi="Bodoni MT Condensed" w:hint="cs"/>
                          <w:sz w:val="26"/>
                          <w:szCs w:val="28"/>
                          <w:rtl/>
                          <w:lang w:bidi="ar-MA"/>
                        </w:rPr>
                      </w:rPrChange>
                    </w:rPr>
                    <w:t>تفضيلية،</w:t>
                  </w:r>
                  <w:r w:rsidRPr="00832F4C">
                    <w:rPr>
                      <w:rFonts w:ascii="Bodoni MT Condensed" w:hAnsi="Bodoni MT Condensed"/>
                      <w:sz w:val="26"/>
                      <w:szCs w:val="26"/>
                      <w:rtl/>
                      <w:lang w:bidi="ar-MA"/>
                      <w:rPrChange w:id="5471"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72" w:author="SRO" w:date="2011-02-21T10:32:00Z">
                        <w:rPr>
                          <w:rFonts w:ascii="Bodoni MT Condensed" w:hAnsi="Bodoni MT Condensed" w:hint="cs"/>
                          <w:sz w:val="26"/>
                          <w:szCs w:val="28"/>
                          <w:rtl/>
                          <w:lang w:bidi="ar-MA"/>
                        </w:rPr>
                      </w:rPrChange>
                    </w:rPr>
                    <w:t>آليات</w:t>
                  </w:r>
                  <w:r w:rsidRPr="00832F4C">
                    <w:rPr>
                      <w:rFonts w:ascii="Bodoni MT Condensed" w:hAnsi="Bodoni MT Condensed"/>
                      <w:sz w:val="26"/>
                      <w:szCs w:val="26"/>
                      <w:rtl/>
                      <w:lang w:bidi="ar-MA"/>
                      <w:rPrChange w:id="5473"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74" w:author="SRO" w:date="2011-02-21T10:32:00Z">
                        <w:rPr>
                          <w:rFonts w:ascii="Bodoni MT Condensed" w:hAnsi="Bodoni MT Condensed" w:hint="cs"/>
                          <w:sz w:val="26"/>
                          <w:szCs w:val="28"/>
                          <w:rtl/>
                          <w:lang w:bidi="ar-MA"/>
                        </w:rPr>
                      </w:rPrChange>
                    </w:rPr>
                    <w:t>الضمان؛</w:t>
                  </w:r>
                </w:p>
                <w:p w:rsidR="00832F4C" w:rsidRPr="00832F4C" w:rsidRDefault="00832F4C">
                  <w:pPr>
                    <w:numPr>
                      <w:ilvl w:val="0"/>
                      <w:numId w:val="54"/>
                      <w:numberingChange w:id="5475" w:author="SRO" w:date="2011-02-21T09:12:00Z" w:original="-"/>
                    </w:numPr>
                    <w:bidi/>
                    <w:ind w:left="737" w:hanging="539"/>
                    <w:jc w:val="both"/>
                    <w:rPr>
                      <w:rFonts w:ascii="Bodoni MT Condensed" w:hAnsi="Bodoni MT Condensed"/>
                      <w:sz w:val="26"/>
                      <w:szCs w:val="26"/>
                      <w:lang w:bidi="ar-MA"/>
                      <w:rPrChange w:id="5476" w:author="SRO" w:date="2011-02-21T10:32:00Z">
                        <w:rPr>
                          <w:rFonts w:ascii="Bodoni MT Condensed" w:hAnsi="Bodoni MT Condensed"/>
                          <w:sz w:val="28"/>
                          <w:szCs w:val="26"/>
                          <w:lang w:bidi="ar-MA"/>
                        </w:rPr>
                      </w:rPrChange>
                    </w:rPr>
                  </w:pPr>
                  <w:r w:rsidRPr="00832F4C">
                    <w:rPr>
                      <w:rFonts w:ascii="Bodoni MT Condensed" w:hAnsi="Bodoni MT Condensed" w:hint="cs"/>
                      <w:sz w:val="26"/>
                      <w:szCs w:val="26"/>
                      <w:rtl/>
                      <w:lang w:bidi="ar-MA"/>
                      <w:rPrChange w:id="5477" w:author="SRO" w:date="2011-02-21T10:32:00Z">
                        <w:rPr>
                          <w:rFonts w:ascii="Bodoni MT Condensed" w:hAnsi="Bodoni MT Condensed" w:hint="cs"/>
                          <w:sz w:val="26"/>
                          <w:szCs w:val="28"/>
                          <w:rtl/>
                          <w:lang w:bidi="ar-MA"/>
                        </w:rPr>
                      </w:rPrChange>
                    </w:rPr>
                    <w:t>كيفة</w:t>
                  </w:r>
                  <w:r w:rsidRPr="00832F4C">
                    <w:rPr>
                      <w:rFonts w:ascii="Bodoni MT Condensed" w:hAnsi="Bodoni MT Condensed"/>
                      <w:sz w:val="26"/>
                      <w:szCs w:val="26"/>
                      <w:rtl/>
                      <w:lang w:bidi="ar-MA"/>
                      <w:rPrChange w:id="5478"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79" w:author="SRO" w:date="2011-02-21T10:32:00Z">
                        <w:rPr>
                          <w:rFonts w:ascii="Bodoni MT Condensed" w:hAnsi="Bodoni MT Condensed" w:hint="cs"/>
                          <w:sz w:val="26"/>
                          <w:szCs w:val="28"/>
                          <w:rtl/>
                          <w:lang w:bidi="ar-MA"/>
                        </w:rPr>
                      </w:rPrChange>
                    </w:rPr>
                    <w:t>استجابة</w:t>
                  </w:r>
                  <w:r w:rsidRPr="00832F4C">
                    <w:rPr>
                      <w:rFonts w:ascii="Bodoni MT Condensed" w:hAnsi="Bodoni MT Condensed"/>
                      <w:sz w:val="26"/>
                      <w:szCs w:val="26"/>
                      <w:rtl/>
                      <w:lang w:bidi="ar-MA"/>
                      <w:rPrChange w:id="5480"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81" w:author="SRO" w:date="2011-02-21T10:32:00Z">
                        <w:rPr>
                          <w:rFonts w:ascii="Bodoni MT Condensed" w:hAnsi="Bodoni MT Condensed" w:hint="cs"/>
                          <w:sz w:val="26"/>
                          <w:szCs w:val="28"/>
                          <w:rtl/>
                          <w:lang w:bidi="ar-MA"/>
                        </w:rPr>
                      </w:rPrChange>
                    </w:rPr>
                    <w:t>الابناك</w:t>
                  </w:r>
                  <w:r w:rsidRPr="00832F4C">
                    <w:rPr>
                      <w:rFonts w:ascii="Bodoni MT Condensed" w:hAnsi="Bodoni MT Condensed"/>
                      <w:sz w:val="26"/>
                      <w:szCs w:val="26"/>
                      <w:rtl/>
                      <w:lang w:bidi="ar-MA"/>
                      <w:rPrChange w:id="5482"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83" w:author="SRO" w:date="2011-02-21T10:32:00Z">
                        <w:rPr>
                          <w:rFonts w:ascii="Bodoni MT Condensed" w:hAnsi="Bodoni MT Condensed" w:hint="cs"/>
                          <w:sz w:val="26"/>
                          <w:szCs w:val="28"/>
                          <w:rtl/>
                          <w:lang w:bidi="ar-MA"/>
                        </w:rPr>
                      </w:rPrChange>
                    </w:rPr>
                    <w:t>للرغبات</w:t>
                  </w:r>
                  <w:r w:rsidRPr="00832F4C">
                    <w:rPr>
                      <w:rFonts w:ascii="Bodoni MT Condensed" w:hAnsi="Bodoni MT Condensed"/>
                      <w:sz w:val="26"/>
                      <w:szCs w:val="26"/>
                      <w:rtl/>
                      <w:lang w:bidi="ar-MA"/>
                      <w:rPrChange w:id="5484"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85" w:author="SRO" w:date="2011-02-21T10:32:00Z">
                        <w:rPr>
                          <w:rFonts w:ascii="Bodoni MT Condensed" w:hAnsi="Bodoni MT Condensed" w:hint="cs"/>
                          <w:sz w:val="26"/>
                          <w:szCs w:val="28"/>
                          <w:rtl/>
                          <w:lang w:bidi="ar-MA"/>
                        </w:rPr>
                      </w:rPrChange>
                    </w:rPr>
                    <w:t>الخصوصية</w:t>
                  </w:r>
                  <w:r w:rsidRPr="00832F4C">
                    <w:rPr>
                      <w:rFonts w:ascii="Bodoni MT Condensed" w:hAnsi="Bodoni MT Condensed"/>
                      <w:sz w:val="26"/>
                      <w:szCs w:val="26"/>
                      <w:rtl/>
                      <w:lang w:bidi="ar-MA"/>
                      <w:rPrChange w:id="5486"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87" w:author="SRO" w:date="2011-02-21T10:32:00Z">
                        <w:rPr>
                          <w:rFonts w:ascii="Bodoni MT Condensed" w:hAnsi="Bodoni MT Condensed" w:hint="cs"/>
                          <w:sz w:val="26"/>
                          <w:szCs w:val="28"/>
                          <w:rtl/>
                          <w:lang w:bidi="ar-MA"/>
                        </w:rPr>
                      </w:rPrChange>
                    </w:rPr>
                    <w:t>للميدان</w:t>
                  </w:r>
                  <w:r w:rsidRPr="00832F4C">
                    <w:rPr>
                      <w:rFonts w:ascii="Bodoni MT Condensed" w:hAnsi="Bodoni MT Condensed"/>
                      <w:sz w:val="26"/>
                      <w:szCs w:val="26"/>
                      <w:rtl/>
                      <w:lang w:bidi="ar-MA"/>
                      <w:rPrChange w:id="5488"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89" w:author="SRO" w:date="2011-02-21T10:32:00Z">
                        <w:rPr>
                          <w:rFonts w:ascii="Bodoni MT Condensed" w:hAnsi="Bodoni MT Condensed" w:hint="cs"/>
                          <w:sz w:val="26"/>
                          <w:szCs w:val="28"/>
                          <w:rtl/>
                          <w:lang w:bidi="ar-MA"/>
                        </w:rPr>
                      </w:rPrChange>
                    </w:rPr>
                    <w:t>وما</w:t>
                  </w:r>
                  <w:r w:rsidRPr="00832F4C">
                    <w:rPr>
                      <w:rFonts w:ascii="Bodoni MT Condensed" w:hAnsi="Bodoni MT Condensed"/>
                      <w:sz w:val="26"/>
                      <w:szCs w:val="26"/>
                      <w:rtl/>
                      <w:lang w:bidi="ar-MA"/>
                      <w:rPrChange w:id="5490"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91" w:author="SRO" w:date="2011-02-21T10:32:00Z">
                        <w:rPr>
                          <w:rFonts w:ascii="Bodoni MT Condensed" w:hAnsi="Bodoni MT Condensed" w:hint="cs"/>
                          <w:sz w:val="26"/>
                          <w:szCs w:val="28"/>
                          <w:rtl/>
                          <w:lang w:bidi="ar-MA"/>
                        </w:rPr>
                      </w:rPrChange>
                    </w:rPr>
                    <w:t>هي</w:t>
                  </w:r>
                  <w:r w:rsidRPr="00832F4C">
                    <w:rPr>
                      <w:rFonts w:ascii="Bodoni MT Condensed" w:hAnsi="Bodoni MT Condensed"/>
                      <w:sz w:val="26"/>
                      <w:szCs w:val="26"/>
                      <w:rtl/>
                      <w:lang w:bidi="ar-MA"/>
                      <w:rPrChange w:id="5492"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93" w:author="SRO" w:date="2011-02-21T10:32:00Z">
                        <w:rPr>
                          <w:rFonts w:ascii="Bodoni MT Condensed" w:hAnsi="Bodoni MT Condensed" w:hint="cs"/>
                          <w:sz w:val="26"/>
                          <w:szCs w:val="28"/>
                          <w:rtl/>
                          <w:lang w:bidi="ar-MA"/>
                        </w:rPr>
                      </w:rPrChange>
                    </w:rPr>
                    <w:t>الحواجز</w:t>
                  </w:r>
                  <w:r w:rsidRPr="00832F4C">
                    <w:rPr>
                      <w:rFonts w:ascii="Bodoni MT Condensed" w:hAnsi="Bodoni MT Condensed"/>
                      <w:sz w:val="26"/>
                      <w:szCs w:val="26"/>
                      <w:rtl/>
                      <w:lang w:bidi="ar-MA"/>
                      <w:rPrChange w:id="5494"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95" w:author="SRO" w:date="2011-02-21T10:32:00Z">
                        <w:rPr>
                          <w:rFonts w:ascii="Bodoni MT Condensed" w:hAnsi="Bodoni MT Condensed" w:hint="cs"/>
                          <w:sz w:val="26"/>
                          <w:szCs w:val="28"/>
                          <w:rtl/>
                          <w:lang w:bidi="ar-MA"/>
                        </w:rPr>
                      </w:rPrChange>
                    </w:rPr>
                    <w:t>التي</w:t>
                  </w:r>
                  <w:r w:rsidRPr="00832F4C">
                    <w:rPr>
                      <w:rFonts w:ascii="Bodoni MT Condensed" w:hAnsi="Bodoni MT Condensed"/>
                      <w:sz w:val="26"/>
                      <w:szCs w:val="26"/>
                      <w:rtl/>
                      <w:lang w:bidi="ar-MA"/>
                      <w:rPrChange w:id="5496"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97" w:author="SRO" w:date="2011-02-21T10:32:00Z">
                        <w:rPr>
                          <w:rFonts w:ascii="Bodoni MT Condensed" w:hAnsi="Bodoni MT Condensed" w:hint="cs"/>
                          <w:sz w:val="26"/>
                          <w:szCs w:val="28"/>
                          <w:rtl/>
                          <w:lang w:bidi="ar-MA"/>
                        </w:rPr>
                      </w:rPrChange>
                    </w:rPr>
                    <w:t>تعيق</w:t>
                  </w:r>
                  <w:r w:rsidRPr="00832F4C">
                    <w:rPr>
                      <w:rFonts w:ascii="Bodoni MT Condensed" w:hAnsi="Bodoni MT Condensed"/>
                      <w:sz w:val="26"/>
                      <w:szCs w:val="26"/>
                      <w:rtl/>
                      <w:lang w:bidi="ar-MA"/>
                      <w:rPrChange w:id="5498"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499" w:author="SRO" w:date="2011-02-21T10:32:00Z">
                        <w:rPr>
                          <w:rFonts w:ascii="Bodoni MT Condensed" w:hAnsi="Bodoni MT Condensed" w:hint="cs"/>
                          <w:sz w:val="26"/>
                          <w:szCs w:val="28"/>
                          <w:rtl/>
                          <w:lang w:bidi="ar-MA"/>
                        </w:rPr>
                      </w:rPrChange>
                    </w:rPr>
                    <w:t>الانطلاقة</w:t>
                  </w:r>
                  <w:r w:rsidRPr="00832F4C">
                    <w:rPr>
                      <w:rFonts w:ascii="Bodoni MT Condensed" w:hAnsi="Bodoni MT Condensed"/>
                      <w:sz w:val="26"/>
                      <w:szCs w:val="26"/>
                      <w:rtl/>
                      <w:lang w:bidi="ar-MA"/>
                      <w:rPrChange w:id="5500"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501" w:author="SRO" w:date="2011-02-21T10:32:00Z">
                        <w:rPr>
                          <w:rFonts w:ascii="Bodoni MT Condensed" w:hAnsi="Bodoni MT Condensed" w:hint="cs"/>
                          <w:sz w:val="26"/>
                          <w:szCs w:val="28"/>
                          <w:rtl/>
                          <w:lang w:bidi="ar-MA"/>
                        </w:rPr>
                      </w:rPrChange>
                    </w:rPr>
                    <w:t>القوية</w:t>
                  </w:r>
                  <w:r w:rsidRPr="00832F4C">
                    <w:rPr>
                      <w:rFonts w:ascii="Bodoni MT Condensed" w:hAnsi="Bodoni MT Condensed"/>
                      <w:sz w:val="26"/>
                      <w:szCs w:val="26"/>
                      <w:rtl/>
                      <w:lang w:bidi="ar-MA"/>
                      <w:rPrChange w:id="5502"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503" w:author="SRO" w:date="2011-02-21T10:32:00Z">
                        <w:rPr>
                          <w:rFonts w:ascii="Bodoni MT Condensed" w:hAnsi="Bodoni MT Condensed" w:hint="cs"/>
                          <w:sz w:val="26"/>
                          <w:szCs w:val="28"/>
                          <w:rtl/>
                          <w:lang w:bidi="ar-MA"/>
                        </w:rPr>
                      </w:rPrChange>
                    </w:rPr>
                    <w:t>للاستثمار</w:t>
                  </w:r>
                  <w:r w:rsidRPr="00832F4C">
                    <w:rPr>
                      <w:rFonts w:ascii="Bodoni MT Condensed" w:hAnsi="Bodoni MT Condensed"/>
                      <w:sz w:val="26"/>
                      <w:szCs w:val="26"/>
                      <w:rtl/>
                      <w:lang w:bidi="ar-MA"/>
                      <w:rPrChange w:id="5504"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505" w:author="SRO" w:date="2011-02-21T10:32:00Z">
                        <w:rPr>
                          <w:rFonts w:ascii="Bodoni MT Condensed" w:hAnsi="Bodoni MT Condensed" w:hint="cs"/>
                          <w:sz w:val="26"/>
                          <w:szCs w:val="28"/>
                          <w:rtl/>
                          <w:lang w:bidi="ar-MA"/>
                        </w:rPr>
                      </w:rPrChange>
                    </w:rPr>
                    <w:t>الخاص؟؛</w:t>
                  </w:r>
                </w:p>
                <w:p w:rsidR="00832F4C" w:rsidRPr="00832F4C" w:rsidRDefault="00832F4C">
                  <w:pPr>
                    <w:numPr>
                      <w:ilvl w:val="0"/>
                      <w:numId w:val="54"/>
                      <w:numberingChange w:id="5506" w:author="SRO" w:date="2011-02-21T09:12:00Z" w:original="-"/>
                    </w:numPr>
                    <w:bidi/>
                    <w:ind w:left="737" w:hanging="539"/>
                    <w:jc w:val="both"/>
                    <w:rPr>
                      <w:rFonts w:ascii="Bodoni MT Condensed" w:hAnsi="Bodoni MT Condensed"/>
                      <w:sz w:val="26"/>
                      <w:szCs w:val="26"/>
                      <w:lang w:bidi="ar-MA"/>
                      <w:rPrChange w:id="5507" w:author="SRO" w:date="2011-02-21T10:32:00Z">
                        <w:rPr>
                          <w:rFonts w:ascii="Bodoni MT Condensed" w:hAnsi="Bodoni MT Condensed"/>
                          <w:sz w:val="28"/>
                          <w:szCs w:val="26"/>
                          <w:lang w:bidi="ar-MA"/>
                        </w:rPr>
                      </w:rPrChange>
                    </w:rPr>
                  </w:pPr>
                  <w:r w:rsidRPr="00832F4C">
                    <w:rPr>
                      <w:rFonts w:ascii="Bodoni MT Condensed" w:hAnsi="Bodoni MT Condensed" w:hint="cs"/>
                      <w:sz w:val="26"/>
                      <w:szCs w:val="26"/>
                      <w:rtl/>
                      <w:lang w:bidi="ar-MA"/>
                      <w:rPrChange w:id="5508" w:author="SRO" w:date="2011-02-21T10:32:00Z">
                        <w:rPr>
                          <w:rFonts w:ascii="Bodoni MT Condensed" w:hAnsi="Bodoni MT Condensed" w:hint="cs"/>
                          <w:sz w:val="26"/>
                          <w:szCs w:val="28"/>
                          <w:rtl/>
                          <w:lang w:bidi="ar-MA"/>
                        </w:rPr>
                      </w:rPrChange>
                    </w:rPr>
                    <w:t>تحليل</w:t>
                  </w:r>
                  <w:r w:rsidRPr="00832F4C">
                    <w:rPr>
                      <w:rFonts w:ascii="Bodoni MT Condensed" w:hAnsi="Bodoni MT Condensed"/>
                      <w:sz w:val="26"/>
                      <w:szCs w:val="26"/>
                      <w:rtl/>
                      <w:lang w:bidi="ar-MA"/>
                      <w:rPrChange w:id="5509"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510" w:author="SRO" w:date="2011-02-21T10:32:00Z">
                        <w:rPr>
                          <w:rFonts w:ascii="Bodoni MT Condensed" w:hAnsi="Bodoni MT Condensed" w:hint="cs"/>
                          <w:sz w:val="26"/>
                          <w:szCs w:val="28"/>
                          <w:rtl/>
                          <w:lang w:bidi="ar-MA"/>
                        </w:rPr>
                      </w:rPrChange>
                    </w:rPr>
                    <w:t>الآليات</w:t>
                  </w:r>
                  <w:r w:rsidRPr="00832F4C">
                    <w:rPr>
                      <w:rFonts w:ascii="Bodoni MT Condensed" w:hAnsi="Bodoni MT Condensed"/>
                      <w:sz w:val="26"/>
                      <w:szCs w:val="26"/>
                      <w:rtl/>
                      <w:lang w:bidi="ar-MA"/>
                      <w:rPrChange w:id="5511"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512" w:author="SRO" w:date="2011-02-21T10:32:00Z">
                        <w:rPr>
                          <w:rFonts w:ascii="Bodoni MT Condensed" w:hAnsi="Bodoni MT Condensed" w:hint="cs"/>
                          <w:sz w:val="26"/>
                          <w:szCs w:val="28"/>
                          <w:rtl/>
                          <w:lang w:bidi="ar-MA"/>
                        </w:rPr>
                      </w:rPrChange>
                    </w:rPr>
                    <w:t>الابتكارية</w:t>
                  </w:r>
                  <w:r w:rsidRPr="00832F4C">
                    <w:rPr>
                      <w:rFonts w:ascii="Bodoni MT Condensed" w:hAnsi="Bodoni MT Condensed"/>
                      <w:sz w:val="26"/>
                      <w:szCs w:val="26"/>
                      <w:rtl/>
                      <w:lang w:bidi="ar-MA"/>
                      <w:rPrChange w:id="5513"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514" w:author="SRO" w:date="2011-02-21T10:32:00Z">
                        <w:rPr>
                          <w:rFonts w:ascii="Bodoni MT Condensed" w:hAnsi="Bodoni MT Condensed" w:hint="cs"/>
                          <w:sz w:val="26"/>
                          <w:szCs w:val="28"/>
                          <w:rtl/>
                          <w:lang w:bidi="ar-MA"/>
                        </w:rPr>
                      </w:rPrChange>
                    </w:rPr>
                    <w:t>للتمويل</w:t>
                  </w:r>
                  <w:r w:rsidRPr="00832F4C">
                    <w:rPr>
                      <w:rFonts w:ascii="Bodoni MT Condensed" w:hAnsi="Bodoni MT Condensed"/>
                      <w:sz w:val="26"/>
                      <w:szCs w:val="26"/>
                      <w:rtl/>
                      <w:lang w:bidi="ar-MA"/>
                      <w:rPrChange w:id="5515"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516" w:author="SRO" w:date="2011-02-21T10:32:00Z">
                        <w:rPr>
                          <w:rFonts w:ascii="Bodoni MT Condensed" w:hAnsi="Bodoni MT Condensed" w:hint="cs"/>
                          <w:sz w:val="26"/>
                          <w:szCs w:val="28"/>
                          <w:rtl/>
                          <w:lang w:bidi="ar-MA"/>
                        </w:rPr>
                      </w:rPrChange>
                    </w:rPr>
                    <w:t>التي</w:t>
                  </w:r>
                  <w:r w:rsidRPr="00832F4C">
                    <w:rPr>
                      <w:rFonts w:ascii="Bodoni MT Condensed" w:hAnsi="Bodoni MT Condensed"/>
                      <w:sz w:val="26"/>
                      <w:szCs w:val="26"/>
                      <w:rtl/>
                      <w:lang w:bidi="ar-MA"/>
                      <w:rPrChange w:id="5517"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518" w:author="SRO" w:date="2011-02-21T10:32:00Z">
                        <w:rPr>
                          <w:rFonts w:ascii="Bodoni MT Condensed" w:hAnsi="Bodoni MT Condensed" w:hint="cs"/>
                          <w:sz w:val="26"/>
                          <w:szCs w:val="28"/>
                          <w:rtl/>
                          <w:lang w:bidi="ar-MA"/>
                        </w:rPr>
                      </w:rPrChange>
                    </w:rPr>
                    <w:t>أنشأتها</w:t>
                  </w:r>
                  <w:r w:rsidRPr="00832F4C">
                    <w:rPr>
                      <w:rFonts w:ascii="Bodoni MT Condensed" w:hAnsi="Bodoni MT Condensed"/>
                      <w:sz w:val="26"/>
                      <w:szCs w:val="26"/>
                      <w:rtl/>
                      <w:lang w:bidi="ar-MA"/>
                      <w:rPrChange w:id="5519"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520" w:author="SRO" w:date="2011-02-21T10:32:00Z">
                        <w:rPr>
                          <w:rFonts w:ascii="Bodoni MT Condensed" w:hAnsi="Bodoni MT Condensed" w:hint="cs"/>
                          <w:sz w:val="26"/>
                          <w:szCs w:val="28"/>
                          <w:rtl/>
                          <w:lang w:bidi="ar-MA"/>
                        </w:rPr>
                      </w:rPrChange>
                    </w:rPr>
                    <w:t>الابناك</w:t>
                  </w:r>
                  <w:r w:rsidRPr="00832F4C">
                    <w:rPr>
                      <w:rFonts w:ascii="Bodoni MT Condensed" w:hAnsi="Bodoni MT Condensed"/>
                      <w:sz w:val="26"/>
                      <w:szCs w:val="26"/>
                      <w:rtl/>
                      <w:lang w:bidi="ar-MA"/>
                      <w:rPrChange w:id="5521"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522" w:author="SRO" w:date="2011-02-21T10:32:00Z">
                        <w:rPr>
                          <w:rFonts w:ascii="Bodoni MT Condensed" w:hAnsi="Bodoni MT Condensed" w:hint="cs"/>
                          <w:sz w:val="26"/>
                          <w:szCs w:val="28"/>
                          <w:rtl/>
                          <w:lang w:bidi="ar-MA"/>
                        </w:rPr>
                      </w:rPrChange>
                    </w:rPr>
                    <w:t>تقاسم</w:t>
                  </w:r>
                  <w:r w:rsidRPr="00832F4C">
                    <w:rPr>
                      <w:rFonts w:ascii="Bodoni MT Condensed" w:hAnsi="Bodoni MT Condensed"/>
                      <w:sz w:val="26"/>
                      <w:szCs w:val="26"/>
                      <w:rtl/>
                      <w:lang w:bidi="ar-MA"/>
                      <w:rPrChange w:id="5523"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524" w:author="SRO" w:date="2011-02-21T10:32:00Z">
                        <w:rPr>
                          <w:rFonts w:ascii="Bodoni MT Condensed" w:hAnsi="Bodoni MT Condensed" w:hint="cs"/>
                          <w:sz w:val="26"/>
                          <w:szCs w:val="28"/>
                          <w:rtl/>
                          <w:lang w:bidi="ar-MA"/>
                        </w:rPr>
                      </w:rPrChange>
                    </w:rPr>
                    <w:t>المخاطر،</w:t>
                  </w:r>
                  <w:r w:rsidRPr="00832F4C">
                    <w:rPr>
                      <w:rFonts w:ascii="Bodoni MT Condensed" w:hAnsi="Bodoni MT Condensed"/>
                      <w:sz w:val="26"/>
                      <w:szCs w:val="26"/>
                      <w:rtl/>
                      <w:lang w:bidi="ar-MA"/>
                      <w:rPrChange w:id="5525"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526" w:author="SRO" w:date="2011-02-21T10:32:00Z">
                        <w:rPr>
                          <w:rFonts w:ascii="Bodoni MT Condensed" w:hAnsi="Bodoni MT Condensed" w:hint="cs"/>
                          <w:sz w:val="26"/>
                          <w:szCs w:val="28"/>
                          <w:rtl/>
                          <w:lang w:bidi="ar-MA"/>
                        </w:rPr>
                      </w:rPrChange>
                    </w:rPr>
                    <w:t>اتفاقيات</w:t>
                  </w:r>
                  <w:r w:rsidRPr="00832F4C">
                    <w:rPr>
                      <w:rFonts w:ascii="Bodoni MT Condensed" w:hAnsi="Bodoni MT Condensed"/>
                      <w:sz w:val="26"/>
                      <w:szCs w:val="26"/>
                      <w:rtl/>
                      <w:lang w:bidi="ar-MA"/>
                      <w:rPrChange w:id="5527"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528" w:author="SRO" w:date="2011-02-21T10:32:00Z">
                        <w:rPr>
                          <w:rFonts w:ascii="Bodoni MT Condensed" w:hAnsi="Bodoni MT Condensed" w:hint="cs"/>
                          <w:sz w:val="26"/>
                          <w:szCs w:val="28"/>
                          <w:rtl/>
                          <w:lang w:bidi="ar-MA"/>
                        </w:rPr>
                      </w:rPrChange>
                    </w:rPr>
                    <w:t>تدبير</w:t>
                  </w:r>
                  <w:r w:rsidRPr="00832F4C">
                    <w:rPr>
                      <w:rFonts w:ascii="Bodoni MT Condensed" w:hAnsi="Bodoni MT Condensed"/>
                      <w:sz w:val="26"/>
                      <w:szCs w:val="26"/>
                      <w:rtl/>
                      <w:lang w:bidi="ar-MA"/>
                      <w:rPrChange w:id="5529"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530" w:author="SRO" w:date="2011-02-21T10:32:00Z">
                        <w:rPr>
                          <w:rFonts w:ascii="Bodoni MT Condensed" w:hAnsi="Bodoni MT Condensed" w:hint="cs"/>
                          <w:sz w:val="26"/>
                          <w:szCs w:val="28"/>
                          <w:rtl/>
                          <w:lang w:bidi="ar-MA"/>
                        </w:rPr>
                      </w:rPrChange>
                    </w:rPr>
                    <w:t>الضمانات؛</w:t>
                  </w:r>
                </w:p>
                <w:p w:rsidR="00832F4C" w:rsidRPr="00832F4C" w:rsidRDefault="00832F4C">
                  <w:pPr>
                    <w:numPr>
                      <w:ilvl w:val="0"/>
                      <w:numId w:val="54"/>
                      <w:numberingChange w:id="5531" w:author="SRO" w:date="2011-02-21T09:12:00Z" w:original="-"/>
                    </w:numPr>
                    <w:bidi/>
                    <w:ind w:left="737" w:hanging="539"/>
                    <w:jc w:val="both"/>
                    <w:rPr>
                      <w:rFonts w:ascii="Bodoni MT Condensed" w:hAnsi="Bodoni MT Condensed"/>
                      <w:sz w:val="26"/>
                      <w:szCs w:val="26"/>
                      <w:rtl/>
                      <w:lang w:bidi="ar-MA"/>
                      <w:rPrChange w:id="5532" w:author="SRO" w:date="2011-02-21T10:32:00Z">
                        <w:rPr>
                          <w:rFonts w:ascii="Bodoni MT Condensed" w:hAnsi="Bodoni MT Condensed"/>
                          <w:sz w:val="26"/>
                          <w:szCs w:val="28"/>
                          <w:rtl/>
                          <w:lang w:bidi="ar-MA"/>
                        </w:rPr>
                      </w:rPrChange>
                    </w:rPr>
                  </w:pPr>
                  <w:r w:rsidRPr="00832F4C">
                    <w:rPr>
                      <w:rFonts w:ascii="Bodoni MT Condensed" w:hAnsi="Bodoni MT Condensed" w:hint="cs"/>
                      <w:sz w:val="26"/>
                      <w:szCs w:val="26"/>
                      <w:rtl/>
                      <w:lang w:bidi="ar-MA"/>
                      <w:rPrChange w:id="5533" w:author="SRO" w:date="2011-02-21T10:32:00Z">
                        <w:rPr>
                          <w:rFonts w:ascii="Bodoni MT Condensed" w:hAnsi="Bodoni MT Condensed" w:hint="cs"/>
                          <w:sz w:val="26"/>
                          <w:szCs w:val="28"/>
                          <w:rtl/>
                          <w:lang w:bidi="ar-MA"/>
                        </w:rPr>
                      </w:rPrChange>
                    </w:rPr>
                    <w:t>نظم</w:t>
                  </w:r>
                  <w:r w:rsidRPr="00832F4C">
                    <w:rPr>
                      <w:rFonts w:ascii="Bodoni MT Condensed" w:hAnsi="Bodoni MT Condensed"/>
                      <w:sz w:val="26"/>
                      <w:szCs w:val="26"/>
                      <w:rtl/>
                      <w:lang w:bidi="ar-MA"/>
                      <w:rPrChange w:id="5534"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535" w:author="SRO" w:date="2011-02-21T10:32:00Z">
                        <w:rPr>
                          <w:rFonts w:ascii="Bodoni MT Condensed" w:hAnsi="Bodoni MT Condensed" w:hint="cs"/>
                          <w:sz w:val="26"/>
                          <w:szCs w:val="28"/>
                          <w:rtl/>
                          <w:lang w:bidi="ar-MA"/>
                        </w:rPr>
                      </w:rPrChange>
                    </w:rPr>
                    <w:t>التأمين</w:t>
                  </w:r>
                  <w:r w:rsidRPr="00832F4C">
                    <w:rPr>
                      <w:rFonts w:ascii="Bodoni MT Condensed" w:hAnsi="Bodoni MT Condensed"/>
                      <w:sz w:val="26"/>
                      <w:szCs w:val="26"/>
                      <w:rtl/>
                      <w:lang w:bidi="ar-MA"/>
                      <w:rPrChange w:id="5536"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537" w:author="SRO" w:date="2011-02-21T10:32:00Z">
                        <w:rPr>
                          <w:rFonts w:ascii="Bodoni MT Condensed" w:hAnsi="Bodoni MT Condensed" w:hint="cs"/>
                          <w:sz w:val="26"/>
                          <w:szCs w:val="28"/>
                          <w:rtl/>
                          <w:lang w:bidi="ar-MA"/>
                        </w:rPr>
                      </w:rPrChange>
                    </w:rPr>
                    <w:t>الفلاحي</w:t>
                  </w:r>
                  <w:r w:rsidRPr="00832F4C">
                    <w:rPr>
                      <w:rFonts w:ascii="Bodoni MT Condensed" w:hAnsi="Bodoni MT Condensed"/>
                      <w:sz w:val="26"/>
                      <w:szCs w:val="26"/>
                      <w:rtl/>
                      <w:lang w:bidi="ar-MA"/>
                      <w:rPrChange w:id="5538"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539" w:author="SRO" w:date="2011-02-21T10:32:00Z">
                        <w:rPr>
                          <w:rFonts w:ascii="Bodoni MT Condensed" w:hAnsi="Bodoni MT Condensed" w:hint="cs"/>
                          <w:sz w:val="26"/>
                          <w:szCs w:val="28"/>
                          <w:rtl/>
                          <w:lang w:bidi="ar-MA"/>
                        </w:rPr>
                      </w:rPrChange>
                    </w:rPr>
                    <w:t>التجربة</w:t>
                  </w:r>
                  <w:r w:rsidRPr="00832F4C">
                    <w:rPr>
                      <w:rFonts w:ascii="Bodoni MT Condensed" w:hAnsi="Bodoni MT Condensed"/>
                      <w:sz w:val="26"/>
                      <w:szCs w:val="26"/>
                      <w:rtl/>
                      <w:lang w:bidi="ar-MA"/>
                      <w:rPrChange w:id="5540"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541" w:author="SRO" w:date="2011-02-21T10:32:00Z">
                        <w:rPr>
                          <w:rFonts w:ascii="Bodoni MT Condensed" w:hAnsi="Bodoni MT Condensed" w:hint="cs"/>
                          <w:sz w:val="26"/>
                          <w:szCs w:val="28"/>
                          <w:rtl/>
                          <w:lang w:bidi="ar-MA"/>
                        </w:rPr>
                      </w:rPrChange>
                    </w:rPr>
                    <w:t>والآفاق؛</w:t>
                  </w:r>
                </w:p>
                <w:p w:rsidR="00832F4C" w:rsidRPr="00832F4C" w:rsidRDefault="00832F4C">
                  <w:pPr>
                    <w:numPr>
                      <w:ilvl w:val="0"/>
                      <w:numId w:val="54"/>
                      <w:numberingChange w:id="5542" w:author="SRO" w:date="2011-02-21T09:12:00Z" w:original="-"/>
                    </w:numPr>
                    <w:bidi/>
                    <w:ind w:left="737" w:hanging="539"/>
                    <w:jc w:val="both"/>
                    <w:rPr>
                      <w:rFonts w:ascii="Bodoni MT Condensed" w:hAnsi="Bodoni MT Condensed"/>
                      <w:sz w:val="26"/>
                      <w:szCs w:val="26"/>
                      <w:lang w:bidi="ar-MA"/>
                      <w:rPrChange w:id="5543" w:author="SRO" w:date="2011-02-21T10:32:00Z">
                        <w:rPr>
                          <w:rFonts w:ascii="Bodoni MT Condensed" w:hAnsi="Bodoni MT Condensed"/>
                          <w:sz w:val="28"/>
                          <w:szCs w:val="26"/>
                          <w:lang w:bidi="ar-MA"/>
                        </w:rPr>
                      </w:rPrChange>
                    </w:rPr>
                  </w:pPr>
                  <w:r w:rsidRPr="00832F4C">
                    <w:rPr>
                      <w:rFonts w:ascii="Bodoni MT Condensed" w:hAnsi="Bodoni MT Condensed" w:hint="cs"/>
                      <w:sz w:val="26"/>
                      <w:szCs w:val="26"/>
                      <w:rtl/>
                      <w:lang w:bidi="ar-MA"/>
                      <w:rPrChange w:id="5544" w:author="SRO" w:date="2011-02-21T10:32:00Z">
                        <w:rPr>
                          <w:rFonts w:ascii="Bodoni MT Condensed" w:hAnsi="Bodoni MT Condensed" w:hint="cs"/>
                          <w:sz w:val="26"/>
                          <w:szCs w:val="28"/>
                          <w:rtl/>
                          <w:lang w:bidi="ar-MA"/>
                        </w:rPr>
                      </w:rPrChange>
                    </w:rPr>
                    <w:t>أي</w:t>
                  </w:r>
                  <w:r w:rsidRPr="00832F4C">
                    <w:rPr>
                      <w:rFonts w:ascii="Bodoni MT Condensed" w:hAnsi="Bodoni MT Condensed"/>
                      <w:sz w:val="26"/>
                      <w:szCs w:val="26"/>
                      <w:rtl/>
                      <w:lang w:bidi="ar-MA"/>
                      <w:rPrChange w:id="5545"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546" w:author="SRO" w:date="2011-02-21T10:32:00Z">
                        <w:rPr>
                          <w:rFonts w:ascii="Bodoni MT Condensed" w:hAnsi="Bodoni MT Condensed" w:hint="cs"/>
                          <w:sz w:val="26"/>
                          <w:szCs w:val="28"/>
                          <w:rtl/>
                          <w:lang w:bidi="ar-MA"/>
                        </w:rPr>
                      </w:rPrChange>
                    </w:rPr>
                    <w:t>دور</w:t>
                  </w:r>
                  <w:r w:rsidRPr="00832F4C">
                    <w:rPr>
                      <w:rFonts w:ascii="Bodoni MT Condensed" w:hAnsi="Bodoni MT Condensed"/>
                      <w:sz w:val="26"/>
                      <w:szCs w:val="26"/>
                      <w:rtl/>
                      <w:lang w:bidi="ar-MA"/>
                      <w:rPrChange w:id="5547"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548" w:author="SRO" w:date="2011-02-21T10:32:00Z">
                        <w:rPr>
                          <w:rFonts w:ascii="Bodoni MT Condensed" w:hAnsi="Bodoni MT Condensed" w:hint="cs"/>
                          <w:sz w:val="26"/>
                          <w:szCs w:val="28"/>
                          <w:rtl/>
                          <w:lang w:bidi="ar-MA"/>
                        </w:rPr>
                      </w:rPrChange>
                    </w:rPr>
                    <w:t>لتجمعات</w:t>
                  </w:r>
                  <w:r w:rsidRPr="00832F4C">
                    <w:rPr>
                      <w:rFonts w:ascii="Bodoni MT Condensed" w:hAnsi="Bodoni MT Condensed"/>
                      <w:sz w:val="26"/>
                      <w:szCs w:val="26"/>
                      <w:rtl/>
                      <w:lang w:bidi="ar-MA"/>
                      <w:rPrChange w:id="5549"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550" w:author="SRO" w:date="2011-02-21T10:32:00Z">
                        <w:rPr>
                          <w:rFonts w:ascii="Bodoni MT Condensed" w:hAnsi="Bodoni MT Condensed" w:hint="cs"/>
                          <w:sz w:val="26"/>
                          <w:szCs w:val="28"/>
                          <w:rtl/>
                          <w:lang w:bidi="ar-MA"/>
                        </w:rPr>
                      </w:rPrChange>
                    </w:rPr>
                    <w:t>الفلاحية؟؛</w:t>
                  </w:r>
                </w:p>
                <w:p w:rsidR="00832F4C" w:rsidRPr="00832F4C" w:rsidRDefault="00832F4C">
                  <w:pPr>
                    <w:numPr>
                      <w:ilvl w:val="0"/>
                      <w:numId w:val="54"/>
                      <w:numberingChange w:id="5551" w:author="SRO" w:date="2011-02-21T09:12:00Z" w:original="-"/>
                    </w:numPr>
                    <w:bidi/>
                    <w:ind w:left="737" w:hanging="539"/>
                    <w:jc w:val="both"/>
                    <w:rPr>
                      <w:rFonts w:ascii="Bodoni MT Condensed" w:hAnsi="Bodoni MT Condensed"/>
                      <w:sz w:val="26"/>
                      <w:szCs w:val="26"/>
                      <w:lang w:bidi="ar-MA"/>
                      <w:rPrChange w:id="5552" w:author="SRO" w:date="2011-02-21T10:32:00Z">
                        <w:rPr>
                          <w:rFonts w:ascii="Bodoni MT Condensed" w:hAnsi="Bodoni MT Condensed"/>
                          <w:sz w:val="28"/>
                          <w:szCs w:val="26"/>
                          <w:lang w:bidi="ar-MA"/>
                        </w:rPr>
                      </w:rPrChange>
                    </w:rPr>
                  </w:pPr>
                  <w:r w:rsidRPr="00832F4C">
                    <w:rPr>
                      <w:rFonts w:ascii="Bodoni MT Condensed" w:hAnsi="Bodoni MT Condensed" w:hint="cs"/>
                      <w:sz w:val="26"/>
                      <w:szCs w:val="26"/>
                      <w:rtl/>
                      <w:lang w:bidi="ar-MA"/>
                      <w:rPrChange w:id="5553" w:author="SRO" w:date="2011-02-21T10:32:00Z">
                        <w:rPr>
                          <w:rFonts w:ascii="Bodoni MT Condensed" w:hAnsi="Bodoni MT Condensed" w:hint="cs"/>
                          <w:sz w:val="26"/>
                          <w:szCs w:val="28"/>
                          <w:rtl/>
                          <w:lang w:bidi="ar-MA"/>
                        </w:rPr>
                      </w:rPrChange>
                    </w:rPr>
                    <w:t>الشركات</w:t>
                  </w:r>
                  <w:r w:rsidRPr="00832F4C">
                    <w:rPr>
                      <w:rFonts w:ascii="Bodoni MT Condensed" w:hAnsi="Bodoni MT Condensed"/>
                      <w:sz w:val="26"/>
                      <w:szCs w:val="26"/>
                      <w:rtl/>
                      <w:lang w:bidi="ar-MA"/>
                      <w:rPrChange w:id="5554"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555" w:author="SRO" w:date="2011-02-21T10:32:00Z">
                        <w:rPr>
                          <w:rFonts w:ascii="Bodoni MT Condensed" w:hAnsi="Bodoni MT Condensed" w:hint="cs"/>
                          <w:sz w:val="26"/>
                          <w:szCs w:val="28"/>
                          <w:rtl/>
                          <w:lang w:bidi="ar-MA"/>
                        </w:rPr>
                      </w:rPrChange>
                    </w:rPr>
                    <w:t>العمومية</w:t>
                  </w:r>
                  <w:r w:rsidRPr="00832F4C">
                    <w:rPr>
                      <w:rFonts w:ascii="Bodoni MT Condensed" w:hAnsi="Bodoni MT Condensed"/>
                      <w:sz w:val="26"/>
                      <w:szCs w:val="26"/>
                      <w:rtl/>
                      <w:lang w:bidi="ar-MA"/>
                      <w:rPrChange w:id="5556" w:author="SRO" w:date="2011-02-21T10:32:00Z">
                        <w:rPr>
                          <w:rFonts w:ascii="Bodoni MT Condensed" w:hAnsi="Bodoni MT Condensed"/>
                          <w:sz w:val="26"/>
                          <w:szCs w:val="28"/>
                          <w:rtl/>
                          <w:lang w:bidi="ar-MA"/>
                        </w:rPr>
                      </w:rPrChange>
                    </w:rPr>
                    <w:t xml:space="preserve"> </w:t>
                  </w:r>
                  <w:r w:rsidRPr="00A62366">
                    <w:rPr>
                      <w:rFonts w:ascii="Bodoni MT Condensed" w:hAnsi="Bodoni MT Condensed"/>
                      <w:sz w:val="26"/>
                      <w:szCs w:val="26"/>
                      <w:rtl/>
                      <w:lang w:bidi="ar-MA"/>
                      <w:rPrChange w:id="5557" w:author="SRO" w:date="2011-02-21T10:32:00Z">
                        <w:rPr>
                          <w:rFonts w:ascii="Bodoni MT Condensed" w:hAnsi="Bodoni MT Condensed"/>
                          <w:sz w:val="26"/>
                          <w:szCs w:val="26"/>
                          <w:rtl/>
                          <w:lang w:bidi="ar-MA"/>
                        </w:rPr>
                      </w:rPrChange>
                    </w:rPr>
                    <w:t>–</w:t>
                  </w:r>
                  <w:r w:rsidRPr="00832F4C">
                    <w:rPr>
                      <w:rFonts w:ascii="Bodoni MT Condensed" w:hAnsi="Bodoni MT Condensed" w:hint="cs"/>
                      <w:sz w:val="26"/>
                      <w:szCs w:val="26"/>
                      <w:rtl/>
                      <w:lang w:bidi="ar-MA"/>
                      <w:rPrChange w:id="5558" w:author="SRO" w:date="2011-02-21T10:32:00Z">
                        <w:rPr>
                          <w:rFonts w:ascii="Bodoni MT Condensed" w:hAnsi="Bodoni MT Condensed" w:hint="cs"/>
                          <w:sz w:val="26"/>
                          <w:szCs w:val="28"/>
                          <w:rtl/>
                          <w:lang w:bidi="ar-MA"/>
                        </w:rPr>
                      </w:rPrChange>
                    </w:rPr>
                    <w:t>الخاصة</w:t>
                  </w:r>
                  <w:r w:rsidRPr="00832F4C">
                    <w:rPr>
                      <w:rFonts w:ascii="Bodoni MT Condensed" w:hAnsi="Bodoni MT Condensed"/>
                      <w:sz w:val="26"/>
                      <w:szCs w:val="26"/>
                      <w:rtl/>
                      <w:lang w:bidi="ar-MA"/>
                      <w:rPrChange w:id="5559"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560" w:author="SRO" w:date="2011-02-21T10:32:00Z">
                        <w:rPr>
                          <w:rFonts w:ascii="Bodoni MT Condensed" w:hAnsi="Bodoni MT Condensed" w:hint="cs"/>
                          <w:sz w:val="26"/>
                          <w:szCs w:val="28"/>
                          <w:rtl/>
                          <w:lang w:bidi="ar-MA"/>
                        </w:rPr>
                      </w:rPrChange>
                    </w:rPr>
                    <w:t>شروط</w:t>
                  </w:r>
                  <w:r w:rsidRPr="00832F4C">
                    <w:rPr>
                      <w:rFonts w:ascii="Bodoni MT Condensed" w:hAnsi="Bodoni MT Condensed"/>
                      <w:sz w:val="26"/>
                      <w:szCs w:val="26"/>
                      <w:rtl/>
                      <w:lang w:bidi="ar-MA"/>
                      <w:rPrChange w:id="5561"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562" w:author="SRO" w:date="2011-02-21T10:32:00Z">
                        <w:rPr>
                          <w:rFonts w:ascii="Bodoni MT Condensed" w:hAnsi="Bodoni MT Condensed" w:hint="cs"/>
                          <w:sz w:val="26"/>
                          <w:szCs w:val="28"/>
                          <w:rtl/>
                          <w:lang w:bidi="ar-MA"/>
                        </w:rPr>
                      </w:rPrChange>
                    </w:rPr>
                    <w:t>إطار</w:t>
                  </w:r>
                  <w:r w:rsidRPr="00832F4C">
                    <w:rPr>
                      <w:rFonts w:ascii="Bodoni MT Condensed" w:hAnsi="Bodoni MT Condensed"/>
                      <w:sz w:val="26"/>
                      <w:szCs w:val="26"/>
                      <w:rtl/>
                      <w:lang w:bidi="ar-MA"/>
                      <w:rPrChange w:id="5563"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564" w:author="SRO" w:date="2011-02-21T10:32:00Z">
                        <w:rPr>
                          <w:rFonts w:ascii="Bodoni MT Condensed" w:hAnsi="Bodoni MT Condensed" w:hint="cs"/>
                          <w:sz w:val="26"/>
                          <w:szCs w:val="28"/>
                          <w:rtl/>
                          <w:lang w:bidi="ar-MA"/>
                        </w:rPr>
                      </w:rPrChange>
                    </w:rPr>
                    <w:t>والميدان</w:t>
                  </w:r>
                  <w:r w:rsidRPr="00832F4C">
                    <w:rPr>
                      <w:rFonts w:ascii="Bodoni MT Condensed" w:hAnsi="Bodoni MT Condensed"/>
                      <w:sz w:val="26"/>
                      <w:szCs w:val="26"/>
                      <w:rtl/>
                      <w:lang w:bidi="ar-MA"/>
                      <w:rPrChange w:id="5565"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566" w:author="SRO" w:date="2011-02-21T10:32:00Z">
                        <w:rPr>
                          <w:rFonts w:ascii="Bodoni MT Condensed" w:hAnsi="Bodoni MT Condensed" w:hint="cs"/>
                          <w:sz w:val="26"/>
                          <w:szCs w:val="28"/>
                          <w:rtl/>
                          <w:lang w:bidi="ar-MA"/>
                        </w:rPr>
                      </w:rPrChange>
                    </w:rPr>
                    <w:t>التي</w:t>
                  </w:r>
                  <w:r w:rsidRPr="00832F4C">
                    <w:rPr>
                      <w:rFonts w:ascii="Bodoni MT Condensed" w:hAnsi="Bodoni MT Condensed"/>
                      <w:sz w:val="26"/>
                      <w:szCs w:val="26"/>
                      <w:rtl/>
                      <w:lang w:bidi="ar-MA"/>
                      <w:rPrChange w:id="5567"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568" w:author="SRO" w:date="2011-02-21T10:32:00Z">
                        <w:rPr>
                          <w:rFonts w:ascii="Bodoni MT Condensed" w:hAnsi="Bodoni MT Condensed" w:hint="cs"/>
                          <w:sz w:val="26"/>
                          <w:szCs w:val="28"/>
                          <w:rtl/>
                          <w:lang w:bidi="ar-MA"/>
                        </w:rPr>
                      </w:rPrChange>
                    </w:rPr>
                    <w:t>يجب</w:t>
                  </w:r>
                  <w:r w:rsidRPr="00832F4C">
                    <w:rPr>
                      <w:rFonts w:ascii="Bodoni MT Condensed" w:hAnsi="Bodoni MT Condensed"/>
                      <w:sz w:val="26"/>
                      <w:szCs w:val="26"/>
                      <w:rtl/>
                      <w:lang w:bidi="ar-MA"/>
                      <w:rPrChange w:id="5569" w:author="SRO" w:date="2011-02-21T10:32:00Z">
                        <w:rPr>
                          <w:rFonts w:ascii="Bodoni MT Condensed" w:hAnsi="Bodoni MT Condensed"/>
                          <w:sz w:val="26"/>
                          <w:szCs w:val="28"/>
                          <w:rtl/>
                          <w:lang w:bidi="ar-MA"/>
                        </w:rPr>
                      </w:rPrChange>
                    </w:rPr>
                    <w:t xml:space="preserve"> </w:t>
                  </w:r>
                  <w:r w:rsidRPr="00832F4C">
                    <w:rPr>
                      <w:rFonts w:ascii="Bodoni MT Condensed" w:hAnsi="Bodoni MT Condensed" w:hint="cs"/>
                      <w:sz w:val="26"/>
                      <w:szCs w:val="26"/>
                      <w:rtl/>
                      <w:lang w:bidi="ar-MA"/>
                      <w:rPrChange w:id="5570" w:author="SRO" w:date="2011-02-21T10:32:00Z">
                        <w:rPr>
                          <w:rFonts w:ascii="Bodoni MT Condensed" w:hAnsi="Bodoni MT Condensed" w:hint="cs"/>
                          <w:sz w:val="26"/>
                          <w:szCs w:val="28"/>
                          <w:rtl/>
                          <w:lang w:bidi="ar-MA"/>
                        </w:rPr>
                      </w:rPrChange>
                    </w:rPr>
                    <w:t>تطويرها؟</w:t>
                  </w:r>
                  <w:r w:rsidRPr="00832F4C">
                    <w:rPr>
                      <w:rFonts w:ascii="Bodoni MT Condensed" w:hAnsi="Bodoni MT Condensed"/>
                      <w:sz w:val="26"/>
                      <w:szCs w:val="26"/>
                      <w:rtl/>
                      <w:lang w:bidi="ar-MA"/>
                      <w:rPrChange w:id="5571" w:author="SRO" w:date="2011-02-21T10:32:00Z">
                        <w:rPr>
                          <w:rFonts w:ascii="Bodoni MT Condensed" w:hAnsi="Bodoni MT Condensed"/>
                          <w:sz w:val="26"/>
                          <w:szCs w:val="28"/>
                          <w:rtl/>
                          <w:lang w:bidi="ar-MA"/>
                        </w:rPr>
                      </w:rPrChange>
                    </w:rPr>
                    <w:t>.</w:t>
                  </w:r>
                </w:p>
              </w:txbxContent>
            </v:textbox>
            <w10:wrap type="square"/>
          </v:shape>
        </w:pict>
      </w:r>
    </w:p>
    <w:p w:rsidR="00832F4C" w:rsidRPr="00832F4C" w:rsidRDefault="00832F4C" w:rsidP="00A62366">
      <w:pPr>
        <w:bidi/>
        <w:spacing w:after="120"/>
        <w:ind w:left="-341" w:right="-180"/>
        <w:jc w:val="both"/>
        <w:rPr>
          <w:sz w:val="26"/>
          <w:szCs w:val="26"/>
          <w:rtl/>
          <w:lang w:bidi="ar-MA"/>
          <w:rPrChange w:id="5572" w:author="SRO" w:date="2011-02-21T10:26:00Z">
            <w:rPr>
              <w:sz w:val="26"/>
              <w:szCs w:val="28"/>
              <w:rtl/>
              <w:lang w:bidi="ar-MA"/>
            </w:rPr>
          </w:rPrChange>
        </w:rPr>
        <w:pPrChange w:id="5573" w:author="SRO" w:date="2011-02-21T10:27:00Z">
          <w:pPr>
            <w:bidi/>
            <w:spacing w:after="120"/>
            <w:ind w:left="-341" w:right="-180"/>
            <w:jc w:val="both"/>
          </w:pPr>
        </w:pPrChange>
      </w:pPr>
    </w:p>
    <w:p w:rsidR="00832F4C" w:rsidRPr="00832F4C" w:rsidRDefault="00832F4C" w:rsidP="00A62366">
      <w:pPr>
        <w:bidi/>
        <w:spacing w:after="120"/>
        <w:ind w:left="-341" w:right="-180"/>
        <w:jc w:val="both"/>
        <w:rPr>
          <w:sz w:val="26"/>
          <w:szCs w:val="26"/>
          <w:rtl/>
          <w:lang w:bidi="ar-MA"/>
          <w:rPrChange w:id="5574" w:author="SRO" w:date="2011-02-21T10:26:00Z">
            <w:rPr>
              <w:sz w:val="26"/>
              <w:szCs w:val="28"/>
              <w:rtl/>
              <w:lang w:bidi="ar-MA"/>
            </w:rPr>
          </w:rPrChange>
        </w:rPr>
        <w:pPrChange w:id="5575" w:author="SRO" w:date="2011-02-21T10:27:00Z">
          <w:pPr>
            <w:bidi/>
            <w:spacing w:after="120"/>
            <w:ind w:left="-341" w:right="-180"/>
            <w:jc w:val="both"/>
          </w:pPr>
        </w:pPrChange>
      </w:pPr>
      <w:r w:rsidRPr="00832F4C">
        <w:rPr>
          <w:sz w:val="26"/>
          <w:szCs w:val="26"/>
          <w:rtl/>
          <w:lang w:bidi="ar-MA"/>
          <w:rPrChange w:id="5576" w:author="SRO" w:date="2011-02-21T10:26:00Z">
            <w:rPr>
              <w:sz w:val="26"/>
              <w:szCs w:val="28"/>
              <w:rtl/>
              <w:lang w:bidi="ar-MA"/>
            </w:rPr>
          </w:rPrChange>
        </w:rPr>
        <w:t>لهذا فقد تم تنظيم النقاشات على هذا الشكل:</w:t>
      </w:r>
    </w:p>
    <w:p w:rsidR="00832F4C" w:rsidRPr="00832F4C" w:rsidDel="00A62366" w:rsidRDefault="00832F4C" w:rsidP="00A62366">
      <w:pPr>
        <w:bidi/>
        <w:spacing w:after="120"/>
        <w:ind w:left="-341" w:right="-180" w:firstLine="900"/>
        <w:jc w:val="both"/>
        <w:rPr>
          <w:del w:id="5577" w:author="SRO" w:date="2011-02-21T10:32:00Z"/>
          <w:b/>
          <w:bCs/>
          <w:sz w:val="26"/>
          <w:szCs w:val="26"/>
          <w:rtl/>
          <w:lang w:bidi="ar-MA"/>
          <w:rPrChange w:id="5578" w:author="SRO" w:date="2011-02-21T10:26:00Z">
            <w:rPr>
              <w:del w:id="5579" w:author="SRO" w:date="2011-02-21T10:32:00Z"/>
              <w:b/>
              <w:bCs/>
              <w:sz w:val="26"/>
              <w:szCs w:val="16"/>
              <w:rtl/>
              <w:lang w:bidi="ar-MA"/>
            </w:rPr>
          </w:rPrChange>
        </w:rPr>
        <w:pPrChange w:id="5580" w:author="SRO" w:date="2011-02-21T10:32:00Z">
          <w:pPr>
            <w:bidi/>
            <w:spacing w:after="120"/>
            <w:ind w:left="-341" w:right="-180" w:firstLine="900"/>
            <w:jc w:val="both"/>
          </w:pPr>
        </w:pPrChange>
      </w:pPr>
    </w:p>
    <w:p w:rsidR="00832F4C" w:rsidRPr="00832F4C" w:rsidRDefault="00832F4C" w:rsidP="00A62366">
      <w:pPr>
        <w:bidi/>
        <w:spacing w:after="120"/>
        <w:ind w:left="-341" w:right="-180" w:firstLine="900"/>
        <w:jc w:val="both"/>
        <w:rPr>
          <w:b/>
          <w:bCs/>
          <w:sz w:val="26"/>
          <w:szCs w:val="26"/>
          <w:rtl/>
          <w:lang w:bidi="ar-MA"/>
          <w:rPrChange w:id="5581" w:author="SRO" w:date="2011-02-21T10:26:00Z">
            <w:rPr>
              <w:b/>
              <w:bCs/>
              <w:sz w:val="26"/>
              <w:szCs w:val="28"/>
              <w:rtl/>
              <w:lang w:bidi="ar-MA"/>
            </w:rPr>
          </w:rPrChange>
        </w:rPr>
        <w:pPrChange w:id="5582" w:author="SRO" w:date="2011-02-21T10:32:00Z">
          <w:pPr>
            <w:bidi/>
            <w:spacing w:after="120"/>
            <w:ind w:left="-341" w:right="-180" w:firstLine="900"/>
            <w:jc w:val="both"/>
          </w:pPr>
        </w:pPrChange>
      </w:pPr>
      <w:r w:rsidRPr="00832F4C">
        <w:rPr>
          <w:b/>
          <w:bCs/>
          <w:sz w:val="26"/>
          <w:szCs w:val="26"/>
          <w:rtl/>
          <w:lang w:bidi="ar-MA"/>
          <w:rPrChange w:id="5583" w:author="SRO" w:date="2011-02-21T10:26:00Z">
            <w:rPr>
              <w:b/>
              <w:bCs/>
              <w:sz w:val="26"/>
              <w:szCs w:val="28"/>
              <w:rtl/>
              <w:lang w:bidi="ar-MA"/>
            </w:rPr>
          </w:rPrChange>
        </w:rPr>
        <w:t>الدورة 1 : ( ساعتان) التدخل العمومي : التمويل ومناخ الأعمال</w:t>
      </w:r>
    </w:p>
    <w:p w:rsidR="00832F4C" w:rsidRPr="00832F4C" w:rsidDel="00A62366" w:rsidRDefault="00832F4C" w:rsidP="00A62366">
      <w:pPr>
        <w:bidi/>
        <w:spacing w:after="120"/>
        <w:ind w:left="-341" w:right="-180" w:firstLine="900"/>
        <w:jc w:val="both"/>
        <w:rPr>
          <w:del w:id="5584" w:author="SRO" w:date="2011-02-21T10:32:00Z"/>
          <w:b/>
          <w:bCs/>
          <w:sz w:val="26"/>
          <w:szCs w:val="26"/>
          <w:u w:val="single"/>
          <w:rtl/>
          <w:lang w:bidi="ar-MA"/>
          <w:rPrChange w:id="5585" w:author="SRO" w:date="2011-02-21T10:26:00Z">
            <w:rPr>
              <w:del w:id="5586" w:author="SRO" w:date="2011-02-21T10:32:00Z"/>
              <w:b/>
              <w:bCs/>
              <w:sz w:val="26"/>
              <w:szCs w:val="16"/>
              <w:u w:val="single"/>
              <w:rtl/>
              <w:lang w:bidi="ar-MA"/>
            </w:rPr>
          </w:rPrChange>
        </w:rPr>
        <w:pPrChange w:id="5587" w:author="SRO" w:date="2011-02-21T10:27:00Z">
          <w:pPr>
            <w:bidi/>
            <w:spacing w:after="120"/>
            <w:ind w:left="-341" w:right="-180" w:firstLine="900"/>
            <w:jc w:val="both"/>
          </w:pPr>
        </w:pPrChange>
      </w:pPr>
    </w:p>
    <w:p w:rsidR="00832F4C" w:rsidRPr="00832F4C" w:rsidRDefault="00832F4C" w:rsidP="00A62366">
      <w:pPr>
        <w:bidi/>
        <w:spacing w:after="120"/>
        <w:ind w:left="-341" w:right="-180" w:firstLine="900"/>
        <w:jc w:val="both"/>
        <w:rPr>
          <w:sz w:val="26"/>
          <w:szCs w:val="26"/>
          <w:rtl/>
          <w:lang w:bidi="ar-MA"/>
          <w:rPrChange w:id="5588" w:author="SRO" w:date="2011-02-21T10:26:00Z">
            <w:rPr>
              <w:sz w:val="26"/>
              <w:szCs w:val="28"/>
              <w:rtl/>
              <w:lang w:bidi="ar-MA"/>
            </w:rPr>
          </w:rPrChange>
        </w:rPr>
        <w:pPrChange w:id="5589" w:author="SRO" w:date="2011-02-21T10:27:00Z">
          <w:pPr>
            <w:bidi/>
            <w:spacing w:after="120"/>
            <w:ind w:left="-341" w:right="-180" w:firstLine="900"/>
            <w:jc w:val="both"/>
          </w:pPr>
        </w:pPrChange>
      </w:pPr>
      <w:r w:rsidRPr="00832F4C">
        <w:rPr>
          <w:b/>
          <w:bCs/>
          <w:i/>
          <w:iCs/>
          <w:sz w:val="26"/>
          <w:szCs w:val="26"/>
          <w:rtl/>
          <w:lang w:bidi="ar-MA"/>
          <w:rPrChange w:id="5590" w:author="SRO" w:date="2011-02-21T10:26:00Z">
            <w:rPr>
              <w:b/>
              <w:bCs/>
              <w:i/>
              <w:iCs/>
              <w:sz w:val="26"/>
              <w:szCs w:val="28"/>
              <w:rtl/>
              <w:lang w:bidi="ar-MA"/>
            </w:rPr>
          </w:rPrChange>
        </w:rPr>
        <w:t>الإطـــار</w:t>
      </w:r>
      <w:r w:rsidRPr="00832F4C">
        <w:rPr>
          <w:sz w:val="26"/>
          <w:szCs w:val="26"/>
          <w:rtl/>
          <w:lang w:bidi="ar-MA"/>
          <w:rPrChange w:id="5591" w:author="SRO" w:date="2011-02-21T10:26:00Z">
            <w:rPr>
              <w:sz w:val="26"/>
              <w:szCs w:val="28"/>
              <w:rtl/>
              <w:lang w:bidi="ar-MA"/>
            </w:rPr>
          </w:rPrChange>
        </w:rPr>
        <w:t>: دور الدولة أساسي في الرفع من الاستثمارات العمومية والخاصة، فعلا ، إن الاستثمار الفلاحي الخاص مرتبط بمردودية القطاع وبتوفير الأمن للاستثمار اللذان تواجههما مجموعة من الاكراهات: صعوبات الولوج إلى الملكية العقارية الولوج المحدود للتمويل الطويل الأمد والنقص الحاد في البنى التحتية، إن المقاولات الصغرى والمتوسطة الفلاحية، وبصفة خاصة، تواجه صعوبات للولوج إلى قروض بفعل الضمانات الغير كافية، تعاني من ولوج محدود لعقار مؤمن، ومن معدلات فائدة مرتفعة، ومن قروض لا تستجيب لمتطلبات الفلاحين ( غالبا ديون قصيرة الأمد) ومن غياب تنظيم وعلاقات بين الفاعلين في نفس المسلك. وتعود للدولة مسؤولية رفع هذه الحواجز وخلق مناخ ملائم يمكن من تطور المبادرة الخاصة.</w:t>
      </w:r>
    </w:p>
    <w:p w:rsidR="00832F4C" w:rsidRPr="00832F4C" w:rsidDel="00A62366" w:rsidRDefault="00832F4C" w:rsidP="00A62366">
      <w:pPr>
        <w:bidi/>
        <w:spacing w:after="120"/>
        <w:ind w:left="-341" w:right="-180" w:firstLine="900"/>
        <w:jc w:val="both"/>
        <w:rPr>
          <w:del w:id="5592" w:author="SRO" w:date="2011-02-21T10:32:00Z"/>
          <w:sz w:val="26"/>
          <w:szCs w:val="26"/>
          <w:rtl/>
          <w:lang w:bidi="ar-MA"/>
          <w:rPrChange w:id="5593" w:author="SRO" w:date="2011-02-21T10:26:00Z">
            <w:rPr>
              <w:del w:id="5594" w:author="SRO" w:date="2011-02-21T10:32:00Z"/>
              <w:sz w:val="26"/>
              <w:szCs w:val="16"/>
              <w:rtl/>
              <w:lang w:bidi="ar-MA"/>
            </w:rPr>
          </w:rPrChange>
        </w:rPr>
        <w:pPrChange w:id="5595" w:author="SRO" w:date="2011-02-21T10:27:00Z">
          <w:pPr>
            <w:bidi/>
            <w:spacing w:after="120"/>
            <w:ind w:left="-341" w:right="-180" w:firstLine="900"/>
            <w:jc w:val="both"/>
          </w:pPr>
        </w:pPrChange>
      </w:pPr>
    </w:p>
    <w:p w:rsidR="00832F4C" w:rsidRPr="00832F4C" w:rsidRDefault="00832F4C" w:rsidP="00A62366">
      <w:pPr>
        <w:bidi/>
        <w:spacing w:after="120"/>
        <w:ind w:left="-341" w:right="-180" w:firstLine="900"/>
        <w:jc w:val="both"/>
        <w:rPr>
          <w:sz w:val="26"/>
          <w:szCs w:val="26"/>
          <w:rtl/>
          <w:lang w:bidi="ar-MA"/>
          <w:rPrChange w:id="5596" w:author="SRO" w:date="2011-02-21T10:26:00Z">
            <w:rPr>
              <w:sz w:val="26"/>
              <w:szCs w:val="28"/>
              <w:rtl/>
              <w:lang w:bidi="ar-MA"/>
            </w:rPr>
          </w:rPrChange>
        </w:rPr>
        <w:pPrChange w:id="5597" w:author="SRO" w:date="2011-02-21T10:27:00Z">
          <w:pPr>
            <w:bidi/>
            <w:spacing w:after="120"/>
            <w:ind w:left="-341" w:right="-180" w:firstLine="900"/>
            <w:jc w:val="both"/>
          </w:pPr>
        </w:pPrChange>
      </w:pPr>
      <w:r w:rsidRPr="00832F4C">
        <w:rPr>
          <w:sz w:val="26"/>
          <w:szCs w:val="26"/>
          <w:rtl/>
          <w:lang w:bidi="ar-MA"/>
          <w:rPrChange w:id="5598" w:author="SRO" w:date="2011-02-21T10:26:00Z">
            <w:rPr>
              <w:sz w:val="26"/>
              <w:szCs w:val="28"/>
              <w:rtl/>
              <w:lang w:bidi="ar-MA"/>
            </w:rPr>
          </w:rPrChange>
        </w:rPr>
        <w:t>بتحليل المبادرات الحالية (الاستراتيجيات والإجراءات) من أجل الرفع من تمويل القطاع وتشجيع الاستثمارات الحالية سنقوم بدراسة الى أي حد السياسيات العمومية الحالية تستجيب لانشغالات محددة وما مدى محدوديتها، خاصة سيتم تحديد أي أشكال التحفيزات والتنظيم والاستثمارات العمومية الضرورية من أجل تنمية وبصفة تامة المؤهلات الفلاحية الموجودة وتسريع وثيرة الأمن الغذائي. فعالية المقاربات الاستراتيجية المعتمدة (مثلا : المقاربة المندمجة التي تربط أهداف الأمن الغذائي /التنمية القروية/أعداد  التراب).كما ستتم دراسة مخططات التمويل الحالية. وسيتم أيضا دراسة فعالية الآليات الحالية لدعم القروض( مثلا: شروط تفضيلية لمعدلات الفائدة). ولدعم القطاع البنكي ( مثلا : صناديق الضمان، صناديق التأمين).</w:t>
      </w:r>
    </w:p>
    <w:p w:rsidR="00832F4C" w:rsidRPr="00832F4C" w:rsidDel="00A62366" w:rsidRDefault="00832F4C" w:rsidP="00A62366">
      <w:pPr>
        <w:bidi/>
        <w:spacing w:after="120"/>
        <w:ind w:left="-341" w:right="-180" w:firstLine="900"/>
        <w:jc w:val="both"/>
        <w:rPr>
          <w:del w:id="5599" w:author="SRO" w:date="2011-02-21T10:32:00Z"/>
          <w:sz w:val="26"/>
          <w:szCs w:val="26"/>
          <w:rtl/>
          <w:lang w:bidi="ar-MA"/>
          <w:rPrChange w:id="5600" w:author="SRO" w:date="2011-02-21T10:26:00Z">
            <w:rPr>
              <w:del w:id="5601" w:author="SRO" w:date="2011-02-21T10:32:00Z"/>
              <w:sz w:val="26"/>
              <w:szCs w:val="28"/>
              <w:rtl/>
              <w:lang w:bidi="ar-MA"/>
            </w:rPr>
          </w:rPrChange>
        </w:rPr>
        <w:pPrChange w:id="5602" w:author="SRO" w:date="2011-02-21T10:27:00Z">
          <w:pPr>
            <w:bidi/>
            <w:spacing w:after="120"/>
            <w:ind w:left="-341" w:right="-180" w:firstLine="900"/>
            <w:jc w:val="both"/>
          </w:pPr>
        </w:pPrChange>
      </w:pPr>
    </w:p>
    <w:p w:rsidR="00832F4C" w:rsidRPr="00832F4C" w:rsidRDefault="00832F4C" w:rsidP="00A62366">
      <w:pPr>
        <w:bidi/>
        <w:spacing w:after="120"/>
        <w:ind w:left="-341" w:right="-180" w:firstLine="900"/>
        <w:jc w:val="both"/>
        <w:rPr>
          <w:sz w:val="26"/>
          <w:szCs w:val="26"/>
          <w:rtl/>
          <w:lang w:bidi="ar-MA"/>
          <w:rPrChange w:id="5603" w:author="SRO" w:date="2011-02-21T10:26:00Z">
            <w:rPr>
              <w:sz w:val="26"/>
              <w:szCs w:val="28"/>
              <w:rtl/>
              <w:lang w:bidi="ar-MA"/>
            </w:rPr>
          </w:rPrChange>
        </w:rPr>
        <w:pPrChange w:id="5604" w:author="SRO" w:date="2011-02-21T10:27:00Z">
          <w:pPr>
            <w:bidi/>
            <w:spacing w:after="120"/>
            <w:ind w:left="-341" w:right="-180" w:firstLine="900"/>
            <w:jc w:val="both"/>
          </w:pPr>
        </w:pPrChange>
      </w:pPr>
      <w:r w:rsidRPr="00832F4C">
        <w:rPr>
          <w:b/>
          <w:bCs/>
          <w:sz w:val="26"/>
          <w:szCs w:val="26"/>
          <w:u w:val="single"/>
          <w:rtl/>
          <w:lang w:bidi="ar-MA"/>
          <w:rPrChange w:id="5605" w:author="SRO" w:date="2011-02-21T10:26:00Z">
            <w:rPr>
              <w:b/>
              <w:bCs/>
              <w:sz w:val="26"/>
              <w:szCs w:val="28"/>
              <w:u w:val="single"/>
              <w:rtl/>
              <w:lang w:bidi="ar-MA"/>
            </w:rPr>
          </w:rPrChange>
        </w:rPr>
        <w:t>الدورة 2</w:t>
      </w:r>
      <w:r w:rsidRPr="00832F4C">
        <w:rPr>
          <w:sz w:val="26"/>
          <w:szCs w:val="26"/>
          <w:rtl/>
          <w:lang w:bidi="ar-MA"/>
          <w:rPrChange w:id="5606" w:author="SRO" w:date="2011-02-21T10:26:00Z">
            <w:rPr>
              <w:sz w:val="26"/>
              <w:szCs w:val="28"/>
              <w:rtl/>
              <w:lang w:bidi="ar-MA"/>
            </w:rPr>
          </w:rPrChange>
        </w:rPr>
        <w:t xml:space="preserve"> : ( ساعتان) كيفية تطوير التمويل البنكي للقطاع: الفرص، الاكراهات وتدبير المخاطر المرتبطة بالفلاحة.</w:t>
      </w:r>
    </w:p>
    <w:p w:rsidR="00832F4C" w:rsidRPr="00832F4C" w:rsidDel="00A62366" w:rsidRDefault="00832F4C" w:rsidP="00A62366">
      <w:pPr>
        <w:bidi/>
        <w:spacing w:after="120"/>
        <w:ind w:left="-341" w:right="-180" w:firstLine="708"/>
        <w:jc w:val="both"/>
        <w:rPr>
          <w:del w:id="5607" w:author="SRO" w:date="2011-02-21T10:32:00Z"/>
          <w:b/>
          <w:bCs/>
          <w:sz w:val="26"/>
          <w:szCs w:val="26"/>
          <w:u w:val="single"/>
          <w:rtl/>
          <w:lang w:bidi="ar-MA"/>
          <w:rPrChange w:id="5608" w:author="SRO" w:date="2011-02-21T10:26:00Z">
            <w:rPr>
              <w:del w:id="5609" w:author="SRO" w:date="2011-02-21T10:32:00Z"/>
              <w:b/>
              <w:bCs/>
              <w:sz w:val="26"/>
              <w:szCs w:val="16"/>
              <w:u w:val="single"/>
              <w:rtl/>
              <w:lang w:bidi="ar-MA"/>
            </w:rPr>
          </w:rPrChange>
        </w:rPr>
        <w:pPrChange w:id="5610" w:author="SRO" w:date="2011-02-21T10:27:00Z">
          <w:pPr>
            <w:bidi/>
            <w:spacing w:after="120"/>
            <w:ind w:left="-341" w:right="-180" w:firstLine="708"/>
            <w:jc w:val="both"/>
          </w:pPr>
        </w:pPrChange>
      </w:pPr>
    </w:p>
    <w:p w:rsidR="00832F4C" w:rsidRPr="00832F4C" w:rsidRDefault="00832F4C" w:rsidP="00A62366">
      <w:pPr>
        <w:bidi/>
        <w:spacing w:after="120"/>
        <w:ind w:left="-341" w:right="-180" w:firstLine="708"/>
        <w:jc w:val="both"/>
        <w:rPr>
          <w:sz w:val="26"/>
          <w:szCs w:val="26"/>
          <w:rtl/>
          <w:lang w:bidi="ar-MA"/>
          <w:rPrChange w:id="5611" w:author="SRO" w:date="2011-02-21T10:26:00Z">
            <w:rPr>
              <w:sz w:val="26"/>
              <w:szCs w:val="28"/>
              <w:rtl/>
              <w:lang w:bidi="ar-MA"/>
            </w:rPr>
          </w:rPrChange>
        </w:rPr>
        <w:pPrChange w:id="5612" w:author="SRO" w:date="2011-02-21T10:27:00Z">
          <w:pPr>
            <w:bidi/>
            <w:spacing w:after="120"/>
            <w:ind w:left="-341" w:right="-180" w:firstLine="708"/>
            <w:jc w:val="both"/>
          </w:pPr>
        </w:pPrChange>
      </w:pPr>
      <w:r w:rsidRPr="00832F4C">
        <w:rPr>
          <w:b/>
          <w:bCs/>
          <w:sz w:val="26"/>
          <w:szCs w:val="26"/>
          <w:u w:val="single"/>
          <w:rtl/>
          <w:lang w:bidi="ar-MA"/>
          <w:rPrChange w:id="5613" w:author="SRO" w:date="2011-02-21T10:26:00Z">
            <w:rPr>
              <w:b/>
              <w:bCs/>
              <w:sz w:val="26"/>
              <w:szCs w:val="28"/>
              <w:u w:val="single"/>
              <w:rtl/>
              <w:lang w:bidi="ar-MA"/>
            </w:rPr>
          </w:rPrChange>
        </w:rPr>
        <w:t>الإطار</w:t>
      </w:r>
      <w:r w:rsidRPr="00832F4C">
        <w:rPr>
          <w:sz w:val="26"/>
          <w:szCs w:val="26"/>
          <w:rtl/>
          <w:lang w:bidi="ar-MA"/>
          <w:rPrChange w:id="5614" w:author="SRO" w:date="2011-02-21T10:26:00Z">
            <w:rPr>
              <w:sz w:val="26"/>
              <w:szCs w:val="28"/>
              <w:rtl/>
              <w:lang w:bidi="ar-MA"/>
            </w:rPr>
          </w:rPrChange>
        </w:rPr>
        <w:t xml:space="preserve"> : إن القطاع الفلاحي ميدان المخاطرة بامتياز نظرا لخصوصياته (التقلبات المناخية، تدبدب الأثمان، الاكراهات التجارية، ضعف مستوى المنافسة، انعدام الأمن العقاري) ويحتم أدوات وآليات تمويلية خاصة تتلاءم مع تعدد وخصوصيات مطالب الفاعلين وكذلك شروط تتيح المردودية : قروض متوسطة وطويلة الأمد ملائمة إنشاء صناديق الضمان تراعي  خصوصيات القطاع، الرفع من تغطية المخاطر المرتبطة بالمناخ والكوارث الطبيعية (التأمينات).</w:t>
      </w:r>
    </w:p>
    <w:p w:rsidR="00832F4C" w:rsidRPr="00832F4C" w:rsidDel="00A62366" w:rsidRDefault="00832F4C" w:rsidP="00A62366">
      <w:pPr>
        <w:bidi/>
        <w:spacing w:after="120"/>
        <w:ind w:left="-341" w:right="-180" w:firstLine="708"/>
        <w:jc w:val="both"/>
        <w:rPr>
          <w:del w:id="5615" w:author="SRO" w:date="2011-02-21T10:32:00Z"/>
          <w:sz w:val="26"/>
          <w:szCs w:val="26"/>
          <w:rtl/>
          <w:lang w:bidi="ar-MA"/>
          <w:rPrChange w:id="5616" w:author="SRO" w:date="2011-02-21T10:26:00Z">
            <w:rPr>
              <w:del w:id="5617" w:author="SRO" w:date="2011-02-21T10:32:00Z"/>
              <w:sz w:val="26"/>
              <w:szCs w:val="16"/>
              <w:rtl/>
              <w:lang w:bidi="ar-MA"/>
            </w:rPr>
          </w:rPrChange>
        </w:rPr>
        <w:pPrChange w:id="5618" w:author="SRO" w:date="2011-02-21T10:27:00Z">
          <w:pPr>
            <w:bidi/>
            <w:spacing w:after="120"/>
            <w:ind w:left="-341" w:right="-180" w:firstLine="708"/>
            <w:jc w:val="both"/>
          </w:pPr>
        </w:pPrChange>
      </w:pPr>
    </w:p>
    <w:p w:rsidR="00832F4C" w:rsidRPr="00832F4C" w:rsidRDefault="00832F4C" w:rsidP="00A62366">
      <w:pPr>
        <w:bidi/>
        <w:spacing w:after="120"/>
        <w:ind w:left="-341" w:right="-180" w:firstLine="708"/>
        <w:jc w:val="both"/>
        <w:rPr>
          <w:sz w:val="26"/>
          <w:szCs w:val="26"/>
          <w:rtl/>
          <w:lang w:bidi="ar-MA"/>
          <w:rPrChange w:id="5619" w:author="SRO" w:date="2011-02-21T10:26:00Z">
            <w:rPr>
              <w:sz w:val="26"/>
              <w:szCs w:val="28"/>
              <w:rtl/>
              <w:lang w:bidi="ar-MA"/>
            </w:rPr>
          </w:rPrChange>
        </w:rPr>
        <w:pPrChange w:id="5620" w:author="SRO" w:date="2011-02-21T10:27:00Z">
          <w:pPr>
            <w:bidi/>
            <w:spacing w:after="120"/>
            <w:ind w:left="-341" w:right="-180" w:firstLine="708"/>
            <w:jc w:val="both"/>
          </w:pPr>
        </w:pPrChange>
      </w:pPr>
      <w:r w:rsidRPr="00832F4C">
        <w:rPr>
          <w:sz w:val="26"/>
          <w:szCs w:val="26"/>
          <w:rtl/>
          <w:lang w:bidi="ar-MA"/>
          <w:rPrChange w:id="5621" w:author="SRO" w:date="2011-02-21T10:26:00Z">
            <w:rPr>
              <w:sz w:val="26"/>
              <w:szCs w:val="28"/>
              <w:rtl/>
              <w:lang w:bidi="ar-MA"/>
            </w:rPr>
          </w:rPrChange>
        </w:rPr>
        <w:t>هذه الدورة تهدف إلى الاستماع لوجهات النظر الفاعلين الماليين حول الفرص الممنوحة من طرف القطاع الفلاحي والفلاحي الغذائي، وكذلك حول الإشكاليات والاكراهات المرتبطة بهما، كما سيقومون بالتعريف بالبرامج والأدوات والمبادرات المعتمدة وذلك من أجل تنمية هذه الفرص الجديدة، قد تهم هذه المبادرات الشراكات مع الدولة، المنتوجات المالية المعتمدة وخطوط القرض الخصوصية.</w:t>
      </w:r>
    </w:p>
    <w:p w:rsidR="00832F4C" w:rsidDel="00E10362" w:rsidRDefault="00832F4C" w:rsidP="00E10362">
      <w:pPr>
        <w:bidi/>
        <w:spacing w:after="120"/>
        <w:ind w:left="-341" w:right="-180" w:firstLine="708"/>
        <w:jc w:val="both"/>
        <w:rPr>
          <w:del w:id="5622" w:author="Unknown"/>
          <w:sz w:val="26"/>
          <w:szCs w:val="26"/>
          <w:rtl/>
          <w:lang w:bidi="ar-MA"/>
        </w:rPr>
        <w:pPrChange w:id="5623" w:author="SRO" w:date="2011-02-21T10:34:00Z">
          <w:pPr>
            <w:bidi/>
            <w:spacing w:after="120"/>
            <w:ind w:left="-341" w:right="-180" w:firstLine="708"/>
            <w:jc w:val="both"/>
          </w:pPr>
        </w:pPrChange>
      </w:pPr>
    </w:p>
    <w:p w:rsidR="00832F4C" w:rsidRPr="00832F4C" w:rsidRDefault="00832F4C" w:rsidP="00E10362">
      <w:pPr>
        <w:bidi/>
        <w:spacing w:after="120"/>
        <w:ind w:left="-341" w:right="-180" w:firstLine="708"/>
        <w:jc w:val="both"/>
        <w:rPr>
          <w:ins w:id="5624" w:author="SRO" w:date="2011-02-21T10:34:00Z"/>
          <w:sz w:val="26"/>
          <w:szCs w:val="26"/>
          <w:rtl/>
          <w:lang w:bidi="ar-MA"/>
          <w:rPrChange w:id="5625" w:author="SRO" w:date="2011-02-21T10:26:00Z">
            <w:rPr>
              <w:ins w:id="5626" w:author="SRO" w:date="2011-02-21T10:34:00Z"/>
              <w:sz w:val="26"/>
              <w:rtl/>
              <w:lang w:bidi="ar-MA"/>
            </w:rPr>
          </w:rPrChange>
        </w:rPr>
        <w:pPrChange w:id="5627" w:author="SRO" w:date="2011-02-21T10:34:00Z">
          <w:pPr>
            <w:bidi/>
            <w:spacing w:after="120"/>
            <w:ind w:left="-341" w:right="-180" w:firstLine="708"/>
            <w:jc w:val="both"/>
          </w:pPr>
        </w:pPrChange>
      </w:pPr>
    </w:p>
    <w:p w:rsidR="00832F4C" w:rsidRPr="00832F4C" w:rsidRDefault="00832F4C" w:rsidP="00A62366">
      <w:pPr>
        <w:bidi/>
        <w:spacing w:after="120"/>
        <w:ind w:left="-341" w:right="-180" w:firstLine="708"/>
        <w:jc w:val="both"/>
        <w:rPr>
          <w:sz w:val="26"/>
          <w:szCs w:val="26"/>
          <w:rtl/>
          <w:lang w:bidi="ar-MA"/>
          <w:rPrChange w:id="5628" w:author="SRO" w:date="2011-02-21T10:26:00Z">
            <w:rPr>
              <w:sz w:val="26"/>
              <w:szCs w:val="28"/>
              <w:rtl/>
              <w:lang w:bidi="ar-MA"/>
            </w:rPr>
          </w:rPrChange>
        </w:rPr>
        <w:pPrChange w:id="5629" w:author="SRO" w:date="2011-02-21T10:27:00Z">
          <w:pPr>
            <w:bidi/>
            <w:spacing w:after="120"/>
            <w:ind w:left="-341" w:right="-180" w:firstLine="708"/>
            <w:jc w:val="both"/>
          </w:pPr>
        </w:pPrChange>
      </w:pPr>
      <w:r w:rsidRPr="00832F4C">
        <w:rPr>
          <w:b/>
          <w:bCs/>
          <w:sz w:val="26"/>
          <w:szCs w:val="26"/>
          <w:u w:val="single"/>
          <w:rtl/>
          <w:lang w:bidi="ar-MA"/>
          <w:rPrChange w:id="5630" w:author="SRO" w:date="2011-02-21T10:26:00Z">
            <w:rPr>
              <w:b/>
              <w:bCs/>
              <w:sz w:val="26"/>
              <w:szCs w:val="28"/>
              <w:u w:val="single"/>
              <w:rtl/>
              <w:lang w:bidi="ar-MA"/>
            </w:rPr>
          </w:rPrChange>
        </w:rPr>
        <w:t>الدورة 3</w:t>
      </w:r>
      <w:r w:rsidRPr="00832F4C">
        <w:rPr>
          <w:sz w:val="26"/>
          <w:szCs w:val="26"/>
          <w:rtl/>
          <w:lang w:bidi="ar-MA"/>
          <w:rPrChange w:id="5631" w:author="SRO" w:date="2011-02-21T10:26:00Z">
            <w:rPr>
              <w:sz w:val="26"/>
              <w:szCs w:val="28"/>
              <w:rtl/>
              <w:lang w:bidi="ar-MA"/>
            </w:rPr>
          </w:rPrChange>
        </w:rPr>
        <w:t xml:space="preserve"> : دور الشركات العمومية، الخاصة في ميدان تمويل الفلاحة: التحديات والفرص</w:t>
      </w:r>
    </w:p>
    <w:p w:rsidR="00832F4C" w:rsidRPr="00832F4C" w:rsidDel="00A62366" w:rsidRDefault="00832F4C" w:rsidP="00A62366">
      <w:pPr>
        <w:bidi/>
        <w:spacing w:after="120"/>
        <w:ind w:left="-341" w:right="-180" w:firstLine="708"/>
        <w:jc w:val="both"/>
        <w:rPr>
          <w:del w:id="5632" w:author="SRO" w:date="2011-02-21T10:32:00Z"/>
          <w:sz w:val="26"/>
          <w:szCs w:val="26"/>
          <w:rtl/>
          <w:lang w:bidi="ar-MA"/>
          <w:rPrChange w:id="5633" w:author="SRO" w:date="2011-02-21T10:26:00Z">
            <w:rPr>
              <w:del w:id="5634" w:author="SRO" w:date="2011-02-21T10:32:00Z"/>
              <w:sz w:val="26"/>
              <w:szCs w:val="16"/>
              <w:rtl/>
              <w:lang w:bidi="ar-MA"/>
            </w:rPr>
          </w:rPrChange>
        </w:rPr>
        <w:pPrChange w:id="5635" w:author="SRO" w:date="2011-02-21T10:27:00Z">
          <w:pPr>
            <w:bidi/>
            <w:spacing w:after="120"/>
            <w:ind w:left="-341" w:right="-180" w:firstLine="708"/>
            <w:jc w:val="both"/>
          </w:pPr>
        </w:pPrChange>
      </w:pPr>
    </w:p>
    <w:p w:rsidR="00832F4C" w:rsidRPr="00832F4C" w:rsidRDefault="00832F4C" w:rsidP="00A62366">
      <w:pPr>
        <w:bidi/>
        <w:spacing w:after="120"/>
        <w:ind w:left="-341" w:right="-180" w:firstLine="708"/>
        <w:jc w:val="both"/>
        <w:rPr>
          <w:sz w:val="26"/>
          <w:szCs w:val="26"/>
          <w:rtl/>
          <w:lang w:bidi="ar-MA"/>
          <w:rPrChange w:id="5636" w:author="SRO" w:date="2011-02-21T10:26:00Z">
            <w:rPr>
              <w:sz w:val="26"/>
              <w:szCs w:val="28"/>
              <w:rtl/>
              <w:lang w:bidi="ar-MA"/>
            </w:rPr>
          </w:rPrChange>
        </w:rPr>
        <w:pPrChange w:id="5637" w:author="SRO" w:date="2011-02-21T10:27:00Z">
          <w:pPr>
            <w:bidi/>
            <w:spacing w:after="120"/>
            <w:ind w:left="-341" w:right="-180" w:firstLine="708"/>
            <w:jc w:val="both"/>
          </w:pPr>
        </w:pPrChange>
      </w:pPr>
      <w:r w:rsidRPr="00832F4C">
        <w:rPr>
          <w:sz w:val="26"/>
          <w:szCs w:val="26"/>
          <w:rtl/>
          <w:lang w:bidi="ar-MA"/>
          <w:rPrChange w:id="5638" w:author="SRO" w:date="2011-02-21T10:26:00Z">
            <w:rPr>
              <w:sz w:val="26"/>
              <w:szCs w:val="28"/>
              <w:rtl/>
              <w:lang w:bidi="ar-MA"/>
            </w:rPr>
          </w:rPrChange>
        </w:rPr>
        <w:t>إن السياسات الفلاحية السابقة سواء كانت حمائية أو لبرالية قد أثبتت محدودية طاقات الدولة في الاستجابة لوحدها لعدة تحديات المتعلقة بالقطاع الفلاحي، وخاصة النقص الخاص في البنى التحتية.</w:t>
      </w:r>
    </w:p>
    <w:p w:rsidR="00832F4C" w:rsidRPr="00832F4C" w:rsidRDefault="00832F4C" w:rsidP="00A62366">
      <w:pPr>
        <w:bidi/>
        <w:spacing w:after="120"/>
        <w:ind w:left="-341" w:right="-180"/>
        <w:jc w:val="both"/>
        <w:rPr>
          <w:sz w:val="26"/>
          <w:szCs w:val="26"/>
          <w:rtl/>
          <w:lang w:bidi="ar-MA"/>
          <w:rPrChange w:id="5639" w:author="SRO" w:date="2011-02-21T10:26:00Z">
            <w:rPr>
              <w:sz w:val="26"/>
              <w:szCs w:val="28"/>
              <w:rtl/>
              <w:lang w:bidi="ar-MA"/>
            </w:rPr>
          </w:rPrChange>
        </w:rPr>
        <w:pPrChange w:id="5640" w:author="SRO" w:date="2011-02-21T10:27:00Z">
          <w:pPr>
            <w:bidi/>
            <w:spacing w:after="120"/>
            <w:ind w:left="-341" w:right="-180"/>
            <w:jc w:val="both"/>
          </w:pPr>
        </w:pPrChange>
      </w:pPr>
      <w:r w:rsidRPr="00832F4C">
        <w:rPr>
          <w:sz w:val="26"/>
          <w:szCs w:val="26"/>
          <w:rtl/>
          <w:lang w:bidi="ar-MA"/>
          <w:rPrChange w:id="5641" w:author="SRO" w:date="2011-02-21T10:26:00Z">
            <w:rPr>
              <w:sz w:val="26"/>
              <w:szCs w:val="28"/>
              <w:rtl/>
              <w:lang w:bidi="ar-MA"/>
            </w:rPr>
          </w:rPrChange>
        </w:rPr>
        <w:t xml:space="preserve">إن الدروس المستخلصة قد أظهرت كذلك بأن الانخراط القوي للقطاع الخاص مرتبط بحد أدنى من الدعم العمومي ( مثلا: تونس ومصر التي يمثل فيها الاستثمار الخاص الفلاحي بنسبة كبيرة في الاستثمار الشامل في القطاع، إن الرفع من حجم التمويلات المتاحة للفلاحة يمر حتما من خلال إعادة تنظيم الأدوار وإعادة النظر في مسؤوليات الدولة والقطاع الخاص، وذلك في إطار تعاقدي وتشاركي " رابح </w:t>
      </w:r>
      <w:r w:rsidRPr="00A62366">
        <w:rPr>
          <w:sz w:val="26"/>
          <w:szCs w:val="26"/>
          <w:rtl/>
          <w:lang w:bidi="ar-MA"/>
          <w:rPrChange w:id="5642" w:author="SRO" w:date="2011-02-21T10:26:00Z">
            <w:rPr>
              <w:sz w:val="26"/>
              <w:szCs w:val="26"/>
              <w:rtl/>
              <w:lang w:bidi="ar-MA"/>
            </w:rPr>
          </w:rPrChange>
        </w:rPr>
        <w:t>–</w:t>
      </w:r>
      <w:r w:rsidRPr="00832F4C">
        <w:rPr>
          <w:sz w:val="26"/>
          <w:szCs w:val="26"/>
          <w:rtl/>
          <w:lang w:bidi="ar-MA"/>
          <w:rPrChange w:id="5643" w:author="SRO" w:date="2011-02-21T10:26:00Z">
            <w:rPr>
              <w:sz w:val="26"/>
              <w:szCs w:val="28"/>
              <w:rtl/>
              <w:lang w:bidi="ar-MA"/>
            </w:rPr>
          </w:rPrChange>
        </w:rPr>
        <w:t xml:space="preserve"> رابح " والذي يراهن من جهة على قدرة القطاع الخاص على الاستثمار  وعلى الابتكار وعلى قدرة الدولة في القطاع على مجموعة من الاكراهات التي تصيب بالاختناق كل سلسلة المسالك من جهة أخرى.</w:t>
      </w:r>
    </w:p>
    <w:p w:rsidR="00832F4C" w:rsidRPr="00832F4C" w:rsidDel="00A62366" w:rsidRDefault="00832F4C" w:rsidP="00A62366">
      <w:pPr>
        <w:bidi/>
        <w:spacing w:after="120"/>
        <w:ind w:left="-341" w:right="-180"/>
        <w:jc w:val="both"/>
        <w:rPr>
          <w:del w:id="5644" w:author="SRO" w:date="2011-02-21T10:32:00Z"/>
          <w:sz w:val="26"/>
          <w:szCs w:val="26"/>
          <w:rtl/>
          <w:lang w:bidi="ar-MA"/>
          <w:rPrChange w:id="5645" w:author="SRO" w:date="2011-02-21T10:26:00Z">
            <w:rPr>
              <w:del w:id="5646" w:author="SRO" w:date="2011-02-21T10:32:00Z"/>
              <w:sz w:val="26"/>
              <w:szCs w:val="28"/>
              <w:rtl/>
              <w:lang w:bidi="ar-MA"/>
            </w:rPr>
          </w:rPrChange>
        </w:rPr>
        <w:pPrChange w:id="5647" w:author="SRO" w:date="2011-02-21T10:27:00Z">
          <w:pPr>
            <w:bidi/>
            <w:spacing w:after="120"/>
            <w:ind w:left="-341" w:right="-180"/>
            <w:jc w:val="both"/>
          </w:pPr>
        </w:pPrChange>
      </w:pPr>
    </w:p>
    <w:p w:rsidR="00832F4C" w:rsidRPr="00832F4C" w:rsidRDefault="00832F4C" w:rsidP="00A62366">
      <w:pPr>
        <w:bidi/>
        <w:spacing w:after="120"/>
        <w:ind w:left="-341" w:right="-180"/>
        <w:jc w:val="both"/>
        <w:rPr>
          <w:sz w:val="26"/>
          <w:szCs w:val="26"/>
          <w:rtl/>
          <w:lang w:bidi="ar-MA"/>
          <w:rPrChange w:id="5648" w:author="SRO" w:date="2011-02-21T10:26:00Z">
            <w:rPr>
              <w:sz w:val="26"/>
              <w:szCs w:val="28"/>
              <w:rtl/>
              <w:lang w:bidi="ar-MA"/>
            </w:rPr>
          </w:rPrChange>
        </w:rPr>
        <w:pPrChange w:id="5649" w:author="SRO" w:date="2011-02-21T10:27:00Z">
          <w:pPr>
            <w:bidi/>
            <w:spacing w:after="120"/>
            <w:ind w:left="-341" w:right="-180"/>
            <w:jc w:val="both"/>
          </w:pPr>
        </w:pPrChange>
      </w:pPr>
      <w:r w:rsidRPr="00832F4C">
        <w:rPr>
          <w:sz w:val="26"/>
          <w:szCs w:val="26"/>
          <w:rtl/>
          <w:lang w:bidi="ar-MA"/>
          <w:rPrChange w:id="5650" w:author="SRO" w:date="2011-02-21T10:26:00Z">
            <w:rPr>
              <w:sz w:val="26"/>
              <w:szCs w:val="28"/>
              <w:rtl/>
              <w:lang w:bidi="ar-MA"/>
            </w:rPr>
          </w:rPrChange>
        </w:rPr>
        <w:t>وفي هذا الصدد، تشكل الشراكات العمومية-الخاصة أدوات تنمية ستتيح: 1- الاستجابة للمتطلبات الأساسية للاستثمارات في ميادين تقوية البنى التحتية القروية ( الإنتاج، النقل، التخزين) البحث و التنمية</w:t>
      </w:r>
      <w:r w:rsidRPr="00832F4C">
        <w:rPr>
          <w:sz w:val="26"/>
          <w:szCs w:val="26"/>
          <w:lang w:bidi="ar-MA"/>
          <w:rPrChange w:id="5651" w:author="SRO" w:date="2011-02-21T10:26:00Z">
            <w:rPr>
              <w:sz w:val="28"/>
              <w:szCs w:val="26"/>
              <w:lang w:bidi="ar-MA"/>
            </w:rPr>
          </w:rPrChange>
        </w:rPr>
        <w:t xml:space="preserve"> </w:t>
      </w:r>
      <w:r w:rsidRPr="00832F4C">
        <w:rPr>
          <w:sz w:val="26"/>
          <w:szCs w:val="26"/>
          <w:rtl/>
          <w:lang w:bidi="ar-MA"/>
          <w:rPrChange w:id="5652" w:author="SRO" w:date="2011-02-21T10:26:00Z">
            <w:rPr>
              <w:sz w:val="26"/>
              <w:szCs w:val="28"/>
              <w:rtl/>
              <w:lang w:bidi="ar-MA"/>
            </w:rPr>
          </w:rPrChange>
        </w:rPr>
        <w:t xml:space="preserve"> ، التكوين ونقل التكنولوجيا (2) تسهيل الولوج إلى الخدمات المالية. تشجيع الشركات العمومية </w:t>
      </w:r>
      <w:r w:rsidRPr="00A62366">
        <w:rPr>
          <w:sz w:val="26"/>
          <w:szCs w:val="26"/>
          <w:rtl/>
          <w:lang w:bidi="ar-MA"/>
          <w:rPrChange w:id="5653" w:author="SRO" w:date="2011-02-21T10:26:00Z">
            <w:rPr>
              <w:sz w:val="26"/>
              <w:szCs w:val="26"/>
              <w:rtl/>
              <w:lang w:bidi="ar-MA"/>
            </w:rPr>
          </w:rPrChange>
        </w:rPr>
        <w:t>–</w:t>
      </w:r>
      <w:r w:rsidRPr="00832F4C">
        <w:rPr>
          <w:sz w:val="26"/>
          <w:szCs w:val="26"/>
          <w:rtl/>
          <w:lang w:bidi="ar-MA"/>
          <w:rPrChange w:id="5654" w:author="SRO" w:date="2011-02-21T10:26:00Z">
            <w:rPr>
              <w:sz w:val="26"/>
              <w:szCs w:val="28"/>
              <w:rtl/>
              <w:lang w:bidi="ar-MA"/>
            </w:rPr>
          </w:rPrChange>
        </w:rPr>
        <w:t xml:space="preserve"> الخاصة كذلك على استهداف أمثل وبالتالي إلى تشجيع مردودية قصوى للاستثمار الفلاحي الخاص، وذلك  في تناسق مع السياسات التنموية والمتطلبات ذات الأولوية للقطاع، رغم ذلك فإن تطور ونجاح الشراكات العمومية، الخاصة رهين بمجموعة من الترتيبات والمتطلبات.</w:t>
      </w:r>
    </w:p>
    <w:p w:rsidR="00832F4C" w:rsidRPr="00832F4C" w:rsidDel="00A62366" w:rsidRDefault="00832F4C" w:rsidP="00A62366">
      <w:pPr>
        <w:bidi/>
        <w:spacing w:after="120"/>
        <w:ind w:left="-341" w:right="-180"/>
        <w:jc w:val="both"/>
        <w:rPr>
          <w:del w:id="5655" w:author="SRO" w:date="2011-02-21T10:32:00Z"/>
          <w:sz w:val="26"/>
          <w:szCs w:val="26"/>
          <w:rtl/>
          <w:lang w:bidi="ar-MA"/>
          <w:rPrChange w:id="5656" w:author="SRO" w:date="2011-02-21T10:26:00Z">
            <w:rPr>
              <w:del w:id="5657" w:author="SRO" w:date="2011-02-21T10:32:00Z"/>
              <w:sz w:val="26"/>
              <w:szCs w:val="28"/>
              <w:rtl/>
              <w:lang w:bidi="ar-MA"/>
            </w:rPr>
          </w:rPrChange>
        </w:rPr>
        <w:pPrChange w:id="5658" w:author="SRO" w:date="2011-02-21T10:27:00Z">
          <w:pPr>
            <w:bidi/>
            <w:spacing w:after="120"/>
            <w:ind w:left="-341" w:right="-180"/>
            <w:jc w:val="both"/>
          </w:pPr>
        </w:pPrChange>
      </w:pPr>
    </w:p>
    <w:p w:rsidR="00832F4C" w:rsidRPr="00832F4C" w:rsidRDefault="00832F4C" w:rsidP="00A62366">
      <w:pPr>
        <w:bidi/>
        <w:spacing w:after="120"/>
        <w:ind w:left="-341" w:right="-180"/>
        <w:jc w:val="both"/>
        <w:rPr>
          <w:sz w:val="26"/>
          <w:szCs w:val="26"/>
          <w:rtl/>
          <w:lang w:bidi="ar-MA"/>
          <w:rPrChange w:id="5659" w:author="SRO" w:date="2011-02-21T10:26:00Z">
            <w:rPr>
              <w:sz w:val="26"/>
              <w:szCs w:val="28"/>
              <w:rtl/>
              <w:lang w:bidi="ar-MA"/>
            </w:rPr>
          </w:rPrChange>
        </w:rPr>
        <w:pPrChange w:id="5660" w:author="SRO" w:date="2011-02-21T10:27:00Z">
          <w:pPr>
            <w:bidi/>
            <w:spacing w:after="120"/>
            <w:ind w:left="-341" w:right="-180"/>
            <w:jc w:val="both"/>
          </w:pPr>
        </w:pPrChange>
      </w:pPr>
      <w:r w:rsidRPr="00832F4C">
        <w:rPr>
          <w:sz w:val="26"/>
          <w:szCs w:val="26"/>
          <w:rtl/>
          <w:lang w:bidi="ar-MA"/>
          <w:rPrChange w:id="5661" w:author="SRO" w:date="2011-02-21T10:26:00Z">
            <w:rPr>
              <w:sz w:val="26"/>
              <w:szCs w:val="28"/>
              <w:rtl/>
              <w:lang w:bidi="ar-MA"/>
            </w:rPr>
          </w:rPrChange>
        </w:rPr>
        <w:t xml:space="preserve">تهدف الدورة إلى تقاسم تجارب الشركات العمومية </w:t>
      </w:r>
      <w:r w:rsidRPr="00A62366">
        <w:rPr>
          <w:sz w:val="26"/>
          <w:szCs w:val="26"/>
          <w:rtl/>
          <w:lang w:bidi="ar-MA"/>
          <w:rPrChange w:id="5662" w:author="SRO" w:date="2011-02-21T10:26:00Z">
            <w:rPr>
              <w:sz w:val="26"/>
              <w:szCs w:val="26"/>
              <w:rtl/>
              <w:lang w:bidi="ar-MA"/>
            </w:rPr>
          </w:rPrChange>
        </w:rPr>
        <w:t>–</w:t>
      </w:r>
      <w:r w:rsidRPr="00832F4C">
        <w:rPr>
          <w:sz w:val="26"/>
          <w:szCs w:val="26"/>
          <w:rtl/>
          <w:lang w:bidi="ar-MA"/>
          <w:rPrChange w:id="5663" w:author="SRO" w:date="2011-02-21T10:26:00Z">
            <w:rPr>
              <w:sz w:val="26"/>
              <w:szCs w:val="28"/>
              <w:rtl/>
              <w:lang w:bidi="ar-MA"/>
            </w:rPr>
          </w:rPrChange>
        </w:rPr>
        <w:t>الخاصة بالمنطقة، وكذلك بأفريقيا من أجل استخلاص العبر والتعرف بطريقة مثلى على الآفاق المرتبطة بها.</w:t>
      </w:r>
    </w:p>
    <w:p w:rsidR="00832F4C" w:rsidRPr="00832F4C" w:rsidDel="00A62366" w:rsidRDefault="00832F4C" w:rsidP="00A62366">
      <w:pPr>
        <w:pBdr>
          <w:top w:val="single" w:sz="4" w:space="1" w:color="808080"/>
          <w:left w:val="single" w:sz="4" w:space="4" w:color="808080"/>
          <w:bottom w:val="single" w:sz="4" w:space="1" w:color="808080"/>
          <w:right w:val="single" w:sz="4" w:space="2" w:color="808080"/>
        </w:pBdr>
        <w:bidi/>
        <w:spacing w:after="120"/>
        <w:ind w:left="-341" w:right="-180"/>
        <w:jc w:val="both"/>
        <w:rPr>
          <w:del w:id="5664" w:author="SRO" w:date="2011-02-21T10:32:00Z"/>
          <w:sz w:val="26"/>
          <w:szCs w:val="26"/>
          <w:rtl/>
          <w:lang w:bidi="ar-MA"/>
          <w:rPrChange w:id="5665" w:author="SRO" w:date="2011-02-21T10:26:00Z">
            <w:rPr>
              <w:del w:id="5666" w:author="SRO" w:date="2011-02-21T10:32:00Z"/>
              <w:sz w:val="26"/>
              <w:szCs w:val="28"/>
              <w:rtl/>
              <w:lang w:bidi="ar-MA"/>
            </w:rPr>
          </w:rPrChange>
        </w:rPr>
        <w:pPrChange w:id="5667" w:author="SRO" w:date="2011-02-21T10:27:00Z">
          <w:pPr>
            <w:pBdr>
              <w:top w:val="single" w:sz="4" w:space="1" w:color="808080"/>
              <w:left w:val="single" w:sz="4" w:space="4" w:color="808080"/>
              <w:bottom w:val="single" w:sz="4" w:space="1" w:color="808080"/>
              <w:right w:val="single" w:sz="4" w:space="2" w:color="808080"/>
            </w:pBdr>
            <w:bidi/>
            <w:spacing w:after="120"/>
            <w:ind w:left="-341" w:right="-180"/>
            <w:jc w:val="both"/>
          </w:pPr>
        </w:pPrChange>
      </w:pPr>
    </w:p>
    <w:p w:rsidR="00832F4C" w:rsidRPr="00832F4C" w:rsidRDefault="00832F4C" w:rsidP="00A62366">
      <w:pPr>
        <w:pBdr>
          <w:top w:val="single" w:sz="4" w:space="1" w:color="808080"/>
          <w:left w:val="single" w:sz="4" w:space="4" w:color="808080"/>
          <w:bottom w:val="single" w:sz="4" w:space="1" w:color="808080"/>
          <w:right w:val="single" w:sz="4" w:space="2" w:color="808080"/>
        </w:pBdr>
        <w:bidi/>
        <w:spacing w:after="120"/>
        <w:ind w:left="-341" w:right="-180"/>
        <w:jc w:val="both"/>
        <w:rPr>
          <w:b/>
          <w:bCs/>
          <w:sz w:val="26"/>
          <w:szCs w:val="26"/>
          <w:rtl/>
          <w:lang w:bidi="ar-MA"/>
          <w:rPrChange w:id="5668" w:author="SRO" w:date="2011-02-21T10:26:00Z">
            <w:rPr>
              <w:b/>
              <w:bCs/>
              <w:sz w:val="26"/>
              <w:szCs w:val="28"/>
              <w:rtl/>
              <w:lang w:bidi="ar-MA"/>
            </w:rPr>
          </w:rPrChange>
        </w:rPr>
        <w:pPrChange w:id="5669" w:author="SRO" w:date="2011-02-21T10:27:00Z">
          <w:pPr>
            <w:pBdr>
              <w:top w:val="single" w:sz="4" w:space="1" w:color="808080"/>
              <w:left w:val="single" w:sz="4" w:space="4" w:color="808080"/>
              <w:bottom w:val="single" w:sz="4" w:space="1" w:color="808080"/>
              <w:right w:val="single" w:sz="4" w:space="2" w:color="808080"/>
            </w:pBdr>
            <w:bidi/>
            <w:spacing w:after="120"/>
            <w:ind w:left="-341" w:right="-180"/>
            <w:jc w:val="both"/>
          </w:pPr>
        </w:pPrChange>
      </w:pPr>
      <w:r w:rsidRPr="00832F4C">
        <w:rPr>
          <w:b/>
          <w:bCs/>
          <w:sz w:val="26"/>
          <w:szCs w:val="26"/>
          <w:rtl/>
          <w:lang w:bidi="ar-MA"/>
          <w:rPrChange w:id="5670" w:author="SRO" w:date="2011-02-21T10:26:00Z">
            <w:rPr>
              <w:b/>
              <w:bCs/>
              <w:sz w:val="26"/>
              <w:szCs w:val="28"/>
              <w:rtl/>
              <w:lang w:bidi="ar-MA"/>
            </w:rPr>
          </w:rPrChange>
        </w:rPr>
        <w:t xml:space="preserve">ح- النتائج المنتظرة والمنتوجات </w:t>
      </w:r>
    </w:p>
    <w:p w:rsidR="00832F4C" w:rsidRPr="00832F4C" w:rsidDel="00A62366" w:rsidRDefault="00832F4C" w:rsidP="00A62366">
      <w:pPr>
        <w:numPr>
          <w:ilvl w:val="1"/>
          <w:numId w:val="52"/>
          <w:numberingChange w:id="5671" w:author="SRO" w:date="2011-02-21T09:12:00Z" w:original=""/>
        </w:numPr>
        <w:tabs>
          <w:tab w:val="num" w:pos="739"/>
        </w:tabs>
        <w:bidi/>
        <w:spacing w:after="120"/>
        <w:ind w:left="-341" w:right="-180" w:firstLine="360"/>
        <w:jc w:val="both"/>
        <w:rPr>
          <w:del w:id="5672" w:author="SRO" w:date="2011-02-21T10:32:00Z"/>
          <w:b/>
          <w:bCs/>
          <w:sz w:val="26"/>
          <w:szCs w:val="26"/>
          <w:lang w:bidi="ar-MA"/>
          <w:rPrChange w:id="5673" w:author="SRO" w:date="2011-02-21T10:26:00Z">
            <w:rPr>
              <w:del w:id="5674" w:author="SRO" w:date="2011-02-21T10:32:00Z"/>
              <w:b/>
              <w:bCs/>
              <w:sz w:val="28"/>
              <w:szCs w:val="26"/>
              <w:lang w:bidi="ar-MA"/>
            </w:rPr>
          </w:rPrChange>
        </w:rPr>
        <w:pPrChange w:id="5675" w:author="SRO" w:date="2011-02-21T10:27:00Z">
          <w:pPr>
            <w:numPr>
              <w:ilvl w:val="1"/>
              <w:numId w:val="52"/>
            </w:numPr>
            <w:tabs>
              <w:tab w:val="num" w:pos="360"/>
              <w:tab w:val="num" w:pos="739"/>
            </w:tabs>
            <w:bidi/>
            <w:spacing w:after="120"/>
            <w:ind w:left="-341" w:right="-180" w:firstLine="360"/>
            <w:jc w:val="both"/>
          </w:pPr>
        </w:pPrChange>
      </w:pPr>
    </w:p>
    <w:p w:rsidR="00832F4C" w:rsidRPr="00832F4C" w:rsidRDefault="00832F4C" w:rsidP="00A62366">
      <w:pPr>
        <w:numPr>
          <w:ilvl w:val="1"/>
          <w:numId w:val="52"/>
          <w:numberingChange w:id="5676" w:author="SRO" w:date="2011-02-21T09:12:00Z" w:original=""/>
        </w:numPr>
        <w:tabs>
          <w:tab w:val="num" w:pos="739"/>
        </w:tabs>
        <w:bidi/>
        <w:spacing w:after="120"/>
        <w:ind w:left="-341" w:right="-180" w:firstLine="360"/>
        <w:jc w:val="both"/>
        <w:rPr>
          <w:b/>
          <w:bCs/>
          <w:sz w:val="26"/>
          <w:szCs w:val="26"/>
          <w:rtl/>
          <w:lang w:bidi="ar-MA"/>
          <w:rPrChange w:id="5677" w:author="SRO" w:date="2011-02-21T10:26:00Z">
            <w:rPr>
              <w:b/>
              <w:bCs/>
              <w:sz w:val="26"/>
              <w:szCs w:val="28"/>
              <w:rtl/>
              <w:lang w:bidi="ar-MA"/>
            </w:rPr>
          </w:rPrChange>
        </w:rPr>
        <w:pPrChange w:id="5678" w:author="SRO" w:date="2011-02-21T10:27:00Z">
          <w:pPr>
            <w:numPr>
              <w:ilvl w:val="1"/>
              <w:numId w:val="52"/>
            </w:numPr>
            <w:tabs>
              <w:tab w:val="num" w:pos="360"/>
              <w:tab w:val="num" w:pos="739"/>
            </w:tabs>
            <w:bidi/>
            <w:spacing w:after="120"/>
            <w:ind w:left="-341" w:right="-180" w:firstLine="360"/>
            <w:jc w:val="both"/>
          </w:pPr>
        </w:pPrChange>
      </w:pPr>
      <w:r w:rsidRPr="00832F4C">
        <w:rPr>
          <w:b/>
          <w:bCs/>
          <w:sz w:val="26"/>
          <w:szCs w:val="26"/>
          <w:rtl/>
          <w:lang w:bidi="ar-MA"/>
          <w:rPrChange w:id="5679" w:author="SRO" w:date="2011-02-21T10:26:00Z">
            <w:rPr>
              <w:b/>
              <w:bCs/>
              <w:sz w:val="26"/>
              <w:szCs w:val="28"/>
              <w:rtl/>
              <w:lang w:bidi="ar-MA"/>
            </w:rPr>
          </w:rPrChange>
        </w:rPr>
        <w:t xml:space="preserve">النتائج </w:t>
      </w:r>
    </w:p>
    <w:p w:rsidR="00832F4C" w:rsidRPr="00832F4C" w:rsidDel="00A62366" w:rsidRDefault="00832F4C" w:rsidP="00A62366">
      <w:pPr>
        <w:bidi/>
        <w:spacing w:after="120"/>
        <w:ind w:left="379" w:right="-180"/>
        <w:jc w:val="both"/>
        <w:rPr>
          <w:del w:id="5680" w:author="SRO" w:date="2011-02-21T10:32:00Z"/>
          <w:b/>
          <w:bCs/>
          <w:sz w:val="26"/>
          <w:szCs w:val="26"/>
          <w:rtl/>
          <w:lang w:bidi="ar-MA"/>
          <w:rPrChange w:id="5681" w:author="SRO" w:date="2011-02-21T10:26:00Z">
            <w:rPr>
              <w:del w:id="5682" w:author="SRO" w:date="2011-02-21T10:32:00Z"/>
              <w:b/>
              <w:bCs/>
              <w:sz w:val="26"/>
              <w:szCs w:val="16"/>
              <w:rtl/>
              <w:lang w:bidi="ar-MA"/>
            </w:rPr>
          </w:rPrChange>
        </w:rPr>
        <w:pPrChange w:id="5683" w:author="SRO" w:date="2011-02-21T10:27:00Z">
          <w:pPr>
            <w:bidi/>
            <w:spacing w:after="120"/>
            <w:ind w:left="379" w:right="-180"/>
            <w:jc w:val="both"/>
          </w:pPr>
        </w:pPrChange>
      </w:pPr>
    </w:p>
    <w:p w:rsidR="00832F4C" w:rsidRPr="00832F4C" w:rsidRDefault="00832F4C" w:rsidP="00A62366">
      <w:pPr>
        <w:bidi/>
        <w:spacing w:after="120"/>
        <w:ind w:left="379" w:right="-180"/>
        <w:jc w:val="both"/>
        <w:rPr>
          <w:sz w:val="26"/>
          <w:szCs w:val="26"/>
          <w:rtl/>
          <w:lang w:bidi="ar-MA"/>
          <w:rPrChange w:id="5684" w:author="SRO" w:date="2011-02-21T10:26:00Z">
            <w:rPr>
              <w:sz w:val="26"/>
              <w:szCs w:val="28"/>
              <w:rtl/>
              <w:lang w:bidi="ar-MA"/>
            </w:rPr>
          </w:rPrChange>
        </w:rPr>
        <w:pPrChange w:id="5685" w:author="SRO" w:date="2011-02-21T10:27:00Z">
          <w:pPr>
            <w:bidi/>
            <w:spacing w:after="120"/>
            <w:ind w:left="379" w:right="-180"/>
            <w:jc w:val="both"/>
          </w:pPr>
        </w:pPrChange>
      </w:pPr>
      <w:r w:rsidRPr="00832F4C">
        <w:rPr>
          <w:sz w:val="26"/>
          <w:szCs w:val="26"/>
          <w:rtl/>
          <w:lang w:bidi="ar-MA"/>
          <w:rPrChange w:id="5686" w:author="SRO" w:date="2011-02-21T10:26:00Z">
            <w:rPr>
              <w:sz w:val="26"/>
              <w:szCs w:val="28"/>
              <w:rtl/>
              <w:lang w:bidi="ar-MA"/>
            </w:rPr>
          </w:rPrChange>
        </w:rPr>
        <w:t>على النقاشات أن تساهم في :</w:t>
      </w:r>
    </w:p>
    <w:p w:rsidR="00832F4C" w:rsidRPr="00832F4C" w:rsidRDefault="00832F4C" w:rsidP="00832F4C">
      <w:pPr>
        <w:numPr>
          <w:ilvl w:val="0"/>
          <w:numId w:val="52"/>
          <w:numberingChange w:id="5687" w:author="SRO" w:date="2011-02-21T09:12:00Z" w:original=""/>
        </w:numPr>
        <w:tabs>
          <w:tab w:val="clear" w:pos="720"/>
          <w:tab w:val="num" w:pos="199"/>
        </w:tabs>
        <w:bidi/>
        <w:spacing w:after="120"/>
        <w:ind w:left="199" w:right="-180" w:hanging="180"/>
        <w:jc w:val="both"/>
        <w:rPr>
          <w:sz w:val="26"/>
          <w:szCs w:val="26"/>
          <w:rtl/>
          <w:lang w:bidi="ar-MA"/>
          <w:rPrChange w:id="5688" w:author="SRO" w:date="2011-02-21T10:26:00Z">
            <w:rPr>
              <w:sz w:val="26"/>
              <w:szCs w:val="28"/>
              <w:rtl/>
              <w:lang w:bidi="ar-MA"/>
            </w:rPr>
          </w:rPrChange>
        </w:rPr>
        <w:pPrChange w:id="5689" w:author="SRO" w:date="2011-02-21T10:27:00Z">
          <w:pPr>
            <w:numPr>
              <w:ilvl w:val="1"/>
              <w:numId w:val="52"/>
            </w:numPr>
            <w:tabs>
              <w:tab w:val="num" w:pos="199"/>
              <w:tab w:val="num" w:pos="360"/>
            </w:tabs>
            <w:bidi/>
            <w:spacing w:after="120"/>
            <w:ind w:left="199" w:right="-180" w:hanging="180"/>
            <w:jc w:val="both"/>
          </w:pPr>
        </w:pPrChange>
      </w:pPr>
      <w:r w:rsidRPr="00832F4C">
        <w:rPr>
          <w:sz w:val="26"/>
          <w:szCs w:val="26"/>
          <w:rtl/>
          <w:lang w:bidi="ar-MA"/>
          <w:rPrChange w:id="5690" w:author="SRO" w:date="2011-02-21T10:26:00Z">
            <w:rPr>
              <w:sz w:val="26"/>
              <w:szCs w:val="28"/>
              <w:rtl/>
              <w:lang w:bidi="ar-MA"/>
            </w:rPr>
          </w:rPrChange>
        </w:rPr>
        <w:t>معرفة أفضل للدروس المستخلصة وللسلوكيات الجيدة المرتبطة بالإجراءات المتخذة من طرف الدول من أجل تنشيط الاستثمار في القطاع الفلاحي وانعكاساتها على التمويل الخاص الوطني والخارجي؛</w:t>
      </w:r>
    </w:p>
    <w:p w:rsidR="00832F4C" w:rsidRPr="00832F4C" w:rsidRDefault="00832F4C" w:rsidP="00832F4C">
      <w:pPr>
        <w:numPr>
          <w:ilvl w:val="0"/>
          <w:numId w:val="52"/>
          <w:numberingChange w:id="5691" w:author="SRO" w:date="2011-02-21T09:12:00Z" w:original=""/>
        </w:numPr>
        <w:tabs>
          <w:tab w:val="clear" w:pos="720"/>
          <w:tab w:val="num" w:pos="199"/>
        </w:tabs>
        <w:bidi/>
        <w:spacing w:after="120"/>
        <w:ind w:left="379" w:right="-180"/>
        <w:jc w:val="both"/>
        <w:rPr>
          <w:sz w:val="26"/>
          <w:szCs w:val="26"/>
          <w:lang w:bidi="ar-MA"/>
          <w:rPrChange w:id="5692" w:author="SRO" w:date="2011-02-21T10:26:00Z">
            <w:rPr>
              <w:sz w:val="28"/>
              <w:szCs w:val="26"/>
              <w:lang w:bidi="ar-MA"/>
            </w:rPr>
          </w:rPrChange>
        </w:rPr>
        <w:pPrChange w:id="5693" w:author="SRO" w:date="2011-02-21T10:27:00Z">
          <w:pPr>
            <w:numPr>
              <w:ilvl w:val="1"/>
              <w:numId w:val="52"/>
            </w:numPr>
            <w:tabs>
              <w:tab w:val="num" w:pos="199"/>
              <w:tab w:val="num" w:pos="360"/>
            </w:tabs>
            <w:bidi/>
            <w:spacing w:after="120"/>
            <w:ind w:left="379" w:right="-180" w:hanging="360"/>
            <w:jc w:val="both"/>
          </w:pPr>
        </w:pPrChange>
      </w:pPr>
      <w:r w:rsidRPr="00832F4C">
        <w:rPr>
          <w:sz w:val="26"/>
          <w:szCs w:val="26"/>
          <w:rtl/>
          <w:lang w:bidi="ar-MA"/>
          <w:rPrChange w:id="5694" w:author="SRO" w:date="2011-02-21T10:26:00Z">
            <w:rPr>
              <w:sz w:val="26"/>
              <w:szCs w:val="28"/>
              <w:rtl/>
              <w:lang w:bidi="ar-MA"/>
            </w:rPr>
          </w:rPrChange>
        </w:rPr>
        <w:t>تطوير معرفة الفرص والاكراهات التي يواجهها القطاع البنكي في ميدان تمويل القطاع الفلاحي؛</w:t>
      </w:r>
    </w:p>
    <w:p w:rsidR="00832F4C" w:rsidRPr="00832F4C" w:rsidRDefault="00832F4C" w:rsidP="00832F4C">
      <w:pPr>
        <w:numPr>
          <w:ilvl w:val="0"/>
          <w:numId w:val="52"/>
          <w:numberingChange w:id="5695" w:author="SRO" w:date="2011-02-21T09:12:00Z" w:original=""/>
        </w:numPr>
        <w:tabs>
          <w:tab w:val="clear" w:pos="720"/>
          <w:tab w:val="num" w:pos="199"/>
        </w:tabs>
        <w:bidi/>
        <w:spacing w:after="120"/>
        <w:ind w:left="379" w:right="-180"/>
        <w:jc w:val="both"/>
        <w:rPr>
          <w:sz w:val="26"/>
          <w:szCs w:val="26"/>
          <w:rtl/>
          <w:lang w:bidi="ar-MA"/>
          <w:rPrChange w:id="5696" w:author="SRO" w:date="2011-02-21T10:26:00Z">
            <w:rPr>
              <w:sz w:val="26"/>
              <w:szCs w:val="28"/>
              <w:rtl/>
              <w:lang w:bidi="ar-MA"/>
            </w:rPr>
          </w:rPrChange>
        </w:rPr>
        <w:pPrChange w:id="5697" w:author="SRO" w:date="2011-02-21T10:27:00Z">
          <w:pPr>
            <w:numPr>
              <w:ilvl w:val="1"/>
              <w:numId w:val="52"/>
            </w:numPr>
            <w:tabs>
              <w:tab w:val="num" w:pos="199"/>
              <w:tab w:val="num" w:pos="360"/>
            </w:tabs>
            <w:bidi/>
            <w:spacing w:after="120"/>
            <w:ind w:left="379" w:right="-180" w:hanging="360"/>
            <w:jc w:val="both"/>
          </w:pPr>
        </w:pPrChange>
      </w:pPr>
      <w:r w:rsidRPr="00832F4C">
        <w:rPr>
          <w:sz w:val="26"/>
          <w:szCs w:val="26"/>
          <w:rtl/>
          <w:lang w:bidi="ar-MA"/>
          <w:rPrChange w:id="5698" w:author="SRO" w:date="2011-02-21T10:26:00Z">
            <w:rPr>
              <w:sz w:val="26"/>
              <w:szCs w:val="28"/>
              <w:rtl/>
              <w:lang w:bidi="ar-MA"/>
            </w:rPr>
          </w:rPrChange>
        </w:rPr>
        <w:t>زيادة الوعي حول دور وآفاق الشراكة العمومية-الخاصة في تمويل الزراعة؛</w:t>
      </w:r>
    </w:p>
    <w:p w:rsidR="00832F4C" w:rsidRPr="00832F4C" w:rsidRDefault="00832F4C" w:rsidP="00832F4C">
      <w:pPr>
        <w:numPr>
          <w:ilvl w:val="0"/>
          <w:numId w:val="52"/>
          <w:numberingChange w:id="5699" w:author="SRO" w:date="2011-02-21T09:12:00Z" w:original=""/>
        </w:numPr>
        <w:tabs>
          <w:tab w:val="clear" w:pos="720"/>
          <w:tab w:val="num" w:pos="199"/>
        </w:tabs>
        <w:bidi/>
        <w:spacing w:after="120"/>
        <w:ind w:left="379" w:right="-180"/>
        <w:jc w:val="both"/>
        <w:rPr>
          <w:sz w:val="26"/>
          <w:szCs w:val="26"/>
          <w:rtl/>
          <w:lang w:bidi="ar-MA"/>
          <w:rPrChange w:id="5700" w:author="SRO" w:date="2011-02-21T10:26:00Z">
            <w:rPr>
              <w:sz w:val="26"/>
              <w:szCs w:val="28"/>
              <w:rtl/>
              <w:lang w:bidi="ar-MA"/>
            </w:rPr>
          </w:rPrChange>
        </w:rPr>
        <w:pPrChange w:id="5701" w:author="SRO" w:date="2011-02-21T10:27:00Z">
          <w:pPr>
            <w:numPr>
              <w:ilvl w:val="1"/>
              <w:numId w:val="52"/>
            </w:numPr>
            <w:tabs>
              <w:tab w:val="num" w:pos="199"/>
              <w:tab w:val="num" w:pos="360"/>
            </w:tabs>
            <w:bidi/>
            <w:spacing w:after="120"/>
            <w:ind w:left="379" w:right="-180" w:hanging="360"/>
            <w:jc w:val="both"/>
          </w:pPr>
        </w:pPrChange>
      </w:pPr>
      <w:r w:rsidRPr="00832F4C">
        <w:rPr>
          <w:sz w:val="26"/>
          <w:szCs w:val="26"/>
          <w:rtl/>
          <w:lang w:bidi="ar-MA"/>
          <w:rPrChange w:id="5702" w:author="SRO" w:date="2011-02-21T10:26:00Z">
            <w:rPr>
              <w:sz w:val="26"/>
              <w:szCs w:val="28"/>
              <w:rtl/>
              <w:lang w:bidi="ar-MA"/>
            </w:rPr>
          </w:rPrChange>
        </w:rPr>
        <w:t>تبني توصيات موجهة للدول ( خارطة طريق) من أجل الرفع من الاستثمار الخاص في تمويل القطاع.</w:t>
      </w:r>
    </w:p>
    <w:p w:rsidR="00832F4C" w:rsidRPr="00832F4C" w:rsidDel="00A62366" w:rsidRDefault="00832F4C" w:rsidP="00A62366">
      <w:pPr>
        <w:numPr>
          <w:ilvl w:val="1"/>
          <w:numId w:val="52"/>
          <w:numberingChange w:id="5703" w:author="SRO" w:date="2011-02-21T09:12:00Z" w:original=""/>
        </w:numPr>
        <w:tabs>
          <w:tab w:val="num" w:pos="739"/>
        </w:tabs>
        <w:bidi/>
        <w:spacing w:after="120"/>
        <w:ind w:left="-341" w:right="-180" w:firstLine="360"/>
        <w:jc w:val="both"/>
        <w:rPr>
          <w:del w:id="5704" w:author="SRO" w:date="2011-02-21T10:32:00Z"/>
          <w:sz w:val="26"/>
          <w:szCs w:val="26"/>
          <w:rtl/>
          <w:lang w:bidi="ar-MA"/>
          <w:rPrChange w:id="5705" w:author="SRO" w:date="2011-02-21T10:26:00Z">
            <w:rPr>
              <w:del w:id="5706" w:author="SRO" w:date="2011-02-21T10:32:00Z"/>
              <w:sz w:val="26"/>
              <w:szCs w:val="28"/>
              <w:rtl/>
              <w:lang w:bidi="ar-MA"/>
            </w:rPr>
          </w:rPrChange>
        </w:rPr>
        <w:pPrChange w:id="5707" w:author="SRO" w:date="2011-02-21T10:27:00Z">
          <w:pPr>
            <w:numPr>
              <w:ilvl w:val="1"/>
              <w:numId w:val="52"/>
            </w:numPr>
            <w:tabs>
              <w:tab w:val="num" w:pos="360"/>
              <w:tab w:val="num" w:pos="739"/>
            </w:tabs>
            <w:bidi/>
            <w:spacing w:after="120"/>
            <w:ind w:left="-341" w:right="-180" w:firstLine="360"/>
            <w:jc w:val="both"/>
          </w:pPr>
        </w:pPrChange>
      </w:pPr>
    </w:p>
    <w:p w:rsidR="00832F4C" w:rsidRPr="00832F4C" w:rsidRDefault="00832F4C" w:rsidP="00A62366">
      <w:pPr>
        <w:numPr>
          <w:ilvl w:val="1"/>
          <w:numId w:val="52"/>
          <w:numberingChange w:id="5708" w:author="SRO" w:date="2011-02-21T09:12:00Z" w:original=""/>
        </w:numPr>
        <w:tabs>
          <w:tab w:val="num" w:pos="739"/>
        </w:tabs>
        <w:bidi/>
        <w:spacing w:after="120"/>
        <w:ind w:left="-341" w:right="-180" w:firstLine="360"/>
        <w:jc w:val="both"/>
        <w:rPr>
          <w:b/>
          <w:bCs/>
          <w:sz w:val="26"/>
          <w:szCs w:val="26"/>
          <w:lang w:bidi="ar-MA"/>
          <w:rPrChange w:id="5709" w:author="SRO" w:date="2011-02-21T10:26:00Z">
            <w:rPr>
              <w:b/>
              <w:bCs/>
              <w:sz w:val="28"/>
              <w:szCs w:val="26"/>
              <w:lang w:bidi="ar-MA"/>
            </w:rPr>
          </w:rPrChange>
        </w:rPr>
        <w:pPrChange w:id="5710" w:author="SRO" w:date="2011-02-21T10:27:00Z">
          <w:pPr>
            <w:numPr>
              <w:ilvl w:val="1"/>
              <w:numId w:val="52"/>
            </w:numPr>
            <w:tabs>
              <w:tab w:val="num" w:pos="360"/>
              <w:tab w:val="num" w:pos="739"/>
            </w:tabs>
            <w:bidi/>
            <w:spacing w:after="120"/>
            <w:ind w:left="-341" w:right="-180" w:firstLine="360"/>
            <w:jc w:val="both"/>
          </w:pPr>
        </w:pPrChange>
      </w:pPr>
      <w:r w:rsidRPr="00832F4C">
        <w:rPr>
          <w:b/>
          <w:bCs/>
          <w:sz w:val="26"/>
          <w:szCs w:val="26"/>
          <w:rtl/>
          <w:lang w:bidi="ar-MA"/>
          <w:rPrChange w:id="5711" w:author="SRO" w:date="2011-02-21T10:26:00Z">
            <w:rPr>
              <w:b/>
              <w:bCs/>
              <w:sz w:val="26"/>
              <w:szCs w:val="28"/>
              <w:rtl/>
              <w:lang w:bidi="ar-MA"/>
            </w:rPr>
          </w:rPrChange>
        </w:rPr>
        <w:t xml:space="preserve">المنتوجات </w:t>
      </w:r>
    </w:p>
    <w:p w:rsidR="00832F4C" w:rsidRPr="00832F4C" w:rsidDel="00A62366" w:rsidRDefault="00832F4C" w:rsidP="00A62366">
      <w:pPr>
        <w:bidi/>
        <w:spacing w:after="120"/>
        <w:ind w:left="-341" w:right="-180"/>
        <w:jc w:val="both"/>
        <w:rPr>
          <w:del w:id="5712" w:author="SRO" w:date="2011-02-21T10:32:00Z"/>
          <w:b/>
          <w:bCs/>
          <w:sz w:val="26"/>
          <w:szCs w:val="26"/>
          <w:rtl/>
          <w:lang w:bidi="ar-MA"/>
          <w:rPrChange w:id="5713" w:author="SRO" w:date="2011-02-21T10:26:00Z">
            <w:rPr>
              <w:del w:id="5714" w:author="SRO" w:date="2011-02-21T10:32:00Z"/>
              <w:b/>
              <w:bCs/>
              <w:sz w:val="26"/>
              <w:szCs w:val="16"/>
              <w:rtl/>
              <w:lang w:bidi="ar-MA"/>
            </w:rPr>
          </w:rPrChange>
        </w:rPr>
        <w:pPrChange w:id="5715" w:author="SRO" w:date="2011-02-21T10:27:00Z">
          <w:pPr>
            <w:bidi/>
            <w:spacing w:after="120"/>
            <w:ind w:left="-341" w:right="-180"/>
            <w:jc w:val="both"/>
          </w:pPr>
        </w:pPrChange>
      </w:pPr>
    </w:p>
    <w:p w:rsidR="00832F4C" w:rsidRPr="00832F4C" w:rsidRDefault="00832F4C" w:rsidP="00A62366">
      <w:pPr>
        <w:bidi/>
        <w:spacing w:after="120"/>
        <w:ind w:left="-341" w:right="-180"/>
        <w:jc w:val="both"/>
        <w:rPr>
          <w:sz w:val="26"/>
          <w:szCs w:val="26"/>
          <w:rtl/>
          <w:lang w:bidi="ar-MA"/>
          <w:rPrChange w:id="5716" w:author="SRO" w:date="2011-02-21T10:26:00Z">
            <w:rPr>
              <w:sz w:val="26"/>
              <w:szCs w:val="28"/>
              <w:rtl/>
              <w:lang w:bidi="ar-MA"/>
            </w:rPr>
          </w:rPrChange>
        </w:rPr>
        <w:pPrChange w:id="5717" w:author="SRO" w:date="2011-02-21T10:27:00Z">
          <w:pPr>
            <w:bidi/>
            <w:spacing w:after="120"/>
            <w:ind w:left="-341" w:right="-180"/>
            <w:jc w:val="both"/>
          </w:pPr>
        </w:pPrChange>
      </w:pPr>
      <w:r w:rsidRPr="00832F4C">
        <w:rPr>
          <w:sz w:val="26"/>
          <w:szCs w:val="26"/>
          <w:rtl/>
          <w:lang w:bidi="ar-MA"/>
          <w:rPrChange w:id="5718" w:author="SRO" w:date="2011-02-21T10:26:00Z">
            <w:rPr>
              <w:sz w:val="26"/>
              <w:szCs w:val="28"/>
              <w:rtl/>
              <w:lang w:bidi="ar-MA"/>
            </w:rPr>
          </w:rPrChange>
        </w:rPr>
        <w:t>مجموعة من المنتوجات سيتم إعدادها في نهاية أشغال الورشة:</w:t>
      </w:r>
    </w:p>
    <w:p w:rsidR="00832F4C" w:rsidRPr="00832F4C" w:rsidDel="00A62366" w:rsidRDefault="00832F4C" w:rsidP="00832F4C">
      <w:pPr>
        <w:numPr>
          <w:ilvl w:val="0"/>
          <w:numId w:val="52"/>
          <w:numberingChange w:id="5719" w:author="SRO" w:date="2011-02-21T09:12:00Z" w:original=""/>
        </w:numPr>
        <w:tabs>
          <w:tab w:val="clear" w:pos="720"/>
          <w:tab w:val="num" w:pos="199"/>
        </w:tabs>
        <w:bidi/>
        <w:spacing w:after="120"/>
        <w:ind w:left="199" w:right="-180" w:hanging="180"/>
        <w:jc w:val="both"/>
        <w:rPr>
          <w:del w:id="5720" w:author="SRO" w:date="2011-02-21T10:32:00Z"/>
          <w:sz w:val="26"/>
          <w:szCs w:val="26"/>
          <w:rtl/>
          <w:lang w:bidi="ar-MA"/>
          <w:rPrChange w:id="5721" w:author="SRO" w:date="2011-02-21T10:26:00Z">
            <w:rPr>
              <w:del w:id="5722" w:author="SRO" w:date="2011-02-21T10:32:00Z"/>
              <w:sz w:val="26"/>
              <w:szCs w:val="16"/>
              <w:rtl/>
              <w:lang w:bidi="ar-MA"/>
            </w:rPr>
          </w:rPrChange>
        </w:rPr>
        <w:pPrChange w:id="5723" w:author="SRO" w:date="2011-02-21T10:27:00Z">
          <w:pPr>
            <w:numPr>
              <w:ilvl w:val="1"/>
              <w:numId w:val="52"/>
            </w:numPr>
            <w:tabs>
              <w:tab w:val="num" w:pos="199"/>
              <w:tab w:val="num" w:pos="360"/>
            </w:tabs>
            <w:bidi/>
            <w:spacing w:after="120"/>
            <w:ind w:left="199" w:right="-180" w:hanging="180"/>
            <w:jc w:val="both"/>
          </w:pPr>
        </w:pPrChange>
      </w:pPr>
    </w:p>
    <w:p w:rsidR="00832F4C" w:rsidRPr="00832F4C" w:rsidRDefault="00832F4C" w:rsidP="00832F4C">
      <w:pPr>
        <w:numPr>
          <w:ilvl w:val="0"/>
          <w:numId w:val="52"/>
          <w:numberingChange w:id="5724" w:author="SRO" w:date="2011-02-21T09:12:00Z" w:original=""/>
        </w:numPr>
        <w:tabs>
          <w:tab w:val="clear" w:pos="720"/>
          <w:tab w:val="num" w:pos="199"/>
        </w:tabs>
        <w:bidi/>
        <w:spacing w:after="120"/>
        <w:ind w:left="199" w:right="-180" w:hanging="180"/>
        <w:jc w:val="both"/>
        <w:rPr>
          <w:sz w:val="26"/>
          <w:szCs w:val="26"/>
          <w:rtl/>
          <w:lang w:bidi="ar-MA"/>
          <w:rPrChange w:id="5725" w:author="SRO" w:date="2011-02-21T10:26:00Z">
            <w:rPr>
              <w:sz w:val="26"/>
              <w:szCs w:val="28"/>
              <w:rtl/>
              <w:lang w:bidi="ar-MA"/>
            </w:rPr>
          </w:rPrChange>
        </w:rPr>
        <w:pPrChange w:id="5726" w:author="SRO" w:date="2011-02-21T10:27:00Z">
          <w:pPr>
            <w:numPr>
              <w:ilvl w:val="1"/>
              <w:numId w:val="52"/>
            </w:numPr>
            <w:tabs>
              <w:tab w:val="num" w:pos="199"/>
              <w:tab w:val="num" w:pos="360"/>
            </w:tabs>
            <w:bidi/>
            <w:spacing w:after="120"/>
            <w:ind w:left="199" w:right="-180" w:hanging="180"/>
            <w:jc w:val="both"/>
          </w:pPr>
        </w:pPrChange>
      </w:pPr>
      <w:r w:rsidRPr="00832F4C">
        <w:rPr>
          <w:sz w:val="26"/>
          <w:szCs w:val="26"/>
          <w:rtl/>
          <w:lang w:bidi="ar-MA"/>
          <w:rPrChange w:id="5727" w:author="SRO" w:date="2011-02-21T10:26:00Z">
            <w:rPr>
              <w:sz w:val="26"/>
              <w:szCs w:val="28"/>
              <w:rtl/>
              <w:lang w:bidi="ar-MA"/>
            </w:rPr>
          </w:rPrChange>
        </w:rPr>
        <w:t>تقرير الدورة.</w:t>
      </w:r>
    </w:p>
    <w:p w:rsidR="00832F4C" w:rsidRPr="00832F4C" w:rsidRDefault="00832F4C" w:rsidP="00832F4C">
      <w:pPr>
        <w:numPr>
          <w:ilvl w:val="0"/>
          <w:numId w:val="52"/>
          <w:numberingChange w:id="5728" w:author="SRO" w:date="2011-02-21T09:12:00Z" w:original=""/>
        </w:numPr>
        <w:tabs>
          <w:tab w:val="clear" w:pos="720"/>
          <w:tab w:val="num" w:pos="199"/>
        </w:tabs>
        <w:bidi/>
        <w:spacing w:after="120"/>
        <w:ind w:left="199" w:right="-180" w:hanging="180"/>
        <w:jc w:val="both"/>
        <w:rPr>
          <w:sz w:val="26"/>
          <w:szCs w:val="26"/>
          <w:lang w:bidi="ar-MA"/>
          <w:rPrChange w:id="5729" w:author="SRO" w:date="2011-02-21T10:26:00Z">
            <w:rPr>
              <w:sz w:val="28"/>
              <w:szCs w:val="26"/>
              <w:lang w:bidi="ar-MA"/>
            </w:rPr>
          </w:rPrChange>
        </w:rPr>
        <w:pPrChange w:id="5730" w:author="SRO" w:date="2011-02-21T10:27:00Z">
          <w:pPr>
            <w:numPr>
              <w:ilvl w:val="1"/>
              <w:numId w:val="52"/>
            </w:numPr>
            <w:tabs>
              <w:tab w:val="num" w:pos="199"/>
              <w:tab w:val="num" w:pos="360"/>
            </w:tabs>
            <w:bidi/>
            <w:spacing w:after="120"/>
            <w:ind w:left="199" w:right="-180" w:hanging="180"/>
            <w:jc w:val="both"/>
          </w:pPr>
        </w:pPrChange>
      </w:pPr>
      <w:r w:rsidRPr="00832F4C">
        <w:rPr>
          <w:sz w:val="26"/>
          <w:szCs w:val="26"/>
          <w:rtl/>
          <w:lang w:bidi="ar-MA"/>
          <w:rPrChange w:id="5731" w:author="SRO" w:date="2011-02-21T10:26:00Z">
            <w:rPr>
              <w:sz w:val="26"/>
              <w:szCs w:val="28"/>
              <w:rtl/>
              <w:lang w:bidi="ar-MA"/>
            </w:rPr>
          </w:rPrChange>
        </w:rPr>
        <w:t>ورقة تحليلية حول تمويل الفلاحة (مدخل إلى مؤتمر وزراء الفلاحة، الجزائر- تشرين الثاني/نوفمبر 2010).</w:t>
      </w:r>
    </w:p>
    <w:p w:rsidR="00832F4C" w:rsidRPr="00832F4C" w:rsidDel="00A62366" w:rsidRDefault="00832F4C" w:rsidP="00A62366">
      <w:pPr>
        <w:pBdr>
          <w:top w:val="single" w:sz="4" w:space="1" w:color="808080"/>
          <w:left w:val="single" w:sz="4" w:space="4" w:color="808080"/>
          <w:bottom w:val="single" w:sz="4" w:space="1" w:color="808080"/>
          <w:right w:val="single" w:sz="4" w:space="2" w:color="808080"/>
        </w:pBdr>
        <w:bidi/>
        <w:spacing w:after="120"/>
        <w:ind w:left="-341" w:right="-180"/>
        <w:jc w:val="both"/>
        <w:rPr>
          <w:del w:id="5732" w:author="SRO" w:date="2011-02-21T10:33:00Z"/>
          <w:sz w:val="26"/>
          <w:szCs w:val="26"/>
          <w:lang w:bidi="ar-MA"/>
          <w:rPrChange w:id="5733" w:author="SRO" w:date="2011-02-21T10:26:00Z">
            <w:rPr>
              <w:del w:id="5734" w:author="SRO" w:date="2011-02-21T10:33:00Z"/>
              <w:sz w:val="28"/>
              <w:szCs w:val="26"/>
              <w:lang w:bidi="ar-MA"/>
            </w:rPr>
          </w:rPrChange>
        </w:rPr>
        <w:pPrChange w:id="5735" w:author="SRO" w:date="2011-02-21T10:27:00Z">
          <w:pPr>
            <w:pBdr>
              <w:top w:val="single" w:sz="4" w:space="1" w:color="808080"/>
              <w:left w:val="single" w:sz="4" w:space="4" w:color="808080"/>
              <w:bottom w:val="single" w:sz="4" w:space="1" w:color="808080"/>
              <w:right w:val="single" w:sz="4" w:space="2" w:color="808080"/>
            </w:pBdr>
            <w:bidi/>
            <w:spacing w:after="120"/>
            <w:ind w:left="-341" w:right="-180"/>
            <w:jc w:val="both"/>
          </w:pPr>
        </w:pPrChange>
      </w:pPr>
    </w:p>
    <w:p w:rsidR="00832F4C" w:rsidRPr="00832F4C" w:rsidRDefault="00832F4C" w:rsidP="00A62366">
      <w:pPr>
        <w:pBdr>
          <w:top w:val="single" w:sz="4" w:space="1" w:color="808080"/>
          <w:left w:val="single" w:sz="4" w:space="4" w:color="808080"/>
          <w:bottom w:val="single" w:sz="4" w:space="1" w:color="808080"/>
          <w:right w:val="single" w:sz="4" w:space="2" w:color="808080"/>
        </w:pBdr>
        <w:bidi/>
        <w:spacing w:after="120"/>
        <w:ind w:left="-341" w:right="-180"/>
        <w:jc w:val="both"/>
        <w:rPr>
          <w:b/>
          <w:bCs/>
          <w:sz w:val="26"/>
          <w:szCs w:val="26"/>
          <w:lang w:bidi="ar-MA"/>
          <w:rPrChange w:id="5736" w:author="SRO" w:date="2011-02-21T10:26:00Z">
            <w:rPr>
              <w:b/>
              <w:bCs/>
              <w:sz w:val="28"/>
              <w:szCs w:val="26"/>
              <w:lang w:bidi="ar-MA"/>
            </w:rPr>
          </w:rPrChange>
        </w:rPr>
        <w:pPrChange w:id="5737" w:author="SRO" w:date="2011-02-21T10:27:00Z">
          <w:pPr>
            <w:pBdr>
              <w:top w:val="single" w:sz="4" w:space="1" w:color="808080"/>
              <w:left w:val="single" w:sz="4" w:space="4" w:color="808080"/>
              <w:bottom w:val="single" w:sz="4" w:space="1" w:color="808080"/>
              <w:right w:val="single" w:sz="4" w:space="2" w:color="808080"/>
            </w:pBdr>
            <w:bidi/>
            <w:spacing w:after="120"/>
            <w:ind w:left="-341" w:right="-180"/>
            <w:jc w:val="both"/>
          </w:pPr>
        </w:pPrChange>
      </w:pPr>
      <w:r w:rsidRPr="00832F4C">
        <w:rPr>
          <w:b/>
          <w:bCs/>
          <w:sz w:val="26"/>
          <w:szCs w:val="26"/>
          <w:rtl/>
          <w:lang w:bidi="ar-MA"/>
          <w:rPrChange w:id="5738" w:author="SRO" w:date="2011-02-21T10:26:00Z">
            <w:rPr>
              <w:b/>
              <w:bCs/>
              <w:sz w:val="26"/>
              <w:szCs w:val="28"/>
              <w:rtl/>
              <w:lang w:bidi="ar-MA"/>
            </w:rPr>
          </w:rPrChange>
        </w:rPr>
        <w:t>د- المشاركون</w:t>
      </w:r>
    </w:p>
    <w:p w:rsidR="00832F4C" w:rsidRPr="00832F4C" w:rsidDel="00A62366" w:rsidRDefault="00832F4C" w:rsidP="00832F4C">
      <w:pPr>
        <w:numPr>
          <w:ilvl w:val="0"/>
          <w:numId w:val="52"/>
          <w:numberingChange w:id="5739" w:author="SRO" w:date="2011-02-21T09:12:00Z" w:original=""/>
        </w:numPr>
        <w:tabs>
          <w:tab w:val="right" w:pos="1065"/>
        </w:tabs>
        <w:bidi/>
        <w:ind w:left="-340" w:right="-181" w:firstLine="1077"/>
        <w:jc w:val="both"/>
        <w:rPr>
          <w:del w:id="5740" w:author="SRO" w:date="2011-02-21T10:33:00Z"/>
          <w:sz w:val="26"/>
          <w:szCs w:val="26"/>
          <w:lang w:bidi="ar-MA"/>
          <w:rPrChange w:id="5741" w:author="SRO" w:date="2011-02-21T10:26:00Z">
            <w:rPr>
              <w:del w:id="5742" w:author="SRO" w:date="2011-02-21T10:33:00Z"/>
              <w:sz w:val="16"/>
              <w:szCs w:val="26"/>
              <w:lang w:bidi="ar-MA"/>
            </w:rPr>
          </w:rPrChange>
        </w:rPr>
        <w:pPrChange w:id="5743" w:author="SRO" w:date="2011-02-21T10:35:00Z">
          <w:pPr>
            <w:numPr>
              <w:ilvl w:val="1"/>
              <w:numId w:val="52"/>
            </w:numPr>
            <w:tabs>
              <w:tab w:val="num" w:pos="199"/>
              <w:tab w:val="num" w:pos="360"/>
              <w:tab w:val="right" w:pos="1065"/>
            </w:tabs>
            <w:bidi/>
            <w:ind w:left="-341" w:right="-180" w:firstLine="1080"/>
            <w:jc w:val="both"/>
          </w:pPr>
        </w:pPrChange>
      </w:pPr>
    </w:p>
    <w:p w:rsidR="00832F4C" w:rsidRPr="00832F4C" w:rsidRDefault="00832F4C" w:rsidP="00832F4C">
      <w:pPr>
        <w:numPr>
          <w:ilvl w:val="0"/>
          <w:numId w:val="52"/>
          <w:numberingChange w:id="5744" w:author="SRO" w:date="2011-02-21T09:12:00Z" w:original=""/>
        </w:numPr>
        <w:tabs>
          <w:tab w:val="right" w:pos="1065"/>
        </w:tabs>
        <w:bidi/>
        <w:ind w:left="-340" w:right="-181" w:firstLine="1077"/>
        <w:jc w:val="both"/>
        <w:rPr>
          <w:sz w:val="26"/>
          <w:szCs w:val="26"/>
          <w:lang w:bidi="ar-MA"/>
          <w:rPrChange w:id="5745" w:author="SRO" w:date="2011-02-21T10:26:00Z">
            <w:rPr>
              <w:sz w:val="28"/>
              <w:szCs w:val="26"/>
              <w:lang w:bidi="ar-MA"/>
            </w:rPr>
          </w:rPrChange>
        </w:rPr>
        <w:pPrChange w:id="5746" w:author="SRO" w:date="2011-02-21T10:35:00Z">
          <w:pPr>
            <w:numPr>
              <w:ilvl w:val="1"/>
              <w:numId w:val="52"/>
            </w:numPr>
            <w:tabs>
              <w:tab w:val="num" w:pos="199"/>
              <w:tab w:val="num" w:pos="360"/>
              <w:tab w:val="right" w:pos="1065"/>
            </w:tabs>
            <w:bidi/>
            <w:ind w:left="-341" w:right="-180" w:firstLine="1080"/>
            <w:jc w:val="both"/>
          </w:pPr>
        </w:pPrChange>
      </w:pPr>
      <w:r w:rsidRPr="00832F4C">
        <w:rPr>
          <w:sz w:val="26"/>
          <w:szCs w:val="26"/>
          <w:rtl/>
          <w:lang w:bidi="ar-MA"/>
          <w:rPrChange w:id="5747" w:author="SRO" w:date="2011-02-21T10:26:00Z">
            <w:rPr>
              <w:sz w:val="26"/>
              <w:szCs w:val="28"/>
              <w:rtl/>
              <w:lang w:bidi="ar-MA"/>
            </w:rPr>
          </w:rPrChange>
        </w:rPr>
        <w:t>المؤسسات الوطنية المكلفة بالتنمية الفلاحية؛</w:t>
      </w:r>
    </w:p>
    <w:p w:rsidR="00832F4C" w:rsidRPr="00832F4C" w:rsidRDefault="00832F4C" w:rsidP="00832F4C">
      <w:pPr>
        <w:numPr>
          <w:ilvl w:val="0"/>
          <w:numId w:val="52"/>
          <w:numberingChange w:id="5748" w:author="SRO" w:date="2011-02-21T09:12:00Z" w:original=""/>
        </w:numPr>
        <w:tabs>
          <w:tab w:val="right" w:pos="1065"/>
        </w:tabs>
        <w:bidi/>
        <w:ind w:left="-340" w:right="-181" w:firstLine="1077"/>
        <w:jc w:val="both"/>
        <w:rPr>
          <w:sz w:val="26"/>
          <w:szCs w:val="26"/>
          <w:lang w:bidi="ar-MA"/>
          <w:rPrChange w:id="5749" w:author="SRO" w:date="2011-02-21T10:26:00Z">
            <w:rPr>
              <w:sz w:val="28"/>
              <w:szCs w:val="26"/>
              <w:lang w:bidi="ar-MA"/>
            </w:rPr>
          </w:rPrChange>
        </w:rPr>
        <w:pPrChange w:id="5750" w:author="SRO" w:date="2011-02-21T10:35:00Z">
          <w:pPr>
            <w:numPr>
              <w:ilvl w:val="1"/>
              <w:numId w:val="52"/>
            </w:numPr>
            <w:tabs>
              <w:tab w:val="num" w:pos="199"/>
              <w:tab w:val="num" w:pos="360"/>
              <w:tab w:val="right" w:pos="1065"/>
            </w:tabs>
            <w:bidi/>
            <w:ind w:left="-341" w:right="-180" w:firstLine="1080"/>
            <w:jc w:val="both"/>
          </w:pPr>
        </w:pPrChange>
      </w:pPr>
      <w:r w:rsidRPr="00832F4C">
        <w:rPr>
          <w:sz w:val="26"/>
          <w:szCs w:val="26"/>
          <w:rtl/>
          <w:lang w:bidi="ar-MA"/>
          <w:rPrChange w:id="5751" w:author="SRO" w:date="2011-02-21T10:26:00Z">
            <w:rPr>
              <w:sz w:val="26"/>
              <w:szCs w:val="28"/>
              <w:rtl/>
              <w:lang w:bidi="ar-MA"/>
            </w:rPr>
          </w:rPrChange>
        </w:rPr>
        <w:t>الابناك التجارية ومؤسسات القرض الفلاحي؛</w:t>
      </w:r>
    </w:p>
    <w:p w:rsidR="00832F4C" w:rsidRPr="00832F4C" w:rsidRDefault="00832F4C" w:rsidP="00832F4C">
      <w:pPr>
        <w:numPr>
          <w:ilvl w:val="0"/>
          <w:numId w:val="52"/>
          <w:numberingChange w:id="5752" w:author="SRO" w:date="2011-02-21T09:12:00Z" w:original=""/>
        </w:numPr>
        <w:tabs>
          <w:tab w:val="right" w:pos="1065"/>
        </w:tabs>
        <w:bidi/>
        <w:ind w:left="-340" w:right="-181" w:firstLine="1077"/>
        <w:jc w:val="both"/>
        <w:rPr>
          <w:sz w:val="26"/>
          <w:szCs w:val="26"/>
          <w:lang w:bidi="ar-MA"/>
          <w:rPrChange w:id="5753" w:author="SRO" w:date="2011-02-21T10:26:00Z">
            <w:rPr>
              <w:sz w:val="28"/>
              <w:szCs w:val="26"/>
              <w:lang w:bidi="ar-MA"/>
            </w:rPr>
          </w:rPrChange>
        </w:rPr>
        <w:pPrChange w:id="5754" w:author="SRO" w:date="2011-02-21T10:35:00Z">
          <w:pPr>
            <w:numPr>
              <w:ilvl w:val="1"/>
              <w:numId w:val="52"/>
            </w:numPr>
            <w:tabs>
              <w:tab w:val="num" w:pos="199"/>
              <w:tab w:val="num" w:pos="360"/>
              <w:tab w:val="right" w:pos="1065"/>
            </w:tabs>
            <w:bidi/>
            <w:ind w:left="-341" w:right="-180" w:firstLine="1080"/>
            <w:jc w:val="both"/>
          </w:pPr>
        </w:pPrChange>
      </w:pPr>
      <w:r w:rsidRPr="00832F4C">
        <w:rPr>
          <w:sz w:val="26"/>
          <w:szCs w:val="26"/>
          <w:rtl/>
          <w:lang w:bidi="ar-MA"/>
          <w:rPrChange w:id="5755" w:author="SRO" w:date="2011-02-21T10:26:00Z">
            <w:rPr>
              <w:sz w:val="26"/>
              <w:szCs w:val="28"/>
              <w:rtl/>
              <w:lang w:bidi="ar-MA"/>
            </w:rPr>
          </w:rPrChange>
        </w:rPr>
        <w:t>المؤسسات المالية؛</w:t>
      </w:r>
    </w:p>
    <w:p w:rsidR="00832F4C" w:rsidRPr="00832F4C" w:rsidRDefault="00832F4C" w:rsidP="00832F4C">
      <w:pPr>
        <w:numPr>
          <w:ilvl w:val="0"/>
          <w:numId w:val="52"/>
          <w:numberingChange w:id="5756" w:author="SRO" w:date="2011-02-21T09:12:00Z" w:original=""/>
        </w:numPr>
        <w:tabs>
          <w:tab w:val="right" w:pos="1065"/>
        </w:tabs>
        <w:bidi/>
        <w:ind w:left="-340" w:right="-181" w:firstLine="1077"/>
        <w:jc w:val="both"/>
        <w:rPr>
          <w:sz w:val="26"/>
          <w:szCs w:val="26"/>
          <w:lang w:bidi="ar-MA"/>
          <w:rPrChange w:id="5757" w:author="SRO" w:date="2011-02-21T10:26:00Z">
            <w:rPr>
              <w:sz w:val="28"/>
              <w:szCs w:val="26"/>
              <w:lang w:bidi="ar-MA"/>
            </w:rPr>
          </w:rPrChange>
        </w:rPr>
        <w:pPrChange w:id="5758" w:author="SRO" w:date="2011-02-21T10:35:00Z">
          <w:pPr>
            <w:numPr>
              <w:ilvl w:val="1"/>
              <w:numId w:val="52"/>
            </w:numPr>
            <w:tabs>
              <w:tab w:val="num" w:pos="199"/>
              <w:tab w:val="num" w:pos="360"/>
              <w:tab w:val="right" w:pos="1065"/>
            </w:tabs>
            <w:bidi/>
            <w:ind w:left="-341" w:right="-180" w:firstLine="1080"/>
            <w:jc w:val="both"/>
          </w:pPr>
        </w:pPrChange>
      </w:pPr>
      <w:r w:rsidRPr="00832F4C">
        <w:rPr>
          <w:sz w:val="26"/>
          <w:szCs w:val="26"/>
          <w:rtl/>
          <w:lang w:bidi="ar-MA"/>
          <w:rPrChange w:id="5759" w:author="SRO" w:date="2011-02-21T10:26:00Z">
            <w:rPr>
              <w:sz w:val="26"/>
              <w:szCs w:val="28"/>
              <w:rtl/>
              <w:lang w:bidi="ar-MA"/>
            </w:rPr>
          </w:rPrChange>
        </w:rPr>
        <w:t>القرض الفلاحي؛</w:t>
      </w:r>
    </w:p>
    <w:p w:rsidR="00832F4C" w:rsidRPr="00832F4C" w:rsidRDefault="00832F4C" w:rsidP="00832F4C">
      <w:pPr>
        <w:numPr>
          <w:ilvl w:val="0"/>
          <w:numId w:val="52"/>
          <w:numberingChange w:id="5760" w:author="SRO" w:date="2011-02-21T09:12:00Z" w:original=""/>
        </w:numPr>
        <w:tabs>
          <w:tab w:val="right" w:pos="1065"/>
        </w:tabs>
        <w:bidi/>
        <w:ind w:left="-340" w:right="-181" w:firstLine="1077"/>
        <w:jc w:val="both"/>
        <w:rPr>
          <w:sz w:val="26"/>
          <w:szCs w:val="26"/>
          <w:lang w:bidi="ar-MA"/>
          <w:rPrChange w:id="5761" w:author="SRO" w:date="2011-02-21T10:26:00Z">
            <w:rPr>
              <w:sz w:val="28"/>
              <w:szCs w:val="26"/>
              <w:lang w:bidi="ar-MA"/>
            </w:rPr>
          </w:rPrChange>
        </w:rPr>
        <w:pPrChange w:id="5762" w:author="SRO" w:date="2011-02-21T10:35:00Z">
          <w:pPr>
            <w:numPr>
              <w:ilvl w:val="1"/>
              <w:numId w:val="52"/>
            </w:numPr>
            <w:tabs>
              <w:tab w:val="num" w:pos="199"/>
              <w:tab w:val="num" w:pos="360"/>
              <w:tab w:val="right" w:pos="1065"/>
            </w:tabs>
            <w:bidi/>
            <w:ind w:left="-341" w:right="-180" w:firstLine="1080"/>
            <w:jc w:val="both"/>
          </w:pPr>
        </w:pPrChange>
      </w:pPr>
      <w:r w:rsidRPr="00832F4C">
        <w:rPr>
          <w:sz w:val="26"/>
          <w:szCs w:val="26"/>
          <w:rtl/>
          <w:lang w:bidi="ar-MA"/>
          <w:rPrChange w:id="5763" w:author="SRO" w:date="2011-02-21T10:26:00Z">
            <w:rPr>
              <w:sz w:val="26"/>
              <w:szCs w:val="28"/>
              <w:rtl/>
              <w:lang w:bidi="ar-MA"/>
            </w:rPr>
          </w:rPrChange>
        </w:rPr>
        <w:t>القطاع الخاص: صندوق الإيداع والتدبير بالمغرب؛</w:t>
      </w:r>
    </w:p>
    <w:p w:rsidR="00832F4C" w:rsidRPr="00832F4C" w:rsidRDefault="00832F4C" w:rsidP="00832F4C">
      <w:pPr>
        <w:numPr>
          <w:ilvl w:val="0"/>
          <w:numId w:val="52"/>
          <w:numberingChange w:id="5764" w:author="SRO" w:date="2011-02-21T09:12:00Z" w:original=""/>
        </w:numPr>
        <w:tabs>
          <w:tab w:val="right" w:pos="1065"/>
        </w:tabs>
        <w:bidi/>
        <w:ind w:left="-340" w:right="-181" w:firstLine="1077"/>
        <w:jc w:val="both"/>
        <w:rPr>
          <w:sz w:val="26"/>
          <w:szCs w:val="26"/>
          <w:lang w:bidi="ar-MA"/>
          <w:rPrChange w:id="5765" w:author="SRO" w:date="2011-02-21T10:26:00Z">
            <w:rPr>
              <w:sz w:val="28"/>
              <w:szCs w:val="26"/>
              <w:lang w:bidi="ar-MA"/>
            </w:rPr>
          </w:rPrChange>
        </w:rPr>
        <w:pPrChange w:id="5766" w:author="SRO" w:date="2011-02-21T10:35:00Z">
          <w:pPr>
            <w:numPr>
              <w:ilvl w:val="1"/>
              <w:numId w:val="52"/>
            </w:numPr>
            <w:tabs>
              <w:tab w:val="num" w:pos="199"/>
              <w:tab w:val="num" w:pos="360"/>
              <w:tab w:val="right" w:pos="1065"/>
            </w:tabs>
            <w:bidi/>
            <w:ind w:left="-341" w:right="-180" w:firstLine="1080"/>
            <w:jc w:val="both"/>
          </w:pPr>
        </w:pPrChange>
      </w:pPr>
      <w:r w:rsidRPr="00832F4C">
        <w:rPr>
          <w:sz w:val="26"/>
          <w:szCs w:val="26"/>
          <w:rtl/>
          <w:lang w:bidi="ar-MA"/>
          <w:rPrChange w:id="5767" w:author="SRO" w:date="2011-02-21T10:26:00Z">
            <w:rPr>
              <w:sz w:val="26"/>
              <w:szCs w:val="28"/>
              <w:rtl/>
              <w:lang w:bidi="ar-MA"/>
            </w:rPr>
          </w:rPrChange>
        </w:rPr>
        <w:t>الاتحاد المغربي للفلاحين؛</w:t>
      </w:r>
    </w:p>
    <w:p w:rsidR="00832F4C" w:rsidRPr="00832F4C" w:rsidRDefault="00832F4C" w:rsidP="00832F4C">
      <w:pPr>
        <w:numPr>
          <w:ilvl w:val="0"/>
          <w:numId w:val="52"/>
          <w:numberingChange w:id="5768" w:author="SRO" w:date="2011-02-21T09:12:00Z" w:original=""/>
        </w:numPr>
        <w:tabs>
          <w:tab w:val="right" w:pos="1065"/>
        </w:tabs>
        <w:bidi/>
        <w:ind w:left="-340" w:right="-181" w:firstLine="1077"/>
        <w:jc w:val="both"/>
        <w:rPr>
          <w:sz w:val="26"/>
          <w:szCs w:val="26"/>
          <w:lang w:bidi="ar-MA"/>
          <w:rPrChange w:id="5769" w:author="SRO" w:date="2011-02-21T10:26:00Z">
            <w:rPr>
              <w:sz w:val="28"/>
              <w:szCs w:val="26"/>
              <w:lang w:bidi="ar-MA"/>
            </w:rPr>
          </w:rPrChange>
        </w:rPr>
        <w:pPrChange w:id="5770" w:author="SRO" w:date="2011-02-21T10:35:00Z">
          <w:pPr>
            <w:numPr>
              <w:ilvl w:val="1"/>
              <w:numId w:val="52"/>
            </w:numPr>
            <w:tabs>
              <w:tab w:val="num" w:pos="199"/>
              <w:tab w:val="num" w:pos="360"/>
              <w:tab w:val="right" w:pos="1065"/>
            </w:tabs>
            <w:bidi/>
            <w:ind w:left="-341" w:right="-180" w:firstLine="1080"/>
            <w:jc w:val="both"/>
          </w:pPr>
        </w:pPrChange>
      </w:pPr>
      <w:r w:rsidRPr="00832F4C">
        <w:rPr>
          <w:sz w:val="26"/>
          <w:szCs w:val="26"/>
          <w:rtl/>
          <w:lang w:bidi="ar-MA"/>
          <w:rPrChange w:id="5771" w:author="SRO" w:date="2011-02-21T10:26:00Z">
            <w:rPr>
              <w:sz w:val="26"/>
              <w:szCs w:val="28"/>
              <w:rtl/>
              <w:lang w:bidi="ar-MA"/>
            </w:rPr>
          </w:rPrChange>
        </w:rPr>
        <w:t>شركاء التنمية؛</w:t>
      </w:r>
    </w:p>
    <w:p w:rsidR="00832F4C" w:rsidRPr="000F3EE9" w:rsidRDefault="00832F4C" w:rsidP="00A62366">
      <w:pPr>
        <w:bidi/>
        <w:spacing w:after="120"/>
        <w:jc w:val="center"/>
        <w:rPr>
          <w:b/>
          <w:bCs/>
          <w:sz w:val="32"/>
          <w:szCs w:val="32"/>
          <w:rtl/>
          <w:lang w:bidi="ar-MA"/>
          <w:rPrChange w:id="5772" w:author="SRO">
            <w:rPr>
              <w:b/>
              <w:bCs/>
              <w:sz w:val="32"/>
              <w:szCs w:val="32"/>
              <w:rtl/>
              <w:lang w:bidi="ar-MA"/>
            </w:rPr>
          </w:rPrChange>
        </w:rPr>
        <w:pPrChange w:id="5773" w:author="SRO" w:date="2011-02-21T10:27:00Z">
          <w:pPr>
            <w:bidi/>
            <w:spacing w:after="120"/>
            <w:jc w:val="center"/>
          </w:pPr>
        </w:pPrChange>
      </w:pPr>
      <w:bookmarkStart w:id="5774" w:name="OLE_LINK119"/>
      <w:bookmarkStart w:id="5775" w:name="OLE_LINK120"/>
      <w:r w:rsidRPr="000F3EE9">
        <w:rPr>
          <w:b/>
          <w:bCs/>
          <w:sz w:val="32"/>
          <w:szCs w:val="32"/>
          <w:rtl/>
          <w:lang w:bidi="ar-MA"/>
          <w:rPrChange w:id="5776" w:author="SRO" w:date="2011-02-21T10:18:00Z">
            <w:rPr>
              <w:b/>
              <w:bCs/>
              <w:sz w:val="32"/>
              <w:szCs w:val="32"/>
              <w:rtl/>
              <w:lang w:bidi="ar-MA"/>
            </w:rPr>
          </w:rPrChange>
        </w:rPr>
        <w:br w:type="page"/>
      </w:r>
      <w:ins w:id="5777" w:author="SRO" w:date="2011-02-21T11:37:00Z">
        <w:r>
          <w:rPr>
            <w:b/>
            <w:bCs/>
            <w:sz w:val="32"/>
            <w:szCs w:val="32"/>
            <w:rtl/>
            <w:lang w:bidi="ar-MA"/>
          </w:rPr>
          <w:br w:type="page"/>
        </w:r>
      </w:ins>
      <w:r w:rsidRPr="000F3EE9">
        <w:rPr>
          <w:b/>
          <w:bCs/>
          <w:sz w:val="32"/>
          <w:szCs w:val="32"/>
          <w:rtl/>
          <w:lang w:bidi="ar-MA"/>
          <w:rPrChange w:id="5778" w:author="SRO">
            <w:rPr>
              <w:b/>
              <w:bCs/>
              <w:sz w:val="32"/>
              <w:szCs w:val="32"/>
              <w:rtl/>
              <w:lang w:bidi="ar-MA"/>
            </w:rPr>
          </w:rPrChange>
        </w:rPr>
        <w:t>المرفق الرابع</w:t>
      </w:r>
    </w:p>
    <w:p w:rsidR="00832F4C" w:rsidRPr="000F3EE9" w:rsidRDefault="00832F4C">
      <w:pPr>
        <w:bidi/>
        <w:jc w:val="center"/>
        <w:rPr>
          <w:b/>
          <w:bCs/>
          <w:sz w:val="16"/>
          <w:szCs w:val="16"/>
          <w:lang w:bidi="ar-MA"/>
          <w:rPrChange w:id="5779" w:author="SRO">
            <w:rPr>
              <w:b/>
              <w:bCs/>
              <w:sz w:val="16"/>
              <w:szCs w:val="16"/>
              <w:lang w:bidi="ar-MA"/>
            </w:rPr>
          </w:rPrChange>
        </w:rPr>
      </w:pPr>
    </w:p>
    <w:p w:rsidR="00832F4C" w:rsidRPr="000F3EE9" w:rsidRDefault="00832F4C">
      <w:pPr>
        <w:bidi/>
        <w:jc w:val="center"/>
        <w:rPr>
          <w:b/>
          <w:bCs/>
          <w:sz w:val="32"/>
          <w:szCs w:val="32"/>
          <w:rtl/>
          <w:lang w:bidi="ar-MA"/>
          <w:rPrChange w:id="5780" w:author="SRO">
            <w:rPr>
              <w:b/>
              <w:bCs/>
              <w:sz w:val="32"/>
              <w:szCs w:val="32"/>
              <w:rtl/>
              <w:lang w:bidi="ar-MA"/>
            </w:rPr>
          </w:rPrChange>
        </w:rPr>
      </w:pPr>
      <w:r w:rsidRPr="000F3EE9">
        <w:rPr>
          <w:b/>
          <w:bCs/>
          <w:sz w:val="32"/>
          <w:szCs w:val="32"/>
          <w:rtl/>
          <w:lang w:bidi="ar-MA"/>
          <w:rPrChange w:id="5781" w:author="SRO">
            <w:rPr>
              <w:b/>
              <w:bCs/>
              <w:sz w:val="32"/>
              <w:szCs w:val="32"/>
              <w:rtl/>
              <w:lang w:bidi="ar-MA"/>
            </w:rPr>
          </w:rPrChange>
        </w:rPr>
        <w:t>الطاقات الجديدة والمتجددة</w:t>
      </w:r>
      <w:bookmarkEnd w:id="5774"/>
      <w:bookmarkEnd w:id="5775"/>
    </w:p>
    <w:p w:rsidR="00832F4C" w:rsidRPr="000F3EE9" w:rsidRDefault="00832F4C" w:rsidP="000F6591">
      <w:pPr>
        <w:bidi/>
        <w:ind w:left="-341" w:right="-180"/>
        <w:jc w:val="center"/>
        <w:rPr>
          <w:sz w:val="16"/>
          <w:szCs w:val="16"/>
          <w:rPrChange w:id="5782" w:author="SRO">
            <w:rPr>
              <w:sz w:val="16"/>
              <w:szCs w:val="16"/>
            </w:rPr>
          </w:rPrChange>
        </w:rPr>
      </w:pPr>
    </w:p>
    <w:p w:rsidR="00832F4C" w:rsidRPr="00832F4C" w:rsidRDefault="00832F4C" w:rsidP="00973474">
      <w:pPr>
        <w:bidi/>
        <w:ind w:left="-341" w:right="-180"/>
        <w:jc w:val="center"/>
        <w:rPr>
          <w:b/>
          <w:bCs/>
          <w:sz w:val="32"/>
          <w:szCs w:val="32"/>
          <w:rtl/>
          <w:lang w:bidi="ar-MA"/>
          <w:rPrChange w:id="5783" w:author="SRO" w:date="2011-02-21T10:18:00Z">
            <w:rPr>
              <w:b/>
              <w:bCs/>
              <w:color w:val="333333"/>
              <w:sz w:val="32"/>
              <w:szCs w:val="32"/>
              <w:rtl/>
              <w:lang w:bidi="ar-MA"/>
            </w:rPr>
          </w:rPrChange>
        </w:rPr>
      </w:pPr>
      <w:r w:rsidRPr="00832F4C">
        <w:rPr>
          <w:b/>
          <w:bCs/>
          <w:sz w:val="32"/>
          <w:szCs w:val="32"/>
          <w:rtl/>
          <w:lang w:bidi="ar-MA"/>
          <w:rPrChange w:id="5784" w:author="SRO" w:date="2011-02-21T10:18:00Z">
            <w:rPr>
              <w:b/>
              <w:bCs/>
              <w:color w:val="333333"/>
              <w:sz w:val="32"/>
              <w:szCs w:val="32"/>
              <w:rtl/>
              <w:lang w:bidi="ar-MA"/>
            </w:rPr>
          </w:rPrChange>
        </w:rPr>
        <w:t>ورقة تقديمية</w:t>
      </w:r>
    </w:p>
    <w:p w:rsidR="00832F4C" w:rsidRPr="000F3EE9" w:rsidRDefault="00832F4C" w:rsidP="00973474">
      <w:pPr>
        <w:bidi/>
        <w:ind w:left="-341" w:right="-180"/>
        <w:jc w:val="center"/>
        <w:rPr>
          <w:b/>
          <w:bCs/>
          <w:sz w:val="20"/>
          <w:szCs w:val="20"/>
          <w:rtl/>
          <w:lang w:bidi="ar-MA"/>
          <w:rPrChange w:id="5785" w:author="SRO">
            <w:rPr>
              <w:b/>
              <w:bCs/>
              <w:sz w:val="20"/>
              <w:szCs w:val="20"/>
              <w:rtl/>
              <w:lang w:bidi="ar-MA"/>
            </w:rPr>
          </w:rPrChange>
        </w:rPr>
      </w:pPr>
    </w:p>
    <w:p w:rsidR="00832F4C" w:rsidRPr="00832F4C" w:rsidRDefault="00832F4C" w:rsidP="00663E79">
      <w:pPr>
        <w:pBdr>
          <w:top w:val="single" w:sz="4" w:space="1" w:color="808080"/>
          <w:left w:val="single" w:sz="4" w:space="4" w:color="808080"/>
          <w:bottom w:val="single" w:sz="4" w:space="1" w:color="808080"/>
          <w:right w:val="single" w:sz="4" w:space="4" w:color="808080"/>
        </w:pBdr>
        <w:bidi/>
        <w:jc w:val="both"/>
        <w:rPr>
          <w:b/>
          <w:bCs/>
          <w:sz w:val="28"/>
          <w:szCs w:val="28"/>
          <w:lang w:bidi="ar-MA"/>
          <w:rPrChange w:id="5786" w:author="SRO" w:date="2011-02-21T10:18:00Z">
            <w:rPr>
              <w:b/>
              <w:bCs/>
              <w:color w:val="333333"/>
              <w:sz w:val="28"/>
              <w:szCs w:val="28"/>
              <w:lang w:bidi="ar-MA"/>
            </w:rPr>
          </w:rPrChange>
        </w:rPr>
      </w:pPr>
      <w:bookmarkStart w:id="5787" w:name="OLE_LINK111"/>
      <w:bookmarkStart w:id="5788" w:name="OLE_LINK112"/>
      <w:r w:rsidRPr="00832F4C">
        <w:rPr>
          <w:b/>
          <w:bCs/>
          <w:sz w:val="28"/>
          <w:szCs w:val="28"/>
          <w:rtl/>
          <w:lang w:bidi="ar-MA"/>
          <w:rPrChange w:id="5789" w:author="SRO" w:date="2011-02-21T10:18:00Z">
            <w:rPr>
              <w:b/>
              <w:bCs/>
              <w:color w:val="5F5F5F"/>
              <w:sz w:val="28"/>
              <w:szCs w:val="28"/>
              <w:rtl/>
              <w:lang w:bidi="ar-MA"/>
            </w:rPr>
          </w:rPrChange>
        </w:rPr>
        <w:t>1- الإطار</w:t>
      </w:r>
    </w:p>
    <w:p w:rsidR="00832F4C" w:rsidRPr="000F3EE9" w:rsidRDefault="00832F4C" w:rsidP="00663E79">
      <w:pPr>
        <w:bidi/>
        <w:jc w:val="both"/>
        <w:rPr>
          <w:b/>
          <w:bCs/>
          <w:sz w:val="28"/>
          <w:szCs w:val="28"/>
          <w:u w:val="single"/>
          <w:rtl/>
          <w:lang w:bidi="ar-MA"/>
          <w:rPrChange w:id="5790" w:author="SRO">
            <w:rPr>
              <w:b/>
              <w:bCs/>
              <w:sz w:val="28"/>
              <w:szCs w:val="28"/>
              <w:u w:val="single"/>
              <w:rtl/>
              <w:lang w:bidi="ar-MA"/>
            </w:rPr>
          </w:rPrChange>
        </w:rPr>
      </w:pPr>
    </w:p>
    <w:p w:rsidR="00832F4C" w:rsidRPr="00832F4C" w:rsidRDefault="00832F4C" w:rsidP="00832F4C">
      <w:pPr>
        <w:tabs>
          <w:tab w:val="right" w:pos="465"/>
        </w:tabs>
        <w:bidi/>
        <w:spacing w:after="120"/>
        <w:ind w:firstLine="465"/>
        <w:jc w:val="both"/>
        <w:rPr>
          <w:sz w:val="26"/>
          <w:szCs w:val="26"/>
          <w:lang w:bidi="ar-MA"/>
          <w:rPrChange w:id="5791" w:author="SRO" w:date="2011-02-21T10:37:00Z">
            <w:rPr>
              <w:sz w:val="28"/>
              <w:szCs w:val="26"/>
              <w:lang w:bidi="ar-MA"/>
            </w:rPr>
          </w:rPrChange>
        </w:rPr>
        <w:pPrChange w:id="5792" w:author="SRO" w:date="2011-02-21T10:49:00Z">
          <w:pPr>
            <w:tabs>
              <w:tab w:val="right" w:pos="465"/>
            </w:tabs>
            <w:bidi/>
            <w:spacing w:after="120"/>
            <w:ind w:firstLine="708"/>
            <w:jc w:val="both"/>
          </w:pPr>
        </w:pPrChange>
      </w:pPr>
      <w:r w:rsidRPr="00832F4C">
        <w:rPr>
          <w:sz w:val="26"/>
          <w:szCs w:val="26"/>
          <w:rtl/>
          <w:lang w:bidi="ar-MA"/>
          <w:rPrChange w:id="5793" w:author="SRO" w:date="2011-02-21T10:37:00Z">
            <w:rPr>
              <w:sz w:val="26"/>
              <w:szCs w:val="28"/>
              <w:rtl/>
              <w:lang w:bidi="ar-MA"/>
            </w:rPr>
          </w:rPrChange>
        </w:rPr>
        <w:t>إن تمويل الطاقات الجديدة والمتجددة يكتسي طابعا خاصا يستمده من خصوصيات القطاع، تلك الخاصة بقطاع الطاقة عموما، وكذلك من خلال تلك الناتجة عن أهمية الطاقات الجديدة والمتجددة فيما يتعلق بالتنمية المستدامة، الدور المنتظر مستقبلا من هذا النوع من قطاع الطاقة، سواء على المستوى المحلي أو الجهوي، وحتى الدولي بالنسبة لمنطقة إفريقيا الشمالية، توفر الموارد ( الشمس، موارد بحرية أو هوائية الخ ...) وكذلك موقعها المجاور للدول الغنية، يتيح إمكانية التوفر على التمويلات الخارجية، وهذا في حد ذاته يشكل مؤهلا إضافيا للتشاور والتعاون بل واندماج دول المنطقة.</w:t>
      </w:r>
    </w:p>
    <w:p w:rsidR="00832F4C" w:rsidRPr="00832F4C" w:rsidDel="00E10362" w:rsidRDefault="00832F4C" w:rsidP="00832F4C">
      <w:pPr>
        <w:numPr>
          <w:ilvl w:val="0"/>
          <w:numId w:val="56"/>
          <w:numberingChange w:id="5794" w:author="SRO" w:date="2011-02-21T09:12:00Z" w:original="%1:1:46:-"/>
        </w:numPr>
        <w:bidi/>
        <w:spacing w:after="120"/>
        <w:jc w:val="both"/>
        <w:rPr>
          <w:del w:id="5795" w:author="SRO" w:date="2011-02-21T10:39:00Z"/>
          <w:sz w:val="26"/>
          <w:szCs w:val="26"/>
          <w:rtl/>
          <w:lang w:bidi="ar-MA"/>
          <w:rPrChange w:id="5796" w:author="SRO" w:date="2011-02-21T10:37:00Z">
            <w:rPr>
              <w:del w:id="5797" w:author="SRO" w:date="2011-02-21T10:39:00Z"/>
              <w:sz w:val="26"/>
              <w:szCs w:val="28"/>
              <w:rtl/>
              <w:lang w:bidi="ar-MA"/>
            </w:rPr>
          </w:rPrChange>
        </w:rPr>
        <w:pPrChange w:id="5798" w:author="SRO" w:date="2011-02-21T10:39:00Z">
          <w:pPr>
            <w:numPr>
              <w:ilvl w:val="1"/>
              <w:numId w:val="56"/>
            </w:numPr>
            <w:tabs>
              <w:tab w:val="num" w:pos="199"/>
            </w:tabs>
            <w:bidi/>
            <w:spacing w:after="120"/>
            <w:ind w:left="1068" w:hanging="360"/>
            <w:jc w:val="both"/>
          </w:pPr>
        </w:pPrChange>
      </w:pPr>
    </w:p>
    <w:p w:rsidR="00832F4C" w:rsidRPr="00832F4C" w:rsidRDefault="00832F4C" w:rsidP="00832F4C">
      <w:pPr>
        <w:numPr>
          <w:ilvl w:val="0"/>
          <w:numId w:val="56"/>
          <w:numberingChange w:id="5799" w:author="SRO" w:date="2011-02-21T09:12:00Z" w:original="%1:1:46:-"/>
        </w:numPr>
        <w:bidi/>
        <w:spacing w:after="120"/>
        <w:jc w:val="both"/>
        <w:rPr>
          <w:b/>
          <w:bCs/>
          <w:sz w:val="26"/>
          <w:szCs w:val="26"/>
          <w:u w:val="single"/>
          <w:lang w:bidi="ar-MA"/>
          <w:rPrChange w:id="5800" w:author="SRO" w:date="2011-02-21T10:37:00Z">
            <w:rPr>
              <w:b/>
              <w:bCs/>
              <w:sz w:val="28"/>
              <w:szCs w:val="26"/>
              <w:u w:val="single"/>
              <w:lang w:bidi="ar-MA"/>
            </w:rPr>
          </w:rPrChange>
        </w:rPr>
        <w:pPrChange w:id="5801" w:author="SRO" w:date="2011-02-21T10:39:00Z">
          <w:pPr>
            <w:numPr>
              <w:ilvl w:val="1"/>
              <w:numId w:val="56"/>
            </w:numPr>
            <w:tabs>
              <w:tab w:val="num" w:pos="199"/>
            </w:tabs>
            <w:bidi/>
            <w:spacing w:after="120"/>
            <w:ind w:left="1068" w:hanging="360"/>
            <w:jc w:val="both"/>
          </w:pPr>
        </w:pPrChange>
      </w:pPr>
      <w:r w:rsidRPr="00832F4C">
        <w:rPr>
          <w:b/>
          <w:bCs/>
          <w:sz w:val="26"/>
          <w:szCs w:val="26"/>
          <w:u w:val="single"/>
          <w:rtl/>
          <w:lang w:bidi="ar-MA"/>
          <w:rPrChange w:id="5802" w:author="SRO" w:date="2011-02-21T10:37:00Z">
            <w:rPr>
              <w:b/>
              <w:bCs/>
              <w:sz w:val="26"/>
              <w:szCs w:val="28"/>
              <w:u w:val="single"/>
              <w:rtl/>
              <w:lang w:bidi="ar-MA"/>
            </w:rPr>
          </w:rPrChange>
        </w:rPr>
        <w:t>أهمية الطاقات المتجددة في التنمية المستدامة</w:t>
      </w:r>
    </w:p>
    <w:p w:rsidR="00832F4C" w:rsidRPr="00832F4C" w:rsidDel="00E10362" w:rsidRDefault="00832F4C" w:rsidP="00832F4C">
      <w:pPr>
        <w:bidi/>
        <w:spacing w:after="120"/>
        <w:ind w:firstLine="585"/>
        <w:jc w:val="both"/>
        <w:rPr>
          <w:del w:id="5803" w:author="SRO" w:date="2011-02-21T10:39:00Z"/>
          <w:b/>
          <w:bCs/>
          <w:sz w:val="26"/>
          <w:szCs w:val="26"/>
          <w:u w:val="single"/>
          <w:rtl/>
          <w:lang w:bidi="ar-MA"/>
          <w:rPrChange w:id="5804" w:author="SRO" w:date="2011-02-21T10:37:00Z">
            <w:rPr>
              <w:del w:id="5805" w:author="SRO" w:date="2011-02-21T10:39:00Z"/>
              <w:b/>
              <w:bCs/>
              <w:sz w:val="26"/>
              <w:szCs w:val="28"/>
              <w:u w:val="single"/>
              <w:rtl/>
              <w:lang w:bidi="ar-MA"/>
            </w:rPr>
          </w:rPrChange>
        </w:rPr>
        <w:pPrChange w:id="5806" w:author="SRO" w:date="2011-02-21T10:49:00Z">
          <w:pPr>
            <w:bidi/>
            <w:spacing w:after="120"/>
            <w:ind w:firstLine="708"/>
            <w:jc w:val="both"/>
          </w:pPr>
        </w:pPrChange>
      </w:pPr>
    </w:p>
    <w:p w:rsidR="00832F4C" w:rsidRPr="00832F4C" w:rsidRDefault="00832F4C" w:rsidP="00832F4C">
      <w:pPr>
        <w:bidi/>
        <w:spacing w:after="120"/>
        <w:ind w:firstLine="585"/>
        <w:jc w:val="both"/>
        <w:rPr>
          <w:sz w:val="26"/>
          <w:szCs w:val="26"/>
          <w:lang w:bidi="ar-MA"/>
          <w:rPrChange w:id="5807" w:author="SRO" w:date="2011-02-21T10:37:00Z">
            <w:rPr>
              <w:sz w:val="28"/>
              <w:szCs w:val="26"/>
              <w:lang w:bidi="ar-MA"/>
            </w:rPr>
          </w:rPrChange>
        </w:rPr>
        <w:pPrChange w:id="5808" w:author="SRO" w:date="2011-02-21T10:49:00Z">
          <w:pPr>
            <w:bidi/>
            <w:spacing w:after="120"/>
            <w:ind w:firstLine="708"/>
            <w:jc w:val="both"/>
          </w:pPr>
        </w:pPrChange>
      </w:pPr>
      <w:r w:rsidRPr="00832F4C">
        <w:rPr>
          <w:sz w:val="26"/>
          <w:szCs w:val="26"/>
          <w:rtl/>
          <w:lang w:bidi="ar-MA"/>
          <w:rPrChange w:id="5809" w:author="SRO" w:date="2011-02-21T10:37:00Z">
            <w:rPr>
              <w:sz w:val="26"/>
              <w:szCs w:val="28"/>
              <w:rtl/>
              <w:lang w:bidi="ar-MA"/>
            </w:rPr>
          </w:rPrChange>
        </w:rPr>
        <w:t>إن</w:t>
      </w:r>
      <w:r w:rsidRPr="00832F4C">
        <w:rPr>
          <w:sz w:val="26"/>
          <w:szCs w:val="26"/>
          <w:lang w:bidi="ar-MA"/>
          <w:rPrChange w:id="5810" w:author="SRO" w:date="2011-02-21T10:37:00Z">
            <w:rPr>
              <w:sz w:val="28"/>
              <w:szCs w:val="26"/>
              <w:lang w:bidi="ar-MA"/>
            </w:rPr>
          </w:rPrChange>
        </w:rPr>
        <w:t xml:space="preserve"> </w:t>
      </w:r>
      <w:r w:rsidRPr="00832F4C">
        <w:rPr>
          <w:sz w:val="26"/>
          <w:szCs w:val="26"/>
          <w:rtl/>
          <w:lang w:bidi="ar-MA"/>
          <w:rPrChange w:id="5811" w:author="SRO" w:date="2011-02-21T10:37:00Z">
            <w:rPr>
              <w:sz w:val="26"/>
              <w:szCs w:val="28"/>
              <w:rtl/>
              <w:lang w:bidi="ar-MA"/>
            </w:rPr>
          </w:rPrChange>
        </w:rPr>
        <w:t>دراسة</w:t>
      </w:r>
      <w:r w:rsidRPr="00832F4C">
        <w:rPr>
          <w:sz w:val="26"/>
          <w:szCs w:val="26"/>
          <w:lang w:bidi="ar-MA"/>
          <w:rPrChange w:id="5812" w:author="SRO" w:date="2011-02-21T10:37:00Z">
            <w:rPr>
              <w:sz w:val="28"/>
              <w:szCs w:val="26"/>
              <w:lang w:bidi="ar-MA"/>
            </w:rPr>
          </w:rPrChange>
        </w:rPr>
        <w:t xml:space="preserve"> </w:t>
      </w:r>
      <w:r w:rsidRPr="00832F4C">
        <w:rPr>
          <w:sz w:val="26"/>
          <w:szCs w:val="26"/>
          <w:rtl/>
          <w:lang w:bidi="ar-MA"/>
          <w:rPrChange w:id="5813" w:author="SRO" w:date="2011-02-21T10:37:00Z">
            <w:rPr>
              <w:sz w:val="26"/>
              <w:szCs w:val="28"/>
              <w:rtl/>
              <w:lang w:bidi="ar-MA"/>
            </w:rPr>
          </w:rPrChange>
        </w:rPr>
        <w:t>و تحليل مشاكل تمويل التنمية قد أظهرت أنه إذا كانت كل اقتصاديات إفريقيا الشمالية في حاجة إلى تمويل فإن طبيعة الحاجيات والحلول لمواجهة هذه التحديات تختلف كثيرا حسب طبيعة كل قطاع، وهذا لا يتعلق فقط بخصوصيات كل قطاع، ولكن بالأهمية</w:t>
      </w:r>
      <w:r w:rsidRPr="00832F4C">
        <w:rPr>
          <w:sz w:val="26"/>
          <w:szCs w:val="26"/>
          <w:lang w:bidi="ar-MA"/>
          <w:rPrChange w:id="5814" w:author="SRO" w:date="2011-02-21T10:37:00Z">
            <w:rPr>
              <w:sz w:val="28"/>
              <w:szCs w:val="26"/>
              <w:lang w:bidi="ar-MA"/>
            </w:rPr>
          </w:rPrChange>
        </w:rPr>
        <w:t xml:space="preserve"> </w:t>
      </w:r>
      <w:r w:rsidRPr="00832F4C">
        <w:rPr>
          <w:sz w:val="26"/>
          <w:szCs w:val="26"/>
          <w:rtl/>
          <w:lang w:bidi="ar-MA"/>
          <w:rPrChange w:id="5815" w:author="SRO" w:date="2011-02-21T10:37:00Z">
            <w:rPr>
              <w:sz w:val="26"/>
              <w:szCs w:val="28"/>
              <w:rtl/>
              <w:lang w:bidi="ar-MA"/>
            </w:rPr>
          </w:rPrChange>
        </w:rPr>
        <w:t xml:space="preserve">التي يمكن أن يكتسيها قطاع ما، سواء كقطاع اقتصادي أو كأولوية تنموية، </w:t>
      </w:r>
      <w:r w:rsidRPr="00832F4C">
        <w:rPr>
          <w:b/>
          <w:bCs/>
          <w:sz w:val="26"/>
          <w:szCs w:val="26"/>
          <w:rtl/>
          <w:lang w:bidi="ar-MA"/>
          <w:rPrChange w:id="5816" w:author="SRO" w:date="2011-02-21T10:37:00Z">
            <w:rPr>
              <w:b/>
              <w:bCs/>
              <w:sz w:val="26"/>
              <w:szCs w:val="28"/>
              <w:rtl/>
              <w:lang w:bidi="ar-MA"/>
            </w:rPr>
          </w:rPrChange>
        </w:rPr>
        <w:t>أو</w:t>
      </w:r>
      <w:r w:rsidRPr="00832F4C">
        <w:rPr>
          <w:sz w:val="26"/>
          <w:szCs w:val="26"/>
          <w:lang w:bidi="ar-MA"/>
          <w:rPrChange w:id="5817" w:author="SRO" w:date="2011-02-21T10:37:00Z">
            <w:rPr>
              <w:sz w:val="28"/>
              <w:szCs w:val="26"/>
              <w:lang w:bidi="ar-MA"/>
            </w:rPr>
          </w:rPrChange>
        </w:rPr>
        <w:t xml:space="preserve"> </w:t>
      </w:r>
      <w:r w:rsidRPr="00832F4C">
        <w:rPr>
          <w:sz w:val="26"/>
          <w:szCs w:val="26"/>
          <w:rtl/>
          <w:lang w:bidi="ar-MA"/>
          <w:rPrChange w:id="5818" w:author="SRO" w:date="2011-02-21T10:37:00Z">
            <w:rPr>
              <w:sz w:val="26"/>
              <w:szCs w:val="28"/>
              <w:rtl/>
              <w:lang w:bidi="ar-MA"/>
            </w:rPr>
          </w:rPrChange>
        </w:rPr>
        <w:t>كقطاع يتفاعل مع قطاعات أخرى. وهكذا، فإن قطاع الطاقة خاصة الطاقات الجديدة والمتجددة يمكن أن ينظر إليه كقطاع من الممكن أن تكون له مكانة خاصة.</w:t>
      </w:r>
    </w:p>
    <w:p w:rsidR="00832F4C" w:rsidRPr="00832F4C" w:rsidDel="00E10362" w:rsidRDefault="00832F4C" w:rsidP="00832F4C">
      <w:pPr>
        <w:bidi/>
        <w:spacing w:after="120"/>
        <w:ind w:firstLine="585"/>
        <w:jc w:val="both"/>
        <w:rPr>
          <w:del w:id="5819" w:author="SRO" w:date="2011-02-21T10:39:00Z"/>
          <w:sz w:val="26"/>
          <w:szCs w:val="26"/>
          <w:rtl/>
          <w:lang w:bidi="ar-MA"/>
          <w:rPrChange w:id="5820" w:author="SRO" w:date="2011-02-21T10:37:00Z">
            <w:rPr>
              <w:del w:id="5821" w:author="SRO" w:date="2011-02-21T10:39:00Z"/>
              <w:sz w:val="26"/>
              <w:szCs w:val="28"/>
              <w:rtl/>
              <w:lang w:bidi="ar-MA"/>
            </w:rPr>
          </w:rPrChange>
        </w:rPr>
        <w:pPrChange w:id="5822" w:author="SRO" w:date="2011-02-21T10:49:00Z">
          <w:pPr>
            <w:bidi/>
            <w:spacing w:after="120"/>
            <w:ind w:firstLine="708"/>
            <w:jc w:val="both"/>
          </w:pPr>
        </w:pPrChange>
      </w:pPr>
    </w:p>
    <w:p w:rsidR="00832F4C" w:rsidRPr="00832F4C" w:rsidRDefault="00832F4C" w:rsidP="00832F4C">
      <w:pPr>
        <w:bidi/>
        <w:spacing w:after="120"/>
        <w:ind w:firstLine="585"/>
        <w:jc w:val="both"/>
        <w:rPr>
          <w:sz w:val="26"/>
          <w:szCs w:val="26"/>
          <w:rtl/>
          <w:lang w:bidi="ar-MA"/>
          <w:rPrChange w:id="5823" w:author="SRO" w:date="2011-02-21T10:37:00Z">
            <w:rPr>
              <w:sz w:val="26"/>
              <w:szCs w:val="28"/>
              <w:rtl/>
              <w:lang w:bidi="ar-MA"/>
            </w:rPr>
          </w:rPrChange>
        </w:rPr>
        <w:pPrChange w:id="5824" w:author="SRO" w:date="2011-02-21T10:49:00Z">
          <w:pPr>
            <w:bidi/>
            <w:spacing w:after="120"/>
            <w:ind w:firstLine="708"/>
            <w:jc w:val="both"/>
          </w:pPr>
        </w:pPrChange>
      </w:pPr>
      <w:r w:rsidRPr="00832F4C">
        <w:rPr>
          <w:sz w:val="26"/>
          <w:szCs w:val="26"/>
          <w:rtl/>
          <w:lang w:bidi="ar-MA"/>
          <w:rPrChange w:id="5825" w:author="SRO" w:date="2011-02-21T10:37:00Z">
            <w:rPr>
              <w:sz w:val="26"/>
              <w:szCs w:val="28"/>
              <w:rtl/>
              <w:lang w:bidi="ar-MA"/>
            </w:rPr>
          </w:rPrChange>
        </w:rPr>
        <w:t>إن قطاع الطاقة في حد ذاته كمكون رئيسي للقطاع الثانوي له بعد صناعي، مما يجعله قطاعا في حاجة إلى استثمارات كبرى، وهذا يتيح المكان لمشاريع ذات حجم معين يحتم بطريقة طبيعية البحث عن حشد الطاقات على المستوى الجهوي من أجل اقتصاد السلم.مما يطرح إشكالية نوعية التمويل الوطني في مواجهة الجهوي.  من جانب آخر، فإن قطاع الطاقة (حتى بالنسبة للدول المتقدمة) صار أكثر فأكثر، ومنذ تشكيل وعي شامل للمخاطر المحتملة والمنتظرة قريبا للانحباس الحراري، كقطاع للابتكار في ميدان التنمية المستدامة: إن أهمية أو الضرورة القصوى لتنمية الطاقات المتجددة صار أكثر فأكثر إلحاحا.</w:t>
      </w:r>
    </w:p>
    <w:p w:rsidR="00832F4C" w:rsidRPr="00832F4C" w:rsidDel="00E10362" w:rsidRDefault="00832F4C" w:rsidP="00832F4C">
      <w:pPr>
        <w:bidi/>
        <w:spacing w:after="120"/>
        <w:ind w:firstLine="585"/>
        <w:jc w:val="both"/>
        <w:rPr>
          <w:del w:id="5826" w:author="SRO" w:date="2011-02-21T10:39:00Z"/>
          <w:sz w:val="26"/>
          <w:szCs w:val="26"/>
          <w:rtl/>
          <w:lang w:bidi="ar-MA"/>
          <w:rPrChange w:id="5827" w:author="SRO" w:date="2011-02-21T10:37:00Z">
            <w:rPr>
              <w:del w:id="5828" w:author="SRO" w:date="2011-02-21T10:39:00Z"/>
              <w:sz w:val="26"/>
              <w:szCs w:val="28"/>
              <w:rtl/>
              <w:lang w:bidi="ar-MA"/>
            </w:rPr>
          </w:rPrChange>
        </w:rPr>
        <w:pPrChange w:id="5829" w:author="SRO" w:date="2011-02-21T10:49:00Z">
          <w:pPr>
            <w:bidi/>
            <w:spacing w:after="120"/>
            <w:ind w:firstLine="708"/>
            <w:jc w:val="both"/>
          </w:pPr>
        </w:pPrChange>
      </w:pPr>
    </w:p>
    <w:p w:rsidR="00832F4C" w:rsidRPr="00832F4C" w:rsidRDefault="00832F4C" w:rsidP="00832F4C">
      <w:pPr>
        <w:bidi/>
        <w:spacing w:after="120"/>
        <w:ind w:firstLine="585"/>
        <w:jc w:val="both"/>
        <w:rPr>
          <w:sz w:val="26"/>
          <w:szCs w:val="26"/>
          <w:lang w:bidi="ar-MA"/>
          <w:rPrChange w:id="5830" w:author="SRO" w:date="2011-02-21T10:37:00Z">
            <w:rPr>
              <w:sz w:val="28"/>
              <w:szCs w:val="26"/>
              <w:lang w:bidi="ar-MA"/>
            </w:rPr>
          </w:rPrChange>
        </w:rPr>
        <w:pPrChange w:id="5831" w:author="SRO" w:date="2011-02-21T10:49:00Z">
          <w:pPr>
            <w:bidi/>
            <w:spacing w:after="120"/>
            <w:ind w:firstLine="708"/>
            <w:jc w:val="both"/>
          </w:pPr>
        </w:pPrChange>
      </w:pPr>
      <w:r w:rsidRPr="00832F4C">
        <w:rPr>
          <w:sz w:val="26"/>
          <w:szCs w:val="26"/>
          <w:rtl/>
          <w:lang w:bidi="ar-MA"/>
          <w:rPrChange w:id="5832" w:author="SRO" w:date="2011-02-21T10:37:00Z">
            <w:rPr>
              <w:sz w:val="26"/>
              <w:szCs w:val="28"/>
              <w:rtl/>
              <w:lang w:bidi="ar-MA"/>
            </w:rPr>
          </w:rPrChange>
        </w:rPr>
        <w:t>إن ميدان الطاقة وفي إطار السياسات الاقتصادية المعتمدة التي تعتبر أن العمل والرأسمال هما العاملان الأساسيان للإنتاج مع العلم أن هذا القطاع يعتبر من طرف مختصين</w:t>
      </w:r>
      <w:r w:rsidRPr="00832F4C">
        <w:rPr>
          <w:sz w:val="26"/>
          <w:szCs w:val="26"/>
          <w:lang w:bidi="ar-MA"/>
          <w:rPrChange w:id="5833" w:author="SRO" w:date="2011-02-21T10:37:00Z">
            <w:rPr>
              <w:sz w:val="28"/>
              <w:szCs w:val="26"/>
              <w:lang w:bidi="ar-MA"/>
            </w:rPr>
          </w:rPrChange>
        </w:rPr>
        <w:t xml:space="preserve"> </w:t>
      </w:r>
      <w:r w:rsidRPr="00832F4C">
        <w:rPr>
          <w:sz w:val="26"/>
          <w:szCs w:val="26"/>
          <w:rtl/>
          <w:lang w:bidi="ar-MA"/>
          <w:rPrChange w:id="5834" w:author="SRO" w:date="2011-02-21T10:37:00Z">
            <w:rPr>
              <w:sz w:val="26"/>
              <w:szCs w:val="28"/>
              <w:rtl/>
              <w:lang w:bidi="ar-MA"/>
            </w:rPr>
          </w:rPrChange>
        </w:rPr>
        <w:t>في ميدان التنمية كقطاع إنتاج قائم الذات، يجد نفسه ذائبا في التيار العام للسياسات الصناعية دون الأخذ بعين الاعتبار الإكراهات الخاصة المرتبطة به، مع العلم أن أهمية الطاقة وطابعها الضروري سواء بالنسبة للمؤسسات أو الأسر لم تعد موضع شك. أكثر من ذلك تم ثبوت علاقة ما بين الطاقة والفقر تحث على إعطاء أولوية كبرى للمشاريع الهادفة إلى الرفع من ولوج الأسر للطاقة بصفة عامة وللكهرباء بصفة خاصة من أجل بلوغ أهداف الألفية للتنمية. رغم أن نسبة ولوج العائلات للكهرباء ببلدان شمال إفريقيا مرتفعة إلى حد ما (</w:t>
      </w:r>
      <w:r w:rsidRPr="00832F4C">
        <w:rPr>
          <w:sz w:val="26"/>
          <w:szCs w:val="26"/>
          <w:lang w:bidi="ar-MA"/>
          <w:rPrChange w:id="5835" w:author="SRO" w:date="2011-02-21T10:37:00Z">
            <w:rPr>
              <w:sz w:val="28"/>
              <w:szCs w:val="26"/>
              <w:lang w:bidi="ar-MA"/>
            </w:rPr>
          </w:rPrChange>
        </w:rPr>
        <w:t>93%</w:t>
      </w:r>
      <w:r w:rsidRPr="00832F4C">
        <w:rPr>
          <w:sz w:val="26"/>
          <w:szCs w:val="26"/>
          <w:rtl/>
          <w:lang w:bidi="ar-MA"/>
          <w:rPrChange w:id="5836" w:author="SRO" w:date="2011-02-21T10:37:00Z">
            <w:rPr>
              <w:sz w:val="26"/>
              <w:szCs w:val="28"/>
              <w:rtl/>
              <w:lang w:bidi="ar-MA"/>
            </w:rPr>
          </w:rPrChange>
        </w:rPr>
        <w:t xml:space="preserve"> ضد </w:t>
      </w:r>
      <w:r w:rsidRPr="00832F4C">
        <w:rPr>
          <w:sz w:val="26"/>
          <w:szCs w:val="26"/>
          <w:lang w:bidi="ar-MA"/>
          <w:rPrChange w:id="5837" w:author="SRO" w:date="2011-02-21T10:37:00Z">
            <w:rPr>
              <w:sz w:val="28"/>
              <w:szCs w:val="26"/>
              <w:lang w:bidi="ar-MA"/>
            </w:rPr>
          </w:rPrChange>
        </w:rPr>
        <w:t xml:space="preserve">23° </w:t>
      </w:r>
      <w:r w:rsidRPr="00832F4C">
        <w:rPr>
          <w:sz w:val="26"/>
          <w:szCs w:val="26"/>
          <w:rtl/>
          <w:lang w:bidi="ar-MA"/>
          <w:rPrChange w:id="5838" w:author="SRO" w:date="2011-02-21T10:37:00Z">
            <w:rPr>
              <w:sz w:val="26"/>
              <w:szCs w:val="28"/>
              <w:rtl/>
              <w:lang w:bidi="ar-MA"/>
            </w:rPr>
          </w:rPrChange>
        </w:rPr>
        <w:t xml:space="preserve"> فقط بالنسبة لدول جنوب الصحراء) فإن دعم الإجراءات ( دعم مباشر، دعم مركب) التي تتيح الولوج إلى الكهرباء تطرح كذلك مشاكل التمويل الواجب مواجهتها.</w:t>
      </w:r>
    </w:p>
    <w:p w:rsidR="00832F4C" w:rsidRPr="00832F4C" w:rsidDel="00E10362" w:rsidRDefault="00832F4C" w:rsidP="00832F4C">
      <w:pPr>
        <w:bidi/>
        <w:spacing w:after="120"/>
        <w:ind w:firstLine="585"/>
        <w:jc w:val="both"/>
        <w:rPr>
          <w:del w:id="5839" w:author="SRO" w:date="2011-02-21T10:39:00Z"/>
          <w:sz w:val="26"/>
          <w:szCs w:val="26"/>
          <w:rtl/>
          <w:lang w:bidi="ar-MA"/>
          <w:rPrChange w:id="5840" w:author="SRO" w:date="2011-02-21T10:37:00Z">
            <w:rPr>
              <w:del w:id="5841" w:author="SRO" w:date="2011-02-21T10:39:00Z"/>
              <w:sz w:val="26"/>
              <w:szCs w:val="28"/>
              <w:rtl/>
              <w:lang w:bidi="ar-MA"/>
            </w:rPr>
          </w:rPrChange>
        </w:rPr>
        <w:pPrChange w:id="5842" w:author="SRO" w:date="2011-02-21T10:49:00Z">
          <w:pPr>
            <w:bidi/>
            <w:spacing w:after="120"/>
            <w:ind w:firstLine="708"/>
            <w:jc w:val="both"/>
          </w:pPr>
        </w:pPrChange>
      </w:pPr>
    </w:p>
    <w:p w:rsidR="00832F4C" w:rsidRPr="00832F4C" w:rsidRDefault="00832F4C" w:rsidP="00832F4C">
      <w:pPr>
        <w:bidi/>
        <w:spacing w:after="120"/>
        <w:ind w:firstLine="585"/>
        <w:jc w:val="both"/>
        <w:rPr>
          <w:sz w:val="26"/>
          <w:szCs w:val="26"/>
          <w:lang w:bidi="ar-MA"/>
          <w:rPrChange w:id="5843" w:author="SRO" w:date="2011-02-21T10:37:00Z">
            <w:rPr>
              <w:sz w:val="28"/>
              <w:szCs w:val="26"/>
              <w:lang w:bidi="ar-MA"/>
            </w:rPr>
          </w:rPrChange>
        </w:rPr>
        <w:pPrChange w:id="5844" w:author="SRO" w:date="2011-02-21T10:49:00Z">
          <w:pPr>
            <w:bidi/>
            <w:spacing w:after="120"/>
            <w:ind w:firstLine="708"/>
            <w:jc w:val="both"/>
          </w:pPr>
        </w:pPrChange>
      </w:pPr>
      <w:r w:rsidRPr="00832F4C">
        <w:rPr>
          <w:sz w:val="26"/>
          <w:szCs w:val="26"/>
          <w:rtl/>
          <w:lang w:bidi="ar-MA"/>
          <w:rPrChange w:id="5845" w:author="SRO" w:date="2011-02-21T10:37:00Z">
            <w:rPr>
              <w:sz w:val="26"/>
              <w:szCs w:val="28"/>
              <w:rtl/>
              <w:lang w:bidi="ar-MA"/>
            </w:rPr>
          </w:rPrChange>
        </w:rPr>
        <w:t>إن البعد الثالث لقطاع الطاقات يتجلى في تفاعله الكبير مع القطاعات الأخرى، نظرا لدوره الكبير كعامل رئيسي في الإنتاج بالنسبة للبلدان التي تقوم يوميا بتحديث نفسها. إذن في إطار هذه العلاقة (مخرج، مدخل) التي تربط ما بين الطاقة والإنتاج المؤسسات وبالتالي الطاقة والنمو الاقتصادي، نلاحظ على المستوى الاقتصادي نقصا في العرض الطاقي واختلافات في أثمنتها. إن هذه الصدمات الخارجية يمكن أن تشمل بسرعة الاقتصاد في شموليته وتخلق عدم استقرار لقاعدة الإنتاج، مما سيؤثر على حصول الأسر على الطاقة لعيشهم، مما سيضر بالمجهودات الهادفة إلى بلوغ أهداف الألفية للتنمية.</w:t>
      </w:r>
    </w:p>
    <w:p w:rsidR="00832F4C" w:rsidRPr="00832F4C" w:rsidRDefault="00832F4C" w:rsidP="00832F4C">
      <w:pPr>
        <w:bidi/>
        <w:spacing w:after="120"/>
        <w:ind w:firstLine="585"/>
        <w:jc w:val="both"/>
        <w:rPr>
          <w:sz w:val="26"/>
          <w:szCs w:val="26"/>
          <w:rtl/>
          <w:lang w:bidi="ar-MA"/>
          <w:rPrChange w:id="5846" w:author="SRO" w:date="2011-02-21T10:37:00Z">
            <w:rPr>
              <w:sz w:val="26"/>
              <w:szCs w:val="28"/>
              <w:rtl/>
              <w:lang w:bidi="ar-MA"/>
            </w:rPr>
          </w:rPrChange>
        </w:rPr>
        <w:pPrChange w:id="5847" w:author="SRO" w:date="2011-02-21T10:49:00Z">
          <w:pPr>
            <w:bidi/>
            <w:spacing w:after="120"/>
            <w:ind w:firstLine="708"/>
            <w:jc w:val="both"/>
          </w:pPr>
        </w:pPrChange>
      </w:pPr>
    </w:p>
    <w:p w:rsidR="00832F4C" w:rsidRPr="00832F4C" w:rsidRDefault="00832F4C" w:rsidP="00832F4C">
      <w:pPr>
        <w:bidi/>
        <w:spacing w:after="120"/>
        <w:ind w:firstLine="585"/>
        <w:jc w:val="both"/>
        <w:rPr>
          <w:sz w:val="26"/>
          <w:szCs w:val="26"/>
          <w:lang w:bidi="ar-MA"/>
          <w:rPrChange w:id="5848" w:author="SRO" w:date="2011-02-21T10:37:00Z">
            <w:rPr>
              <w:sz w:val="28"/>
              <w:szCs w:val="26"/>
              <w:lang w:bidi="ar-MA"/>
            </w:rPr>
          </w:rPrChange>
        </w:rPr>
        <w:pPrChange w:id="5849" w:author="SRO" w:date="2011-02-21T10:49:00Z">
          <w:pPr>
            <w:bidi/>
            <w:spacing w:after="120"/>
            <w:ind w:firstLine="708"/>
            <w:jc w:val="both"/>
          </w:pPr>
        </w:pPrChange>
      </w:pPr>
      <w:r w:rsidRPr="00832F4C">
        <w:rPr>
          <w:sz w:val="26"/>
          <w:szCs w:val="26"/>
          <w:rtl/>
          <w:lang w:bidi="ar-MA"/>
          <w:rPrChange w:id="5850" w:author="SRO" w:date="2011-02-21T10:37:00Z">
            <w:rPr>
              <w:sz w:val="26"/>
              <w:szCs w:val="28"/>
              <w:rtl/>
              <w:lang w:bidi="ar-MA"/>
            </w:rPr>
          </w:rPrChange>
        </w:rPr>
        <w:t xml:space="preserve">إن ارتباط الطاقة بالاستجابة لرغبتين : توفر الطاقة من أجل التنمية وضرورة " نظافة" هذه الطاقة تطرح كذلك إشكالية الاستعمال الأمثل للطاقات المتوفرة حاليا. لقد تبث بالفعل بأن نظم الإنتاج الحالية لها انعكاسات خارجية سلبية سواء في مرحلة الإنتاج أو مرحلة النقل، كما أنها تتميز بالإهدار. فحسب البنك الإفريقي للتنمية </w:t>
      </w:r>
      <w:r w:rsidRPr="00832F4C">
        <w:rPr>
          <w:sz w:val="26"/>
          <w:szCs w:val="26"/>
          <w:lang w:bidi="ar-MA"/>
          <w:rPrChange w:id="5851" w:author="SRO" w:date="2011-02-21T10:37:00Z">
            <w:rPr>
              <w:sz w:val="28"/>
              <w:szCs w:val="26"/>
              <w:lang w:bidi="ar-MA"/>
            </w:rPr>
          </w:rPrChange>
        </w:rPr>
        <w:t>11.3%</w:t>
      </w:r>
      <w:r w:rsidRPr="00832F4C">
        <w:rPr>
          <w:sz w:val="26"/>
          <w:szCs w:val="26"/>
          <w:rtl/>
          <w:lang w:bidi="ar-MA"/>
          <w:rPrChange w:id="5852" w:author="SRO" w:date="2011-02-21T10:37:00Z">
            <w:rPr>
              <w:sz w:val="26"/>
              <w:szCs w:val="28"/>
              <w:rtl/>
              <w:lang w:bidi="ar-MA"/>
            </w:rPr>
          </w:rPrChange>
        </w:rPr>
        <w:t xml:space="preserve"> من الكهرباء المتوفرة في إفريقيا تهدر في مرحلة الإنتاج والنقل ضد </w:t>
      </w:r>
      <w:r w:rsidRPr="00832F4C">
        <w:rPr>
          <w:sz w:val="26"/>
          <w:szCs w:val="26"/>
          <w:lang w:bidi="ar-MA"/>
          <w:rPrChange w:id="5853" w:author="SRO" w:date="2011-02-21T10:37:00Z">
            <w:rPr>
              <w:sz w:val="28"/>
              <w:szCs w:val="26"/>
              <w:lang w:bidi="ar-MA"/>
            </w:rPr>
          </w:rPrChange>
        </w:rPr>
        <w:t>9.2%</w:t>
      </w:r>
      <w:r w:rsidRPr="00832F4C">
        <w:rPr>
          <w:sz w:val="26"/>
          <w:szCs w:val="26"/>
          <w:rtl/>
          <w:lang w:bidi="ar-MA"/>
          <w:rPrChange w:id="5854" w:author="SRO" w:date="2011-02-21T10:37:00Z">
            <w:rPr>
              <w:sz w:val="26"/>
              <w:szCs w:val="28"/>
              <w:rtl/>
              <w:lang w:bidi="ar-MA"/>
            </w:rPr>
          </w:rPrChange>
        </w:rPr>
        <w:t xml:space="preserve"> في</w:t>
      </w:r>
      <w:r w:rsidRPr="00832F4C">
        <w:rPr>
          <w:sz w:val="26"/>
          <w:szCs w:val="26"/>
          <w:lang w:bidi="ar-MA"/>
          <w:rPrChange w:id="5855" w:author="SRO" w:date="2011-02-21T10:37:00Z">
            <w:rPr>
              <w:sz w:val="28"/>
              <w:szCs w:val="26"/>
              <w:lang w:bidi="ar-MA"/>
            </w:rPr>
          </w:rPrChange>
        </w:rPr>
        <w:t xml:space="preserve"> </w:t>
      </w:r>
      <w:r w:rsidRPr="00832F4C">
        <w:rPr>
          <w:sz w:val="26"/>
          <w:szCs w:val="26"/>
          <w:rtl/>
          <w:lang w:bidi="ar-MA"/>
          <w:rPrChange w:id="5856" w:author="SRO" w:date="2011-02-21T10:37:00Z">
            <w:rPr>
              <w:sz w:val="26"/>
              <w:szCs w:val="28"/>
              <w:rtl/>
              <w:lang w:bidi="ar-MA"/>
            </w:rPr>
          </w:rPrChange>
        </w:rPr>
        <w:t>بقية العالم. فيما يخص الطلب، لوحض بأن العادات الاستهلاكية للأسر لها تأثيرات خارجية سلبية مما ينعكس سلبا على قوة الإنتاج الطاقي للبلدان. مجموعة من الأبحاث أظهرت بأنه يمكن تطوير قوة الإنتاج الطاقي للدول النامية سواء</w:t>
      </w:r>
      <w:r w:rsidRPr="00832F4C">
        <w:rPr>
          <w:sz w:val="26"/>
          <w:szCs w:val="26"/>
          <w:lang w:bidi="ar-MA"/>
          <w:rPrChange w:id="5857" w:author="SRO" w:date="2011-02-21T10:37:00Z">
            <w:rPr>
              <w:sz w:val="28"/>
              <w:szCs w:val="26"/>
              <w:lang w:bidi="ar-MA"/>
            </w:rPr>
          </w:rPrChange>
        </w:rPr>
        <w:t xml:space="preserve"> </w:t>
      </w:r>
      <w:r w:rsidRPr="00832F4C">
        <w:rPr>
          <w:sz w:val="26"/>
          <w:szCs w:val="26"/>
          <w:rtl/>
          <w:lang w:bidi="ar-MA"/>
          <w:rPrChange w:id="5858" w:author="SRO" w:date="2011-02-21T10:37:00Z">
            <w:rPr>
              <w:sz w:val="26"/>
              <w:szCs w:val="28"/>
              <w:rtl/>
              <w:lang w:bidi="ar-MA"/>
            </w:rPr>
          </w:rPrChange>
        </w:rPr>
        <w:t>في شمال أو</w:t>
      </w:r>
      <w:r w:rsidRPr="00832F4C">
        <w:rPr>
          <w:sz w:val="26"/>
          <w:szCs w:val="26"/>
          <w:lang w:bidi="ar-MA"/>
          <w:rPrChange w:id="5859" w:author="SRO" w:date="2011-02-21T10:37:00Z">
            <w:rPr>
              <w:sz w:val="28"/>
              <w:szCs w:val="26"/>
              <w:lang w:bidi="ar-MA"/>
            </w:rPr>
          </w:rPrChange>
        </w:rPr>
        <w:t xml:space="preserve"> </w:t>
      </w:r>
      <w:r w:rsidRPr="00832F4C">
        <w:rPr>
          <w:sz w:val="26"/>
          <w:szCs w:val="26"/>
          <w:rtl/>
          <w:lang w:bidi="ar-MA"/>
          <w:rPrChange w:id="5860" w:author="SRO" w:date="2011-02-21T10:37:00Z">
            <w:rPr>
              <w:sz w:val="26"/>
              <w:szCs w:val="28"/>
              <w:rtl/>
              <w:lang w:bidi="ar-MA"/>
            </w:rPr>
          </w:rPrChange>
        </w:rPr>
        <w:t>في جنوب إفريقيا وذلك بفعل استعمال تكنولوجيات نظيفة للإنتاج والاستهلاك. ومن هنا يطرح مشكل الولوج إلى تكنولوجيات مقتصدة للطاقة وقضية تمويل هذا الولوج الذي يتعدى البعد الوطني بل حتى الجهوي.</w:t>
      </w:r>
    </w:p>
    <w:p w:rsidR="00832F4C" w:rsidRPr="00832F4C" w:rsidDel="00E10362" w:rsidRDefault="00832F4C" w:rsidP="00832F4C">
      <w:pPr>
        <w:bidi/>
        <w:spacing w:after="120"/>
        <w:ind w:firstLine="585"/>
        <w:jc w:val="both"/>
        <w:rPr>
          <w:del w:id="5861" w:author="SRO" w:date="2011-02-21T10:39:00Z"/>
          <w:sz w:val="26"/>
          <w:szCs w:val="26"/>
          <w:rtl/>
          <w:lang w:bidi="ar-MA"/>
          <w:rPrChange w:id="5862" w:author="SRO" w:date="2011-02-21T10:37:00Z">
            <w:rPr>
              <w:del w:id="5863" w:author="SRO" w:date="2011-02-21T10:39:00Z"/>
              <w:sz w:val="26"/>
              <w:szCs w:val="28"/>
              <w:rtl/>
              <w:lang w:bidi="ar-MA"/>
            </w:rPr>
          </w:rPrChange>
        </w:rPr>
        <w:pPrChange w:id="5864" w:author="SRO" w:date="2011-02-21T10:49:00Z">
          <w:pPr>
            <w:bidi/>
            <w:spacing w:after="120"/>
            <w:ind w:firstLine="708"/>
            <w:jc w:val="both"/>
          </w:pPr>
        </w:pPrChange>
      </w:pPr>
    </w:p>
    <w:p w:rsidR="00832F4C" w:rsidRPr="00832F4C" w:rsidRDefault="00832F4C" w:rsidP="00832F4C">
      <w:pPr>
        <w:bidi/>
        <w:spacing w:after="120"/>
        <w:ind w:firstLine="585"/>
        <w:jc w:val="both"/>
        <w:rPr>
          <w:sz w:val="26"/>
          <w:szCs w:val="26"/>
          <w:lang w:bidi="ar-MA"/>
          <w:rPrChange w:id="5865" w:author="SRO" w:date="2011-02-21T10:37:00Z">
            <w:rPr>
              <w:sz w:val="28"/>
              <w:szCs w:val="26"/>
              <w:lang w:bidi="ar-MA"/>
            </w:rPr>
          </w:rPrChange>
        </w:rPr>
        <w:pPrChange w:id="5866" w:author="SRO" w:date="2011-02-21T10:49:00Z">
          <w:pPr>
            <w:bidi/>
            <w:spacing w:after="120"/>
            <w:ind w:firstLine="708"/>
            <w:jc w:val="both"/>
          </w:pPr>
        </w:pPrChange>
      </w:pPr>
      <w:r w:rsidRPr="00832F4C">
        <w:rPr>
          <w:sz w:val="26"/>
          <w:szCs w:val="26"/>
          <w:rtl/>
          <w:lang w:bidi="ar-MA"/>
          <w:rPrChange w:id="5867" w:author="SRO" w:date="2011-02-21T10:37:00Z">
            <w:rPr>
              <w:sz w:val="26"/>
              <w:szCs w:val="28"/>
              <w:rtl/>
              <w:lang w:bidi="ar-MA"/>
            </w:rPr>
          </w:rPrChange>
        </w:rPr>
        <w:t>إن تمويل إنتاج هذا الصنف من الطاقة مع احترام الإكراه البيئي الجديد المفروض على جميع الدول يشكل إذن أولوية وسيكون موضوع مناقشة هذه الدورة والمتعلقة بتمويل الطاقات الجديدة والمتجددة وذلك من أجل إصدار توصيات في هذا الشأن.</w:t>
      </w:r>
    </w:p>
    <w:p w:rsidR="00832F4C" w:rsidRPr="00832F4C" w:rsidDel="00E10362" w:rsidRDefault="00832F4C" w:rsidP="00832F4C">
      <w:pPr>
        <w:bidi/>
        <w:spacing w:after="120"/>
        <w:ind w:firstLine="585"/>
        <w:jc w:val="both"/>
        <w:rPr>
          <w:del w:id="5868" w:author="SRO" w:date="2011-02-21T10:39:00Z"/>
          <w:sz w:val="26"/>
          <w:szCs w:val="26"/>
          <w:rtl/>
          <w:lang w:bidi="ar-MA"/>
          <w:rPrChange w:id="5869" w:author="SRO" w:date="2011-02-21T10:37:00Z">
            <w:rPr>
              <w:del w:id="5870" w:author="SRO" w:date="2011-02-21T10:39:00Z"/>
              <w:sz w:val="26"/>
              <w:szCs w:val="28"/>
              <w:rtl/>
              <w:lang w:bidi="ar-MA"/>
            </w:rPr>
          </w:rPrChange>
        </w:rPr>
        <w:pPrChange w:id="5871" w:author="SRO" w:date="2011-02-21T10:49:00Z">
          <w:pPr>
            <w:bidi/>
            <w:spacing w:after="120"/>
            <w:ind w:firstLine="708"/>
            <w:jc w:val="both"/>
          </w:pPr>
        </w:pPrChange>
      </w:pPr>
    </w:p>
    <w:p w:rsidR="00832F4C" w:rsidRPr="00832F4C" w:rsidRDefault="00832F4C" w:rsidP="00832F4C">
      <w:pPr>
        <w:bidi/>
        <w:spacing w:after="120"/>
        <w:ind w:firstLine="585"/>
        <w:jc w:val="both"/>
        <w:rPr>
          <w:sz w:val="26"/>
          <w:szCs w:val="26"/>
          <w:lang w:bidi="ar-MA"/>
          <w:rPrChange w:id="5872" w:author="SRO" w:date="2011-02-21T10:37:00Z">
            <w:rPr>
              <w:sz w:val="28"/>
              <w:szCs w:val="26"/>
              <w:lang w:bidi="ar-MA"/>
            </w:rPr>
          </w:rPrChange>
        </w:rPr>
        <w:pPrChange w:id="5873" w:author="SRO" w:date="2011-02-21T10:49:00Z">
          <w:pPr>
            <w:bidi/>
            <w:spacing w:after="120"/>
            <w:ind w:firstLine="708"/>
            <w:jc w:val="both"/>
          </w:pPr>
        </w:pPrChange>
      </w:pPr>
      <w:r w:rsidRPr="00832F4C">
        <w:rPr>
          <w:sz w:val="26"/>
          <w:szCs w:val="26"/>
          <w:rtl/>
          <w:lang w:bidi="ar-MA"/>
          <w:rPrChange w:id="5874" w:author="SRO" w:date="2011-02-21T10:37:00Z">
            <w:rPr>
              <w:sz w:val="26"/>
              <w:szCs w:val="28"/>
              <w:rtl/>
              <w:lang w:bidi="ar-MA"/>
            </w:rPr>
          </w:rPrChange>
        </w:rPr>
        <w:t>لقد أكد المؤتمر العالمي حول الطاقة المستدامة على أهمية الطاقات المتجددة من أجل تحقيق أهداف الألفية للتنمية، خاصة فيما يتعلق بتقليص الفقر المدقع ومحاربة المجاعة وفيما يخص شروط حياة الساكنة القروية (أهداف الألفية للتنمية 7) وفي هذا الصدد، فإن مكتب اليونسكو بالمغرب قد أنشأ خلية للتفكير في الإشكالية الطاقية بالبلدان المغاربية، وهي مدعومة بمبادرات البرنامج العالمي حول التربية والتكوين في الطاقات المتجددة.</w:t>
      </w:r>
    </w:p>
    <w:p w:rsidR="00832F4C" w:rsidRPr="00832F4C" w:rsidDel="00E10362" w:rsidRDefault="00832F4C" w:rsidP="00832F4C">
      <w:pPr>
        <w:bidi/>
        <w:spacing w:after="120"/>
        <w:ind w:firstLine="585"/>
        <w:jc w:val="both"/>
        <w:rPr>
          <w:del w:id="5875" w:author="SRO" w:date="2011-02-21T10:39:00Z"/>
          <w:sz w:val="26"/>
          <w:szCs w:val="26"/>
          <w:rtl/>
          <w:lang w:bidi="ar-MA"/>
          <w:rPrChange w:id="5876" w:author="SRO" w:date="2011-02-21T10:37:00Z">
            <w:rPr>
              <w:del w:id="5877" w:author="SRO" w:date="2011-02-21T10:39:00Z"/>
              <w:sz w:val="26"/>
              <w:szCs w:val="28"/>
              <w:rtl/>
              <w:lang w:bidi="ar-MA"/>
            </w:rPr>
          </w:rPrChange>
        </w:rPr>
        <w:pPrChange w:id="5878" w:author="SRO" w:date="2011-02-21T10:49:00Z">
          <w:pPr>
            <w:bidi/>
            <w:spacing w:after="120"/>
            <w:ind w:firstLine="708"/>
            <w:jc w:val="both"/>
          </w:pPr>
        </w:pPrChange>
      </w:pPr>
    </w:p>
    <w:p w:rsidR="00832F4C" w:rsidRPr="00832F4C" w:rsidRDefault="00832F4C" w:rsidP="00832F4C">
      <w:pPr>
        <w:bidi/>
        <w:spacing w:after="120"/>
        <w:ind w:firstLine="585"/>
        <w:jc w:val="both"/>
        <w:rPr>
          <w:sz w:val="26"/>
          <w:szCs w:val="26"/>
          <w:lang w:bidi="ar-MA"/>
          <w:rPrChange w:id="5879" w:author="SRO" w:date="2011-02-21T10:37:00Z">
            <w:rPr>
              <w:sz w:val="28"/>
              <w:szCs w:val="26"/>
              <w:lang w:bidi="ar-MA"/>
            </w:rPr>
          </w:rPrChange>
        </w:rPr>
        <w:pPrChange w:id="5880" w:author="SRO" w:date="2011-02-21T10:49:00Z">
          <w:pPr>
            <w:bidi/>
            <w:spacing w:after="120"/>
            <w:ind w:firstLine="708"/>
            <w:jc w:val="both"/>
          </w:pPr>
        </w:pPrChange>
      </w:pPr>
      <w:r w:rsidRPr="00832F4C">
        <w:rPr>
          <w:sz w:val="26"/>
          <w:szCs w:val="26"/>
          <w:rtl/>
          <w:lang w:bidi="ar-MA"/>
          <w:rPrChange w:id="5881" w:author="SRO" w:date="2011-02-21T10:37:00Z">
            <w:rPr>
              <w:sz w:val="26"/>
              <w:szCs w:val="28"/>
              <w:rtl/>
              <w:lang w:bidi="ar-MA"/>
            </w:rPr>
          </w:rPrChange>
        </w:rPr>
        <w:t>إن هذا البرنامج زيادة على مبادرات أخرى متخذة على المستوى الوطني من طرف بلدان إفريقيا الشمالية، يهدف إلى استثمار المؤهلات الضخمة بالمنطقة في ميدان الطاقات المتجددة وكذلك</w:t>
      </w:r>
      <w:r w:rsidRPr="00832F4C">
        <w:rPr>
          <w:sz w:val="26"/>
          <w:szCs w:val="26"/>
          <w:lang w:bidi="ar-MA"/>
          <w:rPrChange w:id="5882" w:author="SRO" w:date="2011-02-21T10:37:00Z">
            <w:rPr>
              <w:sz w:val="28"/>
              <w:szCs w:val="26"/>
              <w:lang w:bidi="ar-MA"/>
            </w:rPr>
          </w:rPrChange>
        </w:rPr>
        <w:t xml:space="preserve"> </w:t>
      </w:r>
      <w:r w:rsidRPr="00832F4C">
        <w:rPr>
          <w:sz w:val="26"/>
          <w:szCs w:val="26"/>
          <w:rtl/>
          <w:lang w:bidi="ar-MA"/>
          <w:rPrChange w:id="5883" w:author="SRO" w:date="2011-02-21T10:37:00Z">
            <w:rPr>
              <w:sz w:val="26"/>
              <w:szCs w:val="28"/>
              <w:rtl/>
              <w:lang w:bidi="ar-MA"/>
            </w:rPr>
          </w:rPrChange>
        </w:rPr>
        <w:t>التنسيق بين السياسات المتبعة في ميدان الطاقة ومؤثرات الجدوى الطاقية.</w:t>
      </w:r>
    </w:p>
    <w:p w:rsidR="00832F4C" w:rsidRPr="00832F4C" w:rsidDel="00E10362" w:rsidRDefault="00832F4C" w:rsidP="00832F4C">
      <w:pPr>
        <w:numPr>
          <w:ilvl w:val="0"/>
          <w:numId w:val="56"/>
          <w:numberingChange w:id="5884" w:author="SRO" w:date="2011-02-21T09:12:00Z" w:original="%1:2:46:-"/>
        </w:numPr>
        <w:tabs>
          <w:tab w:val="clear" w:pos="1068"/>
          <w:tab w:val="num" w:pos="585"/>
          <w:tab w:val="right" w:pos="945"/>
        </w:tabs>
        <w:bidi/>
        <w:spacing w:after="120"/>
        <w:ind w:left="585" w:firstLine="0"/>
        <w:jc w:val="both"/>
        <w:rPr>
          <w:del w:id="5885" w:author="SRO" w:date="2011-02-21T10:39:00Z"/>
          <w:sz w:val="26"/>
          <w:szCs w:val="26"/>
          <w:rtl/>
          <w:lang w:bidi="ar-MA"/>
          <w:rPrChange w:id="5886" w:author="SRO" w:date="2011-02-21T10:37:00Z">
            <w:rPr>
              <w:del w:id="5887" w:author="SRO" w:date="2011-02-21T10:39:00Z"/>
              <w:sz w:val="26"/>
              <w:szCs w:val="28"/>
              <w:rtl/>
              <w:lang w:bidi="ar-MA"/>
            </w:rPr>
          </w:rPrChange>
        </w:rPr>
        <w:pPrChange w:id="5888" w:author="SRO" w:date="2011-02-21T10:53:00Z">
          <w:pPr>
            <w:numPr>
              <w:ilvl w:val="1"/>
              <w:numId w:val="56"/>
            </w:numPr>
            <w:tabs>
              <w:tab w:val="num" w:pos="199"/>
              <w:tab w:val="right" w:pos="945"/>
            </w:tabs>
            <w:bidi/>
            <w:spacing w:after="120"/>
            <w:ind w:left="1068" w:hanging="360"/>
            <w:jc w:val="both"/>
          </w:pPr>
        </w:pPrChange>
      </w:pPr>
    </w:p>
    <w:p w:rsidR="00832F4C" w:rsidRPr="00832F4C" w:rsidRDefault="00832F4C" w:rsidP="00832F4C">
      <w:pPr>
        <w:numPr>
          <w:ilvl w:val="0"/>
          <w:numId w:val="56"/>
          <w:numberingChange w:id="5889" w:author="SRO" w:date="2011-02-21T09:12:00Z" w:original="%1:2:46:-"/>
        </w:numPr>
        <w:tabs>
          <w:tab w:val="clear" w:pos="1068"/>
          <w:tab w:val="num" w:pos="585"/>
          <w:tab w:val="right" w:pos="945"/>
        </w:tabs>
        <w:bidi/>
        <w:spacing w:after="120"/>
        <w:ind w:left="585" w:firstLine="0"/>
        <w:jc w:val="both"/>
        <w:rPr>
          <w:b/>
          <w:bCs/>
          <w:sz w:val="26"/>
          <w:szCs w:val="26"/>
          <w:u w:val="single"/>
          <w:lang w:bidi="ar-MA"/>
          <w:rPrChange w:id="5890" w:author="SRO" w:date="2011-02-21T10:37:00Z">
            <w:rPr>
              <w:b/>
              <w:bCs/>
              <w:sz w:val="28"/>
              <w:szCs w:val="26"/>
              <w:u w:val="single"/>
              <w:lang w:bidi="ar-MA"/>
            </w:rPr>
          </w:rPrChange>
        </w:rPr>
        <w:pPrChange w:id="5891" w:author="SRO" w:date="2011-02-21T10:53:00Z">
          <w:pPr>
            <w:numPr>
              <w:ilvl w:val="1"/>
              <w:numId w:val="56"/>
            </w:numPr>
            <w:tabs>
              <w:tab w:val="num" w:pos="199"/>
              <w:tab w:val="right" w:pos="945"/>
            </w:tabs>
            <w:bidi/>
            <w:spacing w:after="120"/>
            <w:ind w:left="1068" w:hanging="360"/>
            <w:jc w:val="both"/>
          </w:pPr>
        </w:pPrChange>
      </w:pPr>
      <w:r w:rsidRPr="00832F4C">
        <w:rPr>
          <w:b/>
          <w:bCs/>
          <w:sz w:val="26"/>
          <w:szCs w:val="26"/>
          <w:u w:val="single"/>
          <w:rtl/>
          <w:lang w:bidi="ar-MA"/>
          <w:rPrChange w:id="5892" w:author="SRO" w:date="2011-02-21T10:37:00Z">
            <w:rPr>
              <w:b/>
              <w:bCs/>
              <w:sz w:val="26"/>
              <w:szCs w:val="28"/>
              <w:u w:val="single"/>
              <w:rtl/>
              <w:lang w:bidi="ar-MA"/>
            </w:rPr>
          </w:rPrChange>
        </w:rPr>
        <w:t>فرص المنطقة في ميدان الطاقات الجديدة والمتجددة</w:t>
      </w:r>
    </w:p>
    <w:p w:rsidR="00832F4C" w:rsidRPr="00832F4C" w:rsidDel="00E10362" w:rsidRDefault="00832F4C" w:rsidP="00832F4C">
      <w:pPr>
        <w:tabs>
          <w:tab w:val="num" w:pos="585"/>
        </w:tabs>
        <w:bidi/>
        <w:spacing w:after="120"/>
        <w:ind w:left="585"/>
        <w:jc w:val="both"/>
        <w:rPr>
          <w:del w:id="5893" w:author="SRO" w:date="2011-02-21T10:39:00Z"/>
          <w:b/>
          <w:bCs/>
          <w:sz w:val="26"/>
          <w:szCs w:val="26"/>
          <w:u w:val="single"/>
          <w:rtl/>
          <w:lang w:bidi="ar-MA"/>
          <w:rPrChange w:id="5894" w:author="SRO" w:date="2011-02-21T10:37:00Z">
            <w:rPr>
              <w:del w:id="5895" w:author="SRO" w:date="2011-02-21T10:39:00Z"/>
              <w:b/>
              <w:bCs/>
              <w:sz w:val="26"/>
              <w:szCs w:val="28"/>
              <w:u w:val="single"/>
              <w:rtl/>
              <w:lang w:bidi="ar-MA"/>
            </w:rPr>
          </w:rPrChange>
        </w:rPr>
        <w:pPrChange w:id="5896" w:author="SRO" w:date="2011-02-21T10:53:00Z">
          <w:pPr>
            <w:tabs>
              <w:tab w:val="num" w:pos="585"/>
            </w:tabs>
            <w:bidi/>
            <w:spacing w:after="120"/>
            <w:ind w:firstLine="708"/>
            <w:jc w:val="both"/>
          </w:pPr>
        </w:pPrChange>
      </w:pPr>
      <w:del w:id="5897" w:author="SRO" w:date="2011-02-21T10:39:00Z">
        <w:r w:rsidRPr="00832F4C" w:rsidDel="00E10362">
          <w:rPr>
            <w:b/>
            <w:bCs/>
            <w:sz w:val="26"/>
            <w:szCs w:val="26"/>
            <w:u w:val="single"/>
            <w:rtl/>
            <w:lang w:bidi="ar-MA"/>
            <w:rPrChange w:id="5898" w:author="SRO" w:date="2011-02-21T10:37:00Z">
              <w:rPr>
                <w:b/>
                <w:bCs/>
                <w:sz w:val="26"/>
                <w:szCs w:val="28"/>
                <w:u w:val="single"/>
                <w:rtl/>
                <w:lang w:bidi="ar-MA"/>
              </w:rPr>
            </w:rPrChange>
          </w:rPr>
          <w:delText xml:space="preserve"> </w:delText>
        </w:r>
      </w:del>
    </w:p>
    <w:p w:rsidR="00832F4C" w:rsidRPr="00832F4C" w:rsidRDefault="00832F4C" w:rsidP="00832F4C">
      <w:pPr>
        <w:tabs>
          <w:tab w:val="num" w:pos="585"/>
        </w:tabs>
        <w:bidi/>
        <w:spacing w:after="120"/>
        <w:ind w:left="585"/>
        <w:jc w:val="both"/>
        <w:rPr>
          <w:sz w:val="26"/>
          <w:szCs w:val="26"/>
          <w:lang w:bidi="ar-MA"/>
          <w:rPrChange w:id="5899" w:author="SRO" w:date="2011-02-21T10:37:00Z">
            <w:rPr>
              <w:sz w:val="28"/>
              <w:szCs w:val="26"/>
              <w:lang w:bidi="ar-MA"/>
            </w:rPr>
          </w:rPrChange>
        </w:rPr>
        <w:pPrChange w:id="5900" w:author="SRO" w:date="2011-02-21T10:53:00Z">
          <w:pPr>
            <w:tabs>
              <w:tab w:val="num" w:pos="585"/>
            </w:tabs>
            <w:bidi/>
            <w:spacing w:after="120"/>
            <w:ind w:firstLine="708"/>
            <w:jc w:val="both"/>
          </w:pPr>
        </w:pPrChange>
      </w:pPr>
      <w:r w:rsidRPr="00832F4C">
        <w:rPr>
          <w:sz w:val="26"/>
          <w:szCs w:val="26"/>
          <w:rtl/>
          <w:lang w:bidi="ar-MA"/>
          <w:rPrChange w:id="5901" w:author="SRO" w:date="2011-02-21T10:37:00Z">
            <w:rPr>
              <w:sz w:val="26"/>
              <w:szCs w:val="28"/>
              <w:rtl/>
              <w:lang w:bidi="ar-MA"/>
            </w:rPr>
          </w:rPrChange>
        </w:rPr>
        <w:t>إن الدراسات الاستشرافية التي اعتمدت التنمية البشرية المستدامة قد سمحت بإطلاق مبادرات تبادل الخبرات الموضوعاتية حول مؤهلات الطاقات المتجددة المتوفرة، خاصة الطاقتين الهوائية والشمسية، حول فرص الاستثمار في هذا الميدان والتجهيزات والتكنولوجيا المتوفرة وأيضا حول خفض مستوى التبعية للطاقة الهدروكربونية وتقاسم التجارب والسلوكيات الجيدة والتمويلات الوطنية والصناديق المتعددة الأطراف، مع إنشاء صندوق أرو</w:t>
      </w:r>
      <w:r w:rsidRPr="00832F4C">
        <w:rPr>
          <w:sz w:val="26"/>
          <w:szCs w:val="26"/>
          <w:lang w:bidi="ar-MA"/>
          <w:rPrChange w:id="5902" w:author="SRO" w:date="2011-02-21T10:37:00Z">
            <w:rPr>
              <w:sz w:val="28"/>
              <w:szCs w:val="26"/>
              <w:lang w:bidi="ar-MA"/>
            </w:rPr>
          </w:rPrChange>
        </w:rPr>
        <w:t>-</w:t>
      </w:r>
      <w:r w:rsidRPr="00832F4C">
        <w:rPr>
          <w:sz w:val="26"/>
          <w:szCs w:val="26"/>
          <w:rtl/>
          <w:lang w:bidi="ar-MA"/>
          <w:rPrChange w:id="5903" w:author="SRO" w:date="2011-02-21T10:37:00Z">
            <w:rPr>
              <w:sz w:val="26"/>
              <w:szCs w:val="28"/>
              <w:rtl/>
              <w:lang w:bidi="ar-MA"/>
            </w:rPr>
          </w:rPrChange>
        </w:rPr>
        <w:t>مغاربي من أجل تمويل الطاقات المتجددة، حيث يجب على هذه الأخيرة</w:t>
      </w:r>
      <w:r w:rsidRPr="00832F4C">
        <w:rPr>
          <w:sz w:val="26"/>
          <w:szCs w:val="26"/>
          <w:lang w:bidi="ar-MA"/>
          <w:rPrChange w:id="5904" w:author="SRO" w:date="2011-02-21T10:37:00Z">
            <w:rPr>
              <w:sz w:val="28"/>
              <w:szCs w:val="26"/>
              <w:lang w:bidi="ar-MA"/>
            </w:rPr>
          </w:rPrChange>
        </w:rPr>
        <w:t xml:space="preserve"> </w:t>
      </w:r>
      <w:r w:rsidRPr="00832F4C">
        <w:rPr>
          <w:sz w:val="26"/>
          <w:szCs w:val="26"/>
          <w:rtl/>
          <w:lang w:bidi="ar-MA"/>
          <w:rPrChange w:id="5905" w:author="SRO" w:date="2011-02-21T10:37:00Z">
            <w:rPr>
              <w:sz w:val="26"/>
              <w:szCs w:val="28"/>
              <w:rtl/>
              <w:lang w:bidi="ar-MA"/>
            </w:rPr>
          </w:rPrChange>
        </w:rPr>
        <w:t>أن تعمل في إطار الاستفادة المتبادلة " رابح رابح" ما بين دول الجنوب المتوفرة على مؤهلات كافية من أجل الاستجابة لحاجياتهم الداخلية و</w:t>
      </w:r>
      <w:r w:rsidRPr="00832F4C">
        <w:rPr>
          <w:sz w:val="26"/>
          <w:szCs w:val="26"/>
          <w:lang w:bidi="ar-MA"/>
          <w:rPrChange w:id="5906" w:author="SRO" w:date="2011-02-21T10:37:00Z">
            <w:rPr>
              <w:sz w:val="28"/>
              <w:szCs w:val="26"/>
              <w:lang w:bidi="ar-MA"/>
            </w:rPr>
          </w:rPrChange>
        </w:rPr>
        <w:t xml:space="preserve"> </w:t>
      </w:r>
      <w:r w:rsidRPr="00832F4C">
        <w:rPr>
          <w:sz w:val="26"/>
          <w:szCs w:val="26"/>
          <w:rtl/>
          <w:lang w:bidi="ar-MA"/>
          <w:rPrChange w:id="5907" w:author="SRO" w:date="2011-02-21T10:37:00Z">
            <w:rPr>
              <w:sz w:val="26"/>
              <w:szCs w:val="28"/>
              <w:rtl/>
              <w:lang w:bidi="ar-MA"/>
            </w:rPr>
          </w:rPrChange>
        </w:rPr>
        <w:t>كذلك للرغبات التصديرية للدول الصناعية التي " طورت تكنولوجيا تتحكم بصفة تامة في مجموع آليات تطوير وتنمية الطاقات الجديدة والمتجددة " (مقتطف من خطاب السيدة أمينة بنخضرة وزيرة الطاقة والمعادن والبيئة بالمملكة المغربية، الموجه إلى المؤتمر الدولي المنعقد ببون والخاص بإنشاء الوكالة الدولية للطاقات المتجددة.</w:t>
      </w:r>
    </w:p>
    <w:p w:rsidR="00832F4C" w:rsidRPr="00832F4C" w:rsidDel="00E10362" w:rsidRDefault="00832F4C" w:rsidP="00832F4C">
      <w:pPr>
        <w:bidi/>
        <w:spacing w:after="120"/>
        <w:ind w:firstLine="585"/>
        <w:jc w:val="both"/>
        <w:rPr>
          <w:del w:id="5908" w:author="SRO" w:date="2011-02-21T10:39:00Z"/>
          <w:sz w:val="26"/>
          <w:szCs w:val="26"/>
          <w:rtl/>
          <w:lang w:bidi="ar-MA"/>
          <w:rPrChange w:id="5909" w:author="SRO" w:date="2011-02-21T10:37:00Z">
            <w:rPr>
              <w:del w:id="5910" w:author="SRO" w:date="2011-02-21T10:39:00Z"/>
              <w:sz w:val="26"/>
              <w:szCs w:val="16"/>
              <w:rtl/>
              <w:lang w:bidi="ar-MA"/>
            </w:rPr>
          </w:rPrChange>
        </w:rPr>
        <w:pPrChange w:id="5911" w:author="SRO" w:date="2011-02-21T10:49:00Z">
          <w:pPr>
            <w:bidi/>
            <w:spacing w:after="120"/>
            <w:ind w:firstLine="708"/>
            <w:jc w:val="both"/>
          </w:pPr>
        </w:pPrChange>
      </w:pPr>
    </w:p>
    <w:p w:rsidR="00832F4C" w:rsidRPr="00832F4C" w:rsidRDefault="00832F4C" w:rsidP="00832F4C">
      <w:pPr>
        <w:bidi/>
        <w:spacing w:after="120"/>
        <w:ind w:firstLine="585"/>
        <w:jc w:val="both"/>
        <w:rPr>
          <w:sz w:val="26"/>
          <w:szCs w:val="26"/>
          <w:lang w:bidi="ar-MA"/>
          <w:rPrChange w:id="5912" w:author="SRO" w:date="2011-02-21T10:37:00Z">
            <w:rPr>
              <w:sz w:val="28"/>
              <w:szCs w:val="26"/>
              <w:lang w:bidi="ar-MA"/>
            </w:rPr>
          </w:rPrChange>
        </w:rPr>
        <w:pPrChange w:id="5913" w:author="SRO" w:date="2011-02-21T10:49:00Z">
          <w:pPr>
            <w:bidi/>
            <w:spacing w:after="120"/>
            <w:ind w:firstLine="708"/>
            <w:jc w:val="both"/>
          </w:pPr>
        </w:pPrChange>
      </w:pPr>
      <w:r w:rsidRPr="00832F4C">
        <w:rPr>
          <w:sz w:val="26"/>
          <w:szCs w:val="26"/>
          <w:rtl/>
          <w:lang w:bidi="ar-MA"/>
          <w:rPrChange w:id="5914" w:author="SRO" w:date="2011-02-21T10:37:00Z">
            <w:rPr>
              <w:sz w:val="26"/>
              <w:szCs w:val="28"/>
              <w:rtl/>
              <w:lang w:bidi="ar-MA"/>
            </w:rPr>
          </w:rPrChange>
        </w:rPr>
        <w:t xml:space="preserve">إن </w:t>
      </w:r>
      <w:r w:rsidRPr="00832F4C">
        <w:rPr>
          <w:b/>
          <w:bCs/>
          <w:sz w:val="26"/>
          <w:szCs w:val="26"/>
          <w:rtl/>
          <w:lang w:bidi="ar-MA"/>
          <w:rPrChange w:id="5915" w:author="SRO" w:date="2011-02-21T10:37:00Z">
            <w:rPr>
              <w:b/>
              <w:bCs/>
              <w:sz w:val="26"/>
              <w:szCs w:val="28"/>
              <w:rtl/>
              <w:lang w:bidi="ar-MA"/>
            </w:rPr>
          </w:rPrChange>
        </w:rPr>
        <w:t>الجزائر</w:t>
      </w:r>
      <w:r w:rsidRPr="00832F4C">
        <w:rPr>
          <w:sz w:val="26"/>
          <w:szCs w:val="26"/>
          <w:rtl/>
          <w:lang w:bidi="ar-MA"/>
          <w:rPrChange w:id="5916" w:author="SRO" w:date="2011-02-21T10:37:00Z">
            <w:rPr>
              <w:sz w:val="26"/>
              <w:szCs w:val="28"/>
              <w:rtl/>
              <w:lang w:bidi="ar-MA"/>
            </w:rPr>
          </w:rPrChange>
        </w:rPr>
        <w:t xml:space="preserve"> تتوفرعلى مؤهلات هامة في ميدان الطاقات المتجددة، حيث مدة التعرض للشمس تقدرب 3500 ساعة سنويا، وتتوفرأيضا على إطار تشريعي لاستثمار الطاقات المتجددة كما تم إطلاق إستراتيجية وطنية من أجل تطوير إمكانيات الإنتاج في ميدان الطاقة الشمسية الحرارية الهوائية والشمسية</w:t>
      </w:r>
      <w:r w:rsidRPr="00832F4C">
        <w:rPr>
          <w:sz w:val="26"/>
          <w:szCs w:val="26"/>
          <w:lang w:bidi="ar-MA"/>
          <w:rPrChange w:id="5917" w:author="SRO" w:date="2011-02-21T10:37:00Z">
            <w:rPr>
              <w:sz w:val="28"/>
              <w:szCs w:val="26"/>
              <w:lang w:bidi="ar-MA"/>
            </w:rPr>
          </w:rPrChange>
        </w:rPr>
        <w:t xml:space="preserve"> </w:t>
      </w:r>
      <w:r w:rsidRPr="00832F4C">
        <w:rPr>
          <w:sz w:val="26"/>
          <w:szCs w:val="26"/>
          <w:rtl/>
          <w:lang w:bidi="ar-MA"/>
          <w:rPrChange w:id="5918" w:author="SRO" w:date="2011-02-21T10:37:00Z">
            <w:rPr>
              <w:sz w:val="26"/>
              <w:szCs w:val="28"/>
              <w:rtl/>
              <w:lang w:bidi="ar-MA"/>
            </w:rPr>
          </w:rPrChange>
        </w:rPr>
        <w:t xml:space="preserve"> المنتجة للكهرباء.</w:t>
      </w:r>
    </w:p>
    <w:p w:rsidR="00832F4C" w:rsidRPr="00832F4C" w:rsidDel="00E10362" w:rsidRDefault="00832F4C" w:rsidP="00832F4C">
      <w:pPr>
        <w:bidi/>
        <w:spacing w:after="120"/>
        <w:ind w:firstLine="585"/>
        <w:jc w:val="both"/>
        <w:rPr>
          <w:del w:id="5919" w:author="SRO" w:date="2011-02-21T10:39:00Z"/>
          <w:sz w:val="26"/>
          <w:szCs w:val="26"/>
          <w:lang w:bidi="ar-MA"/>
          <w:rPrChange w:id="5920" w:author="SRO" w:date="2011-02-21T10:37:00Z">
            <w:rPr>
              <w:del w:id="5921" w:author="SRO" w:date="2011-02-21T10:39:00Z"/>
              <w:sz w:val="16"/>
              <w:szCs w:val="26"/>
              <w:lang w:bidi="ar-MA"/>
            </w:rPr>
          </w:rPrChange>
        </w:rPr>
        <w:pPrChange w:id="5922" w:author="SRO" w:date="2011-02-21T10:49:00Z">
          <w:pPr>
            <w:bidi/>
            <w:spacing w:after="120"/>
            <w:ind w:firstLine="708"/>
            <w:jc w:val="both"/>
          </w:pPr>
        </w:pPrChange>
      </w:pPr>
    </w:p>
    <w:p w:rsidR="00832F4C" w:rsidRPr="00832F4C" w:rsidRDefault="00832F4C" w:rsidP="00832F4C">
      <w:pPr>
        <w:bidi/>
        <w:spacing w:after="120"/>
        <w:ind w:firstLine="585"/>
        <w:jc w:val="both"/>
        <w:rPr>
          <w:sz w:val="26"/>
          <w:szCs w:val="26"/>
          <w:lang w:bidi="ar-MA"/>
          <w:rPrChange w:id="5923" w:author="SRO" w:date="2011-02-21T10:37:00Z">
            <w:rPr>
              <w:sz w:val="28"/>
              <w:szCs w:val="26"/>
              <w:lang w:bidi="ar-MA"/>
            </w:rPr>
          </w:rPrChange>
        </w:rPr>
        <w:pPrChange w:id="5924" w:author="SRO" w:date="2011-02-21T10:49:00Z">
          <w:pPr>
            <w:bidi/>
            <w:spacing w:after="120"/>
            <w:ind w:firstLine="708"/>
            <w:jc w:val="both"/>
          </w:pPr>
        </w:pPrChange>
      </w:pPr>
      <w:del w:id="5925" w:author="SRO" w:date="2011-02-21T10:39:00Z">
        <w:r w:rsidRPr="00832F4C" w:rsidDel="00E10362">
          <w:rPr>
            <w:sz w:val="26"/>
            <w:szCs w:val="26"/>
            <w:rtl/>
            <w:lang w:bidi="ar-MA"/>
            <w:rPrChange w:id="5926" w:author="SRO" w:date="2011-02-21T10:37:00Z">
              <w:rPr>
                <w:sz w:val="26"/>
                <w:szCs w:val="28"/>
                <w:rtl/>
                <w:lang w:bidi="ar-MA"/>
              </w:rPr>
            </w:rPrChange>
          </w:rPr>
          <w:delText xml:space="preserve"> </w:delText>
        </w:r>
      </w:del>
      <w:r w:rsidRPr="00832F4C">
        <w:rPr>
          <w:sz w:val="26"/>
          <w:szCs w:val="26"/>
          <w:rtl/>
          <w:lang w:bidi="ar-MA"/>
          <w:rPrChange w:id="5927" w:author="SRO" w:date="2011-02-21T10:37:00Z">
            <w:rPr>
              <w:sz w:val="26"/>
              <w:szCs w:val="28"/>
              <w:rtl/>
              <w:lang w:bidi="ar-MA"/>
            </w:rPr>
          </w:rPrChange>
        </w:rPr>
        <w:t xml:space="preserve">طمعا إلى تقليص ضخم لنفقات إنتاج الطاقة الشمسية خلال الخمس أو السبع السنوات القادمة، فإن </w:t>
      </w:r>
      <w:r w:rsidRPr="00832F4C">
        <w:rPr>
          <w:b/>
          <w:bCs/>
          <w:sz w:val="26"/>
          <w:szCs w:val="26"/>
          <w:rtl/>
          <w:lang w:bidi="ar-MA"/>
          <w:rPrChange w:id="5928" w:author="SRO" w:date="2011-02-21T10:37:00Z">
            <w:rPr>
              <w:b/>
              <w:bCs/>
              <w:sz w:val="26"/>
              <w:szCs w:val="28"/>
              <w:rtl/>
              <w:lang w:bidi="ar-MA"/>
            </w:rPr>
          </w:rPrChange>
        </w:rPr>
        <w:t>مصر</w:t>
      </w:r>
      <w:r w:rsidRPr="00832F4C">
        <w:rPr>
          <w:sz w:val="26"/>
          <w:szCs w:val="26"/>
          <w:rtl/>
          <w:lang w:bidi="ar-MA"/>
          <w:rPrChange w:id="5929" w:author="SRO" w:date="2011-02-21T10:37:00Z">
            <w:rPr>
              <w:sz w:val="26"/>
              <w:szCs w:val="28"/>
              <w:rtl/>
              <w:lang w:bidi="ar-MA"/>
            </w:rPr>
          </w:rPrChange>
        </w:rPr>
        <w:t xml:space="preserve"> عازمة على أن تصير على المدى المتوسط فاعلا منافسا في سوق الطاقة الشمسية. إن قرب مصر من أسواق الطاقة وصناعة التجهيزات الطاقة الأوربية تشكل إيجابيات إضافية. حسب تقديرات الحكومة فإن ميدان الطاقة المتجددة سيشكل </w:t>
      </w:r>
      <w:r w:rsidRPr="00832F4C">
        <w:rPr>
          <w:sz w:val="26"/>
          <w:szCs w:val="26"/>
          <w:lang w:bidi="ar-MA"/>
          <w:rPrChange w:id="5930" w:author="SRO" w:date="2011-02-21T10:37:00Z">
            <w:rPr>
              <w:sz w:val="28"/>
              <w:szCs w:val="26"/>
              <w:lang w:bidi="ar-MA"/>
            </w:rPr>
          </w:rPrChange>
        </w:rPr>
        <w:t>20%</w:t>
      </w:r>
      <w:r w:rsidRPr="00832F4C">
        <w:rPr>
          <w:sz w:val="26"/>
          <w:szCs w:val="26"/>
          <w:rtl/>
          <w:lang w:bidi="ar-MA"/>
          <w:rPrChange w:id="5931" w:author="SRO" w:date="2011-02-21T10:37:00Z">
            <w:rPr>
              <w:sz w:val="26"/>
              <w:szCs w:val="28"/>
              <w:rtl/>
              <w:lang w:bidi="ar-MA"/>
            </w:rPr>
          </w:rPrChange>
        </w:rPr>
        <w:t xml:space="preserve"> من الإنتاج الشامل للكهرباء مع حلول سنة 2020، منها </w:t>
      </w:r>
      <w:r w:rsidRPr="00832F4C">
        <w:rPr>
          <w:sz w:val="26"/>
          <w:szCs w:val="26"/>
          <w:lang w:bidi="ar-MA"/>
          <w:rPrChange w:id="5932" w:author="SRO" w:date="2011-02-21T10:37:00Z">
            <w:rPr>
              <w:sz w:val="28"/>
              <w:szCs w:val="26"/>
              <w:lang w:bidi="ar-MA"/>
            </w:rPr>
          </w:rPrChange>
        </w:rPr>
        <w:t>12%</w:t>
      </w:r>
      <w:r w:rsidRPr="00832F4C">
        <w:rPr>
          <w:sz w:val="26"/>
          <w:szCs w:val="26"/>
          <w:rtl/>
          <w:lang w:bidi="ar-MA"/>
          <w:rPrChange w:id="5933" w:author="SRO" w:date="2011-02-21T10:37:00Z">
            <w:rPr>
              <w:sz w:val="26"/>
              <w:szCs w:val="28"/>
              <w:rtl/>
              <w:lang w:bidi="ar-MA"/>
            </w:rPr>
          </w:rPrChange>
        </w:rPr>
        <w:t xml:space="preserve"> مستخرجة من الطاقة الهوائية، أي ما يشكل </w:t>
      </w:r>
      <w:r w:rsidRPr="00832F4C">
        <w:rPr>
          <w:sz w:val="26"/>
          <w:szCs w:val="26"/>
          <w:lang w:bidi="ar-MA"/>
          <w:rPrChange w:id="5934" w:author="SRO" w:date="2011-02-21T10:37:00Z">
            <w:rPr>
              <w:sz w:val="28"/>
              <w:szCs w:val="26"/>
              <w:lang w:bidi="ar-MA"/>
            </w:rPr>
          </w:rPrChange>
        </w:rPr>
        <w:t>57%</w:t>
      </w:r>
      <w:r w:rsidRPr="00832F4C">
        <w:rPr>
          <w:sz w:val="26"/>
          <w:szCs w:val="26"/>
          <w:rtl/>
          <w:lang w:bidi="ar-MA"/>
          <w:rPrChange w:id="5935" w:author="SRO" w:date="2011-02-21T10:37:00Z">
            <w:rPr>
              <w:sz w:val="26"/>
              <w:szCs w:val="28"/>
              <w:rtl/>
              <w:lang w:bidi="ar-MA"/>
            </w:rPr>
          </w:rPrChange>
        </w:rPr>
        <w:t xml:space="preserve"> من الإنتاج العام للطاقة الهوائية بإفريقيا الشمالية.</w:t>
      </w:r>
    </w:p>
    <w:p w:rsidR="00832F4C" w:rsidRPr="00832F4C" w:rsidRDefault="00832F4C" w:rsidP="00E10362">
      <w:pPr>
        <w:bidi/>
        <w:spacing w:after="120"/>
        <w:ind w:firstLine="708"/>
        <w:jc w:val="both"/>
        <w:rPr>
          <w:sz w:val="26"/>
          <w:szCs w:val="26"/>
          <w:rtl/>
          <w:lang w:bidi="ar-MA"/>
          <w:rPrChange w:id="5936" w:author="SRO" w:date="2011-02-21T10:37:00Z">
            <w:rPr>
              <w:sz w:val="26"/>
              <w:szCs w:val="16"/>
              <w:rtl/>
              <w:lang w:bidi="ar-MA"/>
            </w:rPr>
          </w:rPrChange>
        </w:rPr>
        <w:pPrChange w:id="5937" w:author="SRO" w:date="2011-02-21T10:39:00Z">
          <w:pPr>
            <w:bidi/>
            <w:spacing w:after="120"/>
            <w:ind w:firstLine="708"/>
            <w:jc w:val="both"/>
          </w:pPr>
        </w:pPrChange>
      </w:pPr>
    </w:p>
    <w:p w:rsidR="00832F4C" w:rsidRPr="00832F4C" w:rsidRDefault="00832F4C" w:rsidP="00832F4C">
      <w:pPr>
        <w:bidi/>
        <w:spacing w:after="120"/>
        <w:ind w:firstLine="585"/>
        <w:jc w:val="both"/>
        <w:rPr>
          <w:sz w:val="26"/>
          <w:szCs w:val="26"/>
          <w:lang w:bidi="ar-MA"/>
          <w:rPrChange w:id="5938" w:author="SRO" w:date="2011-02-21T10:37:00Z">
            <w:rPr>
              <w:sz w:val="28"/>
              <w:szCs w:val="26"/>
              <w:lang w:bidi="ar-MA"/>
            </w:rPr>
          </w:rPrChange>
        </w:rPr>
        <w:pPrChange w:id="5939" w:author="SRO" w:date="2011-02-21T10:50:00Z">
          <w:pPr>
            <w:bidi/>
            <w:spacing w:after="120"/>
            <w:ind w:firstLine="708"/>
            <w:jc w:val="both"/>
          </w:pPr>
        </w:pPrChange>
      </w:pPr>
      <w:r w:rsidRPr="00832F4C">
        <w:rPr>
          <w:sz w:val="26"/>
          <w:szCs w:val="26"/>
          <w:rtl/>
          <w:lang w:bidi="ar-MA"/>
          <w:rPrChange w:id="5940" w:author="SRO" w:date="2011-02-21T10:37:00Z">
            <w:rPr>
              <w:sz w:val="26"/>
              <w:szCs w:val="28"/>
              <w:rtl/>
              <w:lang w:bidi="ar-MA"/>
            </w:rPr>
          </w:rPrChange>
        </w:rPr>
        <w:t xml:space="preserve">كما وضعت </w:t>
      </w:r>
      <w:r w:rsidRPr="00832F4C">
        <w:rPr>
          <w:b/>
          <w:bCs/>
          <w:sz w:val="26"/>
          <w:szCs w:val="26"/>
          <w:rtl/>
          <w:lang w:bidi="ar-MA"/>
          <w:rPrChange w:id="5941" w:author="SRO" w:date="2011-02-21T10:37:00Z">
            <w:rPr>
              <w:b/>
              <w:bCs/>
              <w:sz w:val="26"/>
              <w:szCs w:val="28"/>
              <w:rtl/>
              <w:lang w:bidi="ar-MA"/>
            </w:rPr>
          </w:rPrChange>
        </w:rPr>
        <w:t>ليبيا</w:t>
      </w:r>
      <w:r w:rsidRPr="00832F4C">
        <w:rPr>
          <w:sz w:val="26"/>
          <w:szCs w:val="26"/>
          <w:rtl/>
          <w:lang w:bidi="ar-MA"/>
          <w:rPrChange w:id="5942" w:author="SRO" w:date="2011-02-21T10:37:00Z">
            <w:rPr>
              <w:sz w:val="26"/>
              <w:szCs w:val="28"/>
              <w:rtl/>
              <w:lang w:bidi="ar-MA"/>
            </w:rPr>
          </w:rPrChange>
        </w:rPr>
        <w:t xml:space="preserve"> بدورها إستراتيجية للنهوض بالطاقات المتجددة تشمل الفترة الممتدة من 2010 إلى 2030. وتتركز هذه الإستراتيجية على الطاقة الشمسية التي ستشكل على الأمد القصير موردا بديلا لتغطية حاجيات الاستهلاك. كما تم التأكيد فيها على أهمية تقاسم التجارب والمبادرات الدولية، تقوية الإمكانيات الوطنية في هذا الميدان، تنمية السياسات البديلة للطاقات المهددة بالزوال وذلك من خلال الاستثمار في الطاقات النظيفة والمتجددة.</w:t>
      </w:r>
      <w:r w:rsidRPr="00E10362">
        <w:rPr>
          <w:sz w:val="26"/>
          <w:szCs w:val="26"/>
          <w:rtl/>
          <w:lang w:bidi="ar-MA"/>
          <w:rPrChange w:id="5943" w:author="SRO" w:date="2011-02-21T10:37:00Z">
            <w:rPr>
              <w:sz w:val="26"/>
              <w:szCs w:val="26"/>
              <w:rtl/>
              <w:lang w:bidi="ar-MA"/>
            </w:rPr>
          </w:rPrChange>
        </w:rPr>
        <w:tab/>
      </w:r>
      <w:r w:rsidRPr="00832F4C">
        <w:rPr>
          <w:sz w:val="26"/>
          <w:szCs w:val="26"/>
          <w:rtl/>
          <w:lang w:bidi="ar-MA"/>
          <w:rPrChange w:id="5944" w:author="SRO" w:date="2011-02-21T10:37:00Z">
            <w:rPr>
              <w:sz w:val="26"/>
              <w:szCs w:val="28"/>
              <w:rtl/>
              <w:lang w:bidi="ar-MA"/>
            </w:rPr>
          </w:rPrChange>
        </w:rPr>
        <w:t>في هذا الإطار، أنشأت ليبيا يوم 2 ماي الماضي مركبها الهوائي الأول بطاقة إجمالية تقدر ب 60 ميكاوات من أجل إنتاج طاقة كهربائية نظيفة قد تصل إلى 230.000 ميكاوات في الساعة سنويا، ويمكن أن تستجيب للحاجيات الكهربائية ل 20.000 أسرة.</w:t>
      </w:r>
    </w:p>
    <w:p w:rsidR="00832F4C" w:rsidRPr="00832F4C" w:rsidDel="00E10362" w:rsidRDefault="00832F4C" w:rsidP="00832F4C">
      <w:pPr>
        <w:bidi/>
        <w:spacing w:after="120"/>
        <w:ind w:firstLine="585"/>
        <w:jc w:val="both"/>
        <w:rPr>
          <w:del w:id="5945" w:author="SRO" w:date="2011-02-21T10:39:00Z"/>
          <w:sz w:val="26"/>
          <w:szCs w:val="26"/>
          <w:rtl/>
          <w:lang w:bidi="ar-MA"/>
          <w:rPrChange w:id="5946" w:author="SRO" w:date="2011-02-21T10:37:00Z">
            <w:rPr>
              <w:del w:id="5947" w:author="SRO" w:date="2011-02-21T10:39:00Z"/>
              <w:sz w:val="26"/>
              <w:szCs w:val="16"/>
              <w:rtl/>
              <w:lang w:bidi="ar-MA"/>
            </w:rPr>
          </w:rPrChange>
        </w:rPr>
        <w:pPrChange w:id="5948" w:author="SRO" w:date="2011-02-21T10:50:00Z">
          <w:pPr>
            <w:bidi/>
            <w:spacing w:after="120"/>
            <w:ind w:firstLine="708"/>
            <w:jc w:val="both"/>
          </w:pPr>
        </w:pPrChange>
      </w:pPr>
    </w:p>
    <w:p w:rsidR="00832F4C" w:rsidRPr="00832F4C" w:rsidRDefault="00832F4C" w:rsidP="00832F4C">
      <w:pPr>
        <w:bidi/>
        <w:spacing w:after="120"/>
        <w:ind w:firstLine="585"/>
        <w:jc w:val="both"/>
        <w:rPr>
          <w:sz w:val="26"/>
          <w:szCs w:val="26"/>
          <w:lang w:bidi="ar-MA"/>
          <w:rPrChange w:id="5949" w:author="SRO" w:date="2011-02-21T10:37:00Z">
            <w:rPr>
              <w:sz w:val="28"/>
              <w:szCs w:val="26"/>
              <w:lang w:bidi="ar-MA"/>
            </w:rPr>
          </w:rPrChange>
        </w:rPr>
        <w:pPrChange w:id="5950" w:author="SRO" w:date="2011-02-21T10:50:00Z">
          <w:pPr>
            <w:bidi/>
            <w:spacing w:after="120"/>
            <w:ind w:firstLine="708"/>
            <w:jc w:val="both"/>
          </w:pPr>
        </w:pPrChange>
      </w:pPr>
      <w:r w:rsidRPr="00832F4C">
        <w:rPr>
          <w:sz w:val="26"/>
          <w:szCs w:val="26"/>
          <w:rtl/>
          <w:lang w:bidi="ar-MA"/>
          <w:rPrChange w:id="5951" w:author="SRO" w:date="2011-02-21T10:37:00Z">
            <w:rPr>
              <w:sz w:val="26"/>
              <w:szCs w:val="28"/>
              <w:rtl/>
              <w:lang w:bidi="ar-MA"/>
            </w:rPr>
          </w:rPrChange>
        </w:rPr>
        <w:t xml:space="preserve">تقدر مؤهلات </w:t>
      </w:r>
      <w:r w:rsidRPr="00832F4C">
        <w:rPr>
          <w:b/>
          <w:bCs/>
          <w:sz w:val="26"/>
          <w:szCs w:val="26"/>
          <w:rtl/>
          <w:lang w:bidi="ar-MA"/>
          <w:rPrChange w:id="5952" w:author="SRO" w:date="2011-02-21T10:37:00Z">
            <w:rPr>
              <w:b/>
              <w:bCs/>
              <w:sz w:val="26"/>
              <w:szCs w:val="28"/>
              <w:rtl/>
              <w:lang w:bidi="ar-MA"/>
            </w:rPr>
          </w:rPrChange>
        </w:rPr>
        <w:t>المغرب</w:t>
      </w:r>
      <w:r w:rsidRPr="00832F4C">
        <w:rPr>
          <w:sz w:val="26"/>
          <w:szCs w:val="26"/>
          <w:rtl/>
          <w:lang w:bidi="ar-MA"/>
          <w:rPrChange w:id="5953" w:author="SRO" w:date="2011-02-21T10:37:00Z">
            <w:rPr>
              <w:sz w:val="26"/>
              <w:szCs w:val="28"/>
              <w:rtl/>
              <w:lang w:bidi="ar-MA"/>
            </w:rPr>
          </w:rPrChange>
        </w:rPr>
        <w:t xml:space="preserve"> فيما يخص الطاقة الشمسية بمعدل إشعاع يساوي ب 5  كيلوات للساعة وللمتر مكعب يوميا. وتقدر الطاقة الهوائية بأكثر من 6000 ميكاوات. وتتوفر المولدات الكهربائية الصغيرة على</w:t>
      </w:r>
      <w:r w:rsidRPr="00832F4C">
        <w:rPr>
          <w:sz w:val="26"/>
          <w:szCs w:val="26"/>
          <w:lang w:bidi="ar-MA"/>
          <w:rPrChange w:id="5954" w:author="SRO" w:date="2011-02-21T10:37:00Z">
            <w:rPr>
              <w:sz w:val="28"/>
              <w:szCs w:val="26"/>
              <w:lang w:bidi="ar-MA"/>
            </w:rPr>
          </w:rPrChange>
        </w:rPr>
        <w:t xml:space="preserve"> </w:t>
      </w:r>
      <w:r w:rsidRPr="00832F4C">
        <w:rPr>
          <w:sz w:val="26"/>
          <w:szCs w:val="26"/>
          <w:rtl/>
          <w:lang w:bidi="ar-MA"/>
          <w:rPrChange w:id="5955" w:author="SRO" w:date="2011-02-21T10:37:00Z">
            <w:rPr>
              <w:sz w:val="26"/>
              <w:szCs w:val="28"/>
              <w:rtl/>
              <w:lang w:bidi="ar-MA"/>
            </w:rPr>
          </w:rPrChange>
        </w:rPr>
        <w:t>أكثر من 200 موقع قابل للاستغلال،و تقدر الطاقة الحيوية الغابوية ب 9 مليون هكتار. لقد تم إعداد مشروع قانون خاص بالنجاعة الطاقية المتجددة، هذا المشروع هو الآن في مرحلته النهائية، ويهدف إلى ضمان تنمية مستدامة فيما يخص الحصول على الطاقة وتقليص نفقات التزود الطاقي ومواجهة التغييرات المناخية وتطوير تكنولوجيا استثمار الطاقات المتجددة والنجاعة الطاقية.</w:t>
      </w:r>
    </w:p>
    <w:p w:rsidR="00832F4C" w:rsidRPr="00832F4C" w:rsidDel="00E10362" w:rsidRDefault="00832F4C" w:rsidP="00506BEA">
      <w:pPr>
        <w:bidi/>
        <w:spacing w:after="120"/>
        <w:ind w:firstLine="585"/>
        <w:jc w:val="both"/>
        <w:rPr>
          <w:del w:id="5956" w:author="SRO" w:date="2011-02-21T10:39:00Z"/>
          <w:sz w:val="26"/>
          <w:szCs w:val="26"/>
          <w:rtl/>
          <w:lang w:bidi="ar-MA"/>
          <w:rPrChange w:id="5957" w:author="SRO" w:date="2011-02-21T10:37:00Z">
            <w:rPr>
              <w:del w:id="5958" w:author="SRO" w:date="2011-02-21T10:39:00Z"/>
              <w:sz w:val="26"/>
              <w:szCs w:val="16"/>
              <w:rtl/>
              <w:lang w:bidi="ar-MA"/>
            </w:rPr>
          </w:rPrChange>
        </w:rPr>
        <w:pPrChange w:id="5959" w:author="SRO" w:date="2011-02-21T10:50:00Z">
          <w:pPr>
            <w:bidi/>
            <w:spacing w:after="120"/>
            <w:ind w:firstLine="585"/>
            <w:jc w:val="both"/>
          </w:pPr>
        </w:pPrChange>
      </w:pPr>
    </w:p>
    <w:p w:rsidR="00832F4C" w:rsidRPr="00832F4C" w:rsidRDefault="00832F4C" w:rsidP="00506BEA">
      <w:pPr>
        <w:bidi/>
        <w:spacing w:after="120"/>
        <w:ind w:firstLine="585"/>
        <w:jc w:val="both"/>
        <w:rPr>
          <w:sz w:val="26"/>
          <w:szCs w:val="26"/>
          <w:lang w:bidi="ar-MA"/>
          <w:rPrChange w:id="5960" w:author="SRO" w:date="2011-02-21T10:37:00Z">
            <w:rPr>
              <w:sz w:val="28"/>
              <w:szCs w:val="26"/>
              <w:lang w:bidi="ar-MA"/>
            </w:rPr>
          </w:rPrChange>
        </w:rPr>
        <w:pPrChange w:id="5961" w:author="SRO" w:date="2011-02-21T10:50:00Z">
          <w:pPr>
            <w:bidi/>
            <w:spacing w:after="120"/>
            <w:ind w:firstLine="585"/>
            <w:jc w:val="both"/>
          </w:pPr>
        </w:pPrChange>
      </w:pPr>
      <w:r w:rsidRPr="00832F4C">
        <w:rPr>
          <w:sz w:val="26"/>
          <w:szCs w:val="26"/>
          <w:rtl/>
          <w:lang w:bidi="ar-MA"/>
          <w:rPrChange w:id="5962" w:author="SRO" w:date="2011-02-21T10:37:00Z">
            <w:rPr>
              <w:sz w:val="26"/>
              <w:szCs w:val="28"/>
              <w:rtl/>
              <w:lang w:bidi="ar-MA"/>
            </w:rPr>
          </w:rPrChange>
        </w:rPr>
        <w:t xml:space="preserve">  </w:t>
      </w:r>
      <w:del w:id="5963" w:author="SRO" w:date="2011-02-21T10:51:00Z">
        <w:r w:rsidRPr="00832F4C" w:rsidDel="00506BEA">
          <w:rPr>
            <w:sz w:val="26"/>
            <w:szCs w:val="26"/>
            <w:rtl/>
            <w:lang w:bidi="ar-MA"/>
            <w:rPrChange w:id="5964" w:author="SRO" w:date="2011-02-21T10:37:00Z">
              <w:rPr>
                <w:sz w:val="26"/>
                <w:szCs w:val="28"/>
                <w:rtl/>
                <w:lang w:bidi="ar-MA"/>
              </w:rPr>
            </w:rPrChange>
          </w:rPr>
          <w:delText xml:space="preserve">          </w:delText>
        </w:r>
      </w:del>
      <w:r w:rsidRPr="00832F4C">
        <w:rPr>
          <w:sz w:val="26"/>
          <w:szCs w:val="26"/>
          <w:rtl/>
          <w:lang w:bidi="ar-MA"/>
          <w:rPrChange w:id="5965" w:author="SRO" w:date="2011-02-21T10:37:00Z">
            <w:rPr>
              <w:sz w:val="26"/>
              <w:szCs w:val="28"/>
              <w:rtl/>
              <w:lang w:bidi="ar-MA"/>
            </w:rPr>
          </w:rPrChange>
        </w:rPr>
        <w:t xml:space="preserve">تتوفر </w:t>
      </w:r>
      <w:r w:rsidRPr="00832F4C">
        <w:rPr>
          <w:b/>
          <w:bCs/>
          <w:sz w:val="26"/>
          <w:szCs w:val="26"/>
          <w:rtl/>
          <w:lang w:bidi="ar-MA"/>
          <w:rPrChange w:id="5966" w:author="SRO" w:date="2011-02-21T10:37:00Z">
            <w:rPr>
              <w:b/>
              <w:bCs/>
              <w:sz w:val="26"/>
              <w:szCs w:val="28"/>
              <w:rtl/>
              <w:lang w:bidi="ar-MA"/>
            </w:rPr>
          </w:rPrChange>
        </w:rPr>
        <w:t>موريتانيا</w:t>
      </w:r>
      <w:r w:rsidRPr="00832F4C">
        <w:rPr>
          <w:sz w:val="26"/>
          <w:szCs w:val="26"/>
          <w:rtl/>
          <w:lang w:bidi="ar-MA"/>
          <w:rPrChange w:id="5967" w:author="SRO" w:date="2011-02-21T10:37:00Z">
            <w:rPr>
              <w:sz w:val="26"/>
              <w:szCs w:val="28"/>
              <w:rtl/>
              <w:lang w:bidi="ar-MA"/>
            </w:rPr>
          </w:rPrChange>
        </w:rPr>
        <w:t xml:space="preserve"> على مؤهلات هامة في ميدان الطاقة المتجددة (الشمسية، الهوائية والمائية) والتي يمكن استغلالها بفضل رؤوس الأموال والفائضات البترولية. تحصل موريتانيا منذ سنة 2002  على إضافة بفضل حصتها من سد ماننتالي المنجز من طرف منظمة استثمار نهر السنغال التي تنتمي إليها كل من موريتانيا ومالي والسنغال. ورغم ذلك فإن البلد وخاصة العاصمة نواكشوط تسجل عجزا كبيرا في ميدان الطاقة الكهربائية والمقدر بحوالي 20 ميكاوات.</w:t>
      </w:r>
    </w:p>
    <w:p w:rsidR="00832F4C" w:rsidRPr="00832F4C" w:rsidDel="00E10362" w:rsidRDefault="00832F4C" w:rsidP="00832F4C">
      <w:pPr>
        <w:bidi/>
        <w:spacing w:after="120"/>
        <w:ind w:firstLine="585"/>
        <w:jc w:val="both"/>
        <w:rPr>
          <w:del w:id="5968" w:author="SRO" w:date="2011-02-21T10:39:00Z"/>
          <w:sz w:val="26"/>
          <w:szCs w:val="26"/>
          <w:rtl/>
          <w:lang w:bidi="ar-MA"/>
          <w:rPrChange w:id="5969" w:author="SRO" w:date="2011-02-21T10:37:00Z">
            <w:rPr>
              <w:del w:id="5970" w:author="SRO" w:date="2011-02-21T10:39:00Z"/>
              <w:sz w:val="26"/>
              <w:szCs w:val="16"/>
              <w:rtl/>
              <w:lang w:bidi="ar-MA"/>
            </w:rPr>
          </w:rPrChange>
        </w:rPr>
        <w:pPrChange w:id="5971" w:author="SRO" w:date="2011-02-21T10:50:00Z">
          <w:pPr>
            <w:bidi/>
            <w:spacing w:after="120"/>
            <w:ind w:firstLine="708"/>
            <w:jc w:val="both"/>
          </w:pPr>
        </w:pPrChange>
      </w:pPr>
    </w:p>
    <w:p w:rsidR="00832F4C" w:rsidRPr="00832F4C" w:rsidRDefault="00832F4C" w:rsidP="00832F4C">
      <w:pPr>
        <w:bidi/>
        <w:spacing w:after="120"/>
        <w:ind w:firstLine="585"/>
        <w:jc w:val="both"/>
        <w:rPr>
          <w:sz w:val="26"/>
          <w:szCs w:val="26"/>
          <w:lang w:bidi="ar-MA"/>
          <w:rPrChange w:id="5972" w:author="SRO" w:date="2011-02-21T10:37:00Z">
            <w:rPr>
              <w:sz w:val="28"/>
              <w:szCs w:val="26"/>
              <w:lang w:bidi="ar-MA"/>
            </w:rPr>
          </w:rPrChange>
        </w:rPr>
        <w:pPrChange w:id="5973" w:author="SRO" w:date="2011-02-21T10:50:00Z">
          <w:pPr>
            <w:bidi/>
            <w:spacing w:after="120"/>
            <w:ind w:firstLine="708"/>
            <w:jc w:val="both"/>
          </w:pPr>
        </w:pPrChange>
      </w:pPr>
      <w:r w:rsidRPr="00832F4C">
        <w:rPr>
          <w:sz w:val="26"/>
          <w:szCs w:val="26"/>
          <w:rtl/>
          <w:lang w:bidi="ar-MA"/>
          <w:rPrChange w:id="5974" w:author="SRO" w:date="2011-02-21T10:37:00Z">
            <w:rPr>
              <w:sz w:val="26"/>
              <w:szCs w:val="28"/>
              <w:rtl/>
              <w:lang w:bidi="ar-MA"/>
            </w:rPr>
          </w:rPrChange>
        </w:rPr>
        <w:t xml:space="preserve">  أما </w:t>
      </w:r>
      <w:r w:rsidRPr="00832F4C">
        <w:rPr>
          <w:b/>
          <w:bCs/>
          <w:sz w:val="26"/>
          <w:szCs w:val="26"/>
          <w:rtl/>
          <w:lang w:bidi="ar-MA"/>
          <w:rPrChange w:id="5975" w:author="SRO" w:date="2011-02-21T10:37:00Z">
            <w:rPr>
              <w:b/>
              <w:bCs/>
              <w:sz w:val="26"/>
              <w:szCs w:val="28"/>
              <w:rtl/>
              <w:lang w:bidi="ar-MA"/>
            </w:rPr>
          </w:rPrChange>
        </w:rPr>
        <w:t>السودان</w:t>
      </w:r>
      <w:r w:rsidRPr="00832F4C">
        <w:rPr>
          <w:sz w:val="26"/>
          <w:szCs w:val="26"/>
          <w:rtl/>
          <w:lang w:bidi="ar-MA"/>
          <w:rPrChange w:id="5976" w:author="SRO" w:date="2011-02-21T10:37:00Z">
            <w:rPr>
              <w:sz w:val="26"/>
              <w:szCs w:val="28"/>
              <w:rtl/>
              <w:lang w:bidi="ar-MA"/>
            </w:rPr>
          </w:rPrChange>
        </w:rPr>
        <w:t>، الذي يعتبر حاليا المنتج الخامس للبترول في إفريقيا فقد وضع برنامجا خاصا بالطاقات المتجددة يركز أساسا على الطاقة الشمسية والهيدروكهربائية، حيث يستم الرفع من مساهمتهما في تغطية الحاجيات الداخلية إلى ما بين 20 و 25</w:t>
      </w:r>
      <w:r w:rsidRPr="00832F4C">
        <w:rPr>
          <w:sz w:val="26"/>
          <w:szCs w:val="26"/>
          <w:lang w:bidi="ar-MA"/>
          <w:rPrChange w:id="5977" w:author="SRO" w:date="2011-02-21T10:37:00Z">
            <w:rPr>
              <w:sz w:val="28"/>
              <w:szCs w:val="26"/>
              <w:lang w:bidi="ar-MA"/>
            </w:rPr>
          </w:rPrChange>
        </w:rPr>
        <w:t>%</w:t>
      </w:r>
      <w:r w:rsidRPr="00832F4C">
        <w:rPr>
          <w:sz w:val="26"/>
          <w:szCs w:val="26"/>
          <w:rtl/>
          <w:lang w:bidi="ar-MA"/>
          <w:rPrChange w:id="5978" w:author="SRO" w:date="2011-02-21T10:37:00Z">
            <w:rPr>
              <w:sz w:val="26"/>
              <w:szCs w:val="28"/>
              <w:rtl/>
              <w:lang w:bidi="ar-MA"/>
            </w:rPr>
          </w:rPrChange>
        </w:rPr>
        <w:t xml:space="preserve"> . أما الباقي فسيتم الحصول عليه من خلال المحروقات البيولوجية والطاقة الهوائية والشمسية والغاز الطبيعي. وتقدر الاستثمارات في هذا القطاع ب 10 مليار دولار أمريكي.</w:t>
      </w:r>
    </w:p>
    <w:p w:rsidR="00832F4C" w:rsidRPr="00832F4C" w:rsidDel="00E10362" w:rsidRDefault="00832F4C" w:rsidP="00832F4C">
      <w:pPr>
        <w:bidi/>
        <w:spacing w:after="120"/>
        <w:ind w:firstLine="585"/>
        <w:jc w:val="both"/>
        <w:rPr>
          <w:del w:id="5979" w:author="SRO" w:date="2011-02-21T10:39:00Z"/>
          <w:sz w:val="26"/>
          <w:szCs w:val="26"/>
          <w:rtl/>
          <w:lang w:bidi="ar-MA"/>
          <w:rPrChange w:id="5980" w:author="SRO" w:date="2011-02-21T10:37:00Z">
            <w:rPr>
              <w:del w:id="5981" w:author="SRO" w:date="2011-02-21T10:39:00Z"/>
              <w:sz w:val="26"/>
              <w:szCs w:val="28"/>
              <w:rtl/>
              <w:lang w:bidi="ar-MA"/>
            </w:rPr>
          </w:rPrChange>
        </w:rPr>
        <w:pPrChange w:id="5982" w:author="SRO" w:date="2011-02-21T10:50:00Z">
          <w:pPr>
            <w:bidi/>
            <w:spacing w:after="120"/>
            <w:ind w:firstLine="708"/>
            <w:jc w:val="both"/>
          </w:pPr>
        </w:pPrChange>
      </w:pPr>
    </w:p>
    <w:p w:rsidR="00832F4C" w:rsidRPr="00832F4C" w:rsidRDefault="00832F4C" w:rsidP="00832F4C">
      <w:pPr>
        <w:bidi/>
        <w:spacing w:after="120"/>
        <w:ind w:firstLine="585"/>
        <w:jc w:val="both"/>
        <w:rPr>
          <w:sz w:val="26"/>
          <w:szCs w:val="26"/>
          <w:lang w:bidi="ar-MA"/>
          <w:rPrChange w:id="5983" w:author="SRO" w:date="2011-02-21T10:37:00Z">
            <w:rPr>
              <w:sz w:val="28"/>
              <w:szCs w:val="26"/>
              <w:lang w:bidi="ar-MA"/>
            </w:rPr>
          </w:rPrChange>
        </w:rPr>
        <w:pPrChange w:id="5984" w:author="SRO" w:date="2011-02-21T10:50:00Z">
          <w:pPr>
            <w:bidi/>
            <w:spacing w:after="120"/>
            <w:ind w:firstLine="708"/>
            <w:jc w:val="both"/>
          </w:pPr>
        </w:pPrChange>
      </w:pPr>
      <w:r w:rsidRPr="00832F4C">
        <w:rPr>
          <w:sz w:val="26"/>
          <w:szCs w:val="26"/>
          <w:rtl/>
          <w:lang w:bidi="ar-MA"/>
          <w:rPrChange w:id="5985" w:author="SRO" w:date="2011-02-21T10:37:00Z">
            <w:rPr>
              <w:sz w:val="26"/>
              <w:szCs w:val="28"/>
              <w:rtl/>
              <w:lang w:bidi="ar-MA"/>
            </w:rPr>
          </w:rPrChange>
        </w:rPr>
        <w:t>تقدر الطاقة الحالية</w:t>
      </w:r>
      <w:r w:rsidRPr="00832F4C">
        <w:rPr>
          <w:sz w:val="26"/>
          <w:szCs w:val="26"/>
          <w:lang w:bidi="ar-MA"/>
          <w:rPrChange w:id="5986" w:author="SRO" w:date="2011-02-21T10:37:00Z">
            <w:rPr>
              <w:sz w:val="28"/>
              <w:szCs w:val="26"/>
              <w:lang w:bidi="ar-MA"/>
            </w:rPr>
          </w:rPrChange>
        </w:rPr>
        <w:t xml:space="preserve"> </w:t>
      </w:r>
      <w:r w:rsidRPr="00832F4C">
        <w:rPr>
          <w:sz w:val="26"/>
          <w:szCs w:val="26"/>
          <w:rtl/>
          <w:lang w:bidi="ar-MA"/>
          <w:rPrChange w:id="5987" w:author="SRO" w:date="2011-02-21T10:37:00Z">
            <w:rPr>
              <w:sz w:val="26"/>
              <w:szCs w:val="28"/>
              <w:rtl/>
              <w:lang w:bidi="ar-MA"/>
            </w:rPr>
          </w:rPrChange>
        </w:rPr>
        <w:t xml:space="preserve">لمركب الطاقة الهوائية </w:t>
      </w:r>
      <w:r w:rsidRPr="00832F4C">
        <w:rPr>
          <w:b/>
          <w:bCs/>
          <w:sz w:val="26"/>
          <w:szCs w:val="26"/>
          <w:rtl/>
          <w:lang w:bidi="ar-MA"/>
          <w:rPrChange w:id="5988" w:author="SRO" w:date="2011-02-21T10:37:00Z">
            <w:rPr>
              <w:b/>
              <w:bCs/>
              <w:sz w:val="26"/>
              <w:szCs w:val="28"/>
              <w:rtl/>
              <w:lang w:bidi="ar-MA"/>
            </w:rPr>
          </w:rPrChange>
        </w:rPr>
        <w:t>بتونس</w:t>
      </w:r>
      <w:r w:rsidRPr="00832F4C">
        <w:rPr>
          <w:sz w:val="26"/>
          <w:szCs w:val="26"/>
          <w:rtl/>
          <w:lang w:bidi="ar-MA"/>
          <w:rPrChange w:id="5989" w:author="SRO" w:date="2011-02-21T10:37:00Z">
            <w:rPr>
              <w:sz w:val="26"/>
              <w:szCs w:val="28"/>
              <w:rtl/>
              <w:lang w:bidi="ar-MA"/>
            </w:rPr>
          </w:rPrChange>
        </w:rPr>
        <w:t xml:space="preserve"> بحوالي 205 ميكاوات. وقد بدأت الشركة التونسية للكهرباء والغاز في إنجاز مولدات جديدة تتوفر على قوة إجمالية تقدر ب 120 مكاوات بمنطقة بنزرت، وسيتم البدء في تشغيلها في شهر أبريل 2011. طاقة الإنتاج هذه ستضاف إلى طاقة المولد الحراري لسيدي داود برأس بون التي أنشئت سنة 2000. وقد طورت طاقته لتصل إلى 55 ميكاوات، وهكذا فإن هذه الطاقة الهوائية سيتم تدعيمها لتشكل </w:t>
      </w:r>
      <w:r w:rsidRPr="00832F4C">
        <w:rPr>
          <w:sz w:val="26"/>
          <w:szCs w:val="26"/>
          <w:lang w:bidi="ar-MA"/>
          <w:rPrChange w:id="5990" w:author="SRO" w:date="2011-02-21T10:37:00Z">
            <w:rPr>
              <w:sz w:val="28"/>
              <w:szCs w:val="26"/>
              <w:lang w:bidi="ar-MA"/>
            </w:rPr>
          </w:rPrChange>
        </w:rPr>
        <w:t>4.5%</w:t>
      </w:r>
      <w:r w:rsidRPr="00832F4C">
        <w:rPr>
          <w:sz w:val="26"/>
          <w:szCs w:val="26"/>
          <w:rtl/>
          <w:lang w:bidi="ar-MA"/>
          <w:rPrChange w:id="5991" w:author="SRO" w:date="2011-02-21T10:37:00Z">
            <w:rPr>
              <w:sz w:val="26"/>
              <w:szCs w:val="28"/>
              <w:rtl/>
              <w:lang w:bidi="ar-MA"/>
            </w:rPr>
          </w:rPrChange>
        </w:rPr>
        <w:t xml:space="preserve"> من رغبات الاستهلاك. فيما يخص الطاقة الشمسية، فقد تم تركيب 85000 سخانة ماء شمسية سنة 2008، وذلك في إطار برنامج بروسول</w:t>
      </w:r>
      <w:r w:rsidRPr="00832F4C">
        <w:rPr>
          <w:sz w:val="26"/>
          <w:szCs w:val="26"/>
          <w:lang w:bidi="ar-MA"/>
          <w:rPrChange w:id="5992" w:author="SRO" w:date="2011-02-21T10:37:00Z">
            <w:rPr>
              <w:sz w:val="28"/>
              <w:szCs w:val="26"/>
              <w:lang w:bidi="ar-MA"/>
            </w:rPr>
          </w:rPrChange>
        </w:rPr>
        <w:t>PROSOL</w:t>
      </w:r>
      <w:r w:rsidRPr="00832F4C">
        <w:rPr>
          <w:sz w:val="26"/>
          <w:szCs w:val="26"/>
          <w:rtl/>
          <w:lang w:bidi="ar-MA"/>
          <w:rPrChange w:id="5993" w:author="SRO" w:date="2011-02-21T10:37:00Z">
            <w:rPr>
              <w:sz w:val="26"/>
              <w:szCs w:val="28"/>
              <w:rtl/>
              <w:lang w:bidi="ar-MA"/>
            </w:rPr>
          </w:rPrChange>
        </w:rPr>
        <w:t xml:space="preserve"> وتتوفر تونس حاليا في هذا الصدد على 6 وحدات إنتاج قرابة عشرون مستوردا و 850 شركة صغيرة للتركيب والصياغة. وقد تم استثمار 10 مليار دينار تونسي سنة 2009. فيما لم يستثمر إلا 1 مليار دينار تونسي سنة 1995.</w:t>
      </w:r>
    </w:p>
    <w:p w:rsidR="00832F4C" w:rsidRPr="00832F4C" w:rsidDel="00E10362" w:rsidRDefault="00832F4C" w:rsidP="00832F4C">
      <w:pPr>
        <w:bidi/>
        <w:spacing w:after="120"/>
        <w:jc w:val="both"/>
        <w:rPr>
          <w:del w:id="5994" w:author="SRO" w:date="2011-02-21T10:39:00Z"/>
          <w:sz w:val="26"/>
          <w:szCs w:val="26"/>
          <w:rtl/>
          <w:lang w:bidi="ar-MA"/>
          <w:rPrChange w:id="5995" w:author="SRO" w:date="2011-02-21T10:37:00Z">
            <w:rPr>
              <w:del w:id="5996" w:author="SRO" w:date="2011-02-21T10:39:00Z"/>
              <w:sz w:val="26"/>
              <w:szCs w:val="28"/>
              <w:rtl/>
              <w:lang w:bidi="ar-MA"/>
            </w:rPr>
          </w:rPrChange>
        </w:rPr>
        <w:pPrChange w:id="5997" w:author="SRO" w:date="2011-02-21T10:50:00Z">
          <w:pPr>
            <w:bidi/>
            <w:spacing w:after="120"/>
            <w:ind w:left="739"/>
            <w:jc w:val="both"/>
          </w:pPr>
        </w:pPrChange>
      </w:pPr>
      <w:ins w:id="5998" w:author="SRO" w:date="2011-02-21T10:50:00Z">
        <w:r>
          <w:rPr>
            <w:sz w:val="26"/>
            <w:szCs w:val="26"/>
            <w:rtl/>
            <w:lang w:bidi="ar-MA"/>
          </w:rPr>
          <w:tab/>
        </w:r>
      </w:ins>
    </w:p>
    <w:p w:rsidR="00832F4C" w:rsidRPr="00832F4C" w:rsidRDefault="00832F4C" w:rsidP="00832F4C">
      <w:pPr>
        <w:bidi/>
        <w:spacing w:after="120"/>
        <w:jc w:val="both"/>
        <w:rPr>
          <w:b/>
          <w:bCs/>
          <w:sz w:val="26"/>
          <w:szCs w:val="26"/>
          <w:u w:val="single"/>
          <w:lang w:bidi="ar-MA"/>
          <w:rPrChange w:id="5999" w:author="SRO" w:date="2011-02-21T10:37:00Z">
            <w:rPr>
              <w:b/>
              <w:bCs/>
              <w:sz w:val="28"/>
              <w:szCs w:val="26"/>
              <w:u w:val="single"/>
              <w:lang w:bidi="ar-MA"/>
            </w:rPr>
          </w:rPrChange>
        </w:rPr>
        <w:pPrChange w:id="6000" w:author="SRO" w:date="2011-02-21T10:50:00Z">
          <w:pPr>
            <w:bidi/>
            <w:spacing w:after="120"/>
            <w:ind w:left="739"/>
            <w:jc w:val="both"/>
          </w:pPr>
        </w:pPrChange>
      </w:pPr>
      <w:r w:rsidRPr="00832F4C">
        <w:rPr>
          <w:b/>
          <w:bCs/>
          <w:sz w:val="26"/>
          <w:szCs w:val="26"/>
          <w:u w:val="single"/>
          <w:rtl/>
          <w:lang w:bidi="ar-MA"/>
          <w:rPrChange w:id="6001" w:author="SRO" w:date="2011-02-21T10:37:00Z">
            <w:rPr>
              <w:b/>
              <w:bCs/>
              <w:sz w:val="26"/>
              <w:szCs w:val="28"/>
              <w:u w:val="single"/>
              <w:rtl/>
              <w:lang w:bidi="ar-MA"/>
            </w:rPr>
          </w:rPrChange>
        </w:rPr>
        <w:t>ج- الإكراه المالي للطاقات الجديدة والمتجددة</w:t>
      </w:r>
    </w:p>
    <w:p w:rsidR="00832F4C" w:rsidRPr="00832F4C" w:rsidDel="00E10362" w:rsidRDefault="00832F4C" w:rsidP="00832F4C">
      <w:pPr>
        <w:bidi/>
        <w:spacing w:after="120"/>
        <w:ind w:firstLine="585"/>
        <w:jc w:val="both"/>
        <w:rPr>
          <w:del w:id="6002" w:author="SRO" w:date="2011-02-21T10:39:00Z"/>
          <w:b/>
          <w:bCs/>
          <w:sz w:val="26"/>
          <w:szCs w:val="26"/>
          <w:u w:val="single"/>
          <w:rtl/>
          <w:lang w:bidi="ar-MA"/>
          <w:rPrChange w:id="6003" w:author="SRO" w:date="2011-02-21T10:37:00Z">
            <w:rPr>
              <w:del w:id="6004" w:author="SRO" w:date="2011-02-21T10:39:00Z"/>
              <w:b/>
              <w:bCs/>
              <w:sz w:val="26"/>
              <w:szCs w:val="28"/>
              <w:u w:val="single"/>
              <w:rtl/>
              <w:lang w:bidi="ar-MA"/>
            </w:rPr>
          </w:rPrChange>
        </w:rPr>
        <w:pPrChange w:id="6005" w:author="SRO" w:date="2011-02-21T10:50:00Z">
          <w:pPr>
            <w:bidi/>
            <w:spacing w:after="120"/>
            <w:ind w:firstLine="708"/>
            <w:jc w:val="both"/>
          </w:pPr>
        </w:pPrChange>
      </w:pPr>
    </w:p>
    <w:p w:rsidR="00832F4C" w:rsidRPr="00832F4C" w:rsidRDefault="00832F4C" w:rsidP="00832F4C">
      <w:pPr>
        <w:bidi/>
        <w:spacing w:after="120"/>
        <w:ind w:firstLine="585"/>
        <w:jc w:val="both"/>
        <w:rPr>
          <w:sz w:val="26"/>
          <w:szCs w:val="26"/>
          <w:lang w:bidi="ar-MA"/>
          <w:rPrChange w:id="6006" w:author="SRO" w:date="2011-02-21T10:37:00Z">
            <w:rPr>
              <w:sz w:val="28"/>
              <w:szCs w:val="26"/>
              <w:lang w:bidi="ar-MA"/>
            </w:rPr>
          </w:rPrChange>
        </w:rPr>
        <w:pPrChange w:id="6007" w:author="SRO" w:date="2011-02-21T10:50:00Z">
          <w:pPr>
            <w:bidi/>
            <w:spacing w:after="120"/>
            <w:ind w:firstLine="708"/>
            <w:jc w:val="both"/>
          </w:pPr>
        </w:pPrChange>
      </w:pPr>
      <w:r w:rsidRPr="00832F4C">
        <w:rPr>
          <w:sz w:val="26"/>
          <w:szCs w:val="26"/>
          <w:rtl/>
          <w:lang w:bidi="ar-MA"/>
          <w:rPrChange w:id="6008" w:author="SRO" w:date="2011-02-21T10:37:00Z">
            <w:rPr>
              <w:sz w:val="26"/>
              <w:szCs w:val="28"/>
              <w:rtl/>
              <w:lang w:bidi="ar-MA"/>
            </w:rPr>
          </w:rPrChange>
        </w:rPr>
        <w:t>رغم مختلف المبادرات والفرص المتاحة بفضل مؤهلات المنطقة، فلازالت هناك مجموعة من الحواجز تساهم في تأخر استثمار أمثل لموارد الطاقات المتجددة، خاصة الإكراهات التالية: ضعف الإدارة والانخراط السياسي لصالح إستراتيجية وسياسية جهوية. سوء توزيع التجربة التكنولوجية بين البلدان، الضبابية ونقص الوضوح الإداري والقانوني من أجل الحصول على تراخيص الاستغلال، المستوى الغير ملائم للتمويل، الاكراهات البيئية والنقص الحاصل في الربط ما بين الشبكات والبنى التحتية الطاقية التي تتيح لبلدان ومناطق الهامش من الاستفادة بطريقة كاملة بمؤهلاتها في ميدان الطاقات المتجددة.</w:t>
      </w:r>
    </w:p>
    <w:p w:rsidR="00832F4C" w:rsidRPr="00832F4C" w:rsidDel="00E10362" w:rsidRDefault="00832F4C" w:rsidP="00832F4C">
      <w:pPr>
        <w:bidi/>
        <w:spacing w:after="120"/>
        <w:ind w:firstLine="585"/>
        <w:jc w:val="both"/>
        <w:rPr>
          <w:del w:id="6009" w:author="SRO" w:date="2011-02-21T10:39:00Z"/>
          <w:sz w:val="26"/>
          <w:szCs w:val="26"/>
          <w:rtl/>
          <w:lang w:bidi="ar-MA"/>
          <w:rPrChange w:id="6010" w:author="SRO" w:date="2011-02-21T10:37:00Z">
            <w:rPr>
              <w:del w:id="6011" w:author="SRO" w:date="2011-02-21T10:39:00Z"/>
              <w:sz w:val="26"/>
              <w:szCs w:val="28"/>
              <w:rtl/>
              <w:lang w:bidi="ar-MA"/>
            </w:rPr>
          </w:rPrChange>
        </w:rPr>
        <w:pPrChange w:id="6012" w:author="SRO" w:date="2011-02-21T10:50:00Z">
          <w:pPr>
            <w:bidi/>
            <w:spacing w:after="120"/>
            <w:ind w:firstLine="708"/>
            <w:jc w:val="both"/>
          </w:pPr>
        </w:pPrChange>
      </w:pPr>
    </w:p>
    <w:p w:rsidR="00832F4C" w:rsidRPr="00832F4C" w:rsidRDefault="00832F4C" w:rsidP="00832F4C">
      <w:pPr>
        <w:bidi/>
        <w:spacing w:after="120"/>
        <w:ind w:firstLine="585"/>
        <w:jc w:val="both"/>
        <w:rPr>
          <w:sz w:val="26"/>
          <w:szCs w:val="26"/>
          <w:lang w:bidi="ar-MA"/>
          <w:rPrChange w:id="6013" w:author="SRO" w:date="2011-02-21T10:37:00Z">
            <w:rPr>
              <w:sz w:val="28"/>
              <w:szCs w:val="26"/>
              <w:lang w:bidi="ar-MA"/>
            </w:rPr>
          </w:rPrChange>
        </w:rPr>
        <w:pPrChange w:id="6014" w:author="SRO" w:date="2011-02-21T10:50:00Z">
          <w:pPr>
            <w:bidi/>
            <w:spacing w:after="120"/>
            <w:ind w:firstLine="708"/>
            <w:jc w:val="both"/>
          </w:pPr>
        </w:pPrChange>
      </w:pPr>
      <w:r w:rsidRPr="00832F4C">
        <w:rPr>
          <w:sz w:val="26"/>
          <w:szCs w:val="26"/>
          <w:rtl/>
          <w:lang w:bidi="ar-MA"/>
          <w:rPrChange w:id="6015" w:author="SRO" w:date="2011-02-21T10:37:00Z">
            <w:rPr>
              <w:sz w:val="26"/>
              <w:szCs w:val="28"/>
              <w:rtl/>
              <w:lang w:bidi="ar-MA"/>
            </w:rPr>
          </w:rPrChange>
        </w:rPr>
        <w:t>لهذه الأسباب، أصدرت الأمم المتحدة نداءا من أجل تعبئة دعم دولي وذلك لوضع رهن إشارة الدول النامية، وبدون انتظار، تكنولوجيات الطاقات المتجددة. إن الوعي بأهمية الطاقات الجديدة أصبح كبيرا، كما أن التجارب قد كثرت، ورغم ذلك فإن المشكل لازال قائما مما يطرح الأسئلة التالية: ما هي الموارد المالية المتاحة على المستويين الدولي والمحلي؟ ما هي إستراتيجية الدول في هذا الإطار؟ ما هي إستراتيجية المنطقة؟ كيف يمكن الاستفادة من التجارب الكبرى بالمنطقة؟ هل التجربة مع الدول المجاورة والواقعة خارج القارة في إطار الاتحاد من أجل المتوسط قد ساعد في إنشاء إطار شامل لفائدة دول المنطقة؟.</w:t>
      </w:r>
    </w:p>
    <w:p w:rsidR="00832F4C" w:rsidRPr="00832F4C" w:rsidDel="00506BEA" w:rsidRDefault="00832F4C" w:rsidP="00E10362">
      <w:pPr>
        <w:bidi/>
        <w:spacing w:after="120"/>
        <w:jc w:val="both"/>
        <w:rPr>
          <w:del w:id="6016" w:author="SRO" w:date="2011-02-21T10:53:00Z"/>
          <w:sz w:val="26"/>
          <w:szCs w:val="26"/>
          <w:rtl/>
          <w:lang w:bidi="ar-MA"/>
          <w:rPrChange w:id="6017" w:author="SRO" w:date="2011-02-21T10:37:00Z">
            <w:rPr>
              <w:del w:id="6018" w:author="SRO" w:date="2011-02-21T10:53:00Z"/>
              <w:sz w:val="26"/>
              <w:szCs w:val="28"/>
              <w:rtl/>
              <w:lang w:bidi="ar-MA"/>
            </w:rPr>
          </w:rPrChange>
        </w:rPr>
        <w:pPrChange w:id="6019" w:author="SRO" w:date="2011-02-21T10:39:00Z">
          <w:pPr>
            <w:bidi/>
            <w:spacing w:after="120"/>
            <w:jc w:val="both"/>
          </w:pPr>
        </w:pPrChange>
      </w:pPr>
    </w:p>
    <w:p w:rsidR="00832F4C" w:rsidRPr="00832F4C" w:rsidRDefault="00832F4C" w:rsidP="00E10362">
      <w:pPr>
        <w:bidi/>
        <w:spacing w:after="120"/>
        <w:jc w:val="both"/>
        <w:rPr>
          <w:b/>
          <w:bCs/>
          <w:sz w:val="26"/>
          <w:szCs w:val="26"/>
          <w:u w:val="single"/>
          <w:lang w:bidi="ar-MA"/>
          <w:rPrChange w:id="6020" w:author="SRO" w:date="2011-02-21T10:37:00Z">
            <w:rPr>
              <w:b/>
              <w:bCs/>
              <w:sz w:val="28"/>
              <w:szCs w:val="26"/>
              <w:u w:val="single"/>
              <w:lang w:bidi="ar-MA"/>
            </w:rPr>
          </w:rPrChange>
        </w:rPr>
        <w:pPrChange w:id="6021" w:author="SRO" w:date="2011-02-21T10:39:00Z">
          <w:pPr>
            <w:bidi/>
            <w:spacing w:after="120"/>
            <w:jc w:val="both"/>
          </w:pPr>
        </w:pPrChange>
      </w:pPr>
      <w:r w:rsidRPr="00832F4C">
        <w:rPr>
          <w:b/>
          <w:bCs/>
          <w:sz w:val="26"/>
          <w:szCs w:val="26"/>
          <w:u w:val="single"/>
          <w:rtl/>
          <w:lang w:bidi="ar-MA"/>
          <w:rPrChange w:id="6022" w:author="SRO" w:date="2011-02-21T10:37:00Z">
            <w:rPr>
              <w:b/>
              <w:bCs/>
              <w:sz w:val="26"/>
              <w:szCs w:val="28"/>
              <w:u w:val="single"/>
              <w:rtl/>
              <w:lang w:bidi="ar-MA"/>
            </w:rPr>
          </w:rPrChange>
        </w:rPr>
        <w:t>طرق التمويل متعددة</w:t>
      </w:r>
    </w:p>
    <w:p w:rsidR="00832F4C" w:rsidRPr="00832F4C" w:rsidDel="00E10362" w:rsidRDefault="00832F4C" w:rsidP="00506BEA">
      <w:pPr>
        <w:bidi/>
        <w:jc w:val="both"/>
        <w:rPr>
          <w:del w:id="6023" w:author="SRO" w:date="2011-02-21T10:39:00Z"/>
          <w:b/>
          <w:bCs/>
          <w:sz w:val="26"/>
          <w:szCs w:val="26"/>
          <w:u w:val="single"/>
          <w:rtl/>
          <w:lang w:bidi="ar-MA"/>
          <w:rPrChange w:id="6024" w:author="SRO" w:date="2011-02-21T10:37:00Z">
            <w:rPr>
              <w:del w:id="6025" w:author="SRO" w:date="2011-02-21T10:39:00Z"/>
              <w:b/>
              <w:bCs/>
              <w:sz w:val="26"/>
              <w:szCs w:val="28"/>
              <w:u w:val="single"/>
              <w:rtl/>
              <w:lang w:bidi="ar-MA"/>
            </w:rPr>
          </w:rPrChange>
        </w:rPr>
        <w:pPrChange w:id="6026" w:author="SRO" w:date="2011-02-21T10:53:00Z">
          <w:pPr>
            <w:bidi/>
            <w:jc w:val="both"/>
          </w:pPr>
        </w:pPrChange>
      </w:pPr>
    </w:p>
    <w:p w:rsidR="00832F4C" w:rsidRPr="00832F4C" w:rsidRDefault="00832F4C" w:rsidP="00506BEA">
      <w:pPr>
        <w:bidi/>
        <w:jc w:val="both"/>
        <w:rPr>
          <w:sz w:val="26"/>
          <w:szCs w:val="26"/>
          <w:rtl/>
          <w:lang w:bidi="ar-MA"/>
          <w:rPrChange w:id="6027" w:author="SRO" w:date="2011-02-21T10:37:00Z">
            <w:rPr>
              <w:sz w:val="26"/>
              <w:szCs w:val="28"/>
              <w:rtl/>
              <w:lang w:bidi="ar-MA"/>
            </w:rPr>
          </w:rPrChange>
        </w:rPr>
        <w:pPrChange w:id="6028" w:author="SRO" w:date="2011-02-21T10:53:00Z">
          <w:pPr>
            <w:bidi/>
            <w:jc w:val="both"/>
          </w:pPr>
        </w:pPrChange>
      </w:pPr>
      <w:r w:rsidRPr="00E10362">
        <w:rPr>
          <w:sz w:val="26"/>
          <w:szCs w:val="26"/>
          <w:rtl/>
          <w:lang w:bidi="ar-MA"/>
          <w:rPrChange w:id="6029" w:author="SRO" w:date="2011-02-21T10:37:00Z">
            <w:rPr>
              <w:sz w:val="26"/>
              <w:szCs w:val="26"/>
              <w:rtl/>
              <w:lang w:bidi="ar-MA"/>
            </w:rPr>
          </w:rPrChange>
        </w:rPr>
        <w:tab/>
      </w:r>
      <w:r w:rsidRPr="00832F4C">
        <w:rPr>
          <w:sz w:val="26"/>
          <w:szCs w:val="26"/>
          <w:rtl/>
          <w:lang w:bidi="ar-MA"/>
          <w:rPrChange w:id="6030" w:author="SRO" w:date="2011-02-21T10:37:00Z">
            <w:rPr>
              <w:sz w:val="26"/>
              <w:szCs w:val="28"/>
              <w:rtl/>
              <w:lang w:bidi="ar-MA"/>
            </w:rPr>
          </w:rPrChange>
        </w:rPr>
        <w:t>- التمويل المباشر من طرف الدولة أو المؤسسات العمومية.</w:t>
      </w:r>
    </w:p>
    <w:p w:rsidR="00832F4C" w:rsidRPr="00832F4C" w:rsidRDefault="00832F4C" w:rsidP="00506BEA">
      <w:pPr>
        <w:bidi/>
        <w:ind w:firstLine="708"/>
        <w:jc w:val="both"/>
        <w:rPr>
          <w:sz w:val="26"/>
          <w:szCs w:val="26"/>
          <w:rtl/>
          <w:lang w:bidi="ar-MA"/>
          <w:rPrChange w:id="6031" w:author="SRO" w:date="2011-02-21T10:37:00Z">
            <w:rPr>
              <w:sz w:val="26"/>
              <w:szCs w:val="28"/>
              <w:rtl/>
              <w:lang w:bidi="ar-MA"/>
            </w:rPr>
          </w:rPrChange>
        </w:rPr>
        <w:pPrChange w:id="6032" w:author="SRO" w:date="2011-02-21T10:53:00Z">
          <w:pPr>
            <w:bidi/>
            <w:ind w:firstLine="708"/>
            <w:jc w:val="both"/>
          </w:pPr>
        </w:pPrChange>
      </w:pPr>
      <w:r w:rsidRPr="00832F4C">
        <w:rPr>
          <w:sz w:val="26"/>
          <w:szCs w:val="26"/>
          <w:rtl/>
          <w:lang w:bidi="ar-MA"/>
          <w:rPrChange w:id="6033" w:author="SRO" w:date="2011-02-21T10:37:00Z">
            <w:rPr>
              <w:sz w:val="26"/>
              <w:szCs w:val="28"/>
              <w:rtl/>
              <w:lang w:bidi="ar-MA"/>
            </w:rPr>
          </w:rPrChange>
        </w:rPr>
        <w:t>- تمويل القطاع الخاص في إطار مقاربة قطاع عام/خاص.</w:t>
      </w:r>
    </w:p>
    <w:p w:rsidR="00832F4C" w:rsidRPr="00832F4C" w:rsidRDefault="00832F4C" w:rsidP="00506BEA">
      <w:pPr>
        <w:bidi/>
        <w:ind w:firstLine="708"/>
        <w:jc w:val="both"/>
        <w:rPr>
          <w:sz w:val="26"/>
          <w:szCs w:val="26"/>
          <w:rtl/>
          <w:lang w:bidi="ar-MA"/>
          <w:rPrChange w:id="6034" w:author="SRO" w:date="2011-02-21T10:37:00Z">
            <w:rPr>
              <w:sz w:val="26"/>
              <w:szCs w:val="28"/>
              <w:rtl/>
              <w:lang w:bidi="ar-MA"/>
            </w:rPr>
          </w:rPrChange>
        </w:rPr>
        <w:pPrChange w:id="6035" w:author="SRO" w:date="2011-02-21T10:53:00Z">
          <w:pPr>
            <w:bidi/>
            <w:ind w:firstLine="708"/>
            <w:jc w:val="both"/>
          </w:pPr>
        </w:pPrChange>
      </w:pPr>
      <w:r w:rsidRPr="00832F4C">
        <w:rPr>
          <w:sz w:val="26"/>
          <w:szCs w:val="26"/>
          <w:rtl/>
          <w:lang w:bidi="ar-MA"/>
          <w:rPrChange w:id="6036" w:author="SRO" w:date="2011-02-21T10:37:00Z">
            <w:rPr>
              <w:sz w:val="26"/>
              <w:szCs w:val="28"/>
              <w:rtl/>
              <w:lang w:bidi="ar-MA"/>
            </w:rPr>
          </w:rPrChange>
        </w:rPr>
        <w:t>- التمويل عبر القطاع البنكي.</w:t>
      </w:r>
    </w:p>
    <w:p w:rsidR="00832F4C" w:rsidRPr="00832F4C" w:rsidRDefault="00832F4C" w:rsidP="00506BEA">
      <w:pPr>
        <w:bidi/>
        <w:ind w:firstLine="708"/>
        <w:jc w:val="both"/>
        <w:rPr>
          <w:sz w:val="26"/>
          <w:szCs w:val="26"/>
          <w:rtl/>
          <w:lang w:bidi="ar-MA"/>
          <w:rPrChange w:id="6037" w:author="SRO" w:date="2011-02-21T10:37:00Z">
            <w:rPr>
              <w:sz w:val="26"/>
              <w:szCs w:val="28"/>
              <w:rtl/>
              <w:lang w:bidi="ar-MA"/>
            </w:rPr>
          </w:rPrChange>
        </w:rPr>
        <w:pPrChange w:id="6038" w:author="SRO" w:date="2011-02-21T10:53:00Z">
          <w:pPr>
            <w:bidi/>
            <w:ind w:firstLine="708"/>
            <w:jc w:val="both"/>
          </w:pPr>
        </w:pPrChange>
      </w:pPr>
      <w:r w:rsidRPr="00832F4C">
        <w:rPr>
          <w:sz w:val="26"/>
          <w:szCs w:val="26"/>
          <w:rtl/>
          <w:lang w:bidi="ar-MA"/>
          <w:rPrChange w:id="6039" w:author="SRO" w:date="2011-02-21T10:37:00Z">
            <w:rPr>
              <w:sz w:val="26"/>
              <w:szCs w:val="28"/>
              <w:rtl/>
              <w:lang w:bidi="ar-MA"/>
            </w:rPr>
          </w:rPrChange>
        </w:rPr>
        <w:t>- المساعدات.</w:t>
      </w:r>
    </w:p>
    <w:p w:rsidR="00832F4C" w:rsidRPr="00832F4C" w:rsidRDefault="00832F4C" w:rsidP="00506BEA">
      <w:pPr>
        <w:bidi/>
        <w:ind w:firstLine="708"/>
        <w:jc w:val="both"/>
        <w:rPr>
          <w:sz w:val="26"/>
          <w:szCs w:val="26"/>
          <w:rtl/>
          <w:lang w:bidi="ar-MA"/>
          <w:rPrChange w:id="6040" w:author="SRO" w:date="2011-02-21T10:37:00Z">
            <w:rPr>
              <w:sz w:val="26"/>
              <w:szCs w:val="28"/>
              <w:rtl/>
              <w:lang w:bidi="ar-MA"/>
            </w:rPr>
          </w:rPrChange>
        </w:rPr>
        <w:pPrChange w:id="6041" w:author="SRO" w:date="2011-02-21T10:53:00Z">
          <w:pPr>
            <w:bidi/>
            <w:ind w:firstLine="708"/>
            <w:jc w:val="both"/>
          </w:pPr>
        </w:pPrChange>
      </w:pPr>
      <w:r w:rsidRPr="00832F4C">
        <w:rPr>
          <w:sz w:val="26"/>
          <w:szCs w:val="26"/>
          <w:rtl/>
          <w:lang w:bidi="ar-MA"/>
          <w:rPrChange w:id="6042" w:author="SRO" w:date="2011-02-21T10:37:00Z">
            <w:rPr>
              <w:sz w:val="26"/>
              <w:szCs w:val="28"/>
              <w:rtl/>
              <w:lang w:bidi="ar-MA"/>
            </w:rPr>
          </w:rPrChange>
        </w:rPr>
        <w:t>- الإعفاءات الضريبية.</w:t>
      </w:r>
    </w:p>
    <w:p w:rsidR="00832F4C" w:rsidRPr="00832F4C" w:rsidRDefault="00832F4C" w:rsidP="00506BEA">
      <w:pPr>
        <w:bidi/>
        <w:ind w:firstLine="708"/>
        <w:jc w:val="both"/>
        <w:rPr>
          <w:sz w:val="26"/>
          <w:szCs w:val="26"/>
          <w:rtl/>
          <w:lang w:bidi="ar-MA"/>
          <w:rPrChange w:id="6043" w:author="SRO" w:date="2011-02-21T10:37:00Z">
            <w:rPr>
              <w:sz w:val="26"/>
              <w:szCs w:val="28"/>
              <w:rtl/>
              <w:lang w:bidi="ar-MA"/>
            </w:rPr>
          </w:rPrChange>
        </w:rPr>
        <w:pPrChange w:id="6044" w:author="SRO" w:date="2011-02-21T10:53:00Z">
          <w:pPr>
            <w:bidi/>
            <w:ind w:firstLine="708"/>
            <w:jc w:val="both"/>
          </w:pPr>
        </w:pPrChange>
      </w:pPr>
      <w:r w:rsidRPr="00832F4C">
        <w:rPr>
          <w:sz w:val="26"/>
          <w:szCs w:val="26"/>
          <w:rtl/>
          <w:lang w:bidi="ar-MA"/>
          <w:rPrChange w:id="6045" w:author="SRO" w:date="2011-02-21T10:37:00Z">
            <w:rPr>
              <w:sz w:val="26"/>
              <w:szCs w:val="28"/>
              <w:rtl/>
              <w:lang w:bidi="ar-MA"/>
            </w:rPr>
          </w:rPrChange>
        </w:rPr>
        <w:t>- التدابير التحفيزية الأخرى</w:t>
      </w:r>
    </w:p>
    <w:p w:rsidR="00832F4C" w:rsidRPr="00832F4C" w:rsidRDefault="00832F4C" w:rsidP="00506BEA">
      <w:pPr>
        <w:bidi/>
        <w:ind w:firstLine="708"/>
        <w:jc w:val="both"/>
        <w:rPr>
          <w:sz w:val="26"/>
          <w:szCs w:val="26"/>
          <w:lang w:bidi="ar-MA"/>
          <w:rPrChange w:id="6046" w:author="SRO" w:date="2011-02-21T10:37:00Z">
            <w:rPr>
              <w:sz w:val="28"/>
              <w:szCs w:val="26"/>
              <w:lang w:bidi="ar-MA"/>
            </w:rPr>
          </w:rPrChange>
        </w:rPr>
        <w:pPrChange w:id="6047" w:author="SRO" w:date="2011-02-21T10:53:00Z">
          <w:pPr>
            <w:bidi/>
            <w:ind w:firstLine="708"/>
            <w:jc w:val="both"/>
          </w:pPr>
        </w:pPrChange>
      </w:pPr>
      <w:r w:rsidRPr="00832F4C">
        <w:rPr>
          <w:sz w:val="26"/>
          <w:szCs w:val="26"/>
          <w:rtl/>
          <w:lang w:bidi="ar-MA"/>
          <w:rPrChange w:id="6048" w:author="SRO" w:date="2011-02-21T10:37:00Z">
            <w:rPr>
              <w:sz w:val="26"/>
              <w:szCs w:val="28"/>
              <w:rtl/>
              <w:lang w:bidi="ar-MA"/>
            </w:rPr>
          </w:rPrChange>
        </w:rPr>
        <w:t>- صناديق الاستثمار الخاصة بالطاقات المتجددة.</w:t>
      </w:r>
    </w:p>
    <w:p w:rsidR="00832F4C" w:rsidRPr="00832F4C" w:rsidRDefault="00832F4C" w:rsidP="00506BEA">
      <w:pPr>
        <w:bidi/>
        <w:ind w:left="739"/>
        <w:jc w:val="both"/>
        <w:rPr>
          <w:sz w:val="26"/>
          <w:szCs w:val="26"/>
          <w:rtl/>
          <w:lang w:bidi="ar-MA"/>
          <w:rPrChange w:id="6049" w:author="SRO" w:date="2011-02-21T10:37:00Z">
            <w:rPr>
              <w:sz w:val="26"/>
              <w:szCs w:val="28"/>
              <w:rtl/>
              <w:lang w:bidi="ar-MA"/>
            </w:rPr>
          </w:rPrChange>
        </w:rPr>
        <w:pPrChange w:id="6050" w:author="SRO" w:date="2011-02-21T10:53:00Z">
          <w:pPr>
            <w:bidi/>
            <w:ind w:left="739"/>
            <w:jc w:val="both"/>
          </w:pPr>
        </w:pPrChange>
      </w:pPr>
      <w:r w:rsidRPr="00832F4C">
        <w:rPr>
          <w:sz w:val="26"/>
          <w:szCs w:val="26"/>
          <w:rtl/>
          <w:lang w:bidi="ar-MA"/>
          <w:rPrChange w:id="6051" w:author="SRO" w:date="2011-02-21T10:37:00Z">
            <w:rPr>
              <w:sz w:val="26"/>
              <w:szCs w:val="28"/>
              <w:rtl/>
              <w:lang w:bidi="ar-MA"/>
            </w:rPr>
          </w:rPrChange>
        </w:rPr>
        <w:t>- مساهمة المستهلكين على طريقة لنتقاسم الهواء" "</w:t>
      </w:r>
      <w:r w:rsidRPr="00832F4C">
        <w:rPr>
          <w:sz w:val="26"/>
          <w:szCs w:val="26"/>
          <w:lang w:bidi="ar-MA"/>
          <w:rPrChange w:id="6052" w:author="SRO" w:date="2011-02-21T10:37:00Z">
            <w:rPr>
              <w:sz w:val="28"/>
              <w:szCs w:val="26"/>
              <w:lang w:bidi="ar-MA"/>
            </w:rPr>
          </w:rPrChange>
        </w:rPr>
        <w:t xml:space="preserve"> Share the wind</w:t>
      </w:r>
    </w:p>
    <w:p w:rsidR="00832F4C" w:rsidRPr="00832F4C" w:rsidRDefault="00832F4C" w:rsidP="00E10362">
      <w:pPr>
        <w:bidi/>
        <w:spacing w:after="120"/>
        <w:ind w:left="739"/>
        <w:jc w:val="both"/>
        <w:rPr>
          <w:sz w:val="26"/>
          <w:szCs w:val="26"/>
          <w:lang w:bidi="ar-MA"/>
          <w:rPrChange w:id="6053" w:author="SRO" w:date="2011-02-21T10:37:00Z">
            <w:rPr>
              <w:sz w:val="28"/>
              <w:szCs w:val="26"/>
              <w:lang w:bidi="ar-MA"/>
            </w:rPr>
          </w:rPrChange>
        </w:rPr>
        <w:pPrChange w:id="6054" w:author="SRO" w:date="2011-02-21T10:39:00Z">
          <w:pPr>
            <w:bidi/>
            <w:spacing w:after="120"/>
            <w:ind w:left="739"/>
            <w:jc w:val="both"/>
          </w:pPr>
        </w:pPrChange>
      </w:pPr>
      <w:r w:rsidRPr="00832F4C">
        <w:rPr>
          <w:sz w:val="26"/>
          <w:szCs w:val="26"/>
          <w:rtl/>
          <w:lang w:bidi="ar-MA"/>
          <w:rPrChange w:id="6055" w:author="SRO" w:date="2011-02-21T10:37:00Z">
            <w:rPr>
              <w:sz w:val="26"/>
              <w:szCs w:val="28"/>
              <w:rtl/>
              <w:lang w:bidi="ar-MA"/>
            </w:rPr>
          </w:rPrChange>
        </w:rPr>
        <w:t>يعد</w:t>
      </w:r>
      <w:r w:rsidRPr="00832F4C">
        <w:rPr>
          <w:sz w:val="26"/>
          <w:szCs w:val="26"/>
          <w:lang w:bidi="ar-MA"/>
          <w:rPrChange w:id="6056" w:author="SRO" w:date="2011-02-21T10:37:00Z">
            <w:rPr>
              <w:sz w:val="28"/>
              <w:szCs w:val="26"/>
              <w:lang w:bidi="ar-MA"/>
            </w:rPr>
          </w:rPrChange>
        </w:rPr>
        <w:t xml:space="preserve"> </w:t>
      </w:r>
      <w:r w:rsidRPr="00832F4C">
        <w:rPr>
          <w:sz w:val="26"/>
          <w:szCs w:val="26"/>
          <w:rtl/>
          <w:lang w:bidi="ar-MA"/>
          <w:rPrChange w:id="6057" w:author="SRO" w:date="2011-02-21T10:37:00Z">
            <w:rPr>
              <w:sz w:val="26"/>
              <w:szCs w:val="28"/>
              <w:rtl/>
              <w:lang w:bidi="ar-MA"/>
            </w:rPr>
          </w:rPrChange>
        </w:rPr>
        <w:t>برهانا على الشعبية المتنامية " للطاقات النظيفة". فقد طور الشركاء مجموعة من الخدمات المالية سميت ب " لنتقاسم الهواء" "</w:t>
      </w:r>
      <w:r w:rsidRPr="00832F4C">
        <w:rPr>
          <w:sz w:val="26"/>
          <w:szCs w:val="26"/>
          <w:lang w:bidi="ar-MA"/>
          <w:rPrChange w:id="6058" w:author="SRO" w:date="2011-02-21T10:37:00Z">
            <w:rPr>
              <w:sz w:val="28"/>
              <w:szCs w:val="26"/>
              <w:lang w:bidi="ar-MA"/>
            </w:rPr>
          </w:rPrChange>
        </w:rPr>
        <w:t>Share the wind</w:t>
      </w:r>
      <w:r w:rsidRPr="00832F4C">
        <w:rPr>
          <w:sz w:val="26"/>
          <w:szCs w:val="26"/>
          <w:rtl/>
          <w:lang w:bidi="ar-MA"/>
          <w:rPrChange w:id="6059" w:author="SRO" w:date="2011-02-21T10:37:00Z">
            <w:rPr>
              <w:sz w:val="26"/>
              <w:szCs w:val="28"/>
              <w:rtl/>
              <w:lang w:bidi="ar-MA"/>
            </w:rPr>
          </w:rPrChange>
        </w:rPr>
        <w:t xml:space="preserve"> "ويتعلق بخدمات جارية، حيث أن الزبناء المنخرطين يؤدون جزءا صغيرا من المستحقات لتغذية صندوق خاص للطاقة الهوائية: مثلا في كل عملية شراء، فإن صاحب بطاقة  "</w:t>
      </w:r>
      <w:r w:rsidRPr="00832F4C">
        <w:rPr>
          <w:sz w:val="26"/>
          <w:szCs w:val="26"/>
          <w:lang w:bidi="ar-MA"/>
          <w:rPrChange w:id="6060" w:author="SRO" w:date="2011-02-21T10:37:00Z">
            <w:rPr>
              <w:sz w:val="28"/>
              <w:szCs w:val="26"/>
              <w:lang w:bidi="ar-MA"/>
            </w:rPr>
          </w:rPrChange>
        </w:rPr>
        <w:t>Share the wind</w:t>
      </w:r>
      <w:r w:rsidRPr="00832F4C">
        <w:rPr>
          <w:sz w:val="26"/>
          <w:szCs w:val="26"/>
          <w:rtl/>
          <w:lang w:bidi="ar-MA"/>
          <w:rPrChange w:id="6061" w:author="SRO" w:date="2011-02-21T10:37:00Z">
            <w:rPr>
              <w:sz w:val="26"/>
              <w:szCs w:val="28"/>
              <w:rtl/>
              <w:lang w:bidi="ar-MA"/>
            </w:rPr>
          </w:rPrChange>
        </w:rPr>
        <w:t>" يساهم ب 0.5</w:t>
      </w:r>
      <w:r w:rsidRPr="00832F4C">
        <w:rPr>
          <w:sz w:val="26"/>
          <w:szCs w:val="26"/>
          <w:lang w:bidi="ar-MA"/>
          <w:rPrChange w:id="6062" w:author="SRO" w:date="2011-02-21T10:37:00Z">
            <w:rPr>
              <w:sz w:val="28"/>
              <w:szCs w:val="26"/>
              <w:lang w:bidi="ar-MA"/>
            </w:rPr>
          </w:rPrChange>
        </w:rPr>
        <w:t>%</w:t>
      </w:r>
      <w:r w:rsidRPr="00832F4C">
        <w:rPr>
          <w:sz w:val="26"/>
          <w:szCs w:val="26"/>
          <w:rtl/>
          <w:lang w:bidi="ar-MA"/>
          <w:rPrChange w:id="6063" w:author="SRO" w:date="2011-02-21T10:37:00Z">
            <w:rPr>
              <w:sz w:val="26"/>
              <w:szCs w:val="28"/>
              <w:rtl/>
              <w:lang w:bidi="ar-MA"/>
            </w:rPr>
          </w:rPrChange>
        </w:rPr>
        <w:t xml:space="preserve"> في هذا الصندوق أو يقبل بأن كل الفواتير الشهرية تتم الزيادة فيها لتصل للدولار الأقرب لما بعد الفاصلة ( بضع سنتيمات لأجل الهواء).</w:t>
      </w:r>
    </w:p>
    <w:p w:rsidR="00832F4C" w:rsidRPr="00832F4C" w:rsidDel="00E10362" w:rsidRDefault="00832F4C" w:rsidP="00E10362">
      <w:pPr>
        <w:bidi/>
        <w:spacing w:after="120"/>
        <w:ind w:left="739"/>
        <w:jc w:val="both"/>
        <w:rPr>
          <w:del w:id="6064" w:author="SRO" w:date="2011-02-21T10:39:00Z"/>
          <w:sz w:val="26"/>
          <w:szCs w:val="26"/>
          <w:rtl/>
          <w:lang w:bidi="ar-MA"/>
          <w:rPrChange w:id="6065" w:author="SRO" w:date="2011-02-21T10:37:00Z">
            <w:rPr>
              <w:del w:id="6066" w:author="SRO" w:date="2011-02-21T10:39:00Z"/>
              <w:sz w:val="26"/>
              <w:szCs w:val="28"/>
              <w:rtl/>
              <w:lang w:bidi="ar-MA"/>
            </w:rPr>
          </w:rPrChange>
        </w:rPr>
        <w:pPrChange w:id="6067" w:author="SRO" w:date="2011-02-21T10:39:00Z">
          <w:pPr>
            <w:bidi/>
            <w:spacing w:after="120"/>
            <w:ind w:left="739"/>
            <w:jc w:val="both"/>
          </w:pPr>
        </w:pPrChange>
      </w:pPr>
    </w:p>
    <w:p w:rsidR="00832F4C" w:rsidRPr="00832F4C" w:rsidRDefault="00832F4C" w:rsidP="00E10362">
      <w:pPr>
        <w:bidi/>
        <w:spacing w:after="120"/>
        <w:ind w:left="739"/>
        <w:jc w:val="both"/>
        <w:rPr>
          <w:sz w:val="26"/>
          <w:szCs w:val="26"/>
          <w:lang w:bidi="ar-MA"/>
          <w:rPrChange w:id="6068" w:author="SRO" w:date="2011-02-21T10:37:00Z">
            <w:rPr>
              <w:sz w:val="28"/>
              <w:szCs w:val="26"/>
              <w:lang w:bidi="ar-MA"/>
            </w:rPr>
          </w:rPrChange>
        </w:rPr>
        <w:pPrChange w:id="6069" w:author="SRO" w:date="2011-02-21T10:39:00Z">
          <w:pPr>
            <w:bidi/>
            <w:spacing w:after="120"/>
            <w:ind w:left="739"/>
            <w:jc w:val="both"/>
          </w:pPr>
        </w:pPrChange>
      </w:pPr>
      <w:r w:rsidRPr="00832F4C">
        <w:rPr>
          <w:sz w:val="26"/>
          <w:szCs w:val="26"/>
          <w:rtl/>
          <w:lang w:bidi="ar-MA"/>
          <w:rPrChange w:id="6070" w:author="SRO" w:date="2011-02-21T10:37:00Z">
            <w:rPr>
              <w:sz w:val="26"/>
              <w:szCs w:val="28"/>
              <w:rtl/>
              <w:lang w:bidi="ar-MA"/>
            </w:rPr>
          </w:rPrChange>
        </w:rPr>
        <w:t>- المشروع الأقل تكلفة "</w:t>
      </w:r>
      <w:r w:rsidRPr="00832F4C">
        <w:rPr>
          <w:sz w:val="26"/>
          <w:szCs w:val="26"/>
          <w:lang w:bidi="ar-MA"/>
          <w:rPrChange w:id="6071" w:author="SRO" w:date="2011-02-21T10:37:00Z">
            <w:rPr>
              <w:sz w:val="28"/>
              <w:szCs w:val="26"/>
              <w:lang w:bidi="ar-MA"/>
            </w:rPr>
          </w:rPrChange>
        </w:rPr>
        <w:t>Least cost Planning</w:t>
      </w:r>
      <w:r w:rsidRPr="00832F4C">
        <w:rPr>
          <w:sz w:val="26"/>
          <w:szCs w:val="26"/>
          <w:rtl/>
          <w:lang w:bidi="ar-MA"/>
          <w:rPrChange w:id="6072" w:author="SRO" w:date="2011-02-21T10:37:00Z">
            <w:rPr>
              <w:sz w:val="26"/>
              <w:szCs w:val="28"/>
              <w:rtl/>
              <w:lang w:bidi="ar-MA"/>
            </w:rPr>
          </w:rPrChange>
        </w:rPr>
        <w:t>"</w:t>
      </w:r>
    </w:p>
    <w:p w:rsidR="00832F4C" w:rsidRPr="00832F4C" w:rsidRDefault="00832F4C" w:rsidP="00E10362">
      <w:pPr>
        <w:bidi/>
        <w:spacing w:after="120"/>
        <w:ind w:left="739"/>
        <w:jc w:val="both"/>
        <w:rPr>
          <w:sz w:val="26"/>
          <w:szCs w:val="26"/>
          <w:lang w:bidi="ar-MA"/>
          <w:rPrChange w:id="6073" w:author="SRO" w:date="2011-02-21T10:37:00Z">
            <w:rPr>
              <w:sz w:val="28"/>
              <w:szCs w:val="26"/>
              <w:lang w:bidi="ar-MA"/>
            </w:rPr>
          </w:rPrChange>
        </w:rPr>
        <w:pPrChange w:id="6074" w:author="SRO" w:date="2011-02-21T10:39:00Z">
          <w:pPr>
            <w:bidi/>
            <w:spacing w:after="120"/>
            <w:ind w:left="739"/>
            <w:jc w:val="both"/>
          </w:pPr>
        </w:pPrChange>
      </w:pPr>
      <w:r w:rsidRPr="00832F4C">
        <w:rPr>
          <w:sz w:val="26"/>
          <w:szCs w:val="26"/>
          <w:rtl/>
          <w:lang w:bidi="ar-MA"/>
          <w:rPrChange w:id="6075" w:author="SRO" w:date="2011-02-21T10:37:00Z">
            <w:rPr>
              <w:sz w:val="26"/>
              <w:szCs w:val="28"/>
              <w:rtl/>
              <w:lang w:bidi="ar-MA"/>
            </w:rPr>
          </w:rPrChange>
        </w:rPr>
        <w:t xml:space="preserve">  إن المصطلح يعني بكل بساطة بأن الشركة تلجأ لوسائل التزويد بالطاقة الأقل تكلفة مع</w:t>
      </w:r>
      <w:r w:rsidRPr="00832F4C">
        <w:rPr>
          <w:sz w:val="26"/>
          <w:szCs w:val="26"/>
          <w:lang w:bidi="ar-MA"/>
          <w:rPrChange w:id="6076" w:author="SRO" w:date="2011-02-21T10:37:00Z">
            <w:rPr>
              <w:sz w:val="28"/>
              <w:szCs w:val="26"/>
              <w:lang w:bidi="ar-MA"/>
            </w:rPr>
          </w:rPrChange>
        </w:rPr>
        <w:t xml:space="preserve"> </w:t>
      </w:r>
      <w:r w:rsidRPr="00832F4C">
        <w:rPr>
          <w:sz w:val="26"/>
          <w:szCs w:val="26"/>
          <w:rtl/>
          <w:lang w:bidi="ar-MA"/>
          <w:rPrChange w:id="6077" w:author="SRO" w:date="2011-02-21T10:37:00Z">
            <w:rPr>
              <w:sz w:val="26"/>
              <w:szCs w:val="28"/>
              <w:rtl/>
              <w:lang w:bidi="ar-MA"/>
            </w:rPr>
          </w:rPrChange>
        </w:rPr>
        <w:t xml:space="preserve">ضرورة الأخذ بعين الاعتبار ل </w:t>
      </w:r>
      <w:r w:rsidRPr="00832F4C">
        <w:rPr>
          <w:sz w:val="26"/>
          <w:szCs w:val="26"/>
          <w:lang w:bidi="ar-MA"/>
          <w:rPrChange w:id="6078" w:author="SRO" w:date="2011-02-21T10:37:00Z">
            <w:rPr>
              <w:sz w:val="28"/>
              <w:szCs w:val="26"/>
              <w:lang w:bidi="ar-MA"/>
            </w:rPr>
          </w:rPrChange>
        </w:rPr>
        <w:t xml:space="preserve"> </w:t>
      </w:r>
      <w:r w:rsidRPr="00832F4C">
        <w:rPr>
          <w:sz w:val="26"/>
          <w:szCs w:val="26"/>
          <w:rtl/>
          <w:lang w:bidi="ar-MA"/>
          <w:rPrChange w:id="6079" w:author="SRO" w:date="2011-02-21T10:37:00Z">
            <w:rPr>
              <w:sz w:val="26"/>
              <w:szCs w:val="28"/>
              <w:rtl/>
              <w:lang w:bidi="ar-MA"/>
            </w:rPr>
          </w:rPrChange>
        </w:rPr>
        <w:t>"</w:t>
      </w:r>
      <w:r w:rsidRPr="00832F4C">
        <w:rPr>
          <w:sz w:val="26"/>
          <w:szCs w:val="26"/>
          <w:lang w:bidi="ar-MA"/>
          <w:rPrChange w:id="6080" w:author="SRO" w:date="2011-02-21T10:37:00Z">
            <w:rPr>
              <w:sz w:val="28"/>
              <w:szCs w:val="26"/>
              <w:lang w:bidi="ar-MA"/>
            </w:rPr>
          </w:rPrChange>
        </w:rPr>
        <w:t>néga walts</w:t>
      </w:r>
      <w:r w:rsidRPr="00832F4C">
        <w:rPr>
          <w:sz w:val="26"/>
          <w:szCs w:val="26"/>
          <w:rtl/>
          <w:lang w:bidi="ar-MA"/>
          <w:rPrChange w:id="6081" w:author="SRO" w:date="2011-02-21T10:37:00Z">
            <w:rPr>
              <w:sz w:val="26"/>
              <w:szCs w:val="28"/>
              <w:rtl/>
              <w:lang w:bidi="ar-MA"/>
            </w:rPr>
          </w:rPrChange>
        </w:rPr>
        <w:t xml:space="preserve"> "</w:t>
      </w:r>
      <w:r w:rsidRPr="00832F4C">
        <w:rPr>
          <w:sz w:val="26"/>
          <w:szCs w:val="26"/>
          <w:lang w:bidi="ar-MA"/>
          <w:rPrChange w:id="6082" w:author="SRO" w:date="2011-02-21T10:37:00Z">
            <w:rPr>
              <w:sz w:val="28"/>
              <w:szCs w:val="26"/>
              <w:lang w:bidi="ar-MA"/>
            </w:rPr>
          </w:rPrChange>
        </w:rPr>
        <w:t xml:space="preserve"> </w:t>
      </w:r>
      <w:r w:rsidRPr="00832F4C">
        <w:rPr>
          <w:sz w:val="26"/>
          <w:szCs w:val="26"/>
          <w:rtl/>
          <w:lang w:bidi="ar-MA"/>
          <w:rPrChange w:id="6083" w:author="SRO" w:date="2011-02-21T10:37:00Z">
            <w:rPr>
              <w:sz w:val="26"/>
              <w:szCs w:val="28"/>
              <w:rtl/>
              <w:lang w:bidi="ar-MA"/>
            </w:rPr>
          </w:rPrChange>
        </w:rPr>
        <w:t>أي الواتات غير الضائعة" ،بمعنى</w:t>
      </w:r>
      <w:r w:rsidRPr="00832F4C">
        <w:rPr>
          <w:sz w:val="26"/>
          <w:szCs w:val="26"/>
          <w:lang w:bidi="ar-MA"/>
          <w:rPrChange w:id="6084" w:author="SRO" w:date="2011-02-21T10:37:00Z">
            <w:rPr>
              <w:sz w:val="28"/>
              <w:szCs w:val="26"/>
              <w:lang w:bidi="ar-MA"/>
            </w:rPr>
          </w:rPrChange>
        </w:rPr>
        <w:t xml:space="preserve"> </w:t>
      </w:r>
      <w:r w:rsidRPr="00832F4C">
        <w:rPr>
          <w:sz w:val="26"/>
          <w:szCs w:val="26"/>
          <w:rtl/>
          <w:lang w:bidi="ar-MA"/>
          <w:rPrChange w:id="6085" w:author="SRO" w:date="2011-02-21T10:37:00Z">
            <w:rPr>
              <w:sz w:val="26"/>
              <w:szCs w:val="28"/>
              <w:rtl/>
              <w:lang w:bidi="ar-MA"/>
            </w:rPr>
          </w:rPrChange>
        </w:rPr>
        <w:t xml:space="preserve">إمكانية توفير الطاقة عبر مثلا العزل وذلك عن طريق اختيار الآلات الكهربائية وتركيب سخانات المائية اللتان تعملان بالطاقة الشمسية... من أجل الاقتصاد في الطاقة فإن الشركة لا تقوم فقط بإدخال الآلات التي لا تستعمل التيار بكثرة بل تساهم كذلك في إطلاق برنامج لغرس مائة ألف شجرة حيث ستقوم بتعويض بجوار المساكن والمكاتب، </w:t>
      </w:r>
      <w:r w:rsidRPr="00832F4C">
        <w:rPr>
          <w:sz w:val="26"/>
          <w:szCs w:val="26"/>
          <w:lang w:bidi="ar-MA"/>
          <w:rPrChange w:id="6086" w:author="SRO" w:date="2011-02-21T10:37:00Z">
            <w:rPr>
              <w:sz w:val="28"/>
              <w:szCs w:val="26"/>
              <w:lang w:bidi="ar-MA"/>
            </w:rPr>
          </w:rPrChange>
        </w:rPr>
        <w:t>30%</w:t>
      </w:r>
      <w:r w:rsidRPr="00832F4C">
        <w:rPr>
          <w:sz w:val="26"/>
          <w:szCs w:val="26"/>
          <w:rtl/>
          <w:lang w:bidi="ar-MA"/>
          <w:rPrChange w:id="6087" w:author="SRO" w:date="2011-02-21T10:37:00Z">
            <w:rPr>
              <w:sz w:val="26"/>
              <w:szCs w:val="28"/>
              <w:rtl/>
              <w:lang w:bidi="ar-MA"/>
            </w:rPr>
          </w:rPrChange>
        </w:rPr>
        <w:t xml:space="preserve"> من الطاقة الضرورية لمكيفات الهواء، وبعد ذلك ستقوم الشركة بإنشاء مجموعة من المولدات (استخراج الكهرباء من الطاقة الشمسية) والمحطات الهوائية كما أن مجموعة من المساكن ستزود بلاقط للطاقة الشمسية الخاصة بالتسخين.</w:t>
      </w:r>
    </w:p>
    <w:p w:rsidR="00832F4C" w:rsidRPr="00832F4C" w:rsidDel="00E10362" w:rsidRDefault="00832F4C" w:rsidP="00E10362">
      <w:pPr>
        <w:bidi/>
        <w:spacing w:after="120"/>
        <w:ind w:left="739"/>
        <w:jc w:val="both"/>
        <w:rPr>
          <w:del w:id="6088" w:author="SRO" w:date="2011-02-21T10:39:00Z"/>
          <w:sz w:val="26"/>
          <w:szCs w:val="26"/>
          <w:rtl/>
          <w:lang w:bidi="ar-MA"/>
          <w:rPrChange w:id="6089" w:author="SRO" w:date="2011-02-21T10:37:00Z">
            <w:rPr>
              <w:del w:id="6090" w:author="SRO" w:date="2011-02-21T10:39:00Z"/>
              <w:sz w:val="26"/>
              <w:szCs w:val="28"/>
              <w:rtl/>
              <w:lang w:bidi="ar-MA"/>
            </w:rPr>
          </w:rPrChange>
        </w:rPr>
        <w:pPrChange w:id="6091" w:author="SRO" w:date="2011-02-21T10:39:00Z">
          <w:pPr>
            <w:bidi/>
            <w:spacing w:after="120"/>
            <w:ind w:left="739"/>
            <w:jc w:val="both"/>
          </w:pPr>
        </w:pPrChange>
      </w:pPr>
    </w:p>
    <w:p w:rsidR="00832F4C" w:rsidRPr="00832F4C" w:rsidRDefault="00832F4C" w:rsidP="00E10362">
      <w:pPr>
        <w:bidi/>
        <w:spacing w:after="120"/>
        <w:ind w:left="739"/>
        <w:jc w:val="both"/>
        <w:rPr>
          <w:sz w:val="26"/>
          <w:szCs w:val="26"/>
          <w:lang w:bidi="ar-MA"/>
          <w:rPrChange w:id="6092" w:author="SRO" w:date="2011-02-21T10:37:00Z">
            <w:rPr>
              <w:sz w:val="28"/>
              <w:szCs w:val="26"/>
              <w:lang w:bidi="ar-MA"/>
            </w:rPr>
          </w:rPrChange>
        </w:rPr>
        <w:pPrChange w:id="6093" w:author="SRO" w:date="2011-02-21T10:39:00Z">
          <w:pPr>
            <w:bidi/>
            <w:spacing w:after="120"/>
            <w:ind w:left="739"/>
            <w:jc w:val="both"/>
          </w:pPr>
        </w:pPrChange>
      </w:pPr>
      <w:r w:rsidRPr="00832F4C">
        <w:rPr>
          <w:sz w:val="26"/>
          <w:szCs w:val="26"/>
          <w:rtl/>
          <w:lang w:bidi="ar-MA"/>
          <w:rPrChange w:id="6094" w:author="SRO" w:date="2011-02-21T10:37:00Z">
            <w:rPr>
              <w:sz w:val="26"/>
              <w:szCs w:val="28"/>
              <w:rtl/>
              <w:lang w:bidi="ar-MA"/>
            </w:rPr>
          </w:rPrChange>
        </w:rPr>
        <w:t>- التمويل الخارجي:</w:t>
      </w:r>
    </w:p>
    <w:p w:rsidR="00832F4C" w:rsidRPr="00832F4C" w:rsidDel="00E10362" w:rsidRDefault="00832F4C" w:rsidP="00832F4C">
      <w:pPr>
        <w:bidi/>
        <w:spacing w:after="120"/>
        <w:ind w:left="825"/>
        <w:jc w:val="both"/>
        <w:rPr>
          <w:del w:id="6095" w:author="SRO" w:date="2011-02-21T10:40:00Z"/>
          <w:b/>
          <w:bCs/>
          <w:sz w:val="26"/>
          <w:szCs w:val="26"/>
          <w:u w:val="single"/>
          <w:rtl/>
          <w:lang w:bidi="ar-MA"/>
          <w:rPrChange w:id="6096" w:author="SRO" w:date="2011-02-21T10:37:00Z">
            <w:rPr>
              <w:del w:id="6097" w:author="SRO" w:date="2011-02-21T10:40:00Z"/>
              <w:b/>
              <w:bCs/>
              <w:sz w:val="26"/>
              <w:szCs w:val="28"/>
              <w:u w:val="single"/>
              <w:rtl/>
              <w:lang w:bidi="ar-MA"/>
            </w:rPr>
          </w:rPrChange>
        </w:rPr>
        <w:pPrChange w:id="6098" w:author="SRO" w:date="2011-02-21T10:54:00Z">
          <w:pPr>
            <w:bidi/>
            <w:spacing w:after="120"/>
            <w:ind w:firstLine="708"/>
            <w:jc w:val="both"/>
          </w:pPr>
        </w:pPrChange>
      </w:pPr>
    </w:p>
    <w:p w:rsidR="00832F4C" w:rsidRPr="00832F4C" w:rsidRDefault="00832F4C" w:rsidP="00832F4C">
      <w:pPr>
        <w:bidi/>
        <w:spacing w:after="120"/>
        <w:ind w:left="825"/>
        <w:jc w:val="both"/>
        <w:rPr>
          <w:sz w:val="26"/>
          <w:szCs w:val="26"/>
          <w:rtl/>
          <w:lang w:bidi="ar-MA"/>
          <w:rPrChange w:id="6099" w:author="SRO" w:date="2011-02-21T10:37:00Z">
            <w:rPr>
              <w:sz w:val="26"/>
              <w:szCs w:val="28"/>
              <w:rtl/>
              <w:lang w:bidi="ar-MA"/>
            </w:rPr>
          </w:rPrChange>
        </w:rPr>
        <w:pPrChange w:id="6100" w:author="SRO" w:date="2011-02-21T10:54:00Z">
          <w:pPr>
            <w:bidi/>
            <w:spacing w:after="120"/>
            <w:ind w:firstLine="708"/>
            <w:jc w:val="both"/>
          </w:pPr>
        </w:pPrChange>
      </w:pPr>
      <w:del w:id="6101" w:author="SRO" w:date="2011-02-21T10:54:00Z">
        <w:r w:rsidRPr="00832F4C" w:rsidDel="00CA5844">
          <w:rPr>
            <w:sz w:val="26"/>
            <w:szCs w:val="26"/>
            <w:rtl/>
            <w:lang w:bidi="ar-MA"/>
            <w:rPrChange w:id="6102" w:author="SRO" w:date="2011-02-21T10:37:00Z">
              <w:rPr>
                <w:sz w:val="26"/>
                <w:szCs w:val="28"/>
                <w:rtl/>
                <w:lang w:bidi="ar-MA"/>
              </w:rPr>
            </w:rPrChange>
          </w:rPr>
          <w:delText xml:space="preserve"> </w:delText>
        </w:r>
      </w:del>
      <w:r w:rsidRPr="00832F4C">
        <w:rPr>
          <w:sz w:val="26"/>
          <w:szCs w:val="26"/>
          <w:rtl/>
          <w:lang w:bidi="ar-MA"/>
          <w:rPrChange w:id="6103" w:author="SRO" w:date="2011-02-21T10:37:00Z">
            <w:rPr>
              <w:sz w:val="26"/>
              <w:szCs w:val="28"/>
              <w:rtl/>
              <w:lang w:bidi="ar-MA"/>
            </w:rPr>
          </w:rPrChange>
        </w:rPr>
        <w:t xml:space="preserve"> التمويل الخارجي في هذا الإطار يتخذ شكل عمليات جيوسياسية مهمة، تتطلب دراسات وتحاليل ومشاورات. ويمكن تلخيصها في مشروع </w:t>
      </w:r>
      <w:r w:rsidRPr="00832F4C">
        <w:rPr>
          <w:sz w:val="26"/>
          <w:szCs w:val="26"/>
          <w:lang w:bidi="ar-MA"/>
          <w:rPrChange w:id="6104" w:author="SRO" w:date="2011-02-21T10:37:00Z">
            <w:rPr>
              <w:sz w:val="28"/>
              <w:szCs w:val="26"/>
              <w:lang w:bidi="ar-MA"/>
            </w:rPr>
          </w:rPrChange>
        </w:rPr>
        <w:t xml:space="preserve">DESERTEC </w:t>
      </w:r>
      <w:r w:rsidRPr="00832F4C">
        <w:rPr>
          <w:sz w:val="26"/>
          <w:szCs w:val="26"/>
          <w:rtl/>
          <w:lang w:bidi="ar-MA"/>
          <w:rPrChange w:id="6105" w:author="SRO" w:date="2011-02-21T10:37:00Z">
            <w:rPr>
              <w:sz w:val="26"/>
              <w:szCs w:val="28"/>
              <w:rtl/>
              <w:lang w:bidi="ar-MA"/>
            </w:rPr>
          </w:rPrChange>
        </w:rPr>
        <w:t xml:space="preserve"> الذي يهدف أساسا إلى تقييم موارد الطاقات المتجددة المتاحة بمنطقتي الشرق الأوسط وشمال إفريقيا، حصر الحاجيات المنتظرة في أفق 2050 فيما يخص الماء والطاقة في هذه البلدان ودراسة جدوى إنشاء شبكة نقل كهربائي ما بين الاتحاد الأوربي والدول الشريكة.</w:t>
      </w:r>
    </w:p>
    <w:p w:rsidR="00832F4C" w:rsidRPr="00832F4C" w:rsidDel="00E10362" w:rsidRDefault="00832F4C" w:rsidP="00E10362">
      <w:pPr>
        <w:bidi/>
        <w:spacing w:after="120"/>
        <w:ind w:firstLine="708"/>
        <w:jc w:val="both"/>
        <w:rPr>
          <w:del w:id="6106" w:author="SRO" w:date="2011-02-21T10:40:00Z"/>
          <w:sz w:val="26"/>
          <w:szCs w:val="26"/>
          <w:rtl/>
          <w:lang w:bidi="ar-MA"/>
          <w:rPrChange w:id="6107" w:author="SRO" w:date="2011-02-21T10:37:00Z">
            <w:rPr>
              <w:del w:id="6108" w:author="SRO" w:date="2011-02-21T10:40:00Z"/>
              <w:sz w:val="26"/>
              <w:szCs w:val="28"/>
              <w:rtl/>
              <w:lang w:bidi="ar-MA"/>
            </w:rPr>
          </w:rPrChange>
        </w:rPr>
        <w:pPrChange w:id="6109" w:author="SRO" w:date="2011-02-21T10:39:00Z">
          <w:pPr>
            <w:bidi/>
            <w:spacing w:after="120"/>
            <w:ind w:firstLine="708"/>
            <w:jc w:val="both"/>
          </w:pPr>
        </w:pPrChange>
      </w:pPr>
    </w:p>
    <w:p w:rsidR="00832F4C" w:rsidRPr="00832F4C" w:rsidRDefault="00832F4C" w:rsidP="00E10362">
      <w:pPr>
        <w:bidi/>
        <w:spacing w:after="120"/>
        <w:ind w:firstLine="708"/>
        <w:jc w:val="both"/>
        <w:rPr>
          <w:sz w:val="26"/>
          <w:szCs w:val="26"/>
          <w:lang w:bidi="ar-MA"/>
          <w:rPrChange w:id="6110" w:author="SRO" w:date="2011-02-21T10:37:00Z">
            <w:rPr>
              <w:sz w:val="28"/>
              <w:szCs w:val="26"/>
              <w:lang w:bidi="ar-MA"/>
            </w:rPr>
          </w:rPrChange>
        </w:rPr>
        <w:pPrChange w:id="6111" w:author="SRO" w:date="2011-02-21T10:39:00Z">
          <w:pPr>
            <w:bidi/>
            <w:spacing w:after="120"/>
            <w:ind w:firstLine="708"/>
            <w:jc w:val="both"/>
          </w:pPr>
        </w:pPrChange>
      </w:pPr>
      <w:r w:rsidRPr="00832F4C">
        <w:rPr>
          <w:sz w:val="26"/>
          <w:szCs w:val="26"/>
          <w:rtl/>
          <w:lang w:bidi="ar-MA"/>
          <w:rPrChange w:id="6112" w:author="SRO" w:date="2011-02-21T10:37:00Z">
            <w:rPr>
              <w:sz w:val="26"/>
              <w:szCs w:val="28"/>
              <w:rtl/>
              <w:lang w:bidi="ar-MA"/>
            </w:rPr>
          </w:rPrChange>
        </w:rPr>
        <w:t xml:space="preserve">بصفة ملموسة، فإن مشروع </w:t>
      </w:r>
      <w:r w:rsidRPr="00832F4C">
        <w:rPr>
          <w:sz w:val="26"/>
          <w:szCs w:val="26"/>
          <w:lang w:bidi="ar-MA"/>
          <w:rPrChange w:id="6113" w:author="SRO" w:date="2011-02-21T10:37:00Z">
            <w:rPr>
              <w:sz w:val="28"/>
              <w:szCs w:val="26"/>
              <w:lang w:bidi="ar-MA"/>
            </w:rPr>
          </w:rPrChange>
        </w:rPr>
        <w:t>DESERTEC</w:t>
      </w:r>
      <w:r w:rsidRPr="00832F4C">
        <w:rPr>
          <w:sz w:val="26"/>
          <w:szCs w:val="26"/>
          <w:rtl/>
          <w:lang w:bidi="ar-MA"/>
          <w:rPrChange w:id="6114" w:author="SRO" w:date="2011-02-21T10:37:00Z">
            <w:rPr>
              <w:sz w:val="26"/>
              <w:szCs w:val="28"/>
              <w:rtl/>
              <w:lang w:bidi="ar-MA"/>
            </w:rPr>
          </w:rPrChange>
        </w:rPr>
        <w:t xml:space="preserve"> سيكلف 400 مليون يورو من الآن إلى حدود سنة 2050  وإنشاء حوالي 30 مولدا للطاقة الشمسية متوسطة الحجم ما بين 50 و 200 ميكاوات على حوالي 20 موقعا منتشرا ما بين المغرب والعربية السعودية مرورا بإسبانيا، صقلية واليونان، وستتم إقامتهم بحدود المناطق الصحراوية.</w:t>
      </w:r>
    </w:p>
    <w:p w:rsidR="00832F4C" w:rsidRPr="00832F4C" w:rsidDel="00506BEA" w:rsidRDefault="00832F4C" w:rsidP="00E10362">
      <w:pPr>
        <w:bidi/>
        <w:spacing w:after="120"/>
        <w:ind w:firstLine="708"/>
        <w:jc w:val="both"/>
        <w:rPr>
          <w:del w:id="6115" w:author="SRO" w:date="2011-02-21T10:53:00Z"/>
          <w:sz w:val="26"/>
          <w:szCs w:val="26"/>
          <w:rtl/>
          <w:lang w:bidi="ar-MA"/>
          <w:rPrChange w:id="6116" w:author="SRO" w:date="2011-02-21T10:37:00Z">
            <w:rPr>
              <w:del w:id="6117" w:author="SRO" w:date="2011-02-21T10:53:00Z"/>
              <w:sz w:val="26"/>
              <w:szCs w:val="28"/>
              <w:rtl/>
              <w:lang w:bidi="ar-MA"/>
            </w:rPr>
          </w:rPrChange>
        </w:rPr>
        <w:pPrChange w:id="6118" w:author="SRO" w:date="2011-02-21T10:39:00Z">
          <w:pPr>
            <w:bidi/>
            <w:spacing w:after="120"/>
            <w:ind w:firstLine="708"/>
            <w:jc w:val="both"/>
          </w:pPr>
        </w:pPrChange>
      </w:pPr>
    </w:p>
    <w:p w:rsidR="00832F4C" w:rsidRPr="00832F4C" w:rsidRDefault="00832F4C" w:rsidP="00E10362">
      <w:pPr>
        <w:bidi/>
        <w:spacing w:after="120"/>
        <w:ind w:firstLine="708"/>
        <w:jc w:val="both"/>
        <w:rPr>
          <w:sz w:val="26"/>
          <w:szCs w:val="26"/>
          <w:lang w:bidi="ar-MA"/>
          <w:rPrChange w:id="6119" w:author="SRO" w:date="2011-02-21T10:37:00Z">
            <w:rPr>
              <w:sz w:val="28"/>
              <w:szCs w:val="26"/>
              <w:lang w:bidi="ar-MA"/>
            </w:rPr>
          </w:rPrChange>
        </w:rPr>
        <w:pPrChange w:id="6120" w:author="SRO" w:date="2011-02-21T10:39:00Z">
          <w:pPr>
            <w:bidi/>
            <w:spacing w:after="120"/>
            <w:ind w:firstLine="708"/>
            <w:jc w:val="both"/>
          </w:pPr>
        </w:pPrChange>
      </w:pPr>
      <w:r w:rsidRPr="00832F4C">
        <w:rPr>
          <w:sz w:val="26"/>
          <w:szCs w:val="26"/>
          <w:rtl/>
          <w:lang w:bidi="ar-MA"/>
          <w:rPrChange w:id="6121" w:author="SRO" w:date="2011-02-21T10:37:00Z">
            <w:rPr>
              <w:sz w:val="26"/>
              <w:szCs w:val="28"/>
              <w:rtl/>
              <w:lang w:bidi="ar-MA"/>
            </w:rPr>
          </w:rPrChange>
        </w:rPr>
        <w:t xml:space="preserve">  يتطلب هذا المشروع تدخل الفاعلين الأساسيين للمنطقة، أي الجزائر، المغرب، مصر، تونس، ليبيا وموريطانيا، وكذلك خبراء دوليين في هذا النوع من الصناعة الطاقية. المطلوب من هؤلاء الفاعلين وضع خطة عمل من أجل الحصول على معرفة معمقة للإمكانيات المحتملة لسوق الطاقة الشمسية بالمنطقة، استيعاب الدعم السياسي ومستوى تطور كل بلد، وتحديد فرص الاستثمار بالجهة، المساهمة في مجموعة من النقاشات التفاعلية والمساهمة في تجسيد هذا السوق الذي يتطور بسرعة وكذلك الاستفادة من فرص التشبيك من الدرجة الأولى.</w:t>
      </w:r>
    </w:p>
    <w:p w:rsidR="00832F4C" w:rsidDel="00CA5844" w:rsidRDefault="00832F4C" w:rsidP="00CA5844">
      <w:pPr>
        <w:bidi/>
        <w:spacing w:after="120"/>
        <w:ind w:firstLine="708"/>
        <w:jc w:val="both"/>
        <w:rPr>
          <w:del w:id="6122" w:author="Unknown"/>
          <w:sz w:val="26"/>
          <w:szCs w:val="26"/>
          <w:rtl/>
          <w:lang w:bidi="ar-MA"/>
        </w:rPr>
        <w:pPrChange w:id="6123" w:author="SRO" w:date="2011-02-21T10:54:00Z">
          <w:pPr>
            <w:bidi/>
            <w:spacing w:after="120"/>
            <w:ind w:firstLine="708"/>
            <w:jc w:val="both"/>
          </w:pPr>
        </w:pPrChange>
      </w:pPr>
    </w:p>
    <w:p w:rsidR="00832F4C" w:rsidRPr="00832F4C" w:rsidRDefault="00832F4C" w:rsidP="00CA5844">
      <w:pPr>
        <w:bidi/>
        <w:spacing w:after="120"/>
        <w:ind w:firstLine="708"/>
        <w:jc w:val="both"/>
        <w:rPr>
          <w:ins w:id="6124" w:author="SRO" w:date="2011-02-21T10:54:00Z"/>
          <w:sz w:val="26"/>
          <w:szCs w:val="26"/>
          <w:rtl/>
          <w:lang w:bidi="ar-MA"/>
          <w:rPrChange w:id="6125" w:author="SRO" w:date="2011-02-21T10:37:00Z">
            <w:rPr>
              <w:ins w:id="6126" w:author="SRO" w:date="2011-02-21T10:54:00Z"/>
              <w:sz w:val="26"/>
              <w:szCs w:val="28"/>
              <w:rtl/>
              <w:lang w:bidi="ar-MA"/>
            </w:rPr>
          </w:rPrChange>
        </w:rPr>
        <w:pPrChange w:id="6127" w:author="SRO" w:date="2011-02-21T10:54:00Z">
          <w:pPr>
            <w:bidi/>
            <w:spacing w:after="120"/>
            <w:ind w:firstLine="708"/>
            <w:jc w:val="both"/>
          </w:pPr>
        </w:pPrChange>
      </w:pPr>
    </w:p>
    <w:p w:rsidR="00832F4C" w:rsidRPr="00832F4C" w:rsidRDefault="00832F4C" w:rsidP="00832F4C">
      <w:pPr>
        <w:bidi/>
        <w:spacing w:after="120"/>
        <w:ind w:firstLine="465"/>
        <w:jc w:val="both"/>
        <w:rPr>
          <w:sz w:val="26"/>
          <w:szCs w:val="26"/>
          <w:lang w:bidi="ar-MA"/>
          <w:rPrChange w:id="6128" w:author="SRO" w:date="2011-02-21T10:37:00Z">
            <w:rPr>
              <w:sz w:val="28"/>
              <w:szCs w:val="26"/>
              <w:lang w:bidi="ar-MA"/>
            </w:rPr>
          </w:rPrChange>
        </w:rPr>
        <w:pPrChange w:id="6129" w:author="SRO" w:date="2011-02-21T10:57:00Z">
          <w:pPr>
            <w:bidi/>
            <w:spacing w:after="120"/>
            <w:ind w:firstLine="708"/>
            <w:jc w:val="both"/>
          </w:pPr>
        </w:pPrChange>
      </w:pPr>
      <w:r w:rsidRPr="00832F4C">
        <w:rPr>
          <w:sz w:val="26"/>
          <w:szCs w:val="26"/>
          <w:rtl/>
          <w:lang w:bidi="ar-MA"/>
          <w:rPrChange w:id="6130" w:author="SRO" w:date="2011-02-21T10:37:00Z">
            <w:rPr>
              <w:sz w:val="26"/>
              <w:szCs w:val="28"/>
              <w:rtl/>
              <w:lang w:bidi="ar-MA"/>
            </w:rPr>
          </w:rPrChange>
        </w:rPr>
        <w:t>هذا المشروع يلتقي مع إمكانيات مشاريع وطنية قائمة:</w:t>
      </w:r>
    </w:p>
    <w:p w:rsidR="00832F4C" w:rsidRPr="00832F4C" w:rsidDel="00E10362" w:rsidRDefault="00832F4C" w:rsidP="00CA5844">
      <w:pPr>
        <w:bidi/>
        <w:ind w:left="739"/>
        <w:jc w:val="both"/>
        <w:rPr>
          <w:del w:id="6131" w:author="SRO" w:date="2011-02-21T10:40:00Z"/>
          <w:b/>
          <w:bCs/>
          <w:sz w:val="26"/>
          <w:szCs w:val="26"/>
          <w:u w:val="single"/>
          <w:rtl/>
          <w:lang w:bidi="ar-MA"/>
          <w:rPrChange w:id="6132" w:author="SRO" w:date="2011-02-21T10:37:00Z">
            <w:rPr>
              <w:del w:id="6133" w:author="SRO" w:date="2011-02-21T10:40:00Z"/>
              <w:b/>
              <w:bCs/>
              <w:sz w:val="26"/>
              <w:szCs w:val="28"/>
              <w:u w:val="single"/>
              <w:rtl/>
              <w:lang w:bidi="ar-MA"/>
            </w:rPr>
          </w:rPrChange>
        </w:rPr>
        <w:pPrChange w:id="6134" w:author="SRO" w:date="2011-02-21T10:54:00Z">
          <w:pPr>
            <w:bidi/>
            <w:ind w:left="739"/>
            <w:jc w:val="both"/>
          </w:pPr>
        </w:pPrChange>
      </w:pPr>
    </w:p>
    <w:p w:rsidR="00832F4C" w:rsidRPr="00832F4C" w:rsidRDefault="00832F4C" w:rsidP="00CA5844">
      <w:pPr>
        <w:bidi/>
        <w:ind w:left="739"/>
        <w:jc w:val="both"/>
        <w:rPr>
          <w:sz w:val="26"/>
          <w:szCs w:val="26"/>
          <w:lang w:bidi="ar-MA"/>
          <w:rPrChange w:id="6135" w:author="SRO" w:date="2011-02-21T10:37:00Z">
            <w:rPr>
              <w:sz w:val="28"/>
              <w:szCs w:val="26"/>
              <w:lang w:bidi="ar-MA"/>
            </w:rPr>
          </w:rPrChange>
        </w:rPr>
        <w:pPrChange w:id="6136" w:author="SRO" w:date="2011-02-21T10:54:00Z">
          <w:pPr>
            <w:bidi/>
            <w:ind w:left="739"/>
            <w:jc w:val="both"/>
          </w:pPr>
        </w:pPrChange>
      </w:pPr>
      <w:r w:rsidRPr="00832F4C">
        <w:rPr>
          <w:sz w:val="26"/>
          <w:szCs w:val="26"/>
          <w:rtl/>
          <w:lang w:bidi="ar-MA"/>
          <w:rPrChange w:id="6137" w:author="SRO" w:date="2011-02-21T10:37:00Z">
            <w:rPr>
              <w:sz w:val="26"/>
              <w:szCs w:val="28"/>
              <w:rtl/>
              <w:lang w:bidi="ar-MA"/>
            </w:rPr>
          </w:rPrChange>
        </w:rPr>
        <w:t>- لقد أطلق المغرب برنامجا قيمته 9 مليار دولار من أجل إنتاج 38</w:t>
      </w:r>
      <w:r w:rsidRPr="00832F4C">
        <w:rPr>
          <w:sz w:val="26"/>
          <w:szCs w:val="26"/>
          <w:lang w:bidi="ar-MA"/>
          <w:rPrChange w:id="6138" w:author="SRO" w:date="2011-02-21T10:37:00Z">
            <w:rPr>
              <w:sz w:val="28"/>
              <w:szCs w:val="26"/>
              <w:lang w:bidi="ar-MA"/>
            </w:rPr>
          </w:rPrChange>
        </w:rPr>
        <w:t>%</w:t>
      </w:r>
      <w:r w:rsidRPr="00832F4C">
        <w:rPr>
          <w:sz w:val="26"/>
          <w:szCs w:val="26"/>
          <w:rtl/>
          <w:lang w:bidi="ar-MA"/>
          <w:rPrChange w:id="6139" w:author="SRO" w:date="2011-02-21T10:37:00Z">
            <w:rPr>
              <w:sz w:val="26"/>
              <w:szCs w:val="28"/>
              <w:rtl/>
              <w:lang w:bidi="ar-MA"/>
            </w:rPr>
          </w:rPrChange>
        </w:rPr>
        <w:t xml:space="preserve"> من حاجيات الكهرباء المستخرجة من الطاقة الشمسية في حدود سنة 2020.</w:t>
      </w:r>
    </w:p>
    <w:p w:rsidR="00832F4C" w:rsidRPr="00832F4C" w:rsidDel="00E10362" w:rsidRDefault="00832F4C" w:rsidP="00CA5844">
      <w:pPr>
        <w:bidi/>
        <w:ind w:left="739"/>
        <w:jc w:val="both"/>
        <w:rPr>
          <w:del w:id="6140" w:author="SRO" w:date="2011-02-21T10:40:00Z"/>
          <w:sz w:val="26"/>
          <w:szCs w:val="26"/>
          <w:rtl/>
          <w:lang w:bidi="ar-MA"/>
          <w:rPrChange w:id="6141" w:author="SRO" w:date="2011-02-21T10:37:00Z">
            <w:rPr>
              <w:del w:id="6142" w:author="SRO" w:date="2011-02-21T10:40:00Z"/>
              <w:sz w:val="26"/>
              <w:szCs w:val="28"/>
              <w:rtl/>
              <w:lang w:bidi="ar-MA"/>
            </w:rPr>
          </w:rPrChange>
        </w:rPr>
        <w:pPrChange w:id="6143" w:author="SRO" w:date="2011-02-21T10:54:00Z">
          <w:pPr>
            <w:bidi/>
            <w:ind w:left="739"/>
            <w:jc w:val="both"/>
          </w:pPr>
        </w:pPrChange>
      </w:pPr>
    </w:p>
    <w:p w:rsidR="00832F4C" w:rsidRPr="00832F4C" w:rsidRDefault="00832F4C" w:rsidP="00CA5844">
      <w:pPr>
        <w:bidi/>
        <w:ind w:left="739"/>
        <w:jc w:val="both"/>
        <w:rPr>
          <w:sz w:val="26"/>
          <w:szCs w:val="26"/>
          <w:lang w:bidi="ar-MA"/>
          <w:rPrChange w:id="6144" w:author="SRO" w:date="2011-02-21T10:37:00Z">
            <w:rPr>
              <w:sz w:val="28"/>
              <w:szCs w:val="26"/>
              <w:lang w:bidi="ar-MA"/>
            </w:rPr>
          </w:rPrChange>
        </w:rPr>
        <w:pPrChange w:id="6145" w:author="SRO" w:date="2011-02-21T10:54:00Z">
          <w:pPr>
            <w:bidi/>
            <w:ind w:left="739"/>
            <w:jc w:val="both"/>
          </w:pPr>
        </w:pPrChange>
      </w:pPr>
      <w:del w:id="6146" w:author="SRO" w:date="2011-02-21T10:40:00Z">
        <w:r w:rsidRPr="00832F4C" w:rsidDel="00E10362">
          <w:rPr>
            <w:sz w:val="26"/>
            <w:szCs w:val="26"/>
            <w:rtl/>
            <w:lang w:bidi="ar-MA"/>
            <w:rPrChange w:id="6147" w:author="SRO" w:date="2011-02-21T10:37:00Z">
              <w:rPr>
                <w:sz w:val="26"/>
                <w:szCs w:val="28"/>
                <w:rtl/>
                <w:lang w:bidi="ar-MA"/>
              </w:rPr>
            </w:rPrChange>
          </w:rPr>
          <w:delText xml:space="preserve"> </w:delText>
        </w:r>
      </w:del>
      <w:r w:rsidRPr="00832F4C">
        <w:rPr>
          <w:sz w:val="26"/>
          <w:szCs w:val="26"/>
          <w:rtl/>
          <w:lang w:bidi="ar-MA"/>
          <w:rPrChange w:id="6148" w:author="SRO" w:date="2011-02-21T10:37:00Z">
            <w:rPr>
              <w:sz w:val="26"/>
              <w:szCs w:val="28"/>
              <w:rtl/>
              <w:lang w:bidi="ar-MA"/>
            </w:rPr>
          </w:rPrChange>
        </w:rPr>
        <w:t>- في ليبيا، تم إنشاء سلطة مؤخرا ستتكلف بوضع الاستراتيجية الليبية للطاقة المستدامة 21.</w:t>
      </w:r>
    </w:p>
    <w:p w:rsidR="00832F4C" w:rsidRPr="00832F4C" w:rsidDel="00E10362" w:rsidRDefault="00832F4C" w:rsidP="00832F4C">
      <w:pPr>
        <w:numPr>
          <w:ilvl w:val="0"/>
          <w:numId w:val="58"/>
          <w:numberingChange w:id="6149" w:author="SRO" w:date="2011-02-21T09:12:00Z" w:original="-"/>
        </w:numPr>
        <w:bidi/>
        <w:jc w:val="both"/>
        <w:rPr>
          <w:del w:id="6150" w:author="SRO" w:date="2011-02-21T10:40:00Z"/>
          <w:sz w:val="26"/>
          <w:szCs w:val="26"/>
          <w:rtl/>
          <w:lang w:bidi="ar-MA"/>
          <w:rPrChange w:id="6151" w:author="SRO" w:date="2011-02-21T10:40:00Z">
            <w:rPr>
              <w:del w:id="6152" w:author="SRO" w:date="2011-02-21T10:40:00Z"/>
              <w:sz w:val="26"/>
              <w:szCs w:val="28"/>
              <w:rtl/>
              <w:lang w:bidi="ar-MA"/>
            </w:rPr>
          </w:rPrChange>
        </w:rPr>
        <w:pPrChange w:id="6153" w:author="SRO" w:date="2011-02-21T10:54:00Z">
          <w:pPr>
            <w:numPr>
              <w:ilvl w:val="1"/>
              <w:numId w:val="58"/>
            </w:numPr>
            <w:tabs>
              <w:tab w:val="num" w:pos="199"/>
            </w:tabs>
            <w:bidi/>
            <w:ind w:left="1099" w:hanging="360"/>
            <w:jc w:val="both"/>
          </w:pPr>
        </w:pPrChange>
      </w:pPr>
    </w:p>
    <w:p w:rsidR="00832F4C" w:rsidRPr="00832F4C" w:rsidRDefault="00832F4C" w:rsidP="00832F4C">
      <w:pPr>
        <w:numPr>
          <w:ilvl w:val="0"/>
          <w:numId w:val="58"/>
          <w:numberingChange w:id="6154" w:author="SRO" w:date="2011-02-21T09:12:00Z" w:original="-"/>
        </w:numPr>
        <w:bidi/>
        <w:jc w:val="both"/>
        <w:rPr>
          <w:sz w:val="26"/>
          <w:szCs w:val="26"/>
          <w:rtl/>
          <w:lang w:bidi="ar-MA"/>
          <w:rPrChange w:id="6155" w:author="SRO" w:date="2011-02-21T10:37:00Z">
            <w:rPr>
              <w:sz w:val="26"/>
              <w:szCs w:val="28"/>
              <w:rtl/>
              <w:lang w:bidi="ar-MA"/>
            </w:rPr>
          </w:rPrChange>
        </w:rPr>
        <w:pPrChange w:id="6156" w:author="SRO" w:date="2011-02-21T10:54:00Z">
          <w:pPr>
            <w:numPr>
              <w:ilvl w:val="1"/>
              <w:numId w:val="58"/>
            </w:numPr>
            <w:tabs>
              <w:tab w:val="num" w:pos="199"/>
            </w:tabs>
            <w:bidi/>
            <w:ind w:left="1099" w:hanging="360"/>
            <w:jc w:val="both"/>
          </w:pPr>
        </w:pPrChange>
      </w:pPr>
      <w:r w:rsidRPr="00832F4C">
        <w:rPr>
          <w:sz w:val="26"/>
          <w:szCs w:val="26"/>
          <w:rtl/>
          <w:lang w:bidi="ar-MA"/>
          <w:rPrChange w:id="6157" w:author="SRO" w:date="2011-02-21T10:37:00Z">
            <w:rPr>
              <w:sz w:val="26"/>
              <w:szCs w:val="28"/>
              <w:rtl/>
              <w:lang w:bidi="ar-MA"/>
            </w:rPr>
          </w:rPrChange>
        </w:rPr>
        <w:t xml:space="preserve">في تونس، تقوم مجموعة من الشركات الدولية بدراسات الجدوى للمؤسسات الطاقية الكبيرة الحجم. وقد حددت وزارة الصناعة هدفا لإنشاء 500.000 متر مكعب من الصفائح الشمسية سنة 2010 . </w:t>
      </w:r>
    </w:p>
    <w:p w:rsidR="00832F4C" w:rsidRPr="00832F4C" w:rsidDel="00E10362" w:rsidRDefault="00832F4C" w:rsidP="00832F4C">
      <w:pPr>
        <w:bidi/>
        <w:spacing w:after="120"/>
        <w:ind w:firstLine="465"/>
        <w:jc w:val="both"/>
        <w:rPr>
          <w:del w:id="6158" w:author="SRO" w:date="2011-02-21T10:40:00Z"/>
          <w:sz w:val="26"/>
          <w:szCs w:val="26"/>
          <w:rtl/>
          <w:lang w:bidi="ar-MA"/>
          <w:rPrChange w:id="6159" w:author="SRO" w:date="2011-02-21T10:37:00Z">
            <w:rPr>
              <w:del w:id="6160" w:author="SRO" w:date="2011-02-21T10:40:00Z"/>
              <w:sz w:val="26"/>
              <w:szCs w:val="28"/>
              <w:rtl/>
              <w:lang w:bidi="ar-MA"/>
            </w:rPr>
          </w:rPrChange>
        </w:rPr>
        <w:pPrChange w:id="6161" w:author="SRO" w:date="2011-02-21T10:57:00Z">
          <w:pPr>
            <w:bidi/>
            <w:spacing w:after="120"/>
            <w:ind w:firstLine="708"/>
            <w:jc w:val="both"/>
          </w:pPr>
        </w:pPrChange>
      </w:pPr>
    </w:p>
    <w:p w:rsidR="00832F4C" w:rsidRPr="00832F4C" w:rsidRDefault="00832F4C" w:rsidP="00832F4C">
      <w:pPr>
        <w:bidi/>
        <w:spacing w:after="120"/>
        <w:ind w:firstLine="465"/>
        <w:jc w:val="both"/>
        <w:rPr>
          <w:sz w:val="26"/>
          <w:szCs w:val="26"/>
          <w:lang w:bidi="ar-MA"/>
          <w:rPrChange w:id="6162" w:author="SRO" w:date="2011-02-21T10:37:00Z">
            <w:rPr>
              <w:sz w:val="28"/>
              <w:szCs w:val="26"/>
              <w:lang w:bidi="ar-MA"/>
            </w:rPr>
          </w:rPrChange>
        </w:rPr>
        <w:pPrChange w:id="6163" w:author="SRO" w:date="2011-02-21T10:57:00Z">
          <w:pPr>
            <w:bidi/>
            <w:spacing w:after="120"/>
            <w:ind w:firstLine="708"/>
            <w:jc w:val="both"/>
          </w:pPr>
        </w:pPrChange>
      </w:pPr>
      <w:r w:rsidRPr="00832F4C">
        <w:rPr>
          <w:sz w:val="26"/>
          <w:szCs w:val="26"/>
          <w:rtl/>
          <w:lang w:bidi="ar-MA"/>
          <w:rPrChange w:id="6164" w:author="SRO" w:date="2011-02-21T10:37:00Z">
            <w:rPr>
              <w:sz w:val="26"/>
              <w:szCs w:val="28"/>
              <w:rtl/>
              <w:lang w:bidi="ar-MA"/>
            </w:rPr>
          </w:rPrChange>
        </w:rPr>
        <w:t xml:space="preserve">كما أنه تم تدشين المركز المتوسطي للطاقات المتجددة </w:t>
      </w:r>
      <w:r w:rsidRPr="00832F4C">
        <w:rPr>
          <w:sz w:val="26"/>
          <w:szCs w:val="26"/>
          <w:lang w:bidi="ar-MA"/>
          <w:rPrChange w:id="6165" w:author="SRO" w:date="2011-02-21T10:37:00Z">
            <w:rPr>
              <w:sz w:val="28"/>
              <w:szCs w:val="26"/>
              <w:lang w:bidi="ar-MA"/>
            </w:rPr>
          </w:rPrChange>
        </w:rPr>
        <w:t>MEDREC</w:t>
      </w:r>
      <w:r w:rsidRPr="00832F4C">
        <w:rPr>
          <w:sz w:val="26"/>
          <w:szCs w:val="26"/>
          <w:rtl/>
          <w:lang w:bidi="ar-MA"/>
          <w:rPrChange w:id="6166" w:author="SRO" w:date="2011-02-21T10:37:00Z">
            <w:rPr>
              <w:sz w:val="26"/>
              <w:szCs w:val="28"/>
              <w:rtl/>
              <w:lang w:bidi="ar-MA"/>
            </w:rPr>
          </w:rPrChange>
        </w:rPr>
        <w:t xml:space="preserve"> بتونس. ويهدف هذا المركز إلى دعم المشاريع الرائدة في ميدان الطاقات المتجددة بمنطقة البحر الأبيض المتوسط، وذلك من أجل ضمان تنمية مستدامة. هذا المشروع الجديد الذي يعتبر ثمرة للتعاون التونسي الايطالي له توجه جهوي يشمل 5 دول من الضفة الجنوبية للمتوسط: الجزائر، مصر، ليبيا، المغرب وتونس.</w:t>
      </w:r>
    </w:p>
    <w:p w:rsidR="00832F4C" w:rsidRPr="00832F4C" w:rsidDel="00E10362" w:rsidRDefault="00832F4C" w:rsidP="00832F4C">
      <w:pPr>
        <w:bidi/>
        <w:spacing w:after="120"/>
        <w:ind w:firstLine="465"/>
        <w:jc w:val="both"/>
        <w:rPr>
          <w:del w:id="6167" w:author="SRO" w:date="2011-02-21T10:40:00Z"/>
          <w:sz w:val="26"/>
          <w:szCs w:val="26"/>
          <w:rtl/>
          <w:lang w:bidi="ar-MA"/>
          <w:rPrChange w:id="6168" w:author="SRO" w:date="2011-02-21T10:37:00Z">
            <w:rPr>
              <w:del w:id="6169" w:author="SRO" w:date="2011-02-21T10:40:00Z"/>
              <w:sz w:val="26"/>
              <w:szCs w:val="28"/>
              <w:rtl/>
              <w:lang w:bidi="ar-MA"/>
            </w:rPr>
          </w:rPrChange>
        </w:rPr>
        <w:pPrChange w:id="6170" w:author="SRO" w:date="2011-02-21T10:57:00Z">
          <w:pPr>
            <w:bidi/>
            <w:spacing w:after="120"/>
            <w:ind w:firstLine="360"/>
            <w:jc w:val="both"/>
          </w:pPr>
        </w:pPrChange>
      </w:pPr>
    </w:p>
    <w:p w:rsidR="00832F4C" w:rsidRPr="00832F4C" w:rsidRDefault="00832F4C" w:rsidP="00832F4C">
      <w:pPr>
        <w:bidi/>
        <w:spacing w:after="120"/>
        <w:ind w:firstLine="465"/>
        <w:jc w:val="both"/>
        <w:rPr>
          <w:sz w:val="26"/>
          <w:szCs w:val="26"/>
          <w:lang w:bidi="ar-MA"/>
          <w:rPrChange w:id="6171" w:author="SRO" w:date="2011-02-21T10:37:00Z">
            <w:rPr>
              <w:sz w:val="28"/>
              <w:szCs w:val="26"/>
              <w:lang w:bidi="ar-MA"/>
            </w:rPr>
          </w:rPrChange>
        </w:rPr>
        <w:pPrChange w:id="6172" w:author="SRO" w:date="2011-02-21T10:57:00Z">
          <w:pPr>
            <w:bidi/>
            <w:spacing w:after="120"/>
            <w:ind w:firstLine="360"/>
            <w:jc w:val="both"/>
          </w:pPr>
        </w:pPrChange>
      </w:pPr>
      <w:del w:id="6173" w:author="SRO" w:date="2011-02-21T10:57:00Z">
        <w:r w:rsidRPr="00832F4C" w:rsidDel="00CA5844">
          <w:rPr>
            <w:sz w:val="26"/>
            <w:szCs w:val="26"/>
            <w:rtl/>
            <w:lang w:bidi="ar-MA"/>
            <w:rPrChange w:id="6174" w:author="SRO" w:date="2011-02-21T10:37:00Z">
              <w:rPr>
                <w:sz w:val="26"/>
                <w:szCs w:val="28"/>
                <w:rtl/>
                <w:lang w:bidi="ar-MA"/>
              </w:rPr>
            </w:rPrChange>
          </w:rPr>
          <w:delText xml:space="preserve">    </w:delText>
        </w:r>
      </w:del>
      <w:r w:rsidRPr="00832F4C">
        <w:rPr>
          <w:sz w:val="26"/>
          <w:szCs w:val="26"/>
          <w:rtl/>
          <w:lang w:bidi="ar-MA"/>
          <w:rPrChange w:id="6175" w:author="SRO" w:date="2011-02-21T10:37:00Z">
            <w:rPr>
              <w:sz w:val="26"/>
              <w:szCs w:val="28"/>
              <w:rtl/>
              <w:lang w:bidi="ar-MA"/>
            </w:rPr>
          </w:rPrChange>
        </w:rPr>
        <w:t>لكن على دول المنطقة واتحاد المغرب العربي أن يتشاوروا من أجل الاستفادة القصوى . ومن الضروري أن يتفاوضوا بطريقة مثلى في موضوع هذه المشاريع من أجل الوصول إلى نتائج تؤدي إلى الاستفادة المتبادلة. إن طرق التمويل ستكون لها انعكاسات على موازين القوى ما بين الدول المستهلكة والبلدان المنتجة، ما بين الفاعلين الخواص والفاعلين الحكوميين أو الجهويين، لهذا يجب أن يكون اختيار طرق التمويل مسبوقا بتحاليل ودراسات، من جهة أخرى فإن تمويل الطاقات المتجددة يخضع لعدة شروط من بينها:</w:t>
      </w:r>
    </w:p>
    <w:p w:rsidR="00832F4C" w:rsidRPr="00832F4C" w:rsidRDefault="00832F4C" w:rsidP="00832F4C">
      <w:pPr>
        <w:numPr>
          <w:ilvl w:val="0"/>
          <w:numId w:val="58"/>
          <w:numberingChange w:id="6176" w:author="SRO" w:date="2011-02-21T09:12:00Z" w:original="-"/>
        </w:numPr>
        <w:bidi/>
        <w:spacing w:after="120"/>
        <w:jc w:val="both"/>
        <w:rPr>
          <w:sz w:val="26"/>
          <w:szCs w:val="26"/>
          <w:rtl/>
          <w:lang w:bidi="ar-MA"/>
          <w:rPrChange w:id="6177" w:author="SRO" w:date="2011-02-21T10:37:00Z">
            <w:rPr>
              <w:sz w:val="26"/>
              <w:szCs w:val="28"/>
              <w:rtl/>
              <w:lang w:bidi="ar-MA"/>
            </w:rPr>
          </w:rPrChange>
        </w:rPr>
        <w:pPrChange w:id="6178" w:author="SRO" w:date="2011-02-21T10:39:00Z">
          <w:pPr>
            <w:numPr>
              <w:ilvl w:val="1"/>
              <w:numId w:val="58"/>
            </w:numPr>
            <w:tabs>
              <w:tab w:val="num" w:pos="199"/>
            </w:tabs>
            <w:bidi/>
            <w:spacing w:after="120"/>
            <w:ind w:left="1099" w:hanging="360"/>
            <w:jc w:val="both"/>
          </w:pPr>
        </w:pPrChange>
      </w:pPr>
      <w:r w:rsidRPr="00832F4C">
        <w:rPr>
          <w:sz w:val="26"/>
          <w:szCs w:val="26"/>
          <w:rtl/>
          <w:lang w:bidi="ar-MA"/>
          <w:rPrChange w:id="6179" w:author="SRO" w:date="2011-02-21T10:37:00Z">
            <w:rPr>
              <w:sz w:val="26"/>
              <w:szCs w:val="28"/>
              <w:rtl/>
              <w:lang w:bidi="ar-MA"/>
            </w:rPr>
          </w:rPrChange>
        </w:rPr>
        <w:t>قضايا الاستثمارات الضرورية لمختلف الموارد وفي مختلف المراحل (البحث والتنمية، التنقيب، الإنتاج، شبكات التوزيع)، وذلك من أجل الاستجابة للطلبات المتنامية الناتجة عن الوضعية الدولية الهادفة إلى حماية البيئة.</w:t>
      </w:r>
    </w:p>
    <w:p w:rsidR="00832F4C" w:rsidRDefault="00832F4C" w:rsidP="00832F4C">
      <w:pPr>
        <w:numPr>
          <w:ilvl w:val="0"/>
          <w:numId w:val="58"/>
          <w:numberingChange w:id="6180" w:author="SRO" w:date="2011-02-21T09:12:00Z" w:original="-"/>
        </w:numPr>
        <w:bidi/>
        <w:spacing w:after="120"/>
        <w:jc w:val="both"/>
        <w:rPr>
          <w:sz w:val="26"/>
          <w:szCs w:val="26"/>
          <w:lang w:bidi="ar-MA"/>
        </w:rPr>
        <w:pPrChange w:id="6181" w:author="SRO" w:date="2011-02-21T10:39:00Z">
          <w:pPr>
            <w:numPr>
              <w:ilvl w:val="1"/>
              <w:numId w:val="58"/>
            </w:numPr>
            <w:tabs>
              <w:tab w:val="num" w:pos="199"/>
            </w:tabs>
            <w:bidi/>
            <w:spacing w:after="120"/>
            <w:ind w:left="1099" w:hanging="360"/>
            <w:jc w:val="both"/>
          </w:pPr>
        </w:pPrChange>
      </w:pPr>
      <w:r w:rsidRPr="00832F4C">
        <w:rPr>
          <w:sz w:val="26"/>
          <w:szCs w:val="26"/>
          <w:rtl/>
          <w:lang w:bidi="ar-MA"/>
          <w:rPrChange w:id="6182" w:author="SRO" w:date="2011-02-21T10:37:00Z">
            <w:rPr>
              <w:sz w:val="26"/>
              <w:szCs w:val="28"/>
              <w:rtl/>
              <w:lang w:bidi="ar-MA"/>
            </w:rPr>
          </w:rPrChange>
        </w:rPr>
        <w:t xml:space="preserve">إن نفقات الطاقات المتجددة هي الآن جد مرتفعة. فأوروبا تطمح إلى أن يرتفع مستوى الطاقات المتجددة في الاستهلاك الإجمالي الداخلي الخام للطاقة من </w:t>
      </w:r>
      <w:r w:rsidRPr="00832F4C">
        <w:rPr>
          <w:sz w:val="26"/>
          <w:szCs w:val="26"/>
          <w:lang w:bidi="ar-MA"/>
          <w:rPrChange w:id="6183" w:author="SRO" w:date="2011-02-21T10:37:00Z">
            <w:rPr>
              <w:sz w:val="28"/>
              <w:szCs w:val="26"/>
              <w:lang w:bidi="ar-MA"/>
            </w:rPr>
          </w:rPrChange>
        </w:rPr>
        <w:t xml:space="preserve">6% </w:t>
      </w:r>
      <w:r w:rsidRPr="00832F4C">
        <w:rPr>
          <w:sz w:val="26"/>
          <w:szCs w:val="26"/>
          <w:rtl/>
          <w:lang w:bidi="ar-MA"/>
          <w:rPrChange w:id="6184" w:author="SRO" w:date="2011-02-21T10:37:00Z">
            <w:rPr>
              <w:sz w:val="26"/>
              <w:szCs w:val="28"/>
              <w:rtl/>
              <w:lang w:bidi="ar-MA"/>
            </w:rPr>
          </w:rPrChange>
        </w:rPr>
        <w:t xml:space="preserve"> إلى .</w:t>
      </w:r>
      <w:r w:rsidRPr="00832F4C">
        <w:rPr>
          <w:sz w:val="26"/>
          <w:szCs w:val="26"/>
          <w:lang w:bidi="ar-MA"/>
          <w:rPrChange w:id="6185" w:author="SRO" w:date="2011-02-21T10:37:00Z">
            <w:rPr>
              <w:sz w:val="28"/>
              <w:szCs w:val="26"/>
              <w:lang w:bidi="ar-MA"/>
            </w:rPr>
          </w:rPrChange>
        </w:rPr>
        <w:t>12%</w:t>
      </w:r>
      <w:r w:rsidRPr="00832F4C">
        <w:rPr>
          <w:sz w:val="26"/>
          <w:szCs w:val="26"/>
          <w:rtl/>
          <w:lang w:bidi="ar-MA"/>
          <w:rPrChange w:id="6186" w:author="SRO" w:date="2011-02-21T10:37:00Z">
            <w:rPr>
              <w:sz w:val="26"/>
              <w:szCs w:val="28"/>
              <w:rtl/>
              <w:lang w:bidi="ar-MA"/>
            </w:rPr>
          </w:rPrChange>
        </w:rPr>
        <w:t xml:space="preserve"> إن الهدف الشامل المرسوم من طرف أوروبا يستدعي انخراطا قويا للدول الأعضاء التي عليها أن تشجع انتشار استعمال الطاقات المتجددة انطلاقا من مواردها وإمكانياتها الخاصة. ومن أجل الوصول إلى الهدف الشامل فقد تم تحديد 95 مليار </w:t>
      </w:r>
      <w:r w:rsidRPr="00832F4C">
        <w:rPr>
          <w:sz w:val="26"/>
          <w:szCs w:val="26"/>
          <w:lang w:bidi="ar-MA"/>
          <w:rPrChange w:id="6187" w:author="SRO" w:date="2011-02-21T10:37:00Z">
            <w:rPr>
              <w:sz w:val="28"/>
              <w:szCs w:val="26"/>
              <w:lang w:bidi="ar-MA"/>
            </w:rPr>
          </w:rPrChange>
        </w:rPr>
        <w:t>ECU</w:t>
      </w:r>
      <w:r w:rsidRPr="00832F4C">
        <w:rPr>
          <w:sz w:val="26"/>
          <w:szCs w:val="26"/>
          <w:rtl/>
          <w:lang w:bidi="ar-MA"/>
          <w:rPrChange w:id="6188" w:author="SRO" w:date="2011-02-21T10:37:00Z">
            <w:rPr>
              <w:sz w:val="26"/>
              <w:szCs w:val="28"/>
              <w:rtl/>
              <w:lang w:bidi="ar-MA"/>
            </w:rPr>
          </w:rPrChange>
        </w:rPr>
        <w:t xml:space="preserve"> من الاستثمارات الضخمة للفترة 1997-2010، أي ما يوازي </w:t>
      </w:r>
      <w:r w:rsidRPr="00832F4C">
        <w:rPr>
          <w:sz w:val="26"/>
          <w:szCs w:val="26"/>
          <w:lang w:bidi="ar-MA"/>
          <w:rPrChange w:id="6189" w:author="SRO" w:date="2011-02-21T10:37:00Z">
            <w:rPr>
              <w:sz w:val="28"/>
              <w:szCs w:val="26"/>
              <w:lang w:bidi="ar-MA"/>
            </w:rPr>
          </w:rPrChange>
        </w:rPr>
        <w:t>50%</w:t>
      </w:r>
      <w:r w:rsidRPr="00832F4C">
        <w:rPr>
          <w:sz w:val="26"/>
          <w:szCs w:val="26"/>
          <w:rtl/>
          <w:lang w:bidi="ar-MA"/>
          <w:rPrChange w:id="6190" w:author="SRO" w:date="2011-02-21T10:37:00Z">
            <w:rPr>
              <w:sz w:val="26"/>
              <w:szCs w:val="28"/>
              <w:rtl/>
              <w:lang w:bidi="ar-MA"/>
            </w:rPr>
          </w:rPrChange>
        </w:rPr>
        <w:t xml:space="preserve"> من الإنتاج الداخلي الخام لمنطقة شمال إفريقيا أو </w:t>
      </w:r>
      <w:r w:rsidRPr="00832F4C">
        <w:rPr>
          <w:sz w:val="26"/>
          <w:szCs w:val="26"/>
          <w:lang w:bidi="ar-MA"/>
          <w:rPrChange w:id="6191" w:author="SRO" w:date="2011-02-21T10:37:00Z">
            <w:rPr>
              <w:sz w:val="28"/>
              <w:szCs w:val="26"/>
              <w:lang w:bidi="ar-MA"/>
            </w:rPr>
          </w:rPrChange>
        </w:rPr>
        <w:t>100%</w:t>
      </w:r>
      <w:r w:rsidRPr="00832F4C">
        <w:rPr>
          <w:sz w:val="26"/>
          <w:szCs w:val="26"/>
          <w:rtl/>
          <w:lang w:bidi="ar-MA"/>
          <w:rPrChange w:id="6192" w:author="SRO" w:date="2011-02-21T10:37:00Z">
            <w:rPr>
              <w:sz w:val="26"/>
              <w:szCs w:val="28"/>
              <w:rtl/>
              <w:lang w:bidi="ar-MA"/>
            </w:rPr>
          </w:rPrChange>
        </w:rPr>
        <w:t xml:space="preserve"> من الإنتاج الداخلي الخام لبلدان اتحاد المغرب العربي ( أي ما يقدر ب </w:t>
      </w:r>
      <w:r w:rsidRPr="00832F4C">
        <w:rPr>
          <w:sz w:val="26"/>
          <w:szCs w:val="26"/>
          <w:lang w:bidi="ar-MA"/>
          <w:rPrChange w:id="6193" w:author="SRO" w:date="2011-02-21T10:37:00Z">
            <w:rPr>
              <w:sz w:val="28"/>
              <w:szCs w:val="26"/>
              <w:lang w:bidi="ar-MA"/>
            </w:rPr>
          </w:rPrChange>
        </w:rPr>
        <w:t>10%</w:t>
      </w:r>
      <w:r w:rsidRPr="00832F4C">
        <w:rPr>
          <w:sz w:val="26"/>
          <w:szCs w:val="26"/>
          <w:rtl/>
          <w:lang w:bidi="ar-MA"/>
          <w:rPrChange w:id="6194" w:author="SRO" w:date="2011-02-21T10:37:00Z">
            <w:rPr>
              <w:sz w:val="26"/>
              <w:szCs w:val="28"/>
              <w:rtl/>
              <w:lang w:bidi="ar-MA"/>
            </w:rPr>
          </w:rPrChange>
        </w:rPr>
        <w:t xml:space="preserve"> من الإنتاج الداخلي الخام لإفريقيا الشمالية أو 20</w:t>
      </w:r>
      <w:r w:rsidRPr="00832F4C">
        <w:rPr>
          <w:sz w:val="26"/>
          <w:szCs w:val="26"/>
          <w:lang w:bidi="ar-MA"/>
          <w:rPrChange w:id="6195" w:author="SRO" w:date="2011-02-21T10:37:00Z">
            <w:rPr>
              <w:sz w:val="28"/>
              <w:szCs w:val="26"/>
              <w:lang w:bidi="ar-MA"/>
            </w:rPr>
          </w:rPrChange>
        </w:rPr>
        <w:t>%</w:t>
      </w:r>
      <w:r w:rsidRPr="00832F4C">
        <w:rPr>
          <w:sz w:val="26"/>
          <w:szCs w:val="26"/>
          <w:rtl/>
          <w:lang w:bidi="ar-MA"/>
          <w:rPrChange w:id="6196" w:author="SRO" w:date="2011-02-21T10:37:00Z">
            <w:rPr>
              <w:sz w:val="26"/>
              <w:szCs w:val="28"/>
              <w:rtl/>
              <w:lang w:bidi="ar-MA"/>
            </w:rPr>
          </w:rPrChange>
        </w:rPr>
        <w:t xml:space="preserve"> من الإنتاج الداخلي الخام ليلدان اتحاد المغرب العربي.</w:t>
      </w:r>
      <w:r w:rsidRPr="00832F4C">
        <w:rPr>
          <w:sz w:val="26"/>
          <w:szCs w:val="26"/>
          <w:lang w:bidi="ar-MA"/>
          <w:rPrChange w:id="6197" w:author="SRO" w:date="2011-02-21T10:37:00Z">
            <w:rPr>
              <w:sz w:val="28"/>
              <w:szCs w:val="26"/>
              <w:lang w:bidi="ar-MA"/>
            </w:rPr>
          </w:rPrChange>
        </w:rPr>
        <w:t>(</w:t>
      </w:r>
    </w:p>
    <w:p w:rsidR="00832F4C" w:rsidRPr="00832F4C" w:rsidRDefault="00832F4C" w:rsidP="00832F4C">
      <w:pPr>
        <w:numPr>
          <w:ins w:id="6198" w:author="SRO" w:date="2011-02-21T10:55:00Z"/>
        </w:numPr>
        <w:bidi/>
        <w:spacing w:after="120"/>
        <w:ind w:left="739"/>
        <w:jc w:val="both"/>
        <w:rPr>
          <w:ins w:id="6199" w:author="SRO" w:date="2011-02-21T10:55:00Z"/>
          <w:sz w:val="26"/>
          <w:szCs w:val="26"/>
          <w:lang w:bidi="ar-MA"/>
          <w:rPrChange w:id="6200" w:author="SRO" w:date="2011-02-21T10:37:00Z">
            <w:rPr>
              <w:ins w:id="6201" w:author="SRO" w:date="2011-02-21T10:55:00Z"/>
              <w:sz w:val="28"/>
              <w:szCs w:val="26"/>
              <w:lang w:bidi="ar-MA"/>
            </w:rPr>
          </w:rPrChange>
        </w:rPr>
        <w:pPrChange w:id="6202" w:author="SRO" w:date="2011-02-21T10:55:00Z">
          <w:pPr>
            <w:numPr>
              <w:ilvl w:val="1"/>
              <w:numId w:val="58"/>
            </w:numPr>
            <w:tabs>
              <w:tab w:val="num" w:pos="199"/>
            </w:tabs>
            <w:bidi/>
            <w:spacing w:after="120"/>
            <w:ind w:left="1099" w:hanging="360"/>
            <w:jc w:val="both"/>
          </w:pPr>
        </w:pPrChange>
      </w:pPr>
    </w:p>
    <w:p w:rsidR="00832F4C" w:rsidRPr="00832F4C" w:rsidDel="00E10362" w:rsidRDefault="00832F4C" w:rsidP="00E10362">
      <w:pPr>
        <w:pBdr>
          <w:top w:val="single" w:sz="4" w:space="1" w:color="808080"/>
          <w:left w:val="single" w:sz="4" w:space="4" w:color="808080"/>
          <w:bottom w:val="single" w:sz="4" w:space="1" w:color="808080"/>
          <w:right w:val="single" w:sz="4" w:space="4" w:color="808080"/>
        </w:pBdr>
        <w:bidi/>
        <w:spacing w:after="120"/>
        <w:ind w:left="360"/>
        <w:jc w:val="both"/>
        <w:rPr>
          <w:del w:id="6203" w:author="SRO" w:date="2011-02-21T10:40:00Z"/>
          <w:sz w:val="26"/>
          <w:szCs w:val="26"/>
          <w:lang w:bidi="ar-MA"/>
          <w:rPrChange w:id="6204" w:author="SRO" w:date="2011-02-21T10:37:00Z">
            <w:rPr>
              <w:del w:id="6205" w:author="SRO" w:date="2011-02-21T10:40:00Z"/>
              <w:sz w:val="28"/>
              <w:szCs w:val="26"/>
              <w:lang w:bidi="ar-MA"/>
            </w:rPr>
          </w:rPrChange>
        </w:rPr>
        <w:pPrChange w:id="6206" w:author="SRO" w:date="2011-02-21T10:39:00Z">
          <w:pPr>
            <w:pBdr>
              <w:top w:val="single" w:sz="4" w:space="1" w:color="808080"/>
              <w:left w:val="single" w:sz="4" w:space="4" w:color="808080"/>
              <w:bottom w:val="single" w:sz="4" w:space="1" w:color="808080"/>
              <w:right w:val="single" w:sz="4" w:space="4" w:color="808080"/>
            </w:pBdr>
            <w:bidi/>
            <w:spacing w:after="120"/>
            <w:ind w:left="360"/>
            <w:jc w:val="both"/>
          </w:pPr>
        </w:pPrChange>
      </w:pPr>
    </w:p>
    <w:p w:rsidR="00832F4C" w:rsidRPr="00832F4C" w:rsidRDefault="00832F4C" w:rsidP="00E10362">
      <w:pPr>
        <w:pBdr>
          <w:top w:val="single" w:sz="4" w:space="1" w:color="808080"/>
          <w:left w:val="single" w:sz="4" w:space="4" w:color="808080"/>
          <w:bottom w:val="single" w:sz="4" w:space="1" w:color="808080"/>
          <w:right w:val="single" w:sz="4" w:space="4" w:color="808080"/>
        </w:pBdr>
        <w:bidi/>
        <w:spacing w:after="120"/>
        <w:ind w:left="360"/>
        <w:jc w:val="both"/>
        <w:rPr>
          <w:b/>
          <w:bCs/>
          <w:sz w:val="26"/>
          <w:szCs w:val="26"/>
          <w:lang w:bidi="ar-MA"/>
          <w:rPrChange w:id="6207" w:author="SRO" w:date="2011-02-21T10:37:00Z">
            <w:rPr>
              <w:b/>
              <w:bCs/>
              <w:color w:val="333333"/>
              <w:sz w:val="28"/>
              <w:szCs w:val="26"/>
              <w:lang w:bidi="ar-MA"/>
            </w:rPr>
          </w:rPrChange>
        </w:rPr>
        <w:pPrChange w:id="6208" w:author="SRO" w:date="2011-02-21T10:39:00Z">
          <w:pPr>
            <w:pBdr>
              <w:top w:val="single" w:sz="4" w:space="1" w:color="808080"/>
              <w:left w:val="single" w:sz="4" w:space="4" w:color="808080"/>
              <w:bottom w:val="single" w:sz="4" w:space="1" w:color="808080"/>
              <w:right w:val="single" w:sz="4" w:space="4" w:color="808080"/>
            </w:pBdr>
            <w:bidi/>
            <w:spacing w:after="120"/>
            <w:ind w:left="360"/>
            <w:jc w:val="both"/>
          </w:pPr>
        </w:pPrChange>
      </w:pPr>
      <w:r w:rsidRPr="00832F4C">
        <w:rPr>
          <w:b/>
          <w:bCs/>
          <w:sz w:val="26"/>
          <w:szCs w:val="26"/>
          <w:rtl/>
          <w:lang w:bidi="ar-MA"/>
          <w:rPrChange w:id="6209" w:author="SRO" w:date="2011-02-21T10:37:00Z">
            <w:rPr>
              <w:b/>
              <w:bCs/>
              <w:color w:val="333333"/>
              <w:sz w:val="26"/>
              <w:szCs w:val="28"/>
              <w:rtl/>
              <w:lang w:bidi="ar-MA"/>
            </w:rPr>
          </w:rPrChange>
        </w:rPr>
        <w:t>2- التفسير :</w:t>
      </w:r>
    </w:p>
    <w:p w:rsidR="00832F4C" w:rsidRPr="00832F4C" w:rsidDel="00E10362" w:rsidRDefault="00832F4C" w:rsidP="00832F4C">
      <w:pPr>
        <w:bidi/>
        <w:spacing w:after="120"/>
        <w:ind w:firstLine="585"/>
        <w:jc w:val="both"/>
        <w:rPr>
          <w:del w:id="6210" w:author="SRO" w:date="2011-02-21T10:40:00Z"/>
          <w:b/>
          <w:bCs/>
          <w:sz w:val="26"/>
          <w:szCs w:val="26"/>
          <w:u w:val="single"/>
          <w:rtl/>
          <w:lang w:bidi="ar-MA"/>
          <w:rPrChange w:id="6211" w:author="SRO" w:date="2011-02-21T10:37:00Z">
            <w:rPr>
              <w:del w:id="6212" w:author="SRO" w:date="2011-02-21T10:40:00Z"/>
              <w:b/>
              <w:bCs/>
              <w:sz w:val="26"/>
              <w:szCs w:val="28"/>
              <w:u w:val="single"/>
              <w:rtl/>
              <w:lang w:bidi="ar-MA"/>
            </w:rPr>
          </w:rPrChange>
        </w:rPr>
        <w:pPrChange w:id="6213" w:author="SRO" w:date="2011-02-21T10:57:00Z">
          <w:pPr>
            <w:bidi/>
            <w:spacing w:after="120"/>
            <w:ind w:firstLine="739"/>
            <w:jc w:val="both"/>
          </w:pPr>
        </w:pPrChange>
      </w:pPr>
    </w:p>
    <w:p w:rsidR="00832F4C" w:rsidRPr="00832F4C" w:rsidRDefault="00832F4C" w:rsidP="00832F4C">
      <w:pPr>
        <w:bidi/>
        <w:spacing w:after="120"/>
        <w:ind w:firstLine="585"/>
        <w:jc w:val="both"/>
        <w:rPr>
          <w:sz w:val="26"/>
          <w:szCs w:val="26"/>
          <w:rtl/>
          <w:lang w:bidi="ar-MA"/>
          <w:rPrChange w:id="6214" w:author="SRO" w:date="2011-02-21T10:37:00Z">
            <w:rPr>
              <w:sz w:val="26"/>
              <w:szCs w:val="28"/>
              <w:rtl/>
              <w:lang w:bidi="ar-MA"/>
            </w:rPr>
          </w:rPrChange>
        </w:rPr>
        <w:pPrChange w:id="6215" w:author="SRO" w:date="2011-02-21T10:57:00Z">
          <w:pPr>
            <w:bidi/>
            <w:spacing w:after="120"/>
            <w:ind w:firstLine="739"/>
            <w:jc w:val="both"/>
          </w:pPr>
        </w:pPrChange>
      </w:pPr>
      <w:r w:rsidRPr="00832F4C">
        <w:rPr>
          <w:sz w:val="26"/>
          <w:szCs w:val="26"/>
          <w:rtl/>
          <w:lang w:bidi="ar-MA"/>
          <w:rPrChange w:id="6216" w:author="SRO" w:date="2011-02-21T10:37:00Z">
            <w:rPr>
              <w:sz w:val="26"/>
              <w:szCs w:val="28"/>
              <w:rtl/>
              <w:lang w:bidi="ar-MA"/>
            </w:rPr>
          </w:rPrChange>
        </w:rPr>
        <w:t>رغم المؤهلات الكبيرة التي توفرها تكنولوجيات الطاقات المتجددة فيما يخص خلق فرص الشغل ومشاريع مدرة للدخل لفائدة الفئات الفقيرة إلا أنه لازالت هناك عدة حواجز، خاصة المالية</w:t>
      </w:r>
      <w:r w:rsidRPr="00832F4C">
        <w:rPr>
          <w:sz w:val="26"/>
          <w:szCs w:val="26"/>
          <w:lang w:bidi="ar-MA"/>
          <w:rPrChange w:id="6217" w:author="SRO" w:date="2011-02-21T10:37:00Z">
            <w:rPr>
              <w:sz w:val="28"/>
              <w:szCs w:val="26"/>
              <w:lang w:bidi="ar-MA"/>
            </w:rPr>
          </w:rPrChange>
        </w:rPr>
        <w:t xml:space="preserve"> </w:t>
      </w:r>
      <w:r w:rsidRPr="00832F4C">
        <w:rPr>
          <w:sz w:val="26"/>
          <w:szCs w:val="26"/>
          <w:rtl/>
          <w:lang w:bidi="ar-MA"/>
          <w:rPrChange w:id="6218" w:author="SRO" w:date="2011-02-21T10:37:00Z">
            <w:rPr>
              <w:sz w:val="26"/>
              <w:szCs w:val="28"/>
              <w:rtl/>
              <w:lang w:bidi="ar-MA"/>
            </w:rPr>
          </w:rPrChange>
        </w:rPr>
        <w:t>منها تقف أمام الاستعمال الشعبي الواسع لهذه الطاقات، لكن رهانات التنمية المستدامة كلها تصب لصالح الاستفادة من التجارب الجيدة، سواء التنظيمية أو المالية من أجل إشراك القواعد الشعبية في استراتيجية تقوية الاستعمال المنتج للطاقات المتجددة ومحاربة الفقر وخلق فرص شغل مشتركة.</w:t>
      </w:r>
    </w:p>
    <w:p w:rsidR="00832F4C" w:rsidRPr="00832F4C" w:rsidDel="00CA5844" w:rsidRDefault="00832F4C" w:rsidP="00832F4C">
      <w:pPr>
        <w:bidi/>
        <w:spacing w:after="120"/>
        <w:ind w:firstLine="585"/>
        <w:jc w:val="both"/>
        <w:rPr>
          <w:del w:id="6219" w:author="SRO" w:date="2011-02-21T10:55:00Z"/>
          <w:sz w:val="26"/>
          <w:szCs w:val="26"/>
          <w:rtl/>
          <w:lang w:bidi="ar-MA"/>
          <w:rPrChange w:id="6220" w:author="SRO" w:date="2011-02-21T10:37:00Z">
            <w:rPr>
              <w:del w:id="6221" w:author="SRO" w:date="2011-02-21T10:55:00Z"/>
              <w:sz w:val="26"/>
              <w:szCs w:val="28"/>
              <w:rtl/>
              <w:lang w:bidi="ar-MA"/>
            </w:rPr>
          </w:rPrChange>
        </w:rPr>
        <w:pPrChange w:id="6222" w:author="SRO" w:date="2011-02-21T10:58:00Z">
          <w:pPr>
            <w:bidi/>
            <w:spacing w:after="120"/>
            <w:ind w:firstLine="739"/>
            <w:jc w:val="both"/>
          </w:pPr>
        </w:pPrChange>
      </w:pPr>
    </w:p>
    <w:p w:rsidR="00832F4C" w:rsidRDefault="00832F4C" w:rsidP="00832F4C">
      <w:pPr>
        <w:bidi/>
        <w:spacing w:after="120"/>
        <w:ind w:firstLine="585"/>
        <w:jc w:val="both"/>
        <w:rPr>
          <w:ins w:id="6223" w:author="SRO" w:date="2011-02-21T10:55:00Z"/>
          <w:sz w:val="26"/>
          <w:szCs w:val="26"/>
          <w:rtl/>
          <w:lang w:bidi="ar-MA"/>
        </w:rPr>
        <w:pPrChange w:id="6224" w:author="SRO" w:date="2011-02-21T10:58:00Z">
          <w:pPr>
            <w:bidi/>
            <w:spacing w:after="120"/>
            <w:ind w:firstLine="739"/>
            <w:jc w:val="both"/>
          </w:pPr>
        </w:pPrChange>
      </w:pPr>
      <w:r w:rsidRPr="00832F4C">
        <w:rPr>
          <w:sz w:val="26"/>
          <w:szCs w:val="26"/>
          <w:rtl/>
          <w:lang w:bidi="ar-MA"/>
          <w:rPrChange w:id="6225" w:author="SRO" w:date="2011-02-21T10:37:00Z">
            <w:rPr>
              <w:sz w:val="26"/>
              <w:szCs w:val="28"/>
              <w:rtl/>
              <w:lang w:bidi="ar-MA"/>
            </w:rPr>
          </w:rPrChange>
        </w:rPr>
        <w:t xml:space="preserve">    إلا أن الطابع الآني والضروري لهذه المشاريع لا تبرر التسرع في اتخاذ القرارات، خاصة فيما يتعلق بالتمويل الخارجي. خلق نقاشات حول هذه المواضيع والاستفادة من التجارب الوطنية الجهوية والدولية ستعود بالفائدة  الكبرى وستساعد على اتخاذ القرار في هذا الإطار.</w:t>
      </w:r>
    </w:p>
    <w:p w:rsidR="00832F4C" w:rsidRPr="00832F4C" w:rsidDel="00CA5844" w:rsidRDefault="00832F4C" w:rsidP="00E10362">
      <w:pPr>
        <w:pBdr>
          <w:top w:val="single" w:sz="4" w:space="1" w:color="808080"/>
          <w:left w:val="single" w:sz="4" w:space="4" w:color="808080"/>
          <w:bottom w:val="single" w:sz="4" w:space="1" w:color="808080"/>
          <w:right w:val="single" w:sz="4" w:space="22" w:color="808080"/>
        </w:pBdr>
        <w:bidi/>
        <w:spacing w:after="120"/>
        <w:ind w:left="360"/>
        <w:jc w:val="both"/>
        <w:rPr>
          <w:del w:id="6226" w:author="SRO" w:date="2011-02-21T10:58:00Z"/>
          <w:sz w:val="26"/>
          <w:szCs w:val="26"/>
          <w:rtl/>
          <w:lang w:bidi="ar-MA"/>
          <w:rPrChange w:id="6227" w:author="SRO" w:date="2011-02-21T10:37:00Z">
            <w:rPr>
              <w:del w:id="6228" w:author="SRO" w:date="2011-02-21T10:58:00Z"/>
              <w:sz w:val="26"/>
              <w:szCs w:val="28"/>
              <w:rtl/>
              <w:lang w:bidi="ar-MA"/>
            </w:rPr>
          </w:rPrChange>
        </w:rPr>
        <w:pPrChange w:id="6229" w:author="SRO" w:date="2011-02-21T10:39:00Z">
          <w:pPr>
            <w:pBdr>
              <w:top w:val="single" w:sz="4" w:space="1" w:color="808080"/>
              <w:left w:val="single" w:sz="4" w:space="4" w:color="808080"/>
              <w:bottom w:val="single" w:sz="4" w:space="1" w:color="808080"/>
              <w:right w:val="single" w:sz="4" w:space="22" w:color="808080"/>
            </w:pBdr>
            <w:bidi/>
            <w:spacing w:after="120"/>
            <w:ind w:left="360"/>
            <w:jc w:val="both"/>
          </w:pPr>
        </w:pPrChange>
      </w:pPr>
    </w:p>
    <w:p w:rsidR="00832F4C" w:rsidRPr="00832F4C" w:rsidDel="00E10362" w:rsidRDefault="00832F4C" w:rsidP="00E10362">
      <w:pPr>
        <w:pBdr>
          <w:top w:val="single" w:sz="4" w:space="1" w:color="808080"/>
          <w:left w:val="single" w:sz="4" w:space="4" w:color="808080"/>
          <w:bottom w:val="single" w:sz="4" w:space="1" w:color="808080"/>
          <w:right w:val="single" w:sz="4" w:space="22" w:color="808080"/>
        </w:pBdr>
        <w:bidi/>
        <w:spacing w:after="120"/>
        <w:ind w:left="360"/>
        <w:jc w:val="both"/>
        <w:rPr>
          <w:del w:id="6230" w:author="SRO" w:date="2011-02-21T10:42:00Z"/>
          <w:sz w:val="26"/>
          <w:szCs w:val="26"/>
          <w:rtl/>
          <w:lang w:bidi="ar-MA"/>
          <w:rPrChange w:id="6231" w:author="SRO" w:date="2011-02-21T10:37:00Z">
            <w:rPr>
              <w:del w:id="6232" w:author="SRO" w:date="2011-02-21T10:42:00Z"/>
              <w:sz w:val="26"/>
              <w:szCs w:val="28"/>
              <w:rtl/>
              <w:lang w:bidi="ar-MA"/>
            </w:rPr>
          </w:rPrChange>
        </w:rPr>
        <w:pPrChange w:id="6233" w:author="SRO" w:date="2011-02-21T10:39:00Z">
          <w:pPr>
            <w:pBdr>
              <w:top w:val="single" w:sz="4" w:space="1" w:color="808080"/>
              <w:left w:val="single" w:sz="4" w:space="4" w:color="808080"/>
              <w:bottom w:val="single" w:sz="4" w:space="1" w:color="808080"/>
              <w:right w:val="single" w:sz="4" w:space="22" w:color="808080"/>
            </w:pBdr>
            <w:bidi/>
            <w:spacing w:after="120"/>
            <w:ind w:left="360"/>
            <w:jc w:val="both"/>
          </w:pPr>
        </w:pPrChange>
      </w:pPr>
    </w:p>
    <w:p w:rsidR="00832F4C" w:rsidRPr="00832F4C" w:rsidRDefault="00832F4C" w:rsidP="00E10362">
      <w:pPr>
        <w:pBdr>
          <w:top w:val="single" w:sz="4" w:space="1" w:color="808080"/>
          <w:left w:val="single" w:sz="4" w:space="4" w:color="808080"/>
          <w:bottom w:val="single" w:sz="4" w:space="1" w:color="808080"/>
          <w:right w:val="single" w:sz="4" w:space="22" w:color="808080"/>
        </w:pBdr>
        <w:bidi/>
        <w:spacing w:after="120"/>
        <w:ind w:left="360"/>
        <w:jc w:val="both"/>
        <w:rPr>
          <w:b/>
          <w:bCs/>
          <w:sz w:val="26"/>
          <w:szCs w:val="26"/>
          <w:rtl/>
          <w:lang w:bidi="ar-MA"/>
          <w:rPrChange w:id="6234" w:author="SRO" w:date="2011-02-21T10:37:00Z">
            <w:rPr>
              <w:b/>
              <w:bCs/>
              <w:color w:val="333333"/>
              <w:sz w:val="26"/>
              <w:szCs w:val="28"/>
              <w:rtl/>
              <w:lang w:bidi="ar-MA"/>
            </w:rPr>
          </w:rPrChange>
        </w:rPr>
        <w:pPrChange w:id="6235" w:author="SRO" w:date="2011-02-21T10:39:00Z">
          <w:pPr>
            <w:pBdr>
              <w:top w:val="single" w:sz="4" w:space="1" w:color="808080"/>
              <w:left w:val="single" w:sz="4" w:space="4" w:color="808080"/>
              <w:bottom w:val="single" w:sz="4" w:space="1" w:color="808080"/>
              <w:right w:val="single" w:sz="4" w:space="22" w:color="808080"/>
            </w:pBdr>
            <w:bidi/>
            <w:spacing w:after="120"/>
            <w:ind w:left="360"/>
            <w:jc w:val="both"/>
          </w:pPr>
        </w:pPrChange>
      </w:pPr>
      <w:r w:rsidRPr="00832F4C">
        <w:rPr>
          <w:b/>
          <w:bCs/>
          <w:sz w:val="26"/>
          <w:szCs w:val="26"/>
          <w:rtl/>
          <w:lang w:bidi="ar-MA"/>
          <w:rPrChange w:id="6236" w:author="SRO" w:date="2011-02-21T10:37:00Z">
            <w:rPr>
              <w:b/>
              <w:bCs/>
              <w:color w:val="333333"/>
              <w:sz w:val="26"/>
              <w:szCs w:val="28"/>
              <w:rtl/>
              <w:lang w:bidi="ar-MA"/>
            </w:rPr>
          </w:rPrChange>
        </w:rPr>
        <w:t>3- الأهداف:</w:t>
      </w:r>
    </w:p>
    <w:p w:rsidR="00832F4C" w:rsidRPr="00832F4C" w:rsidDel="00E10362" w:rsidRDefault="00832F4C" w:rsidP="00E10362">
      <w:pPr>
        <w:bidi/>
        <w:spacing w:after="120"/>
        <w:ind w:firstLine="360"/>
        <w:jc w:val="both"/>
        <w:rPr>
          <w:del w:id="6237" w:author="SRO" w:date="2011-02-21T10:41:00Z"/>
          <w:sz w:val="26"/>
          <w:szCs w:val="26"/>
          <w:rtl/>
          <w:lang w:bidi="ar-MA"/>
          <w:rPrChange w:id="6238" w:author="SRO" w:date="2011-02-21T10:37:00Z">
            <w:rPr>
              <w:del w:id="6239" w:author="SRO" w:date="2011-02-21T10:41:00Z"/>
              <w:sz w:val="26"/>
              <w:szCs w:val="28"/>
              <w:rtl/>
              <w:lang w:bidi="ar-MA"/>
            </w:rPr>
          </w:rPrChange>
        </w:rPr>
        <w:pPrChange w:id="6240" w:author="SRO" w:date="2011-02-21T10:39:00Z">
          <w:pPr>
            <w:bidi/>
            <w:spacing w:after="120"/>
            <w:ind w:firstLine="360"/>
            <w:jc w:val="both"/>
          </w:pPr>
        </w:pPrChange>
      </w:pPr>
    </w:p>
    <w:p w:rsidR="00832F4C" w:rsidRPr="00832F4C" w:rsidRDefault="00832F4C" w:rsidP="00E10362">
      <w:pPr>
        <w:bidi/>
        <w:spacing w:after="120"/>
        <w:ind w:firstLine="360"/>
        <w:jc w:val="both"/>
        <w:rPr>
          <w:sz w:val="26"/>
          <w:szCs w:val="26"/>
          <w:lang w:bidi="ar-MA"/>
          <w:rPrChange w:id="6241" w:author="SRO" w:date="2011-02-21T10:37:00Z">
            <w:rPr>
              <w:sz w:val="28"/>
              <w:szCs w:val="26"/>
              <w:lang w:bidi="ar-MA"/>
            </w:rPr>
          </w:rPrChange>
        </w:rPr>
        <w:pPrChange w:id="6242" w:author="SRO" w:date="2011-02-21T10:39:00Z">
          <w:pPr>
            <w:bidi/>
            <w:spacing w:after="120"/>
            <w:ind w:firstLine="360"/>
            <w:jc w:val="both"/>
          </w:pPr>
        </w:pPrChange>
      </w:pPr>
      <w:r w:rsidRPr="00832F4C">
        <w:rPr>
          <w:sz w:val="26"/>
          <w:szCs w:val="26"/>
          <w:rtl/>
          <w:lang w:bidi="ar-MA"/>
          <w:rPrChange w:id="6243" w:author="SRO" w:date="2011-02-21T10:37:00Z">
            <w:rPr>
              <w:sz w:val="26"/>
              <w:szCs w:val="28"/>
              <w:rtl/>
              <w:lang w:bidi="ar-MA"/>
            </w:rPr>
          </w:rPrChange>
        </w:rPr>
        <w:t xml:space="preserve">      لقد تم وضع مجموعة من السياسات ومجموعة من الإجراءات المالية لمشاريع الطاقات المتجددة لكن مع نتائج مختلفة، فهذا الورش الذي يشكل أرضية لتبادل الأفكار مطروح عليه إعادة مراجعة التجارب فيما يخص تمويل مشاريع الطاقات المتجددة وذلك من أجل مساعدة بلدان شمال إفريقيا ومراكز الطاقات المتجددة بالمنطقة على  بناء تصورات وسياسات استراتيجية تمويلية ملائمة.</w:t>
      </w:r>
    </w:p>
    <w:p w:rsidR="00832F4C" w:rsidRPr="00832F4C" w:rsidDel="00E10362" w:rsidRDefault="00832F4C" w:rsidP="00E10362">
      <w:pPr>
        <w:bidi/>
        <w:spacing w:after="120"/>
        <w:jc w:val="both"/>
        <w:rPr>
          <w:del w:id="6244" w:author="SRO" w:date="2011-02-21T10:41:00Z"/>
          <w:sz w:val="26"/>
          <w:szCs w:val="26"/>
          <w:rtl/>
          <w:lang w:bidi="ar-MA"/>
          <w:rPrChange w:id="6245" w:author="SRO" w:date="2011-02-21T10:37:00Z">
            <w:rPr>
              <w:del w:id="6246" w:author="SRO" w:date="2011-02-21T10:41:00Z"/>
              <w:sz w:val="26"/>
              <w:szCs w:val="28"/>
              <w:rtl/>
              <w:lang w:bidi="ar-MA"/>
            </w:rPr>
          </w:rPrChange>
        </w:rPr>
        <w:pPrChange w:id="6247" w:author="SRO" w:date="2011-02-21T10:39:00Z">
          <w:pPr>
            <w:bidi/>
            <w:spacing w:after="120"/>
            <w:jc w:val="both"/>
          </w:pPr>
        </w:pPrChange>
      </w:pPr>
    </w:p>
    <w:p w:rsidR="00832F4C" w:rsidRPr="00832F4C" w:rsidRDefault="00832F4C" w:rsidP="00E10362">
      <w:pPr>
        <w:bidi/>
        <w:spacing w:after="120"/>
        <w:jc w:val="both"/>
        <w:rPr>
          <w:sz w:val="26"/>
          <w:szCs w:val="26"/>
          <w:lang w:bidi="ar-MA"/>
          <w:rPrChange w:id="6248" w:author="SRO" w:date="2011-02-21T10:37:00Z">
            <w:rPr>
              <w:sz w:val="28"/>
              <w:szCs w:val="26"/>
              <w:lang w:bidi="ar-MA"/>
            </w:rPr>
          </w:rPrChange>
        </w:rPr>
        <w:pPrChange w:id="6249" w:author="SRO" w:date="2011-02-21T10:39:00Z">
          <w:pPr>
            <w:bidi/>
            <w:spacing w:after="120"/>
            <w:jc w:val="both"/>
          </w:pPr>
        </w:pPrChange>
      </w:pPr>
      <w:r w:rsidRPr="00832F4C">
        <w:rPr>
          <w:sz w:val="26"/>
          <w:szCs w:val="26"/>
          <w:rtl/>
          <w:lang w:bidi="ar-MA"/>
          <w:rPrChange w:id="6250" w:author="SRO" w:date="2011-02-21T10:37:00Z">
            <w:rPr>
              <w:sz w:val="26"/>
              <w:szCs w:val="28"/>
              <w:rtl/>
              <w:lang w:bidi="ar-MA"/>
            </w:rPr>
          </w:rPrChange>
        </w:rPr>
        <w:t xml:space="preserve">          إن هذه الدورة تهدف إلى خلق نقاش حول الجوانب التحفيزية ( سياسية، تنظيمية وتمويلية) فيما يخص الاستعمال دراسات و أبحاث</w:t>
      </w:r>
      <w:r w:rsidRPr="00832F4C">
        <w:rPr>
          <w:sz w:val="26"/>
          <w:szCs w:val="26"/>
          <w:lang w:bidi="ar-MA"/>
          <w:rPrChange w:id="6251" w:author="SRO" w:date="2011-02-21T10:37:00Z">
            <w:rPr>
              <w:sz w:val="28"/>
              <w:szCs w:val="26"/>
              <w:lang w:bidi="ar-MA"/>
            </w:rPr>
          </w:rPrChange>
        </w:rPr>
        <w:t xml:space="preserve"> </w:t>
      </w:r>
      <w:r w:rsidRPr="00832F4C">
        <w:rPr>
          <w:sz w:val="26"/>
          <w:szCs w:val="26"/>
          <w:rtl/>
          <w:lang w:bidi="ar-MA"/>
          <w:rPrChange w:id="6252" w:author="SRO" w:date="2011-02-21T10:37:00Z">
            <w:rPr>
              <w:sz w:val="26"/>
              <w:szCs w:val="28"/>
              <w:rtl/>
              <w:lang w:bidi="ar-MA"/>
            </w:rPr>
          </w:rPrChange>
        </w:rPr>
        <w:t>في ميدان</w:t>
      </w:r>
      <w:r w:rsidRPr="00832F4C">
        <w:rPr>
          <w:sz w:val="26"/>
          <w:szCs w:val="26"/>
          <w:lang w:bidi="ar-MA"/>
          <w:rPrChange w:id="6253" w:author="SRO" w:date="2011-02-21T10:37:00Z">
            <w:rPr>
              <w:sz w:val="28"/>
              <w:szCs w:val="26"/>
              <w:lang w:bidi="ar-MA"/>
            </w:rPr>
          </w:rPrChange>
        </w:rPr>
        <w:t xml:space="preserve"> </w:t>
      </w:r>
      <w:r w:rsidRPr="00832F4C">
        <w:rPr>
          <w:sz w:val="26"/>
          <w:szCs w:val="26"/>
          <w:rtl/>
          <w:lang w:bidi="ar-MA"/>
          <w:rPrChange w:id="6254" w:author="SRO" w:date="2011-02-21T10:37:00Z">
            <w:rPr>
              <w:sz w:val="26"/>
              <w:szCs w:val="28"/>
              <w:rtl/>
              <w:lang w:bidi="ar-MA"/>
            </w:rPr>
          </w:rPrChange>
        </w:rPr>
        <w:t>الطاقات المتجددة. كما تهدف إلى تشجيع البلدان التي تعاني من فقر طاقي متنامي إلى إدماج تحويل التكنولوجيا في السياسات الماكرو اقتصادية الخاصة بالتنمية. وهكذا فإن الدورة تهدف إلى :</w:t>
      </w:r>
    </w:p>
    <w:p w:rsidR="00832F4C" w:rsidRPr="00832F4C" w:rsidDel="00E10362" w:rsidRDefault="00832F4C" w:rsidP="00832F4C">
      <w:pPr>
        <w:numPr>
          <w:ilvl w:val="0"/>
          <w:numId w:val="59"/>
          <w:numberingChange w:id="6255" w:author="SRO" w:date="2011-02-21T09:12:00Z" w:original="-"/>
        </w:numPr>
        <w:tabs>
          <w:tab w:val="clear" w:pos="1459"/>
          <w:tab w:val="num" w:pos="1099"/>
        </w:tabs>
        <w:bidi/>
        <w:ind w:left="1094" w:hanging="357"/>
        <w:jc w:val="both"/>
        <w:rPr>
          <w:del w:id="6256" w:author="SRO" w:date="2011-02-21T10:41:00Z"/>
          <w:sz w:val="26"/>
          <w:szCs w:val="26"/>
          <w:rtl/>
          <w:lang w:bidi="ar-MA"/>
          <w:rPrChange w:id="6257" w:author="SRO" w:date="2011-02-21T10:37:00Z">
            <w:rPr>
              <w:del w:id="6258" w:author="SRO" w:date="2011-02-21T10:41:00Z"/>
              <w:sz w:val="26"/>
              <w:szCs w:val="28"/>
              <w:rtl/>
              <w:lang w:bidi="ar-MA"/>
            </w:rPr>
          </w:rPrChange>
        </w:rPr>
        <w:pPrChange w:id="6259" w:author="SRO" w:date="2011-02-21T10:55:00Z">
          <w:pPr>
            <w:numPr>
              <w:ilvl w:val="1"/>
              <w:numId w:val="59"/>
            </w:numPr>
            <w:tabs>
              <w:tab w:val="num" w:pos="199"/>
            </w:tabs>
            <w:bidi/>
            <w:ind w:left="1099" w:hanging="360"/>
            <w:jc w:val="both"/>
          </w:pPr>
        </w:pPrChange>
      </w:pPr>
    </w:p>
    <w:p w:rsidR="00832F4C" w:rsidRPr="00832F4C" w:rsidRDefault="00832F4C" w:rsidP="00832F4C">
      <w:pPr>
        <w:numPr>
          <w:ilvl w:val="0"/>
          <w:numId w:val="59"/>
          <w:numberingChange w:id="6260" w:author="SRO" w:date="2011-02-21T09:12:00Z" w:original="-"/>
        </w:numPr>
        <w:tabs>
          <w:tab w:val="clear" w:pos="1459"/>
          <w:tab w:val="num" w:pos="1099"/>
        </w:tabs>
        <w:bidi/>
        <w:ind w:left="1094" w:hanging="357"/>
        <w:jc w:val="both"/>
        <w:rPr>
          <w:sz w:val="26"/>
          <w:szCs w:val="26"/>
          <w:rtl/>
          <w:lang w:bidi="ar-MA"/>
          <w:rPrChange w:id="6261" w:author="SRO" w:date="2011-02-21T10:37:00Z">
            <w:rPr>
              <w:sz w:val="26"/>
              <w:szCs w:val="28"/>
              <w:rtl/>
              <w:lang w:bidi="ar-MA"/>
            </w:rPr>
          </w:rPrChange>
        </w:rPr>
        <w:pPrChange w:id="6262" w:author="SRO" w:date="2011-02-21T10:55:00Z">
          <w:pPr>
            <w:numPr>
              <w:ilvl w:val="1"/>
              <w:numId w:val="59"/>
            </w:numPr>
            <w:tabs>
              <w:tab w:val="num" w:pos="199"/>
            </w:tabs>
            <w:bidi/>
            <w:ind w:left="1099" w:hanging="360"/>
            <w:jc w:val="both"/>
          </w:pPr>
        </w:pPrChange>
      </w:pPr>
      <w:r w:rsidRPr="00832F4C">
        <w:rPr>
          <w:sz w:val="26"/>
          <w:szCs w:val="26"/>
          <w:rtl/>
          <w:lang w:bidi="ar-MA"/>
          <w:rPrChange w:id="6263" w:author="SRO" w:date="2011-02-21T10:37:00Z">
            <w:rPr>
              <w:sz w:val="26"/>
              <w:szCs w:val="28"/>
              <w:rtl/>
              <w:lang w:bidi="ar-MA"/>
            </w:rPr>
          </w:rPrChange>
        </w:rPr>
        <w:t>مساعدة أصحاب القرار على التغلب على الاكراهات المالية بغية تبني</w:t>
      </w:r>
      <w:r w:rsidRPr="00832F4C">
        <w:rPr>
          <w:sz w:val="26"/>
          <w:szCs w:val="26"/>
          <w:lang w:bidi="ar-MA"/>
          <w:rPrChange w:id="6264" w:author="SRO" w:date="2011-02-21T10:37:00Z">
            <w:rPr>
              <w:sz w:val="28"/>
              <w:szCs w:val="26"/>
              <w:lang w:bidi="ar-MA"/>
            </w:rPr>
          </w:rPrChange>
        </w:rPr>
        <w:t xml:space="preserve"> </w:t>
      </w:r>
      <w:r w:rsidRPr="00832F4C">
        <w:rPr>
          <w:sz w:val="26"/>
          <w:szCs w:val="26"/>
          <w:rtl/>
          <w:lang w:bidi="ar-MA"/>
          <w:rPrChange w:id="6265" w:author="SRO" w:date="2011-02-21T10:37:00Z">
            <w:rPr>
              <w:sz w:val="26"/>
              <w:szCs w:val="28"/>
              <w:rtl/>
              <w:lang w:bidi="ar-MA"/>
            </w:rPr>
          </w:rPrChange>
        </w:rPr>
        <w:t>و وضع سياسات وإجراءات تغيير سلم الأولويات فيما يخص الطاقات النظيفة والنجاعة الطاقية من أجل محاربة الفقر وبلوغ أهداف الألفية للتنمية.</w:t>
      </w:r>
    </w:p>
    <w:p w:rsidR="00832F4C" w:rsidRPr="00832F4C" w:rsidRDefault="00832F4C" w:rsidP="00832F4C">
      <w:pPr>
        <w:numPr>
          <w:ilvl w:val="0"/>
          <w:numId w:val="59"/>
          <w:numberingChange w:id="6266" w:author="SRO" w:date="2011-02-21T09:12:00Z" w:original="-"/>
        </w:numPr>
        <w:tabs>
          <w:tab w:val="clear" w:pos="1459"/>
          <w:tab w:val="num" w:pos="1099"/>
        </w:tabs>
        <w:bidi/>
        <w:ind w:left="1094" w:hanging="357"/>
        <w:jc w:val="both"/>
        <w:rPr>
          <w:sz w:val="26"/>
          <w:szCs w:val="26"/>
          <w:lang w:bidi="ar-MA"/>
          <w:rPrChange w:id="6267" w:author="SRO" w:date="2011-02-21T10:37:00Z">
            <w:rPr>
              <w:sz w:val="28"/>
              <w:szCs w:val="26"/>
              <w:lang w:bidi="ar-MA"/>
            </w:rPr>
          </w:rPrChange>
        </w:rPr>
        <w:pPrChange w:id="6268" w:author="SRO" w:date="2011-02-21T10:55:00Z">
          <w:pPr>
            <w:numPr>
              <w:ilvl w:val="1"/>
              <w:numId w:val="59"/>
            </w:numPr>
            <w:tabs>
              <w:tab w:val="num" w:pos="199"/>
            </w:tabs>
            <w:bidi/>
            <w:ind w:left="1099" w:hanging="360"/>
            <w:jc w:val="both"/>
          </w:pPr>
        </w:pPrChange>
      </w:pPr>
      <w:r w:rsidRPr="00832F4C">
        <w:rPr>
          <w:sz w:val="26"/>
          <w:szCs w:val="26"/>
          <w:rtl/>
          <w:lang w:bidi="ar-MA"/>
          <w:rPrChange w:id="6269" w:author="SRO" w:date="2011-02-21T10:37:00Z">
            <w:rPr>
              <w:sz w:val="26"/>
              <w:szCs w:val="28"/>
              <w:rtl/>
              <w:lang w:bidi="ar-MA"/>
            </w:rPr>
          </w:rPrChange>
        </w:rPr>
        <w:t>إعطاء توجيهات لتطوير البيئة المؤسساتية المالية (الأبناك، التمويل العمومي، التمويل الخارجي، شراكة عمومية</w:t>
      </w:r>
      <w:r w:rsidRPr="00832F4C">
        <w:rPr>
          <w:sz w:val="26"/>
          <w:szCs w:val="26"/>
          <w:lang w:bidi="ar-MA"/>
          <w:rPrChange w:id="6270" w:author="SRO" w:date="2011-02-21T10:37:00Z">
            <w:rPr>
              <w:sz w:val="28"/>
              <w:szCs w:val="26"/>
              <w:lang w:bidi="ar-MA"/>
            </w:rPr>
          </w:rPrChange>
        </w:rPr>
        <w:t>-</w:t>
      </w:r>
      <w:r w:rsidRPr="00832F4C">
        <w:rPr>
          <w:sz w:val="26"/>
          <w:szCs w:val="26"/>
          <w:rtl/>
          <w:lang w:bidi="ar-MA"/>
          <w:rPrChange w:id="6271" w:author="SRO" w:date="2011-02-21T10:37:00Z">
            <w:rPr>
              <w:sz w:val="26"/>
              <w:szCs w:val="28"/>
              <w:rtl/>
              <w:lang w:bidi="ar-MA"/>
            </w:rPr>
          </w:rPrChange>
        </w:rPr>
        <w:t>خاصة)</w:t>
      </w:r>
      <w:r w:rsidRPr="00832F4C">
        <w:rPr>
          <w:sz w:val="26"/>
          <w:szCs w:val="26"/>
          <w:lang w:bidi="ar-MA"/>
          <w:rPrChange w:id="6272" w:author="SRO" w:date="2011-02-21T10:37:00Z">
            <w:rPr>
              <w:sz w:val="28"/>
              <w:szCs w:val="26"/>
              <w:lang w:bidi="ar-MA"/>
            </w:rPr>
          </w:rPrChange>
        </w:rPr>
        <w:t xml:space="preserve"> </w:t>
      </w:r>
      <w:r w:rsidRPr="00832F4C">
        <w:rPr>
          <w:sz w:val="26"/>
          <w:szCs w:val="26"/>
          <w:rtl/>
          <w:lang w:bidi="ar-MA"/>
          <w:rPrChange w:id="6273" w:author="SRO" w:date="2011-02-21T10:37:00Z">
            <w:rPr>
              <w:sz w:val="26"/>
              <w:szCs w:val="28"/>
              <w:rtl/>
              <w:lang w:bidi="ar-MA"/>
            </w:rPr>
          </w:rPrChange>
        </w:rPr>
        <w:t>وذلك انطلاقا من التجارب</w:t>
      </w:r>
      <w:r w:rsidRPr="00832F4C">
        <w:rPr>
          <w:sz w:val="26"/>
          <w:szCs w:val="26"/>
          <w:lang w:bidi="ar-MA"/>
          <w:rPrChange w:id="6274" w:author="SRO" w:date="2011-02-21T10:37:00Z">
            <w:rPr>
              <w:sz w:val="28"/>
              <w:szCs w:val="26"/>
              <w:lang w:bidi="ar-MA"/>
            </w:rPr>
          </w:rPrChange>
        </w:rPr>
        <w:t xml:space="preserve"> </w:t>
      </w:r>
      <w:r w:rsidRPr="00832F4C">
        <w:rPr>
          <w:sz w:val="26"/>
          <w:szCs w:val="26"/>
          <w:rtl/>
          <w:lang w:bidi="ar-MA"/>
          <w:rPrChange w:id="6275" w:author="SRO" w:date="2011-02-21T10:37:00Z">
            <w:rPr>
              <w:sz w:val="26"/>
              <w:szCs w:val="28"/>
              <w:rtl/>
              <w:lang w:bidi="ar-MA"/>
            </w:rPr>
          </w:rPrChange>
        </w:rPr>
        <w:t>التي تم إحصاؤها</w:t>
      </w:r>
      <w:del w:id="6276" w:author="SRO" w:date="2011-02-21T10:42:00Z">
        <w:r w:rsidRPr="00832F4C" w:rsidDel="00E10362">
          <w:rPr>
            <w:sz w:val="26"/>
            <w:szCs w:val="26"/>
            <w:rtl/>
            <w:lang w:bidi="ar-MA"/>
            <w:rPrChange w:id="6277" w:author="SRO" w:date="2011-02-21T10:37:00Z">
              <w:rPr>
                <w:sz w:val="26"/>
                <w:szCs w:val="28"/>
                <w:rtl/>
                <w:lang w:bidi="ar-MA"/>
              </w:rPr>
            </w:rPrChange>
          </w:rPr>
          <w:delText>،</w:delText>
        </w:r>
      </w:del>
      <w:ins w:id="6278" w:author="SRO" w:date="2011-02-21T10:42:00Z">
        <w:r>
          <w:rPr>
            <w:sz w:val="26"/>
            <w:szCs w:val="26"/>
            <w:rtl/>
            <w:lang w:bidi="ar-MA"/>
          </w:rPr>
          <w:t>.</w:t>
        </w:r>
      </w:ins>
    </w:p>
    <w:p w:rsidR="00832F4C" w:rsidRPr="00832F4C" w:rsidRDefault="00832F4C" w:rsidP="00832F4C">
      <w:pPr>
        <w:numPr>
          <w:ilvl w:val="0"/>
          <w:numId w:val="59"/>
          <w:numberingChange w:id="6279" w:author="SRO" w:date="2011-02-21T09:12:00Z" w:original="-"/>
        </w:numPr>
        <w:tabs>
          <w:tab w:val="clear" w:pos="1459"/>
          <w:tab w:val="num" w:pos="1099"/>
        </w:tabs>
        <w:bidi/>
        <w:ind w:left="1094" w:hanging="357"/>
        <w:jc w:val="both"/>
        <w:rPr>
          <w:sz w:val="26"/>
          <w:szCs w:val="26"/>
          <w:lang w:bidi="ar-MA"/>
          <w:rPrChange w:id="6280" w:author="SRO" w:date="2011-02-21T10:37:00Z">
            <w:rPr>
              <w:sz w:val="28"/>
              <w:szCs w:val="26"/>
              <w:lang w:bidi="ar-MA"/>
            </w:rPr>
          </w:rPrChange>
        </w:rPr>
        <w:pPrChange w:id="6281" w:author="SRO" w:date="2011-02-21T10:55:00Z">
          <w:pPr>
            <w:numPr>
              <w:ilvl w:val="1"/>
              <w:numId w:val="59"/>
            </w:numPr>
            <w:tabs>
              <w:tab w:val="num" w:pos="199"/>
            </w:tabs>
            <w:bidi/>
            <w:ind w:left="1099" w:hanging="360"/>
            <w:jc w:val="both"/>
          </w:pPr>
        </w:pPrChange>
      </w:pPr>
      <w:r w:rsidRPr="00832F4C">
        <w:rPr>
          <w:sz w:val="26"/>
          <w:szCs w:val="26"/>
          <w:rtl/>
          <w:lang w:bidi="ar-MA"/>
          <w:rPrChange w:id="6282" w:author="SRO" w:date="2011-02-21T10:37:00Z">
            <w:rPr>
              <w:sz w:val="26"/>
              <w:szCs w:val="28"/>
              <w:rtl/>
              <w:lang w:bidi="ar-MA"/>
            </w:rPr>
          </w:rPrChange>
        </w:rPr>
        <w:t>إطلاق مسلسل للتشاور حول الاستراتيجيات الوطنية والجهوية لتمويل مشاريع الطاقات المتجددة سواء المنجزة أو التي هي في طور الانجاز.</w:t>
      </w:r>
    </w:p>
    <w:p w:rsidR="00832F4C" w:rsidRPr="00832F4C" w:rsidDel="00E10362" w:rsidRDefault="00832F4C" w:rsidP="00E10362">
      <w:pPr>
        <w:pBdr>
          <w:top w:val="single" w:sz="4" w:space="1" w:color="808080"/>
          <w:left w:val="single" w:sz="4" w:space="4" w:color="808080"/>
          <w:bottom w:val="single" w:sz="4" w:space="1" w:color="808080"/>
          <w:right w:val="single" w:sz="4" w:space="4" w:color="808080"/>
        </w:pBdr>
        <w:bidi/>
        <w:spacing w:after="120"/>
        <w:ind w:left="360"/>
        <w:jc w:val="both"/>
        <w:rPr>
          <w:del w:id="6283" w:author="SRO" w:date="2011-02-21T10:41:00Z"/>
          <w:sz w:val="26"/>
          <w:szCs w:val="26"/>
          <w:lang w:bidi="ar-MA"/>
          <w:rPrChange w:id="6284" w:author="SRO" w:date="2011-02-21T10:37:00Z">
            <w:rPr>
              <w:del w:id="6285" w:author="SRO" w:date="2011-02-21T10:41:00Z"/>
              <w:sz w:val="28"/>
              <w:szCs w:val="26"/>
              <w:lang w:bidi="ar-MA"/>
            </w:rPr>
          </w:rPrChange>
        </w:rPr>
        <w:pPrChange w:id="6286" w:author="SRO" w:date="2011-02-21T10:39:00Z">
          <w:pPr>
            <w:pBdr>
              <w:top w:val="single" w:sz="4" w:space="1" w:color="808080"/>
              <w:left w:val="single" w:sz="4" w:space="4" w:color="808080"/>
              <w:bottom w:val="single" w:sz="4" w:space="1" w:color="808080"/>
              <w:right w:val="single" w:sz="4" w:space="4" w:color="808080"/>
            </w:pBdr>
            <w:bidi/>
            <w:spacing w:after="120"/>
            <w:ind w:left="360"/>
            <w:jc w:val="both"/>
          </w:pPr>
        </w:pPrChange>
      </w:pPr>
    </w:p>
    <w:p w:rsidR="00832F4C" w:rsidRPr="00832F4C" w:rsidRDefault="00832F4C" w:rsidP="00E10362">
      <w:pPr>
        <w:pBdr>
          <w:top w:val="single" w:sz="4" w:space="1" w:color="808080"/>
          <w:left w:val="single" w:sz="4" w:space="4" w:color="808080"/>
          <w:bottom w:val="single" w:sz="4" w:space="1" w:color="808080"/>
          <w:right w:val="single" w:sz="4" w:space="4" w:color="808080"/>
        </w:pBdr>
        <w:bidi/>
        <w:spacing w:after="120"/>
        <w:ind w:left="360"/>
        <w:jc w:val="both"/>
        <w:rPr>
          <w:b/>
          <w:bCs/>
          <w:sz w:val="26"/>
          <w:szCs w:val="26"/>
          <w:rtl/>
          <w:lang w:bidi="ar-MA"/>
          <w:rPrChange w:id="6287" w:author="SRO" w:date="2011-02-21T10:37:00Z">
            <w:rPr>
              <w:b/>
              <w:bCs/>
              <w:color w:val="333333"/>
              <w:sz w:val="26"/>
              <w:szCs w:val="28"/>
              <w:rtl/>
              <w:lang w:bidi="ar-MA"/>
            </w:rPr>
          </w:rPrChange>
        </w:rPr>
        <w:pPrChange w:id="6288" w:author="SRO" w:date="2011-02-21T10:39:00Z">
          <w:pPr>
            <w:pBdr>
              <w:top w:val="single" w:sz="4" w:space="1" w:color="808080"/>
              <w:left w:val="single" w:sz="4" w:space="4" w:color="808080"/>
              <w:bottom w:val="single" w:sz="4" w:space="1" w:color="808080"/>
              <w:right w:val="single" w:sz="4" w:space="4" w:color="808080"/>
            </w:pBdr>
            <w:bidi/>
            <w:spacing w:after="120"/>
            <w:ind w:left="360"/>
            <w:jc w:val="both"/>
          </w:pPr>
        </w:pPrChange>
      </w:pPr>
      <w:r w:rsidRPr="00832F4C">
        <w:rPr>
          <w:b/>
          <w:bCs/>
          <w:sz w:val="26"/>
          <w:szCs w:val="26"/>
          <w:rtl/>
          <w:lang w:bidi="ar-MA"/>
          <w:rPrChange w:id="6289" w:author="SRO" w:date="2011-02-21T10:37:00Z">
            <w:rPr>
              <w:b/>
              <w:bCs/>
              <w:color w:val="333333"/>
              <w:sz w:val="26"/>
              <w:szCs w:val="28"/>
              <w:rtl/>
              <w:lang w:bidi="ar-MA"/>
            </w:rPr>
          </w:rPrChange>
        </w:rPr>
        <w:t>4- مركز اهتمام الدورة</w:t>
      </w:r>
    </w:p>
    <w:p w:rsidR="00832F4C" w:rsidRPr="00832F4C" w:rsidDel="00E10362" w:rsidRDefault="00832F4C" w:rsidP="00E10362">
      <w:pPr>
        <w:bidi/>
        <w:spacing w:after="120"/>
        <w:ind w:left="360" w:firstLine="348"/>
        <w:jc w:val="both"/>
        <w:rPr>
          <w:del w:id="6290" w:author="SRO" w:date="2011-02-21T10:41:00Z"/>
          <w:b/>
          <w:bCs/>
          <w:sz w:val="26"/>
          <w:szCs w:val="26"/>
          <w:u w:val="single"/>
          <w:rtl/>
          <w:lang w:bidi="ar-MA"/>
          <w:rPrChange w:id="6291" w:author="SRO" w:date="2011-02-21T10:37:00Z">
            <w:rPr>
              <w:del w:id="6292" w:author="SRO" w:date="2011-02-21T10:41:00Z"/>
              <w:b/>
              <w:bCs/>
              <w:sz w:val="26"/>
              <w:szCs w:val="28"/>
              <w:u w:val="single"/>
              <w:rtl/>
              <w:lang w:bidi="ar-MA"/>
            </w:rPr>
          </w:rPrChange>
        </w:rPr>
        <w:pPrChange w:id="6293" w:author="SRO" w:date="2011-02-21T10:39:00Z">
          <w:pPr>
            <w:bidi/>
            <w:spacing w:after="120"/>
            <w:ind w:left="360" w:firstLine="348"/>
            <w:jc w:val="both"/>
          </w:pPr>
        </w:pPrChange>
      </w:pPr>
    </w:p>
    <w:p w:rsidR="00832F4C" w:rsidRPr="00832F4C" w:rsidRDefault="00832F4C" w:rsidP="00E10362">
      <w:pPr>
        <w:bidi/>
        <w:spacing w:after="120"/>
        <w:ind w:left="360" w:firstLine="348"/>
        <w:jc w:val="both"/>
        <w:rPr>
          <w:sz w:val="26"/>
          <w:szCs w:val="26"/>
          <w:lang w:bidi="ar-MA"/>
          <w:rPrChange w:id="6294" w:author="SRO" w:date="2011-02-21T10:37:00Z">
            <w:rPr>
              <w:sz w:val="28"/>
              <w:szCs w:val="26"/>
              <w:lang w:bidi="ar-MA"/>
            </w:rPr>
          </w:rPrChange>
        </w:rPr>
        <w:pPrChange w:id="6295" w:author="SRO" w:date="2011-02-21T10:39:00Z">
          <w:pPr>
            <w:bidi/>
            <w:spacing w:after="120"/>
            <w:ind w:left="360" w:firstLine="348"/>
            <w:jc w:val="both"/>
          </w:pPr>
        </w:pPrChange>
      </w:pPr>
      <w:r w:rsidRPr="00832F4C">
        <w:rPr>
          <w:sz w:val="26"/>
          <w:szCs w:val="26"/>
          <w:rtl/>
          <w:lang w:bidi="ar-MA"/>
          <w:rPrChange w:id="6296" w:author="SRO" w:date="2011-02-21T10:37:00Z">
            <w:rPr>
              <w:sz w:val="26"/>
              <w:szCs w:val="28"/>
              <w:rtl/>
              <w:lang w:bidi="ar-MA"/>
            </w:rPr>
          </w:rPrChange>
        </w:rPr>
        <w:t>ستنكب الدورة على إصدار توصيات لإتاحة تمويل ملائم لمشاريع الطاقات المتجددة .</w:t>
      </w:r>
      <w:r w:rsidRPr="00832F4C">
        <w:rPr>
          <w:sz w:val="26"/>
          <w:szCs w:val="26"/>
          <w:lang w:bidi="ar-MA"/>
          <w:rPrChange w:id="6297" w:author="SRO" w:date="2011-02-21T10:37:00Z">
            <w:rPr>
              <w:sz w:val="28"/>
              <w:szCs w:val="26"/>
              <w:lang w:bidi="ar-MA"/>
            </w:rPr>
          </w:rPrChange>
        </w:rPr>
        <w:t xml:space="preserve"> </w:t>
      </w:r>
      <w:r w:rsidRPr="00832F4C">
        <w:rPr>
          <w:sz w:val="26"/>
          <w:szCs w:val="26"/>
          <w:rtl/>
          <w:lang w:bidi="ar-MA"/>
          <w:rPrChange w:id="6298" w:author="SRO" w:date="2011-02-21T10:37:00Z">
            <w:rPr>
              <w:sz w:val="26"/>
              <w:szCs w:val="28"/>
              <w:rtl/>
              <w:lang w:bidi="ar-MA"/>
            </w:rPr>
          </w:rPrChange>
        </w:rPr>
        <w:t>وعلى هذه التوصيات أن تهتم بمختلف أشكال التمويل وأن تعتمد على التجارب المعاشة على المستويات الوطنية الجهوية والدولية.</w:t>
      </w:r>
    </w:p>
    <w:p w:rsidR="00832F4C" w:rsidRPr="00832F4C" w:rsidDel="00E10362" w:rsidRDefault="00832F4C" w:rsidP="00E10362">
      <w:pPr>
        <w:bidi/>
        <w:spacing w:after="120"/>
        <w:ind w:left="360" w:firstLine="348"/>
        <w:jc w:val="both"/>
        <w:rPr>
          <w:del w:id="6299" w:author="SRO" w:date="2011-02-21T10:41:00Z"/>
          <w:sz w:val="26"/>
          <w:szCs w:val="26"/>
          <w:rtl/>
          <w:lang w:bidi="ar-MA"/>
          <w:rPrChange w:id="6300" w:author="SRO" w:date="2011-02-21T10:37:00Z">
            <w:rPr>
              <w:del w:id="6301" w:author="SRO" w:date="2011-02-21T10:41:00Z"/>
              <w:sz w:val="26"/>
              <w:szCs w:val="28"/>
              <w:rtl/>
              <w:lang w:bidi="ar-MA"/>
            </w:rPr>
          </w:rPrChange>
        </w:rPr>
        <w:pPrChange w:id="6302" w:author="SRO" w:date="2011-02-21T10:39:00Z">
          <w:pPr>
            <w:bidi/>
            <w:spacing w:after="120"/>
            <w:ind w:left="360" w:firstLine="348"/>
            <w:jc w:val="both"/>
          </w:pPr>
        </w:pPrChange>
      </w:pPr>
    </w:p>
    <w:p w:rsidR="00832F4C" w:rsidRPr="00832F4C" w:rsidRDefault="00832F4C" w:rsidP="00E10362">
      <w:pPr>
        <w:bidi/>
        <w:spacing w:after="120"/>
        <w:ind w:left="360" w:firstLine="348"/>
        <w:jc w:val="both"/>
        <w:rPr>
          <w:sz w:val="26"/>
          <w:szCs w:val="26"/>
          <w:rtl/>
          <w:lang w:bidi="ar-MA"/>
          <w:rPrChange w:id="6303" w:author="SRO" w:date="2011-02-21T10:37:00Z">
            <w:rPr>
              <w:sz w:val="26"/>
              <w:szCs w:val="28"/>
              <w:rtl/>
              <w:lang w:bidi="ar-MA"/>
            </w:rPr>
          </w:rPrChange>
        </w:rPr>
        <w:pPrChange w:id="6304" w:author="SRO" w:date="2011-02-21T10:39:00Z">
          <w:pPr>
            <w:bidi/>
            <w:spacing w:after="120"/>
            <w:ind w:left="360" w:firstLine="348"/>
            <w:jc w:val="both"/>
          </w:pPr>
        </w:pPrChange>
      </w:pPr>
      <w:r w:rsidRPr="00832F4C">
        <w:rPr>
          <w:sz w:val="26"/>
          <w:szCs w:val="26"/>
          <w:rtl/>
          <w:lang w:bidi="ar-MA"/>
          <w:rPrChange w:id="6305" w:author="SRO" w:date="2011-02-21T10:37:00Z">
            <w:rPr>
              <w:sz w:val="26"/>
              <w:szCs w:val="28"/>
              <w:rtl/>
              <w:lang w:bidi="ar-MA"/>
            </w:rPr>
          </w:rPrChange>
        </w:rPr>
        <w:t>وعليها كذلك أن تميز عند الضرورة ما بين مختلف الطاقات الجديدة والمتجددة اعتمادا على الفرص التي توفر كل واحدة من دول منطقة شمال إفريقيا، والمغرب العربي وكذلك البلدان الأخرى.</w:t>
      </w:r>
    </w:p>
    <w:p w:rsidR="00832F4C" w:rsidRPr="00832F4C" w:rsidRDefault="00832F4C" w:rsidP="00E10362">
      <w:pPr>
        <w:bidi/>
        <w:spacing w:after="120"/>
        <w:ind w:left="360"/>
        <w:jc w:val="both"/>
        <w:rPr>
          <w:sz w:val="26"/>
          <w:szCs w:val="26"/>
          <w:lang w:bidi="ar-MA"/>
          <w:rPrChange w:id="6306" w:author="SRO" w:date="2011-02-21T10:37:00Z">
            <w:rPr>
              <w:sz w:val="28"/>
              <w:szCs w:val="26"/>
              <w:lang w:bidi="ar-MA"/>
            </w:rPr>
          </w:rPrChange>
        </w:rPr>
        <w:pPrChange w:id="6307" w:author="SRO" w:date="2011-02-21T10:39:00Z">
          <w:pPr>
            <w:bidi/>
            <w:spacing w:after="120"/>
            <w:ind w:left="360"/>
            <w:jc w:val="both"/>
          </w:pPr>
        </w:pPrChange>
      </w:pPr>
      <w:r w:rsidRPr="00832F4C">
        <w:rPr>
          <w:sz w:val="26"/>
          <w:szCs w:val="26"/>
          <w:rtl/>
          <w:lang w:bidi="ar-MA"/>
          <w:rPrChange w:id="6308" w:author="SRO" w:date="2011-02-21T10:37:00Z">
            <w:rPr>
              <w:sz w:val="26"/>
              <w:szCs w:val="28"/>
              <w:rtl/>
              <w:lang w:bidi="ar-MA"/>
            </w:rPr>
          </w:rPrChange>
        </w:rPr>
        <w:t xml:space="preserve"> يجب على المشاركين أن يولوا أهمية كبرى للتمويل الخارجي الذي يكتسي طابعا خاصا في المنطقة.</w:t>
      </w:r>
    </w:p>
    <w:p w:rsidR="00832F4C" w:rsidRPr="00832F4C" w:rsidDel="00E10362" w:rsidRDefault="00832F4C" w:rsidP="00E10362">
      <w:pPr>
        <w:pBdr>
          <w:top w:val="single" w:sz="4" w:space="1" w:color="808080"/>
          <w:left w:val="single" w:sz="4" w:space="4" w:color="808080"/>
          <w:bottom w:val="single" w:sz="4" w:space="1" w:color="808080"/>
          <w:right w:val="single" w:sz="4" w:space="4" w:color="808080"/>
        </w:pBdr>
        <w:bidi/>
        <w:spacing w:after="120"/>
        <w:ind w:left="360"/>
        <w:jc w:val="both"/>
        <w:rPr>
          <w:del w:id="6309" w:author="SRO" w:date="2011-02-21T10:41:00Z"/>
          <w:sz w:val="26"/>
          <w:szCs w:val="26"/>
          <w:rtl/>
          <w:lang w:bidi="ar-MA"/>
          <w:rPrChange w:id="6310" w:author="SRO" w:date="2011-02-21T10:37:00Z">
            <w:rPr>
              <w:del w:id="6311" w:author="SRO" w:date="2011-02-21T10:41:00Z"/>
              <w:sz w:val="26"/>
              <w:szCs w:val="28"/>
              <w:rtl/>
              <w:lang w:bidi="ar-MA"/>
            </w:rPr>
          </w:rPrChange>
        </w:rPr>
        <w:pPrChange w:id="6312" w:author="SRO" w:date="2011-02-21T10:39:00Z">
          <w:pPr>
            <w:pBdr>
              <w:top w:val="single" w:sz="4" w:space="1" w:color="808080"/>
              <w:left w:val="single" w:sz="4" w:space="4" w:color="808080"/>
              <w:bottom w:val="single" w:sz="4" w:space="1" w:color="808080"/>
              <w:right w:val="single" w:sz="4" w:space="4" w:color="808080"/>
            </w:pBdr>
            <w:bidi/>
            <w:spacing w:after="120"/>
            <w:ind w:left="360"/>
            <w:jc w:val="both"/>
          </w:pPr>
        </w:pPrChange>
      </w:pPr>
    </w:p>
    <w:p w:rsidR="00832F4C" w:rsidRPr="00832F4C" w:rsidRDefault="00832F4C" w:rsidP="00E10362">
      <w:pPr>
        <w:pBdr>
          <w:top w:val="single" w:sz="4" w:space="1" w:color="808080"/>
          <w:left w:val="single" w:sz="4" w:space="4" w:color="808080"/>
          <w:bottom w:val="single" w:sz="4" w:space="1" w:color="808080"/>
          <w:right w:val="single" w:sz="4" w:space="4" w:color="808080"/>
        </w:pBdr>
        <w:bidi/>
        <w:spacing w:after="120"/>
        <w:ind w:left="360"/>
        <w:jc w:val="both"/>
        <w:rPr>
          <w:b/>
          <w:bCs/>
          <w:sz w:val="26"/>
          <w:szCs w:val="26"/>
          <w:lang w:bidi="ar-MA"/>
          <w:rPrChange w:id="6313" w:author="SRO" w:date="2011-02-21T10:37:00Z">
            <w:rPr>
              <w:b/>
              <w:bCs/>
              <w:color w:val="333333"/>
              <w:sz w:val="28"/>
              <w:szCs w:val="26"/>
              <w:lang w:bidi="ar-MA"/>
            </w:rPr>
          </w:rPrChange>
        </w:rPr>
        <w:pPrChange w:id="6314" w:author="SRO" w:date="2011-02-21T10:39:00Z">
          <w:pPr>
            <w:pBdr>
              <w:top w:val="single" w:sz="4" w:space="1" w:color="808080"/>
              <w:left w:val="single" w:sz="4" w:space="4" w:color="808080"/>
              <w:bottom w:val="single" w:sz="4" w:space="1" w:color="808080"/>
              <w:right w:val="single" w:sz="4" w:space="4" w:color="808080"/>
            </w:pBdr>
            <w:bidi/>
            <w:spacing w:after="120"/>
            <w:ind w:left="360"/>
            <w:jc w:val="both"/>
          </w:pPr>
        </w:pPrChange>
      </w:pPr>
      <w:r w:rsidRPr="00832F4C">
        <w:rPr>
          <w:b/>
          <w:bCs/>
          <w:sz w:val="26"/>
          <w:szCs w:val="26"/>
          <w:rtl/>
          <w:lang w:bidi="ar-MA"/>
          <w:rPrChange w:id="6315" w:author="SRO" w:date="2011-02-21T10:37:00Z">
            <w:rPr>
              <w:b/>
              <w:bCs/>
              <w:color w:val="333333"/>
              <w:sz w:val="26"/>
              <w:szCs w:val="28"/>
              <w:rtl/>
              <w:lang w:bidi="ar-MA"/>
            </w:rPr>
          </w:rPrChange>
        </w:rPr>
        <w:t>5- تنظيم وموضوعات الدورة:</w:t>
      </w:r>
    </w:p>
    <w:p w:rsidR="00832F4C" w:rsidRPr="00832F4C" w:rsidDel="00E10362" w:rsidRDefault="00832F4C" w:rsidP="00E10362">
      <w:pPr>
        <w:bidi/>
        <w:spacing w:after="120"/>
        <w:ind w:left="360" w:firstLine="348"/>
        <w:jc w:val="both"/>
        <w:rPr>
          <w:del w:id="6316" w:author="SRO" w:date="2011-02-21T10:41:00Z"/>
          <w:b/>
          <w:bCs/>
          <w:sz w:val="26"/>
          <w:szCs w:val="26"/>
          <w:u w:val="single"/>
          <w:rtl/>
          <w:lang w:bidi="ar-MA"/>
          <w:rPrChange w:id="6317" w:author="SRO" w:date="2011-02-21T10:37:00Z">
            <w:rPr>
              <w:del w:id="6318" w:author="SRO" w:date="2011-02-21T10:41:00Z"/>
              <w:b/>
              <w:bCs/>
              <w:sz w:val="26"/>
              <w:szCs w:val="28"/>
              <w:u w:val="single"/>
              <w:rtl/>
              <w:lang w:bidi="ar-MA"/>
            </w:rPr>
          </w:rPrChange>
        </w:rPr>
        <w:pPrChange w:id="6319" w:author="SRO" w:date="2011-02-21T10:39:00Z">
          <w:pPr>
            <w:bidi/>
            <w:spacing w:after="120"/>
            <w:ind w:left="360" w:firstLine="348"/>
            <w:jc w:val="both"/>
          </w:pPr>
        </w:pPrChange>
      </w:pPr>
    </w:p>
    <w:p w:rsidR="00832F4C" w:rsidRPr="00832F4C" w:rsidRDefault="00832F4C" w:rsidP="00E10362">
      <w:pPr>
        <w:bidi/>
        <w:spacing w:after="120"/>
        <w:ind w:left="360" w:firstLine="348"/>
        <w:jc w:val="both"/>
        <w:rPr>
          <w:sz w:val="26"/>
          <w:szCs w:val="26"/>
          <w:lang w:bidi="ar-MA"/>
          <w:rPrChange w:id="6320" w:author="SRO" w:date="2011-02-21T10:37:00Z">
            <w:rPr>
              <w:sz w:val="28"/>
              <w:szCs w:val="26"/>
              <w:lang w:bidi="ar-MA"/>
            </w:rPr>
          </w:rPrChange>
        </w:rPr>
        <w:pPrChange w:id="6321" w:author="SRO" w:date="2011-02-21T10:39:00Z">
          <w:pPr>
            <w:bidi/>
            <w:spacing w:after="120"/>
            <w:ind w:left="360" w:firstLine="348"/>
            <w:jc w:val="both"/>
          </w:pPr>
        </w:pPrChange>
      </w:pPr>
      <w:r w:rsidRPr="00832F4C">
        <w:rPr>
          <w:sz w:val="26"/>
          <w:szCs w:val="26"/>
          <w:rtl/>
          <w:lang w:bidi="ar-MA"/>
          <w:rPrChange w:id="6322" w:author="SRO" w:date="2011-02-21T10:37:00Z">
            <w:rPr>
              <w:sz w:val="26"/>
              <w:szCs w:val="28"/>
              <w:rtl/>
              <w:lang w:bidi="ar-MA"/>
            </w:rPr>
          </w:rPrChange>
        </w:rPr>
        <w:t>ستتمحور الدورة حول 3 جلسات موضوعاتية</w:t>
      </w:r>
    </w:p>
    <w:p w:rsidR="00832F4C" w:rsidRPr="00832F4C" w:rsidDel="00E10362" w:rsidRDefault="00832F4C" w:rsidP="00E10362">
      <w:pPr>
        <w:bidi/>
        <w:spacing w:after="120"/>
        <w:ind w:left="360"/>
        <w:jc w:val="both"/>
        <w:rPr>
          <w:del w:id="6323" w:author="SRO" w:date="2011-02-21T10:41:00Z"/>
          <w:sz w:val="26"/>
          <w:szCs w:val="26"/>
          <w:rtl/>
          <w:lang w:bidi="ar-MA"/>
          <w:rPrChange w:id="6324" w:author="SRO" w:date="2011-02-21T10:37:00Z">
            <w:rPr>
              <w:del w:id="6325" w:author="SRO" w:date="2011-02-21T10:41:00Z"/>
              <w:sz w:val="26"/>
              <w:szCs w:val="28"/>
              <w:rtl/>
              <w:lang w:bidi="ar-MA"/>
            </w:rPr>
          </w:rPrChange>
        </w:rPr>
        <w:pPrChange w:id="6326" w:author="SRO" w:date="2011-02-21T10:39:00Z">
          <w:pPr>
            <w:bidi/>
            <w:spacing w:after="120"/>
            <w:ind w:left="360"/>
            <w:jc w:val="both"/>
          </w:pPr>
        </w:pPrChange>
      </w:pPr>
    </w:p>
    <w:p w:rsidR="00832F4C" w:rsidRPr="00832F4C" w:rsidRDefault="00832F4C" w:rsidP="00E10362">
      <w:pPr>
        <w:bidi/>
        <w:spacing w:after="120"/>
        <w:ind w:left="360"/>
        <w:jc w:val="both"/>
        <w:rPr>
          <w:b/>
          <w:bCs/>
          <w:sz w:val="26"/>
          <w:szCs w:val="26"/>
          <w:u w:val="single"/>
          <w:lang w:bidi="ar-MA"/>
          <w:rPrChange w:id="6327" w:author="SRO" w:date="2011-02-21T10:37:00Z">
            <w:rPr>
              <w:b/>
              <w:bCs/>
              <w:sz w:val="28"/>
              <w:szCs w:val="26"/>
              <w:u w:val="single"/>
              <w:lang w:bidi="ar-MA"/>
            </w:rPr>
          </w:rPrChange>
        </w:rPr>
        <w:pPrChange w:id="6328" w:author="SRO" w:date="2011-02-21T10:39:00Z">
          <w:pPr>
            <w:bidi/>
            <w:spacing w:after="120"/>
            <w:ind w:left="360"/>
            <w:jc w:val="both"/>
          </w:pPr>
        </w:pPrChange>
      </w:pPr>
      <w:r w:rsidRPr="00832F4C">
        <w:rPr>
          <w:b/>
          <w:bCs/>
          <w:sz w:val="26"/>
          <w:szCs w:val="26"/>
          <w:u w:val="single"/>
          <w:rtl/>
          <w:lang w:bidi="ar-MA"/>
          <w:rPrChange w:id="6329" w:author="SRO" w:date="2011-02-21T10:37:00Z">
            <w:rPr>
              <w:b/>
              <w:bCs/>
              <w:sz w:val="26"/>
              <w:szCs w:val="28"/>
              <w:u w:val="single"/>
              <w:rtl/>
              <w:lang w:bidi="ar-MA"/>
            </w:rPr>
          </w:rPrChange>
        </w:rPr>
        <w:t>الجلسة 1: آليات السياسة التمويلية:</w:t>
      </w:r>
    </w:p>
    <w:p w:rsidR="00832F4C" w:rsidRPr="00832F4C" w:rsidDel="00E10362" w:rsidRDefault="00832F4C" w:rsidP="00E10362">
      <w:pPr>
        <w:bidi/>
        <w:spacing w:after="120"/>
        <w:ind w:left="360" w:firstLine="348"/>
        <w:jc w:val="both"/>
        <w:rPr>
          <w:del w:id="6330" w:author="SRO" w:date="2011-02-21T10:41:00Z"/>
          <w:b/>
          <w:bCs/>
          <w:sz w:val="26"/>
          <w:szCs w:val="26"/>
          <w:u w:val="single"/>
          <w:rtl/>
          <w:lang w:bidi="ar-MA"/>
          <w:rPrChange w:id="6331" w:author="SRO" w:date="2011-02-21T10:37:00Z">
            <w:rPr>
              <w:del w:id="6332" w:author="SRO" w:date="2011-02-21T10:41:00Z"/>
              <w:b/>
              <w:bCs/>
              <w:sz w:val="26"/>
              <w:szCs w:val="28"/>
              <w:u w:val="single"/>
              <w:rtl/>
              <w:lang w:bidi="ar-MA"/>
            </w:rPr>
          </w:rPrChange>
        </w:rPr>
        <w:pPrChange w:id="6333" w:author="SRO" w:date="2011-02-21T10:39:00Z">
          <w:pPr>
            <w:bidi/>
            <w:spacing w:after="120"/>
            <w:ind w:left="360" w:firstLine="348"/>
            <w:jc w:val="both"/>
          </w:pPr>
        </w:pPrChange>
      </w:pPr>
    </w:p>
    <w:p w:rsidR="00832F4C" w:rsidRPr="00832F4C" w:rsidRDefault="00832F4C" w:rsidP="00E10362">
      <w:pPr>
        <w:bidi/>
        <w:spacing w:after="120"/>
        <w:ind w:left="360" w:firstLine="348"/>
        <w:jc w:val="both"/>
        <w:rPr>
          <w:sz w:val="26"/>
          <w:szCs w:val="26"/>
          <w:lang w:bidi="ar-MA"/>
          <w:rPrChange w:id="6334" w:author="SRO" w:date="2011-02-21T10:37:00Z">
            <w:rPr>
              <w:sz w:val="28"/>
              <w:szCs w:val="26"/>
              <w:lang w:bidi="ar-MA"/>
            </w:rPr>
          </w:rPrChange>
        </w:rPr>
        <w:pPrChange w:id="6335" w:author="SRO" w:date="2011-02-21T10:39:00Z">
          <w:pPr>
            <w:bidi/>
            <w:spacing w:after="120"/>
            <w:ind w:left="360" w:firstLine="348"/>
            <w:jc w:val="both"/>
          </w:pPr>
        </w:pPrChange>
      </w:pPr>
      <w:r w:rsidRPr="00832F4C">
        <w:rPr>
          <w:sz w:val="26"/>
          <w:szCs w:val="26"/>
          <w:rtl/>
          <w:lang w:bidi="ar-MA"/>
          <w:rPrChange w:id="6336" w:author="SRO" w:date="2011-02-21T10:37:00Z">
            <w:rPr>
              <w:sz w:val="26"/>
              <w:szCs w:val="28"/>
              <w:rtl/>
              <w:lang w:bidi="ar-MA"/>
            </w:rPr>
          </w:rPrChange>
        </w:rPr>
        <w:t>سيتم خلال هذه الجلسة دراسة الآليات التي تم وضعها بالمنطقة لتمويل مشاريع الطاقات الجديدة والمتجددة، وكذلك الوقوف على مكامن القوة والضعف لمختلف الأنماط من أجل الخروج بتوصيات حول اعتماد آليات تمويلية لصالح الطاقات الجديدة والمتجددة.</w:t>
      </w:r>
    </w:p>
    <w:p w:rsidR="00832F4C" w:rsidRPr="00832F4C" w:rsidDel="00CA5844" w:rsidRDefault="00832F4C" w:rsidP="00E10362">
      <w:pPr>
        <w:bidi/>
        <w:spacing w:after="120"/>
        <w:ind w:left="360"/>
        <w:jc w:val="both"/>
        <w:rPr>
          <w:del w:id="6337" w:author="SRO" w:date="2011-02-21T10:55:00Z"/>
          <w:sz w:val="26"/>
          <w:szCs w:val="26"/>
          <w:rtl/>
          <w:lang w:bidi="ar-MA"/>
          <w:rPrChange w:id="6338" w:author="SRO" w:date="2011-02-21T10:37:00Z">
            <w:rPr>
              <w:del w:id="6339" w:author="SRO" w:date="2011-02-21T10:55:00Z"/>
              <w:sz w:val="26"/>
              <w:szCs w:val="28"/>
              <w:rtl/>
              <w:lang w:bidi="ar-MA"/>
            </w:rPr>
          </w:rPrChange>
        </w:rPr>
        <w:pPrChange w:id="6340" w:author="SRO" w:date="2011-02-21T10:39:00Z">
          <w:pPr>
            <w:bidi/>
            <w:spacing w:after="120"/>
            <w:ind w:left="360"/>
            <w:jc w:val="both"/>
          </w:pPr>
        </w:pPrChange>
      </w:pPr>
    </w:p>
    <w:p w:rsidR="00832F4C" w:rsidRPr="00832F4C" w:rsidRDefault="00832F4C" w:rsidP="00E10362">
      <w:pPr>
        <w:bidi/>
        <w:spacing w:after="120"/>
        <w:ind w:left="360"/>
        <w:jc w:val="both"/>
        <w:rPr>
          <w:b/>
          <w:bCs/>
          <w:sz w:val="26"/>
          <w:szCs w:val="26"/>
          <w:u w:val="single"/>
          <w:lang w:bidi="ar-MA"/>
          <w:rPrChange w:id="6341" w:author="SRO" w:date="2011-02-21T10:37:00Z">
            <w:rPr>
              <w:b/>
              <w:bCs/>
              <w:sz w:val="28"/>
              <w:szCs w:val="26"/>
              <w:u w:val="single"/>
              <w:lang w:bidi="ar-MA"/>
            </w:rPr>
          </w:rPrChange>
        </w:rPr>
        <w:pPrChange w:id="6342" w:author="SRO" w:date="2011-02-21T10:39:00Z">
          <w:pPr>
            <w:bidi/>
            <w:spacing w:after="120"/>
            <w:ind w:left="360"/>
            <w:jc w:val="both"/>
          </w:pPr>
        </w:pPrChange>
      </w:pPr>
      <w:r w:rsidRPr="00832F4C">
        <w:rPr>
          <w:b/>
          <w:bCs/>
          <w:sz w:val="26"/>
          <w:szCs w:val="26"/>
          <w:u w:val="single"/>
          <w:rtl/>
          <w:lang w:bidi="ar-MA"/>
          <w:rPrChange w:id="6343" w:author="SRO" w:date="2011-02-21T10:37:00Z">
            <w:rPr>
              <w:b/>
              <w:bCs/>
              <w:sz w:val="26"/>
              <w:szCs w:val="28"/>
              <w:u w:val="single"/>
              <w:rtl/>
              <w:lang w:bidi="ar-MA"/>
            </w:rPr>
          </w:rPrChange>
        </w:rPr>
        <w:t>الجلسة 2: الإطار القانوني والمالي:</w:t>
      </w:r>
    </w:p>
    <w:p w:rsidR="00832F4C" w:rsidRPr="00832F4C" w:rsidDel="00E10362" w:rsidRDefault="00832F4C" w:rsidP="00E10362">
      <w:pPr>
        <w:bidi/>
        <w:spacing w:after="120"/>
        <w:ind w:left="19" w:firstLine="720"/>
        <w:jc w:val="both"/>
        <w:rPr>
          <w:del w:id="6344" w:author="SRO" w:date="2011-02-21T10:41:00Z"/>
          <w:b/>
          <w:bCs/>
          <w:sz w:val="26"/>
          <w:szCs w:val="26"/>
          <w:u w:val="single"/>
          <w:rtl/>
          <w:lang w:bidi="ar-MA"/>
          <w:rPrChange w:id="6345" w:author="SRO" w:date="2011-02-21T10:37:00Z">
            <w:rPr>
              <w:del w:id="6346" w:author="SRO" w:date="2011-02-21T10:41:00Z"/>
              <w:b/>
              <w:bCs/>
              <w:sz w:val="26"/>
              <w:szCs w:val="28"/>
              <w:u w:val="single"/>
              <w:rtl/>
              <w:lang w:bidi="ar-MA"/>
            </w:rPr>
          </w:rPrChange>
        </w:rPr>
        <w:pPrChange w:id="6347" w:author="SRO" w:date="2011-02-21T10:39:00Z">
          <w:pPr>
            <w:bidi/>
            <w:spacing w:after="120"/>
            <w:ind w:left="19" w:firstLine="720"/>
            <w:jc w:val="both"/>
          </w:pPr>
        </w:pPrChange>
      </w:pPr>
    </w:p>
    <w:p w:rsidR="00832F4C" w:rsidRPr="00832F4C" w:rsidRDefault="00832F4C" w:rsidP="00E10362">
      <w:pPr>
        <w:bidi/>
        <w:spacing w:after="120"/>
        <w:ind w:left="19" w:firstLine="720"/>
        <w:jc w:val="both"/>
        <w:rPr>
          <w:sz w:val="26"/>
          <w:szCs w:val="26"/>
          <w:lang w:bidi="ar-MA"/>
          <w:rPrChange w:id="6348" w:author="SRO" w:date="2011-02-21T10:37:00Z">
            <w:rPr>
              <w:sz w:val="28"/>
              <w:szCs w:val="26"/>
              <w:lang w:bidi="ar-MA"/>
            </w:rPr>
          </w:rPrChange>
        </w:rPr>
        <w:pPrChange w:id="6349" w:author="SRO" w:date="2011-02-21T10:39:00Z">
          <w:pPr>
            <w:bidi/>
            <w:spacing w:after="120"/>
            <w:ind w:left="19" w:firstLine="720"/>
            <w:jc w:val="both"/>
          </w:pPr>
        </w:pPrChange>
      </w:pPr>
      <w:r w:rsidRPr="00832F4C">
        <w:rPr>
          <w:sz w:val="26"/>
          <w:szCs w:val="26"/>
          <w:rtl/>
          <w:lang w:bidi="ar-MA"/>
          <w:rPrChange w:id="6350" w:author="SRO" w:date="2011-02-21T10:37:00Z">
            <w:rPr>
              <w:sz w:val="26"/>
              <w:szCs w:val="28"/>
              <w:rtl/>
              <w:lang w:bidi="ar-MA"/>
            </w:rPr>
          </w:rPrChange>
        </w:rPr>
        <w:t>ستنكب هذه الجلسة على دراسة واقع الإطار القانوني والمالي ببلدان إفريقيا الشمالية، ومن خلال التقييمات المقدمة من طرف المتدخلين سيتم إصدار توصيات من أجل حماية أفضل للاستثمار في هذا القطاع.</w:t>
      </w:r>
    </w:p>
    <w:p w:rsidR="00832F4C" w:rsidRPr="00832F4C" w:rsidDel="00E10362" w:rsidRDefault="00832F4C" w:rsidP="00E10362">
      <w:pPr>
        <w:bidi/>
        <w:spacing w:after="120"/>
        <w:ind w:left="360"/>
        <w:jc w:val="both"/>
        <w:rPr>
          <w:del w:id="6351" w:author="SRO" w:date="2011-02-21T10:41:00Z"/>
          <w:sz w:val="26"/>
          <w:szCs w:val="26"/>
          <w:rtl/>
          <w:lang w:bidi="ar-MA"/>
          <w:rPrChange w:id="6352" w:author="SRO" w:date="2011-02-21T10:37:00Z">
            <w:rPr>
              <w:del w:id="6353" w:author="SRO" w:date="2011-02-21T10:41:00Z"/>
              <w:sz w:val="26"/>
              <w:szCs w:val="28"/>
              <w:rtl/>
              <w:lang w:bidi="ar-MA"/>
            </w:rPr>
          </w:rPrChange>
        </w:rPr>
        <w:pPrChange w:id="6354" w:author="SRO" w:date="2011-02-21T10:39:00Z">
          <w:pPr>
            <w:bidi/>
            <w:spacing w:after="120"/>
            <w:ind w:left="360"/>
            <w:jc w:val="both"/>
          </w:pPr>
        </w:pPrChange>
      </w:pPr>
    </w:p>
    <w:p w:rsidR="00832F4C" w:rsidRPr="00832F4C" w:rsidRDefault="00832F4C" w:rsidP="00E10362">
      <w:pPr>
        <w:bidi/>
        <w:spacing w:after="120"/>
        <w:ind w:left="360"/>
        <w:jc w:val="both"/>
        <w:rPr>
          <w:b/>
          <w:bCs/>
          <w:sz w:val="26"/>
          <w:szCs w:val="26"/>
          <w:u w:val="single"/>
          <w:rtl/>
          <w:lang w:bidi="ar-MA"/>
          <w:rPrChange w:id="6355" w:author="SRO" w:date="2011-02-21T10:37:00Z">
            <w:rPr>
              <w:b/>
              <w:bCs/>
              <w:sz w:val="26"/>
              <w:szCs w:val="28"/>
              <w:u w:val="single"/>
              <w:rtl/>
              <w:lang w:bidi="ar-MA"/>
            </w:rPr>
          </w:rPrChange>
        </w:rPr>
        <w:pPrChange w:id="6356" w:author="SRO" w:date="2011-02-21T10:39:00Z">
          <w:pPr>
            <w:bidi/>
            <w:spacing w:after="120"/>
            <w:ind w:left="360"/>
            <w:jc w:val="both"/>
          </w:pPr>
        </w:pPrChange>
      </w:pPr>
      <w:r w:rsidRPr="00832F4C">
        <w:rPr>
          <w:b/>
          <w:bCs/>
          <w:sz w:val="26"/>
          <w:szCs w:val="26"/>
          <w:u w:val="single"/>
          <w:rtl/>
          <w:lang w:bidi="ar-MA"/>
          <w:rPrChange w:id="6357" w:author="SRO" w:date="2011-02-21T10:37:00Z">
            <w:rPr>
              <w:b/>
              <w:bCs/>
              <w:sz w:val="26"/>
              <w:szCs w:val="28"/>
              <w:u w:val="single"/>
              <w:rtl/>
              <w:lang w:bidi="ar-MA"/>
            </w:rPr>
          </w:rPrChange>
        </w:rPr>
        <w:t>الجلسة 3 : الشراكة العمومية، الخاصة، أداة لتنمية الطاقات الجديدة والمتجددة</w:t>
      </w:r>
    </w:p>
    <w:p w:rsidR="00832F4C" w:rsidRPr="00832F4C" w:rsidDel="00E10362" w:rsidRDefault="00832F4C" w:rsidP="00E10362">
      <w:pPr>
        <w:bidi/>
        <w:spacing w:after="120"/>
        <w:ind w:firstLine="739"/>
        <w:jc w:val="both"/>
        <w:rPr>
          <w:del w:id="6358" w:author="SRO" w:date="2011-02-21T10:41:00Z"/>
          <w:b/>
          <w:bCs/>
          <w:sz w:val="26"/>
          <w:szCs w:val="26"/>
          <w:u w:val="single"/>
          <w:rtl/>
          <w:lang w:bidi="ar-MA"/>
          <w:rPrChange w:id="6359" w:author="SRO" w:date="2011-02-21T10:37:00Z">
            <w:rPr>
              <w:del w:id="6360" w:author="SRO" w:date="2011-02-21T10:41:00Z"/>
              <w:b/>
              <w:bCs/>
              <w:sz w:val="26"/>
              <w:szCs w:val="28"/>
              <w:u w:val="single"/>
              <w:rtl/>
              <w:lang w:bidi="ar-MA"/>
            </w:rPr>
          </w:rPrChange>
        </w:rPr>
        <w:pPrChange w:id="6361" w:author="SRO" w:date="2011-02-21T10:39:00Z">
          <w:pPr>
            <w:bidi/>
            <w:spacing w:after="120"/>
            <w:ind w:firstLine="739"/>
            <w:jc w:val="both"/>
          </w:pPr>
        </w:pPrChange>
      </w:pPr>
    </w:p>
    <w:p w:rsidR="00832F4C" w:rsidRDefault="00832F4C" w:rsidP="00E10362">
      <w:pPr>
        <w:bidi/>
        <w:spacing w:after="120"/>
        <w:ind w:firstLine="739"/>
        <w:jc w:val="both"/>
        <w:rPr>
          <w:ins w:id="6362" w:author="SRO" w:date="2011-02-21T10:55:00Z"/>
          <w:sz w:val="26"/>
          <w:szCs w:val="26"/>
          <w:rtl/>
          <w:lang w:bidi="ar-MA"/>
        </w:rPr>
        <w:pPrChange w:id="6363" w:author="SRO" w:date="2011-02-21T10:39:00Z">
          <w:pPr>
            <w:bidi/>
            <w:spacing w:after="120"/>
            <w:ind w:firstLine="739"/>
            <w:jc w:val="both"/>
          </w:pPr>
        </w:pPrChange>
      </w:pPr>
      <w:r w:rsidRPr="00832F4C">
        <w:rPr>
          <w:sz w:val="26"/>
          <w:szCs w:val="26"/>
          <w:rtl/>
          <w:lang w:bidi="ar-MA"/>
          <w:rPrChange w:id="6364" w:author="SRO" w:date="2011-02-21T10:37:00Z">
            <w:rPr>
              <w:sz w:val="26"/>
              <w:szCs w:val="28"/>
              <w:rtl/>
              <w:lang w:bidi="ar-MA"/>
            </w:rPr>
          </w:rPrChange>
        </w:rPr>
        <w:t>ستقوم الجلسة بدراسة</w:t>
      </w:r>
      <w:r w:rsidRPr="00832F4C">
        <w:rPr>
          <w:sz w:val="26"/>
          <w:szCs w:val="26"/>
          <w:lang w:bidi="ar-MA"/>
          <w:rPrChange w:id="6365" w:author="SRO" w:date="2011-02-21T10:37:00Z">
            <w:rPr>
              <w:sz w:val="28"/>
              <w:szCs w:val="26"/>
              <w:lang w:bidi="ar-MA"/>
            </w:rPr>
          </w:rPrChange>
        </w:rPr>
        <w:t xml:space="preserve"> </w:t>
      </w:r>
      <w:r w:rsidRPr="00832F4C">
        <w:rPr>
          <w:sz w:val="26"/>
          <w:szCs w:val="26"/>
          <w:rtl/>
          <w:lang w:bidi="ar-MA"/>
          <w:rPrChange w:id="6366" w:author="SRO" w:date="2011-02-21T10:37:00Z">
            <w:rPr>
              <w:sz w:val="26"/>
              <w:szCs w:val="28"/>
              <w:rtl/>
              <w:lang w:bidi="ar-MA"/>
            </w:rPr>
          </w:rPrChange>
        </w:rPr>
        <w:t>نماذج للشراكات العمومية</w:t>
      </w:r>
      <w:r w:rsidRPr="00832F4C">
        <w:rPr>
          <w:sz w:val="26"/>
          <w:szCs w:val="26"/>
          <w:lang w:bidi="ar-MA"/>
          <w:rPrChange w:id="6367" w:author="SRO" w:date="2011-02-21T10:37:00Z">
            <w:rPr>
              <w:sz w:val="28"/>
              <w:szCs w:val="26"/>
              <w:lang w:bidi="ar-MA"/>
            </w:rPr>
          </w:rPrChange>
        </w:rPr>
        <w:t>-</w:t>
      </w:r>
      <w:r w:rsidRPr="00832F4C">
        <w:rPr>
          <w:sz w:val="26"/>
          <w:szCs w:val="26"/>
          <w:rtl/>
          <w:lang w:bidi="ar-MA"/>
          <w:rPrChange w:id="6368" w:author="SRO" w:date="2011-02-21T10:37:00Z">
            <w:rPr>
              <w:sz w:val="26"/>
              <w:szCs w:val="28"/>
              <w:rtl/>
              <w:lang w:bidi="ar-MA"/>
            </w:rPr>
          </w:rPrChange>
        </w:rPr>
        <w:t>الخاصة بالمنطقة، وكذلك التجارب الناجحة التي يجب أخذها كمثال يحتدى به، وسيتم خلال هذه الجلسة استخلاص شروط النجاح وعوامل المخاطرة التي يشكلها هذا النوع من التمويل، وبالتالي الخروج بتوصيات.</w:t>
      </w:r>
    </w:p>
    <w:p w:rsidR="00832F4C" w:rsidRPr="00832F4C" w:rsidDel="00CA5844" w:rsidRDefault="00832F4C" w:rsidP="00832F4C">
      <w:pPr>
        <w:pBdr>
          <w:top w:val="single" w:sz="4" w:space="1" w:color="808080"/>
          <w:left w:val="single" w:sz="4" w:space="4" w:color="808080"/>
          <w:bottom w:val="single" w:sz="4" w:space="1" w:color="808080"/>
          <w:right w:val="single" w:sz="4" w:space="17" w:color="808080"/>
        </w:pBdr>
        <w:bidi/>
        <w:spacing w:after="120"/>
        <w:ind w:left="105"/>
        <w:jc w:val="both"/>
        <w:rPr>
          <w:del w:id="6369" w:author="SRO" w:date="2011-02-21T10:55:00Z"/>
          <w:sz w:val="26"/>
          <w:szCs w:val="26"/>
          <w:lang w:bidi="ar-MA"/>
          <w:rPrChange w:id="6370" w:author="SRO" w:date="2011-02-21T10:37:00Z">
            <w:rPr>
              <w:del w:id="6371" w:author="SRO" w:date="2011-02-21T10:55:00Z"/>
              <w:sz w:val="28"/>
              <w:szCs w:val="26"/>
              <w:lang w:bidi="ar-MA"/>
            </w:rPr>
          </w:rPrChange>
        </w:rPr>
        <w:pPrChange w:id="6372" w:author="SRO" w:date="2011-02-21T10:42:00Z">
          <w:pPr>
            <w:pBdr>
              <w:top w:val="single" w:sz="4" w:space="1" w:color="808080"/>
              <w:left w:val="single" w:sz="4" w:space="4" w:color="808080"/>
              <w:bottom w:val="single" w:sz="4" w:space="1" w:color="808080"/>
              <w:right w:val="single" w:sz="4" w:space="4" w:color="808080"/>
            </w:pBdr>
            <w:bidi/>
            <w:spacing w:after="120"/>
            <w:ind w:left="360"/>
            <w:jc w:val="both"/>
          </w:pPr>
        </w:pPrChange>
      </w:pPr>
    </w:p>
    <w:p w:rsidR="00832F4C" w:rsidRPr="00832F4C" w:rsidDel="00E10362" w:rsidRDefault="00832F4C" w:rsidP="00832F4C">
      <w:pPr>
        <w:pBdr>
          <w:top w:val="single" w:sz="4" w:space="1" w:color="808080"/>
          <w:left w:val="single" w:sz="4" w:space="4" w:color="808080"/>
          <w:bottom w:val="single" w:sz="4" w:space="1" w:color="808080"/>
          <w:right w:val="single" w:sz="4" w:space="17" w:color="808080"/>
        </w:pBdr>
        <w:bidi/>
        <w:spacing w:after="120"/>
        <w:ind w:left="105"/>
        <w:jc w:val="both"/>
        <w:rPr>
          <w:del w:id="6373" w:author="SRO" w:date="2011-02-21T10:41:00Z"/>
          <w:sz w:val="26"/>
          <w:szCs w:val="26"/>
          <w:rtl/>
          <w:lang w:bidi="ar-MA"/>
          <w:rPrChange w:id="6374" w:author="SRO" w:date="2011-02-21T10:37:00Z">
            <w:rPr>
              <w:del w:id="6375" w:author="SRO" w:date="2011-02-21T10:41:00Z"/>
              <w:sz w:val="26"/>
              <w:szCs w:val="28"/>
              <w:rtl/>
              <w:lang w:bidi="ar-MA"/>
            </w:rPr>
          </w:rPrChange>
        </w:rPr>
        <w:pPrChange w:id="6376" w:author="SRO" w:date="2011-02-21T10:42:00Z">
          <w:pPr>
            <w:pBdr>
              <w:top w:val="single" w:sz="4" w:space="1" w:color="808080"/>
              <w:left w:val="single" w:sz="4" w:space="4" w:color="808080"/>
              <w:bottom w:val="single" w:sz="4" w:space="1" w:color="808080"/>
              <w:right w:val="single" w:sz="4" w:space="4" w:color="808080"/>
            </w:pBdr>
            <w:bidi/>
            <w:spacing w:after="120"/>
            <w:ind w:left="360"/>
            <w:jc w:val="both"/>
          </w:pPr>
        </w:pPrChange>
      </w:pPr>
    </w:p>
    <w:p w:rsidR="00832F4C" w:rsidRPr="00832F4C" w:rsidRDefault="00832F4C" w:rsidP="00832F4C">
      <w:pPr>
        <w:pBdr>
          <w:top w:val="single" w:sz="4" w:space="1" w:color="808080"/>
          <w:left w:val="single" w:sz="4" w:space="4" w:color="808080"/>
          <w:bottom w:val="single" w:sz="4" w:space="1" w:color="808080"/>
          <w:right w:val="single" w:sz="4" w:space="17" w:color="808080"/>
        </w:pBdr>
        <w:bidi/>
        <w:spacing w:after="120"/>
        <w:ind w:left="105"/>
        <w:jc w:val="both"/>
        <w:rPr>
          <w:b/>
          <w:bCs/>
          <w:sz w:val="26"/>
          <w:szCs w:val="26"/>
          <w:rtl/>
          <w:lang w:bidi="ar-MA"/>
          <w:rPrChange w:id="6377" w:author="SRO" w:date="2011-02-21T10:37:00Z">
            <w:rPr>
              <w:b/>
              <w:bCs/>
              <w:color w:val="333333"/>
              <w:sz w:val="26"/>
              <w:szCs w:val="28"/>
              <w:rtl/>
              <w:lang w:bidi="ar-MA"/>
            </w:rPr>
          </w:rPrChange>
        </w:rPr>
        <w:pPrChange w:id="6378" w:author="SRO" w:date="2011-02-21T10:42:00Z">
          <w:pPr>
            <w:pBdr>
              <w:top w:val="single" w:sz="4" w:space="1" w:color="808080"/>
              <w:left w:val="single" w:sz="4" w:space="4" w:color="808080"/>
              <w:bottom w:val="single" w:sz="4" w:space="1" w:color="808080"/>
              <w:right w:val="single" w:sz="4" w:space="4" w:color="808080"/>
            </w:pBdr>
            <w:bidi/>
            <w:spacing w:after="120"/>
            <w:ind w:left="360"/>
            <w:jc w:val="both"/>
          </w:pPr>
        </w:pPrChange>
      </w:pPr>
      <w:r w:rsidRPr="00832F4C">
        <w:rPr>
          <w:b/>
          <w:bCs/>
          <w:sz w:val="26"/>
          <w:szCs w:val="26"/>
          <w:rtl/>
          <w:lang w:bidi="ar-MA"/>
          <w:rPrChange w:id="6379" w:author="SRO" w:date="2011-02-21T10:37:00Z">
            <w:rPr>
              <w:b/>
              <w:bCs/>
              <w:color w:val="333333"/>
              <w:sz w:val="26"/>
              <w:szCs w:val="28"/>
              <w:rtl/>
              <w:lang w:bidi="ar-MA"/>
            </w:rPr>
          </w:rPrChange>
        </w:rPr>
        <w:t>6- نتائج الدورة</w:t>
      </w:r>
    </w:p>
    <w:p w:rsidR="00832F4C" w:rsidRPr="00832F4C" w:rsidDel="00E10362" w:rsidRDefault="00832F4C" w:rsidP="00832F4C">
      <w:pPr>
        <w:numPr>
          <w:numberingChange w:id="6380" w:author="SRO" w:date="2011-02-21T09:12:00Z" w:original="-"/>
        </w:numPr>
        <w:bidi/>
        <w:ind w:left="360"/>
        <w:jc w:val="both"/>
        <w:rPr>
          <w:del w:id="6381" w:author="SRO" w:date="2011-02-21T10:42:00Z"/>
          <w:b/>
          <w:bCs/>
          <w:sz w:val="26"/>
          <w:szCs w:val="26"/>
          <w:u w:val="single"/>
          <w:rtl/>
          <w:lang w:bidi="ar-MA"/>
          <w:rPrChange w:id="6382" w:author="SRO" w:date="2011-02-21T10:37:00Z">
            <w:rPr>
              <w:del w:id="6383" w:author="SRO" w:date="2011-02-21T10:42:00Z"/>
              <w:b/>
              <w:bCs/>
              <w:sz w:val="26"/>
              <w:szCs w:val="28"/>
              <w:u w:val="single"/>
              <w:rtl/>
              <w:lang w:bidi="ar-MA"/>
            </w:rPr>
          </w:rPrChange>
        </w:rPr>
        <w:pPrChange w:id="6384" w:author="SRO" w:date="2011-02-21T10:56:00Z">
          <w:pPr>
            <w:numPr>
              <w:ilvl w:val="1"/>
              <w:numId w:val="57"/>
            </w:numPr>
            <w:tabs>
              <w:tab w:val="num" w:pos="199"/>
            </w:tabs>
            <w:bidi/>
            <w:ind w:left="720" w:hanging="360"/>
            <w:jc w:val="both"/>
          </w:pPr>
        </w:pPrChange>
      </w:pPr>
    </w:p>
    <w:p w:rsidR="00832F4C" w:rsidRPr="00832F4C" w:rsidDel="00CA5844" w:rsidRDefault="00832F4C" w:rsidP="00832F4C">
      <w:pPr>
        <w:numPr>
          <w:numberingChange w:id="6385" w:author="SRO" w:date="2011-02-21T09:12:00Z" w:original="-"/>
        </w:numPr>
        <w:bidi/>
        <w:ind w:left="360"/>
        <w:jc w:val="both"/>
        <w:rPr>
          <w:del w:id="6386" w:author="SRO" w:date="2011-02-21T10:56:00Z"/>
          <w:sz w:val="26"/>
          <w:szCs w:val="26"/>
          <w:rtl/>
          <w:lang w:bidi="ar-MA"/>
          <w:rPrChange w:id="6387" w:author="SRO" w:date="2011-02-21T10:37:00Z">
            <w:rPr>
              <w:del w:id="6388" w:author="SRO" w:date="2011-02-21T10:56:00Z"/>
              <w:sz w:val="26"/>
              <w:szCs w:val="28"/>
              <w:rtl/>
              <w:lang w:bidi="ar-MA"/>
            </w:rPr>
          </w:rPrChange>
        </w:rPr>
        <w:pPrChange w:id="6389" w:author="SRO" w:date="2011-02-21T10:56:00Z">
          <w:pPr>
            <w:numPr>
              <w:ilvl w:val="1"/>
              <w:numId w:val="57"/>
            </w:numPr>
            <w:tabs>
              <w:tab w:val="num" w:pos="199"/>
            </w:tabs>
            <w:bidi/>
            <w:ind w:left="720" w:hanging="360"/>
            <w:jc w:val="both"/>
          </w:pPr>
        </w:pPrChange>
      </w:pPr>
      <w:r w:rsidRPr="00832F4C">
        <w:rPr>
          <w:sz w:val="26"/>
          <w:szCs w:val="26"/>
          <w:rtl/>
          <w:lang w:bidi="ar-MA"/>
          <w:rPrChange w:id="6390" w:author="SRO" w:date="2011-02-21T10:37:00Z">
            <w:rPr>
              <w:sz w:val="26"/>
              <w:szCs w:val="28"/>
              <w:rtl/>
              <w:lang w:bidi="ar-MA"/>
            </w:rPr>
          </w:rPrChange>
        </w:rPr>
        <w:t>سيتم خلال هذه الجلسة إصدار</w:t>
      </w:r>
      <w:r w:rsidRPr="00832F4C">
        <w:rPr>
          <w:sz w:val="26"/>
          <w:szCs w:val="26"/>
          <w:lang w:bidi="ar-MA"/>
          <w:rPrChange w:id="6391" w:author="SRO" w:date="2011-02-21T10:37:00Z">
            <w:rPr>
              <w:sz w:val="28"/>
              <w:szCs w:val="26"/>
              <w:lang w:bidi="ar-MA"/>
            </w:rPr>
          </w:rPrChange>
        </w:rPr>
        <w:t>:</w:t>
      </w:r>
    </w:p>
    <w:p w:rsidR="00832F4C" w:rsidRPr="00832F4C" w:rsidDel="00CA5844" w:rsidRDefault="00832F4C" w:rsidP="00832F4C">
      <w:pPr>
        <w:numPr>
          <w:numberingChange w:id="6392" w:author="SRO" w:date="2011-02-21T09:12:00Z" w:original="-"/>
        </w:numPr>
        <w:bidi/>
        <w:ind w:left="360"/>
        <w:jc w:val="both"/>
        <w:rPr>
          <w:del w:id="6393" w:author="SRO" w:date="2011-02-21T10:56:00Z"/>
          <w:sz w:val="26"/>
          <w:szCs w:val="26"/>
          <w:rtl/>
          <w:lang w:bidi="ar-MA"/>
          <w:rPrChange w:id="6394" w:author="SRO" w:date="2011-02-21T10:37:00Z">
            <w:rPr>
              <w:del w:id="6395" w:author="SRO" w:date="2011-02-21T10:56:00Z"/>
              <w:sz w:val="26"/>
              <w:szCs w:val="28"/>
              <w:rtl/>
              <w:lang w:bidi="ar-MA"/>
            </w:rPr>
          </w:rPrChange>
        </w:rPr>
        <w:pPrChange w:id="6396" w:author="SRO" w:date="2011-02-21T10:56:00Z">
          <w:pPr>
            <w:numPr>
              <w:ilvl w:val="1"/>
              <w:numId w:val="57"/>
            </w:numPr>
            <w:tabs>
              <w:tab w:val="num" w:pos="199"/>
            </w:tabs>
            <w:bidi/>
            <w:ind w:left="720" w:hanging="360"/>
            <w:jc w:val="both"/>
          </w:pPr>
        </w:pPrChange>
      </w:pPr>
      <w:r w:rsidRPr="00832F4C">
        <w:rPr>
          <w:sz w:val="26"/>
          <w:szCs w:val="26"/>
          <w:rtl/>
          <w:lang w:bidi="ar-MA"/>
          <w:rPrChange w:id="6397" w:author="SRO" w:date="2011-02-21T10:37:00Z">
            <w:rPr>
              <w:sz w:val="26"/>
              <w:szCs w:val="28"/>
              <w:rtl/>
              <w:lang w:bidi="ar-MA"/>
            </w:rPr>
          </w:rPrChange>
        </w:rPr>
        <w:t>تقرير حول مجريات النقاش</w:t>
      </w:r>
      <w:del w:id="6398" w:author="SRO" w:date="2011-02-21T10:56:00Z">
        <w:r w:rsidRPr="00832F4C" w:rsidDel="00CA5844">
          <w:rPr>
            <w:sz w:val="26"/>
            <w:szCs w:val="26"/>
            <w:rtl/>
            <w:lang w:bidi="ar-MA"/>
            <w:rPrChange w:id="6399" w:author="SRO" w:date="2011-02-21T10:37:00Z">
              <w:rPr>
                <w:sz w:val="26"/>
                <w:szCs w:val="28"/>
                <w:rtl/>
                <w:lang w:bidi="ar-MA"/>
              </w:rPr>
            </w:rPrChange>
          </w:rPr>
          <w:delText>.</w:delText>
        </w:r>
      </w:del>
      <w:ins w:id="6400" w:author="SRO" w:date="2011-02-21T10:56:00Z">
        <w:r>
          <w:rPr>
            <w:sz w:val="26"/>
            <w:szCs w:val="26"/>
            <w:rtl/>
            <w:lang w:bidi="ar-MA"/>
          </w:rPr>
          <w:t xml:space="preserve">، </w:t>
        </w:r>
      </w:ins>
    </w:p>
    <w:p w:rsidR="00832F4C" w:rsidRPr="00832F4C" w:rsidDel="00CA5844" w:rsidRDefault="00832F4C" w:rsidP="00832F4C">
      <w:pPr>
        <w:numPr>
          <w:numberingChange w:id="6401" w:author="SRO" w:date="2011-02-21T09:12:00Z" w:original="-"/>
        </w:numPr>
        <w:bidi/>
        <w:ind w:left="360"/>
        <w:jc w:val="both"/>
        <w:rPr>
          <w:del w:id="6402" w:author="SRO" w:date="2011-02-21T10:57:00Z"/>
          <w:sz w:val="26"/>
          <w:szCs w:val="26"/>
          <w:lang w:bidi="ar-MA"/>
          <w:rPrChange w:id="6403" w:author="SRO" w:date="2011-02-21T10:37:00Z">
            <w:rPr>
              <w:del w:id="6404" w:author="SRO" w:date="2011-02-21T10:57:00Z"/>
              <w:sz w:val="28"/>
              <w:szCs w:val="26"/>
              <w:lang w:bidi="ar-MA"/>
            </w:rPr>
          </w:rPrChange>
        </w:rPr>
        <w:pPrChange w:id="6405" w:author="SRO" w:date="2011-02-21T10:56:00Z">
          <w:pPr>
            <w:numPr>
              <w:ilvl w:val="1"/>
              <w:numId w:val="57"/>
            </w:numPr>
            <w:tabs>
              <w:tab w:val="num" w:pos="199"/>
            </w:tabs>
            <w:bidi/>
            <w:ind w:left="720" w:hanging="360"/>
            <w:jc w:val="both"/>
          </w:pPr>
        </w:pPrChange>
      </w:pPr>
      <w:r w:rsidRPr="00832F4C">
        <w:rPr>
          <w:sz w:val="26"/>
          <w:szCs w:val="26"/>
          <w:rtl/>
          <w:lang w:bidi="ar-MA"/>
          <w:rPrChange w:id="6406" w:author="SRO" w:date="2011-02-21T10:37:00Z">
            <w:rPr>
              <w:sz w:val="26"/>
              <w:szCs w:val="28"/>
              <w:rtl/>
              <w:lang w:bidi="ar-MA"/>
            </w:rPr>
          </w:rPrChange>
        </w:rPr>
        <w:t>جزء من النشرة الخاصة بتمويل التنمية</w:t>
      </w:r>
      <w:del w:id="6407" w:author="SRO" w:date="2011-02-21T10:57:00Z">
        <w:r w:rsidRPr="00832F4C" w:rsidDel="00CA5844">
          <w:rPr>
            <w:sz w:val="26"/>
            <w:szCs w:val="26"/>
            <w:rtl/>
            <w:lang w:bidi="ar-MA"/>
            <w:rPrChange w:id="6408" w:author="SRO" w:date="2011-02-21T10:37:00Z">
              <w:rPr>
                <w:sz w:val="26"/>
                <w:szCs w:val="28"/>
                <w:rtl/>
                <w:lang w:bidi="ar-MA"/>
              </w:rPr>
            </w:rPrChange>
          </w:rPr>
          <w:delText>.</w:delText>
        </w:r>
      </w:del>
      <w:ins w:id="6409" w:author="SRO" w:date="2011-02-21T10:57:00Z">
        <w:r>
          <w:rPr>
            <w:sz w:val="26"/>
            <w:szCs w:val="26"/>
            <w:rtl/>
            <w:lang w:bidi="ar-MA"/>
          </w:rPr>
          <w:t xml:space="preserve">، </w:t>
        </w:r>
      </w:ins>
    </w:p>
    <w:p w:rsidR="00832F4C" w:rsidRPr="00832F4C" w:rsidDel="00CA5844" w:rsidRDefault="00832F4C" w:rsidP="00832F4C">
      <w:pPr>
        <w:numPr>
          <w:numberingChange w:id="6410" w:author="SRO" w:date="2011-02-21T09:12:00Z" w:original="-"/>
        </w:numPr>
        <w:bidi/>
        <w:ind w:left="360"/>
        <w:jc w:val="both"/>
        <w:rPr>
          <w:del w:id="6411" w:author="SRO" w:date="2011-02-21T10:57:00Z"/>
          <w:sz w:val="26"/>
          <w:szCs w:val="26"/>
          <w:lang w:bidi="ar-MA"/>
          <w:rPrChange w:id="6412" w:author="SRO" w:date="2011-02-21T10:37:00Z">
            <w:rPr>
              <w:del w:id="6413" w:author="SRO" w:date="2011-02-21T10:57:00Z"/>
              <w:sz w:val="28"/>
              <w:szCs w:val="26"/>
              <w:lang w:bidi="ar-MA"/>
            </w:rPr>
          </w:rPrChange>
        </w:rPr>
        <w:pPrChange w:id="6414" w:author="SRO" w:date="2011-02-21T10:56:00Z">
          <w:pPr>
            <w:numPr>
              <w:ilvl w:val="1"/>
              <w:numId w:val="57"/>
            </w:numPr>
            <w:tabs>
              <w:tab w:val="num" w:pos="199"/>
            </w:tabs>
            <w:bidi/>
            <w:ind w:left="720" w:hanging="360"/>
            <w:jc w:val="both"/>
          </w:pPr>
        </w:pPrChange>
      </w:pPr>
      <w:r w:rsidRPr="00832F4C">
        <w:rPr>
          <w:sz w:val="26"/>
          <w:szCs w:val="26"/>
          <w:rtl/>
          <w:lang w:bidi="ar-MA"/>
          <w:rPrChange w:id="6415" w:author="SRO" w:date="2011-02-21T10:37:00Z">
            <w:rPr>
              <w:sz w:val="26"/>
              <w:szCs w:val="28"/>
              <w:rtl/>
              <w:lang w:bidi="ar-MA"/>
            </w:rPr>
          </w:rPrChange>
        </w:rPr>
        <w:t>توصيات</w:t>
      </w:r>
      <w:del w:id="6416" w:author="SRO" w:date="2011-02-21T10:57:00Z">
        <w:r w:rsidRPr="00832F4C" w:rsidDel="00CA5844">
          <w:rPr>
            <w:sz w:val="26"/>
            <w:szCs w:val="26"/>
            <w:rtl/>
            <w:lang w:bidi="ar-MA"/>
            <w:rPrChange w:id="6417" w:author="SRO" w:date="2011-02-21T10:37:00Z">
              <w:rPr>
                <w:sz w:val="26"/>
                <w:szCs w:val="28"/>
                <w:rtl/>
                <w:lang w:bidi="ar-MA"/>
              </w:rPr>
            </w:rPrChange>
          </w:rPr>
          <w:delText>.</w:delText>
        </w:r>
      </w:del>
      <w:ins w:id="6418" w:author="SRO" w:date="2011-02-21T10:57:00Z">
        <w:r>
          <w:rPr>
            <w:sz w:val="26"/>
            <w:szCs w:val="26"/>
            <w:rtl/>
            <w:lang w:bidi="ar-MA"/>
          </w:rPr>
          <w:t xml:space="preserve"> و </w:t>
        </w:r>
      </w:ins>
    </w:p>
    <w:p w:rsidR="00832F4C" w:rsidRPr="00832F4C" w:rsidRDefault="00832F4C" w:rsidP="00832F4C">
      <w:pPr>
        <w:numPr>
          <w:numberingChange w:id="6419" w:author="SRO" w:date="2011-02-21T09:12:00Z" w:original="-"/>
        </w:numPr>
        <w:bidi/>
        <w:ind w:left="360"/>
        <w:jc w:val="both"/>
        <w:rPr>
          <w:sz w:val="26"/>
          <w:szCs w:val="26"/>
          <w:rtl/>
          <w:lang w:bidi="ar-MA"/>
          <w:rPrChange w:id="6420" w:author="SRO" w:date="2011-02-21T10:37:00Z">
            <w:rPr>
              <w:sz w:val="26"/>
              <w:szCs w:val="28"/>
              <w:rtl/>
              <w:lang w:bidi="ar-MA"/>
            </w:rPr>
          </w:rPrChange>
        </w:rPr>
        <w:pPrChange w:id="6421" w:author="SRO" w:date="2011-02-21T10:56:00Z">
          <w:pPr>
            <w:numPr>
              <w:ilvl w:val="1"/>
              <w:numId w:val="57"/>
            </w:numPr>
            <w:tabs>
              <w:tab w:val="num" w:pos="199"/>
            </w:tabs>
            <w:bidi/>
            <w:ind w:left="720" w:hanging="360"/>
            <w:jc w:val="both"/>
          </w:pPr>
        </w:pPrChange>
      </w:pPr>
      <w:r w:rsidRPr="00832F4C">
        <w:rPr>
          <w:sz w:val="26"/>
          <w:szCs w:val="26"/>
          <w:rtl/>
          <w:lang w:bidi="ar-MA"/>
          <w:rPrChange w:id="6422" w:author="SRO" w:date="2011-02-21T10:37:00Z">
            <w:rPr>
              <w:sz w:val="26"/>
              <w:szCs w:val="28"/>
              <w:rtl/>
              <w:lang w:bidi="ar-MA"/>
            </w:rPr>
          </w:rPrChange>
        </w:rPr>
        <w:t>مداخلات.</w:t>
      </w:r>
    </w:p>
    <w:p w:rsidR="00832F4C" w:rsidRPr="000F3EE9" w:rsidRDefault="00832F4C" w:rsidP="00E10362">
      <w:pPr>
        <w:bidi/>
        <w:spacing w:after="120"/>
        <w:ind w:left="360"/>
        <w:jc w:val="both"/>
        <w:rPr>
          <w:sz w:val="28"/>
          <w:szCs w:val="28"/>
          <w:rtl/>
          <w:lang w:bidi="ar-MA"/>
          <w:rPrChange w:id="6423" w:author="SRO">
            <w:rPr>
              <w:sz w:val="28"/>
              <w:szCs w:val="28"/>
              <w:rtl/>
              <w:lang w:bidi="ar-MA"/>
            </w:rPr>
          </w:rPrChange>
        </w:rPr>
        <w:pPrChange w:id="6424" w:author="SRO" w:date="2011-02-21T10:39:00Z">
          <w:pPr>
            <w:bidi/>
            <w:spacing w:after="120"/>
            <w:ind w:left="360"/>
            <w:jc w:val="both"/>
          </w:pPr>
        </w:pPrChange>
      </w:pPr>
    </w:p>
    <w:p w:rsidR="00832F4C" w:rsidRPr="000F3EE9" w:rsidRDefault="00832F4C" w:rsidP="00973474">
      <w:pPr>
        <w:bidi/>
        <w:rPr>
          <w:sz w:val="28"/>
          <w:szCs w:val="28"/>
          <w:rtl/>
          <w:lang w:bidi="ar-MA"/>
          <w:rPrChange w:id="6425" w:author="SRO">
            <w:rPr>
              <w:sz w:val="28"/>
              <w:szCs w:val="28"/>
              <w:rtl/>
              <w:lang w:bidi="ar-MA"/>
            </w:rPr>
          </w:rPrChange>
        </w:rPr>
      </w:pPr>
    </w:p>
    <w:p w:rsidR="00832F4C" w:rsidRPr="000F3EE9" w:rsidDel="00CA5844" w:rsidRDefault="00832F4C" w:rsidP="00832F4C">
      <w:pPr>
        <w:bidi/>
        <w:ind w:left="-341" w:right="-120"/>
        <w:jc w:val="center"/>
        <w:rPr>
          <w:del w:id="6426" w:author="SRO" w:date="2011-02-21T10:58:00Z"/>
          <w:sz w:val="28"/>
          <w:szCs w:val="28"/>
          <w:rtl/>
          <w:lang w:bidi="ar-MA"/>
          <w:rPrChange w:id="6427" w:author="SRO">
            <w:rPr>
              <w:del w:id="6428" w:author="SRO" w:date="2011-02-21T10:58:00Z"/>
              <w:sz w:val="28"/>
              <w:szCs w:val="28"/>
              <w:rtl/>
              <w:lang w:bidi="ar-MA"/>
            </w:rPr>
          </w:rPrChange>
        </w:rPr>
        <w:pPrChange w:id="6429" w:author="SRO" w:date="2011-02-21T11:01:00Z">
          <w:pPr>
            <w:bidi/>
            <w:ind w:left="-341" w:right="-180"/>
            <w:jc w:val="center"/>
          </w:pPr>
        </w:pPrChange>
      </w:pPr>
    </w:p>
    <w:p w:rsidR="00832F4C" w:rsidRPr="000F3EE9" w:rsidDel="00CA5844" w:rsidRDefault="00832F4C" w:rsidP="00832F4C">
      <w:pPr>
        <w:bidi/>
        <w:ind w:left="-341" w:right="-120"/>
        <w:jc w:val="center"/>
        <w:rPr>
          <w:del w:id="6430" w:author="SRO" w:date="2011-02-21T10:58:00Z"/>
          <w:sz w:val="28"/>
          <w:szCs w:val="28"/>
          <w:rtl/>
          <w:lang w:bidi="ar-MA"/>
          <w:rPrChange w:id="6431" w:author="SRO">
            <w:rPr>
              <w:del w:id="6432" w:author="SRO" w:date="2011-02-21T10:58:00Z"/>
              <w:sz w:val="28"/>
              <w:szCs w:val="28"/>
              <w:rtl/>
              <w:lang w:bidi="ar-MA"/>
            </w:rPr>
          </w:rPrChange>
        </w:rPr>
        <w:pPrChange w:id="6433" w:author="SRO" w:date="2011-02-21T11:01:00Z">
          <w:pPr>
            <w:bidi/>
            <w:ind w:left="-341" w:right="-180"/>
            <w:jc w:val="center"/>
          </w:pPr>
        </w:pPrChange>
      </w:pPr>
    </w:p>
    <w:p w:rsidR="00832F4C" w:rsidRPr="000F3EE9" w:rsidDel="00CA5844" w:rsidRDefault="00832F4C" w:rsidP="00832F4C">
      <w:pPr>
        <w:bidi/>
        <w:ind w:left="-341" w:right="-120"/>
        <w:jc w:val="center"/>
        <w:rPr>
          <w:del w:id="6434" w:author="SRO" w:date="2011-02-21T10:58:00Z"/>
          <w:sz w:val="28"/>
          <w:szCs w:val="28"/>
          <w:rtl/>
          <w:lang w:bidi="ar-MA"/>
          <w:rPrChange w:id="6435" w:author="SRO">
            <w:rPr>
              <w:del w:id="6436" w:author="SRO" w:date="2011-02-21T10:58:00Z"/>
              <w:sz w:val="28"/>
              <w:szCs w:val="28"/>
              <w:rtl/>
              <w:lang w:bidi="ar-MA"/>
            </w:rPr>
          </w:rPrChange>
        </w:rPr>
        <w:pPrChange w:id="6437" w:author="SRO" w:date="2011-02-21T11:01:00Z">
          <w:pPr>
            <w:bidi/>
            <w:ind w:left="-341" w:right="-180"/>
            <w:jc w:val="center"/>
          </w:pPr>
        </w:pPrChange>
      </w:pPr>
    </w:p>
    <w:p w:rsidR="00832F4C" w:rsidRPr="000F3EE9" w:rsidDel="00CA5844" w:rsidRDefault="00832F4C" w:rsidP="00832F4C">
      <w:pPr>
        <w:bidi/>
        <w:ind w:left="-341" w:right="-120"/>
        <w:jc w:val="center"/>
        <w:rPr>
          <w:del w:id="6438" w:author="SRO" w:date="2011-02-21T10:58:00Z"/>
          <w:sz w:val="28"/>
          <w:szCs w:val="28"/>
          <w:rtl/>
          <w:lang w:bidi="ar-MA"/>
          <w:rPrChange w:id="6439" w:author="SRO">
            <w:rPr>
              <w:del w:id="6440" w:author="SRO" w:date="2011-02-21T10:58:00Z"/>
              <w:sz w:val="28"/>
              <w:szCs w:val="28"/>
              <w:rtl/>
              <w:lang w:bidi="ar-MA"/>
            </w:rPr>
          </w:rPrChange>
        </w:rPr>
        <w:pPrChange w:id="6441" w:author="SRO" w:date="2011-02-21T11:01:00Z">
          <w:pPr>
            <w:bidi/>
            <w:ind w:left="-341" w:right="-180"/>
            <w:jc w:val="center"/>
          </w:pPr>
        </w:pPrChange>
      </w:pPr>
    </w:p>
    <w:p w:rsidR="00832F4C" w:rsidRPr="000F3EE9" w:rsidDel="00CA5844" w:rsidRDefault="00832F4C" w:rsidP="00832F4C">
      <w:pPr>
        <w:bidi/>
        <w:ind w:left="-341" w:right="-120"/>
        <w:jc w:val="center"/>
        <w:rPr>
          <w:del w:id="6442" w:author="SRO" w:date="2011-02-21T10:58:00Z"/>
          <w:sz w:val="28"/>
          <w:szCs w:val="28"/>
          <w:rtl/>
          <w:lang w:bidi="ar-MA"/>
          <w:rPrChange w:id="6443" w:author="SRO">
            <w:rPr>
              <w:del w:id="6444" w:author="SRO" w:date="2011-02-21T10:58:00Z"/>
              <w:sz w:val="28"/>
              <w:szCs w:val="28"/>
              <w:rtl/>
              <w:lang w:bidi="ar-MA"/>
            </w:rPr>
          </w:rPrChange>
        </w:rPr>
        <w:pPrChange w:id="6445" w:author="SRO" w:date="2011-02-21T11:01:00Z">
          <w:pPr>
            <w:bidi/>
            <w:ind w:left="-341" w:right="-180"/>
            <w:jc w:val="center"/>
          </w:pPr>
        </w:pPrChange>
      </w:pPr>
    </w:p>
    <w:bookmarkEnd w:id="5787"/>
    <w:bookmarkEnd w:id="5788"/>
    <w:p w:rsidR="00832F4C" w:rsidRPr="000F3EE9" w:rsidDel="00CA5844" w:rsidRDefault="00832F4C" w:rsidP="00832F4C">
      <w:pPr>
        <w:bidi/>
        <w:ind w:left="-341" w:right="-120"/>
        <w:jc w:val="center"/>
        <w:rPr>
          <w:del w:id="6446" w:author="SRO" w:date="2011-02-21T10:58:00Z"/>
          <w:sz w:val="28"/>
          <w:szCs w:val="28"/>
          <w:rtl/>
          <w:lang w:bidi="ar-MA"/>
          <w:rPrChange w:id="6447" w:author="SRO">
            <w:rPr>
              <w:del w:id="6448" w:author="SRO" w:date="2011-02-21T10:58:00Z"/>
              <w:sz w:val="28"/>
              <w:szCs w:val="28"/>
              <w:rtl/>
              <w:lang w:bidi="ar-MA"/>
            </w:rPr>
          </w:rPrChange>
        </w:rPr>
        <w:pPrChange w:id="6449" w:author="SRO" w:date="2011-02-21T11:01:00Z">
          <w:pPr>
            <w:bidi/>
            <w:ind w:left="-341" w:right="-180"/>
            <w:jc w:val="center"/>
          </w:pPr>
        </w:pPrChange>
      </w:pPr>
    </w:p>
    <w:p w:rsidR="00832F4C" w:rsidRPr="000F3EE9" w:rsidRDefault="00832F4C" w:rsidP="00832F4C">
      <w:pPr>
        <w:bidi/>
        <w:ind w:left="-341" w:right="-120"/>
        <w:jc w:val="center"/>
        <w:rPr>
          <w:b/>
          <w:bCs/>
          <w:sz w:val="28"/>
          <w:szCs w:val="28"/>
          <w:lang w:val="fr-FR"/>
          <w:rPrChange w:id="6450" w:author="SRO">
            <w:rPr>
              <w:b/>
              <w:bCs/>
              <w:sz w:val="28"/>
              <w:szCs w:val="28"/>
              <w:lang w:val="fr-FR"/>
            </w:rPr>
          </w:rPrChange>
        </w:rPr>
        <w:pPrChange w:id="6451" w:author="SRO" w:date="2011-02-21T11:01:00Z">
          <w:pPr>
            <w:bidi/>
            <w:ind w:left="-341" w:right="-180"/>
            <w:jc w:val="center"/>
          </w:pPr>
        </w:pPrChange>
      </w:pPr>
      <w:del w:id="6452" w:author="SRO" w:date="2011-02-21T10:58:00Z">
        <w:r w:rsidRPr="000F3EE9" w:rsidDel="00CA5844">
          <w:rPr>
            <w:sz w:val="28"/>
            <w:szCs w:val="28"/>
            <w:rtl/>
            <w:rPrChange w:id="6453" w:author="SRO" w:date="2011-02-21T10:18:00Z">
              <w:rPr>
                <w:sz w:val="28"/>
                <w:szCs w:val="28"/>
                <w:rtl/>
              </w:rPr>
            </w:rPrChange>
          </w:rPr>
          <w:br w:type="page"/>
        </w:r>
      </w:del>
      <w:r w:rsidRPr="000F3EE9">
        <w:rPr>
          <w:b/>
          <w:bCs/>
          <w:sz w:val="28"/>
          <w:szCs w:val="28"/>
          <w:rtl/>
          <w:rPrChange w:id="6454" w:author="SRO">
            <w:rPr>
              <w:b/>
              <w:bCs/>
              <w:sz w:val="28"/>
              <w:szCs w:val="28"/>
              <w:rtl/>
            </w:rPr>
          </w:rPrChange>
        </w:rPr>
        <w:t>المرفق الخامس</w:t>
      </w:r>
    </w:p>
    <w:p w:rsidR="00832F4C" w:rsidRPr="000F3EE9" w:rsidDel="00CA5844" w:rsidRDefault="00832F4C" w:rsidP="00832F4C">
      <w:pPr>
        <w:ind w:left="-341" w:right="-120"/>
        <w:jc w:val="center"/>
        <w:rPr>
          <w:del w:id="6455" w:author="SRO" w:date="2011-02-21T10:58:00Z"/>
          <w:sz w:val="21"/>
          <w:szCs w:val="21"/>
          <w:lang w:val="en-US"/>
          <w:rPrChange w:id="6456" w:author="SRO">
            <w:rPr>
              <w:del w:id="6457" w:author="SRO" w:date="2011-02-21T10:58:00Z"/>
              <w:sz w:val="21"/>
              <w:szCs w:val="21"/>
              <w:lang w:val="en-US"/>
            </w:rPr>
          </w:rPrChange>
        </w:rPr>
        <w:pPrChange w:id="6458" w:author="SRO" w:date="2011-02-21T11:01:00Z">
          <w:pPr>
            <w:ind w:left="2160" w:right="-1134" w:hanging="2444"/>
          </w:pPr>
        </w:pPrChange>
      </w:pPr>
      <w:del w:id="6459" w:author="SRO" w:date="2011-02-21T10:59:00Z">
        <w:r w:rsidRPr="000F3EE9" w:rsidDel="00CA5844">
          <w:rPr>
            <w:sz w:val="21"/>
            <w:szCs w:val="21"/>
            <w:lang w:val="en-US"/>
            <w:rPrChange w:id="6460" w:author="SRO">
              <w:rPr>
                <w:sz w:val="21"/>
                <w:szCs w:val="21"/>
                <w:lang w:val="en-US"/>
              </w:rPr>
            </w:rPrChange>
          </w:rPr>
          <w:delText>______________________________________________________________________________________________</w:delText>
        </w:r>
      </w:del>
      <w:del w:id="6461" w:author="SRO" w:date="2011-02-21T10:58:00Z">
        <w:r w:rsidRPr="000F3EE9" w:rsidDel="00CA5844">
          <w:rPr>
            <w:sz w:val="21"/>
            <w:szCs w:val="21"/>
            <w:lang w:val="en-US"/>
            <w:rPrChange w:id="6462" w:author="SRO">
              <w:rPr>
                <w:sz w:val="21"/>
                <w:szCs w:val="21"/>
                <w:lang w:val="en-US"/>
              </w:rPr>
            </w:rPrChange>
          </w:rPr>
          <w:delText>____</w:delText>
        </w:r>
      </w:del>
    </w:p>
    <w:p w:rsidR="00832F4C" w:rsidRPr="000F3EE9" w:rsidRDefault="00832F4C" w:rsidP="00832F4C">
      <w:pPr>
        <w:ind w:left="-341" w:right="-120"/>
        <w:jc w:val="center"/>
        <w:rPr>
          <w:b/>
          <w:bCs/>
          <w:sz w:val="21"/>
          <w:szCs w:val="21"/>
          <w:lang w:val="en-US"/>
          <w:rPrChange w:id="6463" w:author="SRO">
            <w:rPr>
              <w:b/>
              <w:bCs/>
              <w:sz w:val="21"/>
              <w:szCs w:val="21"/>
              <w:lang w:val="en-US"/>
            </w:rPr>
          </w:rPrChange>
        </w:rPr>
        <w:pPrChange w:id="6464" w:author="SRO" w:date="2011-02-21T11:01:00Z">
          <w:pPr>
            <w:ind w:left="2160" w:right="-1134" w:hanging="2444"/>
          </w:pPr>
        </w:pPrChange>
      </w:pPr>
    </w:p>
    <w:p w:rsidR="00832F4C" w:rsidRPr="000F3EE9" w:rsidRDefault="00832F4C" w:rsidP="00832F4C">
      <w:pPr>
        <w:bidi/>
        <w:ind w:left="-341" w:right="-120"/>
        <w:jc w:val="center"/>
        <w:rPr>
          <w:b/>
          <w:bCs/>
          <w:sz w:val="28"/>
          <w:szCs w:val="28"/>
          <w:lang w:val="en-US"/>
          <w:rPrChange w:id="6465" w:author="SRO">
            <w:rPr>
              <w:b/>
              <w:bCs/>
              <w:sz w:val="28"/>
              <w:szCs w:val="28"/>
              <w:lang w:val="en-US"/>
            </w:rPr>
          </w:rPrChange>
        </w:rPr>
        <w:pPrChange w:id="6466" w:author="SRO" w:date="2011-02-21T11:01:00Z">
          <w:pPr>
            <w:bidi/>
            <w:ind w:left="2160" w:hanging="2160"/>
            <w:jc w:val="center"/>
          </w:pPr>
        </w:pPrChange>
      </w:pPr>
      <w:del w:id="6467" w:author="SRO" w:date="2011-02-21T10:59:00Z">
        <w:r w:rsidRPr="000F3EE9" w:rsidDel="00CA5844">
          <w:rPr>
            <w:b/>
            <w:bCs/>
            <w:sz w:val="28"/>
            <w:szCs w:val="28"/>
            <w:lang w:val="en-US"/>
            <w:rPrChange w:id="6468" w:author="SRO">
              <w:rPr>
                <w:b/>
                <w:bCs/>
                <w:sz w:val="28"/>
                <w:szCs w:val="28"/>
                <w:lang w:val="en-US"/>
              </w:rPr>
            </w:rPrChange>
          </w:rPr>
          <w:delText>PROGRAMME OF WORK</w:delText>
        </w:r>
      </w:del>
      <w:ins w:id="6469" w:author="SRO" w:date="2011-02-21T10:59:00Z">
        <w:r>
          <w:rPr>
            <w:b/>
            <w:bCs/>
            <w:sz w:val="28"/>
            <w:szCs w:val="28"/>
            <w:rtl/>
            <w:lang w:val="en-US"/>
          </w:rPr>
          <w:t>برنامج العمل</w:t>
        </w:r>
      </w:ins>
    </w:p>
    <w:p w:rsidR="00832F4C" w:rsidRPr="000F3EE9" w:rsidRDefault="00832F4C">
      <w:pPr>
        <w:ind w:left="1440" w:hanging="1724"/>
        <w:rPr>
          <w:sz w:val="21"/>
          <w:szCs w:val="21"/>
          <w:lang w:val="en-US"/>
          <w:rPrChange w:id="6470" w:author="SRO">
            <w:rPr>
              <w:sz w:val="21"/>
              <w:szCs w:val="21"/>
              <w:lang w:val="en-US"/>
            </w:rPr>
          </w:rPrChange>
        </w:rPr>
      </w:pPr>
    </w:p>
    <w:p w:rsidR="00832F4C" w:rsidRPr="00832F4C" w:rsidRDefault="00832F4C">
      <w:pPr>
        <w:pBdr>
          <w:top w:val="single" w:sz="4" w:space="1" w:color="800000"/>
          <w:left w:val="single" w:sz="4" w:space="4" w:color="800000"/>
          <w:bottom w:val="single" w:sz="4" w:space="1" w:color="800000"/>
          <w:right w:val="single" w:sz="4" w:space="4" w:color="800000"/>
        </w:pBdr>
        <w:ind w:left="2160" w:hanging="2444"/>
        <w:rPr>
          <w:b/>
          <w:bCs/>
          <w:sz w:val="28"/>
          <w:szCs w:val="28"/>
          <w:lang w:val="en-US"/>
          <w:rPrChange w:id="6471" w:author="SRO" w:date="2011-02-21T10:18:00Z">
            <w:rPr>
              <w:b/>
              <w:bCs/>
              <w:color w:val="993300"/>
              <w:sz w:val="28"/>
              <w:szCs w:val="28"/>
              <w:lang w:val="en-US"/>
            </w:rPr>
          </w:rPrChange>
        </w:rPr>
      </w:pPr>
      <w:r w:rsidRPr="00832F4C">
        <w:rPr>
          <w:b/>
          <w:bCs/>
          <w:sz w:val="28"/>
          <w:szCs w:val="28"/>
          <w:lang w:val="en-US"/>
          <w:rPrChange w:id="6472" w:author="SRO" w:date="2011-02-21T10:18:00Z">
            <w:rPr>
              <w:b/>
              <w:bCs/>
              <w:color w:val="993300"/>
              <w:sz w:val="28"/>
              <w:szCs w:val="28"/>
              <w:lang w:val="en-US"/>
            </w:rPr>
          </w:rPrChange>
        </w:rPr>
        <w:t xml:space="preserve">Tuesday 19 October 2010 </w:t>
      </w:r>
    </w:p>
    <w:p w:rsidR="00832F4C" w:rsidRPr="000F3EE9" w:rsidRDefault="00832F4C">
      <w:pPr>
        <w:ind w:left="2160" w:hanging="2444"/>
        <w:rPr>
          <w:sz w:val="21"/>
          <w:szCs w:val="21"/>
          <w:lang w:val="en-US"/>
          <w:rPrChange w:id="6473" w:author="SRO">
            <w:rPr>
              <w:sz w:val="21"/>
              <w:szCs w:val="21"/>
              <w:lang w:val="en-US"/>
            </w:rPr>
          </w:rPrChange>
        </w:rPr>
      </w:pPr>
    </w:p>
    <w:p w:rsidR="00832F4C" w:rsidRPr="000F3EE9" w:rsidRDefault="00832F4C">
      <w:pPr>
        <w:ind w:left="1418" w:hanging="1702"/>
        <w:rPr>
          <w:sz w:val="21"/>
          <w:szCs w:val="21"/>
          <w:lang w:val="en-US"/>
          <w:rPrChange w:id="6474" w:author="SRO">
            <w:rPr>
              <w:sz w:val="21"/>
              <w:szCs w:val="21"/>
              <w:lang w:val="en-US"/>
            </w:rPr>
          </w:rPrChange>
        </w:rPr>
      </w:pPr>
      <w:r w:rsidRPr="000F3EE9">
        <w:rPr>
          <w:sz w:val="21"/>
          <w:szCs w:val="21"/>
          <w:lang w:val="en-US"/>
          <w:rPrChange w:id="6475" w:author="SRO">
            <w:rPr>
              <w:sz w:val="21"/>
              <w:szCs w:val="21"/>
              <w:lang w:val="en-US"/>
            </w:rPr>
          </w:rPrChange>
        </w:rPr>
        <w:t>8:30-9:15</w:t>
      </w:r>
      <w:r w:rsidRPr="000F3EE9">
        <w:rPr>
          <w:sz w:val="21"/>
          <w:szCs w:val="21"/>
          <w:lang w:val="en-US"/>
          <w:rPrChange w:id="6476" w:author="SRO" w:date="2011-02-21T10:18:00Z">
            <w:rPr>
              <w:sz w:val="21"/>
              <w:szCs w:val="21"/>
              <w:lang w:val="en-US"/>
            </w:rPr>
          </w:rPrChange>
        </w:rPr>
        <w:tab/>
      </w:r>
      <w:r w:rsidRPr="000F3EE9">
        <w:rPr>
          <w:sz w:val="21"/>
          <w:szCs w:val="21"/>
          <w:lang w:val="en-US"/>
          <w:rPrChange w:id="6477" w:author="SRO">
            <w:rPr>
              <w:sz w:val="21"/>
              <w:szCs w:val="21"/>
              <w:lang w:val="en-US"/>
            </w:rPr>
          </w:rPrChange>
        </w:rPr>
        <w:t xml:space="preserve">Registration </w:t>
      </w:r>
    </w:p>
    <w:p w:rsidR="00832F4C" w:rsidRPr="000F3EE9" w:rsidRDefault="00832F4C">
      <w:pPr>
        <w:ind w:left="1440" w:hanging="1724"/>
        <w:rPr>
          <w:sz w:val="21"/>
          <w:szCs w:val="21"/>
          <w:lang w:val="en-US"/>
          <w:rPrChange w:id="6478" w:author="SRO">
            <w:rPr>
              <w:sz w:val="21"/>
              <w:szCs w:val="21"/>
              <w:lang w:val="en-US"/>
            </w:rPr>
          </w:rPrChange>
        </w:rPr>
      </w:pPr>
      <w:r w:rsidRPr="000F3EE9">
        <w:rPr>
          <w:sz w:val="21"/>
          <w:szCs w:val="21"/>
          <w:lang w:val="en-US"/>
          <w:rPrChange w:id="6479" w:author="SRO">
            <w:rPr>
              <w:sz w:val="21"/>
              <w:szCs w:val="21"/>
              <w:lang w:val="en-US"/>
            </w:rPr>
          </w:rPrChange>
        </w:rPr>
        <w:t>9:15-9:30</w:t>
      </w:r>
      <w:r w:rsidRPr="000F3EE9">
        <w:rPr>
          <w:sz w:val="21"/>
          <w:szCs w:val="21"/>
          <w:lang w:val="en-US"/>
          <w:rPrChange w:id="6480" w:author="SRO" w:date="2011-02-21T10:18:00Z">
            <w:rPr>
              <w:sz w:val="21"/>
              <w:szCs w:val="21"/>
              <w:lang w:val="en-US"/>
            </w:rPr>
          </w:rPrChange>
        </w:rPr>
        <w:tab/>
      </w:r>
      <w:r w:rsidRPr="000F3EE9">
        <w:rPr>
          <w:sz w:val="21"/>
          <w:szCs w:val="21"/>
          <w:lang w:val="en-US"/>
          <w:rPrChange w:id="6481" w:author="SRO">
            <w:rPr>
              <w:sz w:val="21"/>
              <w:szCs w:val="21"/>
              <w:lang w:val="en-US"/>
            </w:rPr>
          </w:rPrChange>
        </w:rPr>
        <w:t xml:space="preserve">Opening of the meeting: </w:t>
      </w:r>
    </w:p>
    <w:p w:rsidR="00832F4C" w:rsidRPr="000F3EE9" w:rsidRDefault="00832F4C">
      <w:pPr>
        <w:widowControl w:val="0"/>
        <w:numPr>
          <w:ilvl w:val="0"/>
          <w:numId w:val="60"/>
          <w:numberingChange w:id="6482" w:author="SRO" w:date="2011-02-21T09:12:00Z" w:original="-"/>
        </w:numPr>
        <w:adjustRightInd w:val="0"/>
        <w:jc w:val="both"/>
        <w:textAlignment w:val="baseline"/>
        <w:rPr>
          <w:sz w:val="21"/>
          <w:szCs w:val="21"/>
          <w:lang w:val="en-US"/>
          <w:rPrChange w:id="6483" w:author="SRO">
            <w:rPr>
              <w:sz w:val="21"/>
              <w:szCs w:val="21"/>
              <w:lang w:val="en-US"/>
            </w:rPr>
          </w:rPrChange>
        </w:rPr>
      </w:pPr>
      <w:r w:rsidRPr="000F3EE9">
        <w:rPr>
          <w:sz w:val="21"/>
          <w:szCs w:val="21"/>
          <w:lang w:val="en-US"/>
          <w:rPrChange w:id="6484" w:author="SRO">
            <w:rPr>
              <w:sz w:val="21"/>
              <w:szCs w:val="21"/>
              <w:lang w:val="en-US"/>
            </w:rPr>
          </w:rPrChange>
        </w:rPr>
        <w:t>Welcoming speech: Ms. Karima Bounemra Ben Soltane, Director of the ECA Office for North Africa</w:t>
      </w:r>
    </w:p>
    <w:p w:rsidR="00832F4C" w:rsidRPr="000F3EE9" w:rsidRDefault="00832F4C">
      <w:pPr>
        <w:widowControl w:val="0"/>
        <w:numPr>
          <w:ilvl w:val="0"/>
          <w:numId w:val="60"/>
          <w:numberingChange w:id="6485" w:author="SRO" w:date="2011-02-21T09:12:00Z" w:original="-"/>
        </w:numPr>
        <w:adjustRightInd w:val="0"/>
        <w:jc w:val="both"/>
        <w:textAlignment w:val="baseline"/>
        <w:rPr>
          <w:sz w:val="21"/>
          <w:szCs w:val="21"/>
          <w:lang w:val="en-US"/>
          <w:rPrChange w:id="6486" w:author="SRO">
            <w:rPr>
              <w:sz w:val="21"/>
              <w:szCs w:val="21"/>
              <w:lang w:val="en-US"/>
            </w:rPr>
          </w:rPrChange>
        </w:rPr>
      </w:pPr>
      <w:r w:rsidRPr="000F3EE9">
        <w:rPr>
          <w:sz w:val="21"/>
          <w:szCs w:val="21"/>
          <w:lang w:val="en-US"/>
          <w:rPrChange w:id="6487" w:author="SRO">
            <w:rPr>
              <w:sz w:val="21"/>
              <w:szCs w:val="21"/>
              <w:lang w:val="en-US"/>
            </w:rPr>
          </w:rPrChange>
        </w:rPr>
        <w:t>Opening speech: H.E.Mr. Mohammed Ouzzine, Secretary of State to the Minister of Foreign Affairs and Cooperation</w:t>
      </w:r>
    </w:p>
    <w:p w:rsidR="00832F4C" w:rsidRPr="000F3EE9" w:rsidRDefault="00832F4C">
      <w:pPr>
        <w:widowControl w:val="0"/>
        <w:numPr>
          <w:ilvl w:val="0"/>
          <w:numId w:val="60"/>
          <w:numberingChange w:id="6488" w:author="SRO" w:date="2011-02-21T09:12:00Z" w:original="-"/>
        </w:numPr>
        <w:adjustRightInd w:val="0"/>
        <w:jc w:val="both"/>
        <w:textAlignment w:val="baseline"/>
        <w:rPr>
          <w:sz w:val="21"/>
          <w:szCs w:val="21"/>
          <w:lang w:val="en-US"/>
          <w:rPrChange w:id="6489" w:author="SRO">
            <w:rPr>
              <w:sz w:val="21"/>
              <w:szCs w:val="21"/>
              <w:lang w:val="en-US"/>
            </w:rPr>
          </w:rPrChange>
        </w:rPr>
      </w:pPr>
      <w:r w:rsidRPr="000F3EE9">
        <w:rPr>
          <w:sz w:val="21"/>
          <w:szCs w:val="21"/>
          <w:lang w:val="en-US"/>
          <w:rPrChange w:id="6490" w:author="SRO">
            <w:rPr>
              <w:sz w:val="21"/>
              <w:szCs w:val="21"/>
              <w:lang w:val="en-US"/>
            </w:rPr>
          </w:rPrChange>
        </w:rPr>
        <w:t>Mr. Habib Ben Yahia, Secretary General, Arab Maghreb Union (AMU)</w:t>
      </w:r>
    </w:p>
    <w:p w:rsidR="00832F4C" w:rsidRPr="000F3EE9" w:rsidRDefault="00832F4C">
      <w:pPr>
        <w:rPr>
          <w:sz w:val="21"/>
          <w:szCs w:val="21"/>
          <w:lang w:val="en-US"/>
          <w:rPrChange w:id="6491" w:author="SRO">
            <w:rPr>
              <w:sz w:val="21"/>
              <w:szCs w:val="21"/>
              <w:lang w:val="en-US"/>
            </w:rPr>
          </w:rPrChange>
        </w:rPr>
      </w:pPr>
    </w:p>
    <w:p w:rsidR="00832F4C" w:rsidRPr="00832F4C" w:rsidRDefault="00832F4C">
      <w:pPr>
        <w:ind w:left="-284"/>
        <w:rPr>
          <w:b/>
          <w:bCs/>
          <w:sz w:val="21"/>
          <w:szCs w:val="21"/>
          <w:lang w:val="en-US"/>
          <w:rPrChange w:id="6492" w:author="SRO" w:date="2011-02-21T10:18:00Z">
            <w:rPr>
              <w:b/>
              <w:bCs/>
              <w:color w:val="993300"/>
              <w:sz w:val="21"/>
              <w:szCs w:val="21"/>
              <w:lang w:val="en-US"/>
            </w:rPr>
          </w:rPrChange>
        </w:rPr>
      </w:pPr>
      <w:r w:rsidRPr="00832F4C">
        <w:rPr>
          <w:b/>
          <w:bCs/>
          <w:sz w:val="21"/>
          <w:szCs w:val="21"/>
          <w:lang w:val="en-US"/>
          <w:rPrChange w:id="6493" w:author="SRO" w:date="2011-02-21T10:18:00Z">
            <w:rPr>
              <w:b/>
              <w:bCs/>
              <w:color w:val="993300"/>
              <w:sz w:val="21"/>
              <w:szCs w:val="21"/>
              <w:lang w:val="en-US"/>
            </w:rPr>
          </w:rPrChange>
        </w:rPr>
        <w:t>- Presentation of the background and objectives of the meeting: Mr. Abdelilah Ouaqouaq, Senior Economist, ECA Office for North Africa</w:t>
      </w:r>
    </w:p>
    <w:p w:rsidR="00832F4C" w:rsidRPr="000F3EE9" w:rsidRDefault="00832F4C">
      <w:pPr>
        <w:rPr>
          <w:sz w:val="21"/>
          <w:szCs w:val="21"/>
          <w:lang w:val="en-US"/>
          <w:rPrChange w:id="6494" w:author="SRO">
            <w:rPr>
              <w:sz w:val="21"/>
              <w:szCs w:val="21"/>
              <w:lang w:val="en-US"/>
            </w:rPr>
          </w:rPrChange>
        </w:rPr>
      </w:pPr>
    </w:p>
    <w:p w:rsidR="00832F4C" w:rsidRPr="00832F4C" w:rsidRDefault="00832F4C">
      <w:pPr>
        <w:ind w:left="1418" w:hanging="1702"/>
        <w:rPr>
          <w:b/>
          <w:bCs/>
          <w:sz w:val="21"/>
          <w:szCs w:val="21"/>
          <w:lang w:val="en-US"/>
          <w:rPrChange w:id="6495" w:author="SRO" w:date="2011-02-21T10:18:00Z">
            <w:rPr>
              <w:b/>
              <w:bCs/>
              <w:color w:val="993300"/>
              <w:sz w:val="21"/>
              <w:szCs w:val="21"/>
              <w:lang w:val="en-US"/>
            </w:rPr>
          </w:rPrChange>
        </w:rPr>
      </w:pPr>
      <w:r w:rsidRPr="000F3EE9">
        <w:rPr>
          <w:sz w:val="21"/>
          <w:szCs w:val="21"/>
          <w:lang w:val="en-US"/>
          <w:rPrChange w:id="6496" w:author="SRO">
            <w:rPr>
              <w:sz w:val="21"/>
              <w:szCs w:val="21"/>
              <w:lang w:val="en-US"/>
            </w:rPr>
          </w:rPrChange>
        </w:rPr>
        <w:t>9:30-11:00</w:t>
      </w:r>
      <w:r w:rsidRPr="000F3EE9">
        <w:rPr>
          <w:sz w:val="21"/>
          <w:szCs w:val="21"/>
          <w:lang w:val="en-US"/>
          <w:rPrChange w:id="6497" w:author="SRO" w:date="2011-02-21T10:18:00Z">
            <w:rPr>
              <w:sz w:val="21"/>
              <w:szCs w:val="21"/>
              <w:lang w:val="en-US"/>
            </w:rPr>
          </w:rPrChange>
        </w:rPr>
        <w:tab/>
      </w:r>
      <w:r w:rsidRPr="00832F4C">
        <w:rPr>
          <w:b/>
          <w:bCs/>
          <w:sz w:val="21"/>
          <w:szCs w:val="21"/>
          <w:lang w:val="en-US"/>
          <w:rPrChange w:id="6498" w:author="SRO" w:date="2011-02-21T10:18:00Z">
            <w:rPr>
              <w:b/>
              <w:bCs/>
              <w:color w:val="993300"/>
              <w:sz w:val="21"/>
              <w:szCs w:val="21"/>
              <w:lang w:val="en-US"/>
            </w:rPr>
          </w:rPrChange>
        </w:rPr>
        <w:t>Session 1: Public financing: To mobilize more domestic resources</w:t>
      </w:r>
    </w:p>
    <w:p w:rsidR="00832F4C" w:rsidRPr="000F3EE9" w:rsidRDefault="00832F4C">
      <w:pPr>
        <w:ind w:left="1440"/>
        <w:rPr>
          <w:sz w:val="21"/>
          <w:szCs w:val="21"/>
          <w:lang w:val="en-US"/>
          <w:rPrChange w:id="6499" w:author="SRO">
            <w:rPr>
              <w:sz w:val="21"/>
              <w:szCs w:val="21"/>
              <w:lang w:val="en-US"/>
            </w:rPr>
          </w:rPrChange>
        </w:rPr>
      </w:pPr>
      <w:r w:rsidRPr="000F3EE9">
        <w:rPr>
          <w:sz w:val="21"/>
          <w:szCs w:val="21"/>
          <w:lang w:val="en-US"/>
          <w:rPrChange w:id="6500" w:author="SRO">
            <w:rPr>
              <w:sz w:val="21"/>
              <w:szCs w:val="21"/>
              <w:lang w:val="en-US"/>
            </w:rPr>
          </w:rPrChange>
        </w:rPr>
        <w:t xml:space="preserve">- Mr. Youssef Ferhat, Directorate of Budget, Ministry of Economy and Finance </w:t>
      </w:r>
      <w:r w:rsidRPr="000F3EE9">
        <w:rPr>
          <w:sz w:val="21"/>
          <w:szCs w:val="21"/>
          <w:lang w:val="en-US"/>
          <w:rPrChange w:id="6501" w:author="SRO" w:date="2011-02-21T10:18:00Z">
            <w:rPr>
              <w:sz w:val="21"/>
              <w:szCs w:val="21"/>
              <w:lang w:val="en-US"/>
            </w:rPr>
          </w:rPrChange>
        </w:rPr>
        <w:t>–</w:t>
      </w:r>
      <w:r w:rsidRPr="000F3EE9">
        <w:rPr>
          <w:sz w:val="21"/>
          <w:szCs w:val="21"/>
          <w:lang w:val="en-US"/>
          <w:rPrChange w:id="6502" w:author="SRO">
            <w:rPr>
              <w:sz w:val="21"/>
              <w:szCs w:val="21"/>
              <w:lang w:val="en-US"/>
            </w:rPr>
          </w:rPrChange>
        </w:rPr>
        <w:t xml:space="preserve"> Morocco</w:t>
      </w:r>
    </w:p>
    <w:p w:rsidR="00832F4C" w:rsidRPr="000F3EE9" w:rsidRDefault="00832F4C">
      <w:pPr>
        <w:ind w:left="1440"/>
        <w:rPr>
          <w:sz w:val="21"/>
          <w:szCs w:val="21"/>
          <w:lang w:val="en-US"/>
          <w:rPrChange w:id="6503" w:author="SRO">
            <w:rPr>
              <w:sz w:val="21"/>
              <w:szCs w:val="21"/>
              <w:lang w:val="en-US"/>
            </w:rPr>
          </w:rPrChange>
        </w:rPr>
      </w:pPr>
      <w:r w:rsidRPr="000F3EE9">
        <w:rPr>
          <w:sz w:val="21"/>
          <w:szCs w:val="21"/>
          <w:lang w:val="en-US"/>
          <w:rPrChange w:id="6504" w:author="SRO">
            <w:rPr>
              <w:sz w:val="21"/>
              <w:szCs w:val="21"/>
              <w:lang w:val="en-US"/>
            </w:rPr>
          </w:rPrChange>
        </w:rPr>
        <w:t>- Mr. Boumedienne Ould Mohamed Taya, Director of Studies, Central Bank - Mauritania</w:t>
      </w:r>
    </w:p>
    <w:p w:rsidR="00832F4C" w:rsidRPr="000F3EE9" w:rsidRDefault="00832F4C">
      <w:pPr>
        <w:ind w:left="1440"/>
        <w:rPr>
          <w:sz w:val="21"/>
          <w:szCs w:val="21"/>
          <w:lang w:val="en-US"/>
          <w:rPrChange w:id="6505" w:author="SRO">
            <w:rPr>
              <w:sz w:val="21"/>
              <w:szCs w:val="21"/>
              <w:lang w:val="en-US"/>
            </w:rPr>
          </w:rPrChange>
        </w:rPr>
      </w:pPr>
      <w:r w:rsidRPr="000F3EE9">
        <w:rPr>
          <w:sz w:val="21"/>
          <w:szCs w:val="21"/>
          <w:lang w:val="en-US"/>
          <w:rPrChange w:id="6506" w:author="SRO">
            <w:rPr>
              <w:sz w:val="21"/>
              <w:szCs w:val="21"/>
              <w:lang w:val="en-US"/>
            </w:rPr>
          </w:rPrChange>
        </w:rPr>
        <w:t>- Mr. Ali Bensouda, Director of Deposits and Consignments Pole, CDG - Morocco</w:t>
      </w:r>
    </w:p>
    <w:p w:rsidR="00832F4C" w:rsidRPr="000F3EE9" w:rsidRDefault="00832F4C">
      <w:pPr>
        <w:rPr>
          <w:sz w:val="21"/>
          <w:szCs w:val="21"/>
          <w:lang w:val="en-US"/>
          <w:rPrChange w:id="6507" w:author="SRO">
            <w:rPr>
              <w:sz w:val="21"/>
              <w:szCs w:val="21"/>
              <w:lang w:val="en-US"/>
            </w:rPr>
          </w:rPrChange>
        </w:rPr>
      </w:pPr>
      <w:r w:rsidRPr="000F3EE9">
        <w:rPr>
          <w:sz w:val="21"/>
          <w:szCs w:val="21"/>
          <w:lang w:val="en-US"/>
          <w:rPrChange w:id="6508" w:author="SRO" w:date="2011-02-21T10:18:00Z">
            <w:rPr>
              <w:sz w:val="21"/>
              <w:szCs w:val="21"/>
              <w:lang w:val="en-US"/>
            </w:rPr>
          </w:rPrChange>
        </w:rPr>
        <w:tab/>
      </w:r>
      <w:r w:rsidRPr="000F3EE9">
        <w:rPr>
          <w:sz w:val="21"/>
          <w:szCs w:val="21"/>
          <w:lang w:val="en-US"/>
          <w:rPrChange w:id="6509" w:author="SRO" w:date="2011-02-21T10:18:00Z">
            <w:rPr>
              <w:sz w:val="21"/>
              <w:szCs w:val="21"/>
              <w:lang w:val="en-US"/>
            </w:rPr>
          </w:rPrChange>
        </w:rPr>
        <w:tab/>
      </w:r>
      <w:r w:rsidRPr="000F3EE9">
        <w:rPr>
          <w:sz w:val="21"/>
          <w:szCs w:val="21"/>
          <w:lang w:val="en-US"/>
          <w:rPrChange w:id="6510" w:author="SRO">
            <w:rPr>
              <w:sz w:val="21"/>
              <w:szCs w:val="21"/>
              <w:lang w:val="en-US"/>
            </w:rPr>
          </w:rPrChange>
        </w:rPr>
        <w:t>Discussions</w:t>
      </w:r>
    </w:p>
    <w:p w:rsidR="00832F4C" w:rsidRPr="00832F4C" w:rsidRDefault="00832F4C">
      <w:pPr>
        <w:tabs>
          <w:tab w:val="left" w:pos="1418"/>
        </w:tabs>
        <w:ind w:left="-284"/>
        <w:rPr>
          <w:sz w:val="21"/>
          <w:szCs w:val="21"/>
          <w:lang w:val="en-US"/>
          <w:rPrChange w:id="6511" w:author="SRO" w:date="2011-02-21T10:18:00Z">
            <w:rPr>
              <w:color w:val="000000"/>
              <w:sz w:val="21"/>
              <w:szCs w:val="21"/>
              <w:lang w:val="en-US"/>
            </w:rPr>
          </w:rPrChange>
        </w:rPr>
      </w:pPr>
      <w:r w:rsidRPr="00832F4C">
        <w:rPr>
          <w:sz w:val="21"/>
          <w:szCs w:val="21"/>
          <w:lang w:val="en-US"/>
          <w:rPrChange w:id="6512" w:author="SRO" w:date="2011-02-21T10:18:00Z">
            <w:rPr>
              <w:color w:val="000000"/>
              <w:sz w:val="21"/>
              <w:szCs w:val="21"/>
              <w:lang w:val="en-US"/>
            </w:rPr>
          </w:rPrChange>
        </w:rPr>
        <w:t>11:00-11:30</w:t>
      </w:r>
      <w:r w:rsidRPr="000F3EE9">
        <w:rPr>
          <w:sz w:val="21"/>
          <w:szCs w:val="21"/>
          <w:lang w:val="en-US"/>
          <w:rPrChange w:id="6513" w:author="SRO" w:date="2011-02-21T10:18:00Z">
            <w:rPr>
              <w:sz w:val="21"/>
              <w:szCs w:val="21"/>
              <w:lang w:val="en-US"/>
            </w:rPr>
          </w:rPrChange>
        </w:rPr>
        <w:tab/>
      </w:r>
      <w:r w:rsidRPr="00832F4C">
        <w:rPr>
          <w:sz w:val="21"/>
          <w:szCs w:val="21"/>
          <w:lang w:val="en-US"/>
          <w:rPrChange w:id="6514" w:author="SRO" w:date="2011-02-21T10:18:00Z">
            <w:rPr>
              <w:color w:val="000000"/>
              <w:sz w:val="21"/>
              <w:szCs w:val="21"/>
              <w:lang w:val="en-US"/>
            </w:rPr>
          </w:rPrChange>
        </w:rPr>
        <w:t>Coffee break</w:t>
      </w:r>
    </w:p>
    <w:p w:rsidR="00832F4C" w:rsidRPr="00832F4C" w:rsidRDefault="00832F4C">
      <w:pPr>
        <w:ind w:left="-284"/>
        <w:rPr>
          <w:sz w:val="21"/>
          <w:szCs w:val="21"/>
          <w:lang w:val="en-US"/>
          <w:rPrChange w:id="6515" w:author="SRO" w:date="2011-02-21T10:18:00Z">
            <w:rPr>
              <w:color w:val="000000"/>
              <w:sz w:val="21"/>
              <w:szCs w:val="21"/>
              <w:lang w:val="en-US"/>
            </w:rPr>
          </w:rPrChange>
        </w:rPr>
      </w:pPr>
    </w:p>
    <w:p w:rsidR="00832F4C" w:rsidRPr="00832F4C" w:rsidRDefault="00832F4C">
      <w:pPr>
        <w:ind w:left="1440" w:hanging="1724"/>
        <w:rPr>
          <w:b/>
          <w:bCs/>
          <w:sz w:val="21"/>
          <w:szCs w:val="21"/>
          <w:lang w:val="en-US"/>
          <w:rPrChange w:id="6516" w:author="SRO" w:date="2011-02-21T10:18:00Z">
            <w:rPr>
              <w:b/>
              <w:bCs/>
              <w:color w:val="993300"/>
              <w:sz w:val="21"/>
              <w:szCs w:val="21"/>
              <w:lang w:val="en-US"/>
            </w:rPr>
          </w:rPrChange>
        </w:rPr>
      </w:pPr>
      <w:r w:rsidRPr="00832F4C">
        <w:rPr>
          <w:sz w:val="21"/>
          <w:szCs w:val="21"/>
          <w:lang w:val="en-US"/>
          <w:rPrChange w:id="6517" w:author="SRO" w:date="2011-02-21T10:18:00Z">
            <w:rPr>
              <w:color w:val="000000"/>
              <w:sz w:val="21"/>
              <w:szCs w:val="21"/>
              <w:lang w:val="en-US"/>
            </w:rPr>
          </w:rPrChange>
        </w:rPr>
        <w:t>11:30-1:00</w:t>
      </w:r>
      <w:r w:rsidRPr="000F3EE9">
        <w:rPr>
          <w:sz w:val="21"/>
          <w:szCs w:val="21"/>
          <w:lang w:val="en-US"/>
          <w:rPrChange w:id="6518" w:author="SRO" w:date="2011-02-21T10:18:00Z">
            <w:rPr>
              <w:sz w:val="21"/>
              <w:szCs w:val="21"/>
              <w:lang w:val="en-US"/>
            </w:rPr>
          </w:rPrChange>
        </w:rPr>
        <w:tab/>
      </w:r>
      <w:r w:rsidRPr="00832F4C">
        <w:rPr>
          <w:b/>
          <w:bCs/>
          <w:sz w:val="21"/>
          <w:szCs w:val="21"/>
          <w:lang w:val="en-US"/>
          <w:rPrChange w:id="6519" w:author="SRO" w:date="2011-02-21T10:18:00Z">
            <w:rPr>
              <w:b/>
              <w:bCs/>
              <w:color w:val="993300"/>
              <w:sz w:val="21"/>
              <w:szCs w:val="21"/>
              <w:lang w:val="en-US"/>
            </w:rPr>
          </w:rPrChange>
        </w:rPr>
        <w:t>Session 2: External financing: For resources more relevant to sustainable development and more effectively used</w:t>
      </w:r>
    </w:p>
    <w:p w:rsidR="00832F4C" w:rsidRPr="000F3EE9" w:rsidRDefault="00832F4C">
      <w:pPr>
        <w:ind w:left="1418"/>
        <w:rPr>
          <w:sz w:val="21"/>
          <w:szCs w:val="21"/>
          <w:lang w:val="en-US"/>
          <w:rPrChange w:id="6520" w:author="SRO">
            <w:rPr>
              <w:sz w:val="21"/>
              <w:szCs w:val="21"/>
              <w:lang w:val="en-US"/>
            </w:rPr>
          </w:rPrChange>
        </w:rPr>
      </w:pPr>
      <w:r w:rsidRPr="000F3EE9">
        <w:rPr>
          <w:sz w:val="21"/>
          <w:szCs w:val="21"/>
          <w:lang w:val="en-US"/>
          <w:rPrChange w:id="6521" w:author="SRO">
            <w:rPr>
              <w:sz w:val="21"/>
              <w:szCs w:val="21"/>
              <w:lang w:val="en-US"/>
            </w:rPr>
          </w:rPrChange>
        </w:rPr>
        <w:t>- Mr. Hassan Gaffar Abd Elrahman, Director of IDB and Arab Funds, Ministry of Finance &amp; National Economy - Sudan</w:t>
      </w:r>
    </w:p>
    <w:p w:rsidR="00832F4C" w:rsidRPr="000F3EE9" w:rsidRDefault="00832F4C">
      <w:pPr>
        <w:ind w:left="1418"/>
        <w:rPr>
          <w:sz w:val="21"/>
          <w:szCs w:val="21"/>
          <w:lang w:val="en-US"/>
          <w:rPrChange w:id="6522" w:author="SRO">
            <w:rPr>
              <w:sz w:val="21"/>
              <w:szCs w:val="21"/>
              <w:lang w:val="en-US"/>
            </w:rPr>
          </w:rPrChange>
        </w:rPr>
      </w:pPr>
      <w:r w:rsidRPr="000F3EE9">
        <w:rPr>
          <w:sz w:val="21"/>
          <w:szCs w:val="21"/>
          <w:lang w:val="en-US"/>
          <w:rPrChange w:id="6523" w:author="SRO">
            <w:rPr>
              <w:sz w:val="21"/>
              <w:szCs w:val="21"/>
              <w:lang w:val="en-US"/>
            </w:rPr>
          </w:rPrChange>
        </w:rPr>
        <w:t>- Mr. Khaled Hussein, First Economic Affairs Officer, Economic Development &amp; Globalization Division - ESCWA</w:t>
      </w:r>
    </w:p>
    <w:p w:rsidR="00832F4C" w:rsidRPr="000F3EE9" w:rsidRDefault="00832F4C">
      <w:pPr>
        <w:ind w:left="1418"/>
        <w:rPr>
          <w:sz w:val="21"/>
          <w:szCs w:val="21"/>
          <w:lang w:val="en-US"/>
          <w:rPrChange w:id="6524" w:author="SRO">
            <w:rPr>
              <w:sz w:val="21"/>
              <w:szCs w:val="21"/>
              <w:lang w:val="en-US"/>
            </w:rPr>
          </w:rPrChange>
        </w:rPr>
      </w:pPr>
      <w:r w:rsidRPr="000F3EE9">
        <w:rPr>
          <w:sz w:val="21"/>
          <w:szCs w:val="21"/>
          <w:lang w:val="en-US"/>
          <w:rPrChange w:id="6525" w:author="SRO">
            <w:rPr>
              <w:sz w:val="21"/>
              <w:szCs w:val="21"/>
              <w:lang w:val="en-US"/>
            </w:rPr>
          </w:rPrChange>
        </w:rPr>
        <w:t>Discussions</w:t>
      </w:r>
    </w:p>
    <w:p w:rsidR="00832F4C" w:rsidRPr="000F3EE9" w:rsidRDefault="00832F4C">
      <w:pPr>
        <w:ind w:left="1418" w:hanging="1702"/>
        <w:rPr>
          <w:sz w:val="21"/>
          <w:szCs w:val="21"/>
          <w:lang w:val="en-US"/>
          <w:rPrChange w:id="6526" w:author="SRO">
            <w:rPr>
              <w:sz w:val="21"/>
              <w:szCs w:val="21"/>
              <w:lang w:val="en-US"/>
            </w:rPr>
          </w:rPrChange>
        </w:rPr>
      </w:pPr>
      <w:r w:rsidRPr="000F3EE9">
        <w:rPr>
          <w:sz w:val="21"/>
          <w:szCs w:val="21"/>
          <w:lang w:val="en-US"/>
          <w:rPrChange w:id="6527" w:author="SRO">
            <w:rPr>
              <w:sz w:val="21"/>
              <w:szCs w:val="21"/>
              <w:lang w:val="en-US"/>
            </w:rPr>
          </w:rPrChange>
        </w:rPr>
        <w:t>1:00-2:30</w:t>
      </w:r>
      <w:r w:rsidRPr="000F3EE9">
        <w:rPr>
          <w:sz w:val="21"/>
          <w:szCs w:val="21"/>
          <w:lang w:val="en-US"/>
          <w:rPrChange w:id="6528" w:author="SRO" w:date="2011-02-21T10:18:00Z">
            <w:rPr>
              <w:sz w:val="21"/>
              <w:szCs w:val="21"/>
              <w:lang w:val="en-US"/>
            </w:rPr>
          </w:rPrChange>
        </w:rPr>
        <w:tab/>
      </w:r>
      <w:r w:rsidRPr="000F3EE9">
        <w:rPr>
          <w:sz w:val="21"/>
          <w:szCs w:val="21"/>
          <w:lang w:val="en-US"/>
          <w:rPrChange w:id="6529" w:author="SRO">
            <w:rPr>
              <w:sz w:val="21"/>
              <w:szCs w:val="21"/>
              <w:lang w:val="en-US"/>
            </w:rPr>
          </w:rPrChange>
        </w:rPr>
        <w:t>Lunch</w:t>
      </w:r>
    </w:p>
    <w:p w:rsidR="00832F4C" w:rsidRPr="000F3EE9" w:rsidRDefault="00832F4C">
      <w:pPr>
        <w:ind w:left="1560" w:hanging="1844"/>
        <w:rPr>
          <w:sz w:val="21"/>
          <w:szCs w:val="21"/>
          <w:lang w:val="en-US"/>
          <w:rPrChange w:id="6530" w:author="SRO">
            <w:rPr>
              <w:sz w:val="21"/>
              <w:szCs w:val="21"/>
              <w:lang w:val="en-US"/>
            </w:rPr>
          </w:rPrChange>
        </w:rPr>
      </w:pPr>
    </w:p>
    <w:p w:rsidR="00832F4C" w:rsidRPr="00832F4C" w:rsidRDefault="00832F4C">
      <w:pPr>
        <w:ind w:left="1440" w:hanging="1724"/>
        <w:rPr>
          <w:b/>
          <w:bCs/>
          <w:sz w:val="21"/>
          <w:szCs w:val="21"/>
          <w:lang w:val="en-US"/>
          <w:rPrChange w:id="6531" w:author="SRO" w:date="2011-02-21T10:18:00Z">
            <w:rPr>
              <w:b/>
              <w:bCs/>
              <w:color w:val="993300"/>
              <w:sz w:val="21"/>
              <w:szCs w:val="21"/>
              <w:lang w:val="en-US"/>
            </w:rPr>
          </w:rPrChange>
        </w:rPr>
      </w:pPr>
      <w:r w:rsidRPr="000F3EE9">
        <w:rPr>
          <w:sz w:val="21"/>
          <w:szCs w:val="21"/>
          <w:lang w:val="en-US"/>
          <w:rPrChange w:id="6532" w:author="SRO">
            <w:rPr>
              <w:sz w:val="21"/>
              <w:szCs w:val="21"/>
              <w:lang w:val="en-US"/>
            </w:rPr>
          </w:rPrChange>
        </w:rPr>
        <w:t>2:30</w:t>
      </w:r>
      <w:r w:rsidRPr="000F3EE9">
        <w:rPr>
          <w:sz w:val="21"/>
          <w:szCs w:val="21"/>
          <w:lang w:val="en-US"/>
          <w:rPrChange w:id="6533" w:author="SRO" w:date="2011-02-21T10:18:00Z">
            <w:rPr>
              <w:sz w:val="21"/>
              <w:szCs w:val="21"/>
              <w:lang w:val="en-US"/>
            </w:rPr>
          </w:rPrChange>
        </w:rPr>
        <w:t>–</w:t>
      </w:r>
      <w:r w:rsidRPr="000F3EE9">
        <w:rPr>
          <w:sz w:val="21"/>
          <w:szCs w:val="21"/>
          <w:lang w:val="en-US"/>
          <w:rPrChange w:id="6534" w:author="SRO">
            <w:rPr>
              <w:sz w:val="21"/>
              <w:szCs w:val="21"/>
              <w:lang w:val="en-US"/>
            </w:rPr>
          </w:rPrChange>
        </w:rPr>
        <w:t xml:space="preserve"> 4:00</w:t>
      </w:r>
      <w:r w:rsidRPr="000F3EE9">
        <w:rPr>
          <w:sz w:val="21"/>
          <w:szCs w:val="21"/>
          <w:lang w:val="en-US"/>
          <w:rPrChange w:id="6535" w:author="SRO" w:date="2011-02-21T10:18:00Z">
            <w:rPr>
              <w:sz w:val="21"/>
              <w:szCs w:val="21"/>
              <w:lang w:val="en-US"/>
            </w:rPr>
          </w:rPrChange>
        </w:rPr>
        <w:tab/>
      </w:r>
      <w:r w:rsidRPr="00832F4C">
        <w:rPr>
          <w:b/>
          <w:bCs/>
          <w:sz w:val="21"/>
          <w:szCs w:val="21"/>
          <w:lang w:val="en-US"/>
          <w:rPrChange w:id="6536" w:author="SRO" w:date="2011-02-21T10:18:00Z">
            <w:rPr>
              <w:b/>
              <w:bCs/>
              <w:color w:val="993300"/>
              <w:sz w:val="21"/>
              <w:szCs w:val="21"/>
              <w:lang w:val="en-US"/>
            </w:rPr>
          </w:rPrChange>
        </w:rPr>
        <w:t>Session 3: Private sector financing: For a better contribution of the private sector</w:t>
      </w:r>
    </w:p>
    <w:p w:rsidR="00832F4C" w:rsidRPr="000F3EE9" w:rsidRDefault="00832F4C">
      <w:pPr>
        <w:ind w:left="1440"/>
        <w:rPr>
          <w:sz w:val="21"/>
          <w:szCs w:val="21"/>
          <w:lang w:val="en-US"/>
          <w:rPrChange w:id="6537" w:author="SRO">
            <w:rPr>
              <w:sz w:val="21"/>
              <w:szCs w:val="21"/>
              <w:lang w:val="en-US"/>
            </w:rPr>
          </w:rPrChange>
        </w:rPr>
      </w:pPr>
      <w:r w:rsidRPr="000F3EE9">
        <w:rPr>
          <w:sz w:val="21"/>
          <w:szCs w:val="21"/>
          <w:lang w:val="en-US"/>
          <w:rPrChange w:id="6538" w:author="SRO">
            <w:rPr>
              <w:sz w:val="21"/>
              <w:szCs w:val="21"/>
              <w:lang w:val="en-US"/>
            </w:rPr>
          </w:rPrChange>
        </w:rPr>
        <w:t xml:space="preserve">- Mr. Mustafa Abdalla Ali, Senior Researcher, Department of Research and Development, Central Bank </w:t>
      </w:r>
      <w:r w:rsidRPr="000F3EE9">
        <w:rPr>
          <w:sz w:val="21"/>
          <w:szCs w:val="21"/>
          <w:lang w:val="en-US"/>
          <w:rPrChange w:id="6539" w:author="SRO" w:date="2011-02-21T10:18:00Z">
            <w:rPr>
              <w:sz w:val="21"/>
              <w:szCs w:val="21"/>
              <w:lang w:val="en-US"/>
            </w:rPr>
          </w:rPrChange>
        </w:rPr>
        <w:t>–</w:t>
      </w:r>
      <w:r w:rsidRPr="000F3EE9">
        <w:rPr>
          <w:sz w:val="21"/>
          <w:szCs w:val="21"/>
          <w:lang w:val="en-US"/>
          <w:rPrChange w:id="6540" w:author="SRO">
            <w:rPr>
              <w:sz w:val="21"/>
              <w:szCs w:val="21"/>
              <w:lang w:val="en-US"/>
            </w:rPr>
          </w:rPrChange>
        </w:rPr>
        <w:t xml:space="preserve"> Sudan </w:t>
      </w:r>
    </w:p>
    <w:p w:rsidR="00832F4C" w:rsidRPr="000F3EE9" w:rsidRDefault="00832F4C">
      <w:pPr>
        <w:ind w:left="1418"/>
        <w:rPr>
          <w:sz w:val="21"/>
          <w:szCs w:val="21"/>
          <w:lang w:val="en-US"/>
          <w:rPrChange w:id="6541" w:author="SRO">
            <w:rPr>
              <w:sz w:val="21"/>
              <w:szCs w:val="21"/>
              <w:lang w:val="en-US"/>
            </w:rPr>
          </w:rPrChange>
        </w:rPr>
      </w:pPr>
      <w:r w:rsidRPr="000F3EE9">
        <w:rPr>
          <w:sz w:val="21"/>
          <w:szCs w:val="21"/>
          <w:lang w:val="en-US"/>
          <w:rPrChange w:id="6542" w:author="SRO">
            <w:rPr>
              <w:sz w:val="21"/>
              <w:szCs w:val="21"/>
              <w:lang w:val="en-US"/>
            </w:rPr>
          </w:rPrChange>
        </w:rPr>
        <w:t>- Mr. Abderrahim Bouazza, Director of banking supervision, Bank Almaghrib - Morocco</w:t>
      </w:r>
    </w:p>
    <w:p w:rsidR="00832F4C" w:rsidRPr="000F3EE9" w:rsidRDefault="00832F4C">
      <w:pPr>
        <w:ind w:left="1440"/>
        <w:rPr>
          <w:sz w:val="21"/>
          <w:szCs w:val="21"/>
          <w:lang w:val="en-US"/>
          <w:rPrChange w:id="6543" w:author="SRO">
            <w:rPr>
              <w:sz w:val="21"/>
              <w:szCs w:val="21"/>
              <w:lang w:val="en-US"/>
            </w:rPr>
          </w:rPrChange>
        </w:rPr>
      </w:pPr>
      <w:r w:rsidRPr="000F3EE9">
        <w:rPr>
          <w:sz w:val="21"/>
          <w:szCs w:val="21"/>
          <w:lang w:val="en-US"/>
          <w:rPrChange w:id="6544" w:author="SRO">
            <w:rPr>
              <w:sz w:val="21"/>
              <w:szCs w:val="21"/>
              <w:lang w:val="en-US"/>
            </w:rPr>
          </w:rPrChange>
        </w:rPr>
        <w:t>- Mr. Naji Benhassine, Senior Economist, World Bank</w:t>
      </w:r>
    </w:p>
    <w:p w:rsidR="00832F4C" w:rsidRPr="000F3EE9" w:rsidRDefault="00832F4C">
      <w:pPr>
        <w:tabs>
          <w:tab w:val="left" w:pos="1418"/>
          <w:tab w:val="num" w:pos="2268"/>
        </w:tabs>
        <w:ind w:right="-284"/>
        <w:rPr>
          <w:sz w:val="21"/>
          <w:szCs w:val="21"/>
          <w:rPrChange w:id="6545" w:author="SRO">
            <w:rPr>
              <w:sz w:val="21"/>
              <w:szCs w:val="21"/>
            </w:rPr>
          </w:rPrChange>
        </w:rPr>
      </w:pPr>
      <w:r w:rsidRPr="000F3EE9">
        <w:rPr>
          <w:sz w:val="21"/>
          <w:szCs w:val="21"/>
          <w:lang w:val="en-US"/>
          <w:rPrChange w:id="6546" w:author="SRO" w:date="2011-02-21T10:18:00Z">
            <w:rPr>
              <w:sz w:val="21"/>
              <w:szCs w:val="21"/>
              <w:lang w:val="en-US"/>
            </w:rPr>
          </w:rPrChange>
        </w:rPr>
        <w:tab/>
      </w:r>
      <w:r w:rsidRPr="000F3EE9">
        <w:rPr>
          <w:sz w:val="21"/>
          <w:szCs w:val="21"/>
          <w:rPrChange w:id="6547" w:author="SRO">
            <w:rPr>
              <w:sz w:val="21"/>
              <w:szCs w:val="21"/>
            </w:rPr>
          </w:rPrChange>
        </w:rPr>
        <w:t>Discussions</w:t>
      </w:r>
    </w:p>
    <w:p w:rsidR="00832F4C" w:rsidRPr="000F3EE9" w:rsidRDefault="00832F4C">
      <w:pPr>
        <w:tabs>
          <w:tab w:val="left" w:pos="1418"/>
          <w:tab w:val="num" w:pos="1560"/>
        </w:tabs>
        <w:ind w:left="-284" w:right="-284"/>
        <w:rPr>
          <w:sz w:val="21"/>
          <w:szCs w:val="21"/>
          <w:rPrChange w:id="6548" w:author="SRO">
            <w:rPr>
              <w:sz w:val="21"/>
              <w:szCs w:val="21"/>
            </w:rPr>
          </w:rPrChange>
        </w:rPr>
      </w:pPr>
      <w:r w:rsidRPr="000F3EE9">
        <w:rPr>
          <w:sz w:val="21"/>
          <w:szCs w:val="21"/>
          <w:rPrChange w:id="6549" w:author="SRO">
            <w:rPr>
              <w:sz w:val="21"/>
              <w:szCs w:val="21"/>
            </w:rPr>
          </w:rPrChange>
        </w:rPr>
        <w:t>4:00-4:30</w:t>
      </w:r>
      <w:r w:rsidRPr="000F3EE9">
        <w:rPr>
          <w:sz w:val="21"/>
          <w:szCs w:val="21"/>
          <w:rPrChange w:id="6550" w:author="SRO" w:date="2011-02-21T10:18:00Z">
            <w:rPr>
              <w:sz w:val="21"/>
              <w:szCs w:val="21"/>
            </w:rPr>
          </w:rPrChange>
        </w:rPr>
        <w:tab/>
      </w:r>
      <w:r w:rsidRPr="000F3EE9">
        <w:rPr>
          <w:sz w:val="21"/>
          <w:szCs w:val="21"/>
          <w:rPrChange w:id="6551" w:author="SRO">
            <w:rPr>
              <w:sz w:val="21"/>
              <w:szCs w:val="21"/>
            </w:rPr>
          </w:rPrChange>
        </w:rPr>
        <w:t>Coffee break</w:t>
      </w:r>
    </w:p>
    <w:p w:rsidR="00832F4C" w:rsidRPr="000F3EE9" w:rsidRDefault="00832F4C">
      <w:pPr>
        <w:tabs>
          <w:tab w:val="left" w:pos="1418"/>
          <w:tab w:val="num" w:pos="1560"/>
        </w:tabs>
        <w:ind w:right="-284"/>
        <w:rPr>
          <w:sz w:val="21"/>
          <w:szCs w:val="21"/>
          <w:rPrChange w:id="6552" w:author="SRO">
            <w:rPr>
              <w:sz w:val="21"/>
              <w:szCs w:val="21"/>
            </w:rPr>
          </w:rPrChange>
        </w:rPr>
      </w:pPr>
    </w:p>
    <w:p w:rsidR="00832F4C" w:rsidRPr="00832F4C" w:rsidRDefault="00832F4C">
      <w:pPr>
        <w:ind w:left="1418" w:hanging="1702"/>
        <w:rPr>
          <w:b/>
          <w:bCs/>
          <w:sz w:val="21"/>
          <w:szCs w:val="21"/>
          <w:lang w:val="en-US"/>
          <w:rPrChange w:id="6553" w:author="SRO" w:date="2011-02-21T10:18:00Z">
            <w:rPr>
              <w:b/>
              <w:bCs/>
              <w:color w:val="993300"/>
              <w:sz w:val="21"/>
              <w:szCs w:val="21"/>
              <w:lang w:val="en-US"/>
            </w:rPr>
          </w:rPrChange>
        </w:rPr>
      </w:pPr>
      <w:r w:rsidRPr="000F3EE9">
        <w:rPr>
          <w:sz w:val="21"/>
          <w:szCs w:val="21"/>
          <w:lang w:val="en-US"/>
          <w:rPrChange w:id="6554" w:author="SRO">
            <w:rPr>
              <w:sz w:val="21"/>
              <w:szCs w:val="21"/>
              <w:lang w:val="en-US"/>
            </w:rPr>
          </w:rPrChange>
        </w:rPr>
        <w:t>4:30-6:00</w:t>
      </w:r>
      <w:r w:rsidRPr="000F3EE9">
        <w:rPr>
          <w:sz w:val="21"/>
          <w:szCs w:val="21"/>
          <w:lang w:val="en-US"/>
          <w:rPrChange w:id="6555" w:author="SRO" w:date="2011-02-21T10:18:00Z">
            <w:rPr>
              <w:sz w:val="21"/>
              <w:szCs w:val="21"/>
              <w:lang w:val="en-US"/>
            </w:rPr>
          </w:rPrChange>
        </w:rPr>
        <w:tab/>
      </w:r>
      <w:r w:rsidRPr="00832F4C">
        <w:rPr>
          <w:b/>
          <w:bCs/>
          <w:sz w:val="21"/>
          <w:szCs w:val="21"/>
          <w:lang w:val="en-US"/>
          <w:rPrChange w:id="6556" w:author="SRO" w:date="2011-02-21T10:18:00Z">
            <w:rPr>
              <w:b/>
              <w:bCs/>
              <w:color w:val="993300"/>
              <w:sz w:val="21"/>
              <w:szCs w:val="21"/>
              <w:lang w:val="en-US"/>
            </w:rPr>
          </w:rPrChange>
        </w:rPr>
        <w:t>Session 4: What kind of coordination for the different sources of financement?</w:t>
      </w:r>
    </w:p>
    <w:p w:rsidR="00832F4C" w:rsidRPr="000F3EE9" w:rsidRDefault="00832F4C">
      <w:pPr>
        <w:ind w:left="1418"/>
        <w:rPr>
          <w:sz w:val="21"/>
          <w:szCs w:val="21"/>
          <w:lang w:val="en-US"/>
          <w:rPrChange w:id="6557" w:author="SRO">
            <w:rPr>
              <w:sz w:val="21"/>
              <w:szCs w:val="21"/>
              <w:lang w:val="en-US"/>
            </w:rPr>
          </w:rPrChange>
        </w:rPr>
      </w:pPr>
      <w:r w:rsidRPr="000F3EE9">
        <w:rPr>
          <w:sz w:val="21"/>
          <w:szCs w:val="21"/>
          <w:lang w:val="en-US"/>
          <w:rPrChange w:id="6558" w:author="SRO">
            <w:rPr>
              <w:sz w:val="21"/>
              <w:szCs w:val="21"/>
              <w:lang w:val="en-US"/>
            </w:rPr>
          </w:rPrChange>
        </w:rPr>
        <w:t>- Mr. Hazem Fahmy, Chief, Multistakeholder Engagement Unit, Financing for Development Office, Department of Economic &amp; Social Affairs (UN-DESA)</w:t>
      </w:r>
    </w:p>
    <w:p w:rsidR="00832F4C" w:rsidRPr="000F3EE9" w:rsidRDefault="00832F4C">
      <w:pPr>
        <w:ind w:left="1418"/>
        <w:rPr>
          <w:sz w:val="21"/>
          <w:szCs w:val="21"/>
          <w:lang w:val="en-US"/>
          <w:rPrChange w:id="6559" w:author="SRO">
            <w:rPr>
              <w:sz w:val="21"/>
              <w:szCs w:val="21"/>
              <w:lang w:val="en-US"/>
            </w:rPr>
          </w:rPrChange>
        </w:rPr>
      </w:pPr>
      <w:r w:rsidRPr="000F3EE9">
        <w:rPr>
          <w:sz w:val="21"/>
          <w:szCs w:val="21"/>
          <w:lang w:val="en-US"/>
          <w:rPrChange w:id="6560" w:author="SRO">
            <w:rPr>
              <w:sz w:val="21"/>
              <w:szCs w:val="21"/>
              <w:lang w:val="en-US"/>
            </w:rPr>
          </w:rPrChange>
        </w:rPr>
        <w:t xml:space="preserve">- Mr. Ahmed Hajoub, Deputy Director, Treasury and External Finance, Ministry of Economy and Finance </w:t>
      </w:r>
      <w:r w:rsidRPr="000F3EE9">
        <w:rPr>
          <w:sz w:val="21"/>
          <w:szCs w:val="21"/>
          <w:lang w:val="en-US"/>
          <w:rPrChange w:id="6561" w:author="SRO" w:date="2011-02-21T10:18:00Z">
            <w:rPr>
              <w:sz w:val="21"/>
              <w:szCs w:val="21"/>
              <w:lang w:val="en-US"/>
            </w:rPr>
          </w:rPrChange>
        </w:rPr>
        <w:t>–</w:t>
      </w:r>
      <w:r w:rsidRPr="000F3EE9">
        <w:rPr>
          <w:sz w:val="21"/>
          <w:szCs w:val="21"/>
          <w:lang w:val="en-US"/>
          <w:rPrChange w:id="6562" w:author="SRO">
            <w:rPr>
              <w:sz w:val="21"/>
              <w:szCs w:val="21"/>
              <w:lang w:val="en-US"/>
            </w:rPr>
          </w:rPrChange>
        </w:rPr>
        <w:t xml:space="preserve"> Morocco</w:t>
      </w:r>
    </w:p>
    <w:p w:rsidR="00832F4C" w:rsidRPr="000F3EE9" w:rsidRDefault="00832F4C">
      <w:pPr>
        <w:tabs>
          <w:tab w:val="left" w:pos="1418"/>
          <w:tab w:val="left" w:pos="1560"/>
        </w:tabs>
        <w:rPr>
          <w:sz w:val="21"/>
          <w:szCs w:val="21"/>
          <w:lang w:val="en-US"/>
          <w:rPrChange w:id="6563" w:author="SRO">
            <w:rPr>
              <w:sz w:val="21"/>
              <w:szCs w:val="21"/>
              <w:lang w:val="en-US"/>
            </w:rPr>
          </w:rPrChange>
        </w:rPr>
      </w:pPr>
      <w:r w:rsidRPr="000F3EE9">
        <w:rPr>
          <w:sz w:val="21"/>
          <w:szCs w:val="21"/>
          <w:lang w:val="en-US"/>
          <w:rPrChange w:id="6564" w:author="SRO" w:date="2011-02-21T10:18:00Z">
            <w:rPr>
              <w:sz w:val="21"/>
              <w:szCs w:val="21"/>
              <w:lang w:val="en-US"/>
            </w:rPr>
          </w:rPrChange>
        </w:rPr>
        <w:tab/>
      </w:r>
      <w:r w:rsidRPr="000F3EE9">
        <w:rPr>
          <w:sz w:val="21"/>
          <w:szCs w:val="21"/>
          <w:lang w:val="en-US"/>
          <w:rPrChange w:id="6565" w:author="SRO">
            <w:rPr>
              <w:sz w:val="21"/>
              <w:szCs w:val="21"/>
              <w:lang w:val="en-US"/>
            </w:rPr>
          </w:rPrChange>
        </w:rPr>
        <w:t>Discussions</w:t>
      </w:r>
    </w:p>
    <w:p w:rsidR="00832F4C" w:rsidRPr="000F3EE9" w:rsidRDefault="00832F4C">
      <w:pPr>
        <w:rPr>
          <w:sz w:val="21"/>
          <w:szCs w:val="21"/>
          <w:rtl/>
          <w:lang w:val="en-US"/>
          <w:rPrChange w:id="6566" w:author="SRO">
            <w:rPr>
              <w:sz w:val="21"/>
              <w:szCs w:val="21"/>
              <w:rtl/>
              <w:lang w:val="en-US"/>
            </w:rPr>
          </w:rPrChange>
        </w:rPr>
      </w:pPr>
    </w:p>
    <w:p w:rsidR="00832F4C" w:rsidRPr="000F3EE9" w:rsidRDefault="00832F4C">
      <w:pPr>
        <w:rPr>
          <w:sz w:val="21"/>
          <w:szCs w:val="21"/>
          <w:rtl/>
          <w:lang w:val="en-US"/>
          <w:rPrChange w:id="6567" w:author="SRO">
            <w:rPr>
              <w:sz w:val="21"/>
              <w:szCs w:val="21"/>
              <w:rtl/>
              <w:lang w:val="en-US"/>
            </w:rPr>
          </w:rPrChange>
        </w:rPr>
      </w:pPr>
    </w:p>
    <w:p w:rsidR="00832F4C" w:rsidRPr="000F3EE9" w:rsidRDefault="00832F4C">
      <w:pPr>
        <w:rPr>
          <w:sz w:val="21"/>
          <w:szCs w:val="21"/>
          <w:rtl/>
          <w:lang w:val="en-US"/>
          <w:rPrChange w:id="6568" w:author="SRO">
            <w:rPr>
              <w:sz w:val="21"/>
              <w:szCs w:val="21"/>
              <w:rtl/>
              <w:lang w:val="en-US"/>
            </w:rPr>
          </w:rPrChange>
        </w:rPr>
      </w:pPr>
    </w:p>
    <w:p w:rsidR="00832F4C" w:rsidRPr="000F3EE9" w:rsidRDefault="00832F4C">
      <w:pPr>
        <w:rPr>
          <w:sz w:val="21"/>
          <w:szCs w:val="21"/>
          <w:rtl/>
          <w:lang w:val="en-US"/>
          <w:rPrChange w:id="6569" w:author="SRO">
            <w:rPr>
              <w:sz w:val="21"/>
              <w:szCs w:val="21"/>
              <w:rtl/>
              <w:lang w:val="en-US"/>
            </w:rPr>
          </w:rPrChange>
        </w:rPr>
      </w:pPr>
    </w:p>
    <w:p w:rsidR="00832F4C" w:rsidRPr="000F3EE9" w:rsidRDefault="00832F4C">
      <w:pPr>
        <w:rPr>
          <w:sz w:val="21"/>
          <w:szCs w:val="21"/>
          <w:lang w:val="en-US"/>
          <w:rPrChange w:id="6570" w:author="SRO">
            <w:rPr>
              <w:sz w:val="21"/>
              <w:szCs w:val="21"/>
              <w:lang w:val="en-US"/>
            </w:rPr>
          </w:rPrChange>
        </w:rPr>
      </w:pPr>
    </w:p>
    <w:p w:rsidR="00832F4C" w:rsidRPr="00832F4C" w:rsidRDefault="00832F4C">
      <w:pPr>
        <w:pBdr>
          <w:top w:val="single" w:sz="4" w:space="1" w:color="800000"/>
          <w:left w:val="single" w:sz="4" w:space="4" w:color="800000"/>
          <w:bottom w:val="single" w:sz="4" w:space="1" w:color="800000"/>
          <w:right w:val="single" w:sz="4" w:space="4" w:color="800000"/>
        </w:pBdr>
        <w:ind w:left="2160" w:hanging="2444"/>
        <w:rPr>
          <w:b/>
          <w:bCs/>
          <w:sz w:val="28"/>
          <w:szCs w:val="28"/>
          <w:lang w:val="en-US"/>
          <w:rPrChange w:id="6571" w:author="SRO" w:date="2011-02-21T10:18:00Z">
            <w:rPr>
              <w:b/>
              <w:bCs/>
              <w:color w:val="993300"/>
              <w:sz w:val="28"/>
              <w:szCs w:val="28"/>
              <w:lang w:val="en-US"/>
            </w:rPr>
          </w:rPrChange>
        </w:rPr>
      </w:pPr>
      <w:r w:rsidRPr="00832F4C">
        <w:rPr>
          <w:b/>
          <w:bCs/>
          <w:sz w:val="28"/>
          <w:szCs w:val="28"/>
          <w:lang w:val="en-US"/>
          <w:rPrChange w:id="6572" w:author="SRO" w:date="2011-02-21T10:18:00Z">
            <w:rPr>
              <w:b/>
              <w:bCs/>
              <w:color w:val="993300"/>
              <w:sz w:val="28"/>
              <w:szCs w:val="28"/>
              <w:lang w:val="en-US"/>
            </w:rPr>
          </w:rPrChange>
        </w:rPr>
        <w:t>Wednesday 20 October 2010</w:t>
      </w:r>
    </w:p>
    <w:p w:rsidR="00832F4C" w:rsidRPr="000F3EE9" w:rsidRDefault="00832F4C">
      <w:pPr>
        <w:jc w:val="center"/>
        <w:rPr>
          <w:sz w:val="18"/>
          <w:szCs w:val="18"/>
          <w:lang w:val="en-US"/>
          <w:rPrChange w:id="6573" w:author="SRO">
            <w:rPr>
              <w:sz w:val="18"/>
              <w:szCs w:val="18"/>
              <w:lang w:val="en-US"/>
            </w:rPr>
          </w:rPrChange>
        </w:rPr>
      </w:pPr>
    </w:p>
    <w:p w:rsidR="00832F4C" w:rsidRPr="00832F4C" w:rsidRDefault="00832F4C">
      <w:pPr>
        <w:jc w:val="center"/>
        <w:rPr>
          <w:lang w:val="en-US"/>
          <w:rPrChange w:id="6574" w:author="SRO" w:date="2011-02-21T10:18:00Z">
            <w:rPr>
              <w:color w:val="993300"/>
              <w:lang w:val="en-US"/>
            </w:rPr>
          </w:rPrChange>
        </w:rPr>
      </w:pPr>
      <w:r w:rsidRPr="00832F4C">
        <w:rPr>
          <w:b/>
          <w:bCs/>
          <w:lang w:val="en-US"/>
          <w:rPrChange w:id="6575" w:author="SRO" w:date="2011-02-21T10:18:00Z">
            <w:rPr>
              <w:b/>
              <w:bCs/>
              <w:color w:val="993300"/>
              <w:lang w:val="en-US"/>
            </w:rPr>
          </w:rPrChange>
        </w:rPr>
        <w:t xml:space="preserve">Sectoral Parallel Sessions </w:t>
      </w:r>
    </w:p>
    <w:p w:rsidR="00832F4C" w:rsidRPr="000F3EE9" w:rsidRDefault="00832F4C">
      <w:pPr>
        <w:ind w:left="-284"/>
        <w:rPr>
          <w:sz w:val="21"/>
          <w:szCs w:val="21"/>
          <w:lang w:val="en-US"/>
          <w:rPrChange w:id="6576" w:author="SRO">
            <w:rPr>
              <w:sz w:val="21"/>
              <w:szCs w:val="21"/>
              <w:lang w:val="en-US"/>
            </w:rPr>
          </w:rPrChange>
        </w:rPr>
      </w:pPr>
    </w:p>
    <w:tbl>
      <w:tblPr>
        <w:tblW w:w="5357" w:type="pct"/>
        <w:tblBorders>
          <w:top w:val="single" w:sz="4" w:space="0" w:color="993300"/>
          <w:left w:val="single" w:sz="4" w:space="0" w:color="993300"/>
          <w:bottom w:val="single" w:sz="4" w:space="0" w:color="993300"/>
          <w:right w:val="single" w:sz="4" w:space="0" w:color="993300"/>
          <w:insideH w:val="single" w:sz="4" w:space="0" w:color="993300"/>
          <w:insideV w:val="single" w:sz="4" w:space="0" w:color="993300"/>
        </w:tblBorders>
        <w:tblLook w:val="01E0"/>
      </w:tblPr>
      <w:tblGrid>
        <w:gridCol w:w="1299"/>
        <w:gridCol w:w="3889"/>
        <w:gridCol w:w="4156"/>
      </w:tblGrid>
      <w:tr w:rsidR="00832F4C" w:rsidRPr="000F3EE9" w:rsidTr="00832F4C">
        <w:trPr>
          <w:trHeight w:val="520"/>
        </w:trPr>
        <w:tc>
          <w:tcPr>
            <w:tcW w:w="695" w:type="pct"/>
          </w:tcPr>
          <w:p w:rsidR="00832F4C" w:rsidRPr="000F3EE9" w:rsidRDefault="00832F4C">
            <w:pPr>
              <w:rPr>
                <w:sz w:val="21"/>
                <w:szCs w:val="21"/>
                <w:lang w:val="en-US"/>
                <w:rPrChange w:id="6577" w:author="SRO">
                  <w:rPr>
                    <w:sz w:val="21"/>
                    <w:szCs w:val="21"/>
                    <w:lang w:val="en-US"/>
                  </w:rPr>
                </w:rPrChange>
              </w:rPr>
            </w:pPr>
          </w:p>
        </w:tc>
        <w:tc>
          <w:tcPr>
            <w:tcW w:w="2081" w:type="pct"/>
          </w:tcPr>
          <w:p w:rsidR="00832F4C" w:rsidRPr="00832F4C" w:rsidRDefault="00832F4C">
            <w:pPr>
              <w:jc w:val="center"/>
              <w:rPr>
                <w:b/>
                <w:bCs/>
                <w:sz w:val="21"/>
                <w:szCs w:val="21"/>
                <w:lang w:val="fr-FR"/>
                <w:rPrChange w:id="6578" w:author="SRO" w:date="2011-02-21T10:18:00Z">
                  <w:rPr>
                    <w:b/>
                    <w:bCs/>
                    <w:color w:val="FFFFCC"/>
                    <w:sz w:val="21"/>
                    <w:szCs w:val="21"/>
                    <w:lang w:val="fr-FR"/>
                  </w:rPr>
                </w:rPrChange>
              </w:rPr>
            </w:pPr>
            <w:r w:rsidRPr="00832F4C">
              <w:rPr>
                <w:b/>
                <w:bCs/>
                <w:sz w:val="21"/>
                <w:szCs w:val="21"/>
                <w:lang w:val="fr-FR"/>
                <w:rPrChange w:id="6579" w:author="SRO" w:date="2011-02-21T10:18:00Z">
                  <w:rPr>
                    <w:b/>
                    <w:bCs/>
                    <w:color w:val="FFFFCC"/>
                    <w:sz w:val="21"/>
                    <w:szCs w:val="21"/>
                    <w:lang w:val="fr-FR"/>
                  </w:rPr>
                </w:rPrChange>
              </w:rPr>
              <w:t>Session 5</w:t>
            </w:r>
            <w:r w:rsidRPr="000F3EE9">
              <w:rPr>
                <w:b/>
                <w:bCs/>
                <w:sz w:val="21"/>
                <w:szCs w:val="21"/>
                <w:lang w:val="fr-FR"/>
                <w:rPrChange w:id="6580" w:author="SRO" w:date="2011-02-21T10:18:00Z">
                  <w:rPr>
                    <w:b/>
                    <w:bCs/>
                    <w:sz w:val="21"/>
                    <w:szCs w:val="21"/>
                    <w:lang w:val="fr-FR"/>
                  </w:rPr>
                </w:rPrChange>
              </w:rPr>
              <w:t> </w:t>
            </w:r>
            <w:r w:rsidRPr="00832F4C">
              <w:rPr>
                <w:b/>
                <w:bCs/>
                <w:sz w:val="21"/>
                <w:szCs w:val="21"/>
                <w:lang w:val="fr-FR"/>
                <w:rPrChange w:id="6581" w:author="SRO" w:date="2011-02-21T10:18:00Z">
                  <w:rPr>
                    <w:b/>
                    <w:bCs/>
                    <w:color w:val="FFFFCC"/>
                    <w:sz w:val="21"/>
                    <w:szCs w:val="21"/>
                    <w:lang w:val="fr-FR"/>
                  </w:rPr>
                </w:rPrChange>
              </w:rPr>
              <w:t>: Agriculture</w:t>
            </w:r>
          </w:p>
        </w:tc>
        <w:tc>
          <w:tcPr>
            <w:tcW w:w="2224" w:type="pct"/>
          </w:tcPr>
          <w:p w:rsidR="00832F4C" w:rsidRPr="000F3EE9" w:rsidRDefault="00832F4C">
            <w:pPr>
              <w:jc w:val="center"/>
              <w:rPr>
                <w:b/>
                <w:bCs/>
                <w:sz w:val="21"/>
                <w:szCs w:val="21"/>
                <w:lang w:val="en-US"/>
                <w:rPrChange w:id="6582" w:author="SRO">
                  <w:rPr>
                    <w:b/>
                    <w:bCs/>
                    <w:sz w:val="21"/>
                    <w:szCs w:val="21"/>
                    <w:lang w:val="en-US"/>
                  </w:rPr>
                </w:rPrChange>
              </w:rPr>
            </w:pPr>
            <w:r w:rsidRPr="000F3EE9">
              <w:rPr>
                <w:b/>
                <w:bCs/>
                <w:sz w:val="21"/>
                <w:szCs w:val="21"/>
                <w:lang w:val="en-US"/>
                <w:rPrChange w:id="6583" w:author="SRO">
                  <w:rPr>
                    <w:b/>
                    <w:bCs/>
                    <w:sz w:val="21"/>
                    <w:szCs w:val="21"/>
                    <w:lang w:val="en-US"/>
                  </w:rPr>
                </w:rPrChange>
              </w:rPr>
              <w:t>Session 6</w:t>
            </w:r>
            <w:r w:rsidRPr="000F3EE9">
              <w:rPr>
                <w:b/>
                <w:bCs/>
                <w:sz w:val="21"/>
                <w:szCs w:val="21"/>
                <w:lang w:val="en-US"/>
                <w:rPrChange w:id="6584" w:author="SRO" w:date="2011-02-21T10:18:00Z">
                  <w:rPr>
                    <w:b/>
                    <w:bCs/>
                    <w:sz w:val="21"/>
                    <w:szCs w:val="21"/>
                    <w:lang w:val="en-US"/>
                  </w:rPr>
                </w:rPrChange>
              </w:rPr>
              <w:t> </w:t>
            </w:r>
            <w:r w:rsidRPr="000F3EE9">
              <w:rPr>
                <w:b/>
                <w:bCs/>
                <w:sz w:val="21"/>
                <w:szCs w:val="21"/>
                <w:lang w:val="en-US"/>
                <w:rPrChange w:id="6585" w:author="SRO">
                  <w:rPr>
                    <w:b/>
                    <w:bCs/>
                    <w:sz w:val="21"/>
                    <w:szCs w:val="21"/>
                    <w:lang w:val="en-US"/>
                  </w:rPr>
                </w:rPrChange>
              </w:rPr>
              <w:t>: New and Renewable Energies</w:t>
            </w:r>
          </w:p>
        </w:tc>
      </w:tr>
      <w:tr w:rsidR="00832F4C" w:rsidRPr="000F3EE9" w:rsidTr="00832F4C">
        <w:trPr>
          <w:trHeight w:val="112"/>
        </w:trPr>
        <w:tc>
          <w:tcPr>
            <w:tcW w:w="695" w:type="pct"/>
          </w:tcPr>
          <w:p w:rsidR="00832F4C" w:rsidRPr="000F3EE9" w:rsidRDefault="00832F4C">
            <w:pPr>
              <w:ind w:right="32"/>
              <w:rPr>
                <w:sz w:val="21"/>
                <w:szCs w:val="21"/>
                <w:lang w:val="en-US"/>
                <w:rPrChange w:id="6586" w:author="SRO">
                  <w:rPr>
                    <w:sz w:val="21"/>
                    <w:szCs w:val="21"/>
                    <w:lang w:val="en-US"/>
                  </w:rPr>
                </w:rPrChange>
              </w:rPr>
            </w:pPr>
            <w:r w:rsidRPr="000F3EE9">
              <w:rPr>
                <w:sz w:val="21"/>
                <w:szCs w:val="21"/>
                <w:lang w:val="en-US"/>
                <w:rPrChange w:id="6587" w:author="SRO">
                  <w:rPr>
                    <w:sz w:val="21"/>
                    <w:szCs w:val="21"/>
                    <w:lang w:val="en-US"/>
                  </w:rPr>
                </w:rPrChange>
              </w:rPr>
              <w:t>8:30-10:15</w:t>
            </w:r>
          </w:p>
          <w:p w:rsidR="00832F4C" w:rsidRPr="000F3EE9" w:rsidRDefault="00832F4C">
            <w:pPr>
              <w:rPr>
                <w:sz w:val="21"/>
                <w:szCs w:val="21"/>
                <w:lang w:val="en-US"/>
                <w:rPrChange w:id="6588" w:author="SRO">
                  <w:rPr>
                    <w:sz w:val="21"/>
                    <w:szCs w:val="21"/>
                    <w:lang w:val="en-US"/>
                  </w:rPr>
                </w:rPrChange>
              </w:rPr>
            </w:pPr>
          </w:p>
          <w:p w:rsidR="00832F4C" w:rsidRPr="000F3EE9" w:rsidRDefault="00832F4C">
            <w:pPr>
              <w:rPr>
                <w:sz w:val="21"/>
                <w:szCs w:val="21"/>
                <w:lang w:val="en-US"/>
                <w:rPrChange w:id="6589" w:author="SRO">
                  <w:rPr>
                    <w:sz w:val="21"/>
                    <w:szCs w:val="21"/>
                    <w:lang w:val="en-US"/>
                  </w:rPr>
                </w:rPrChange>
              </w:rPr>
            </w:pPr>
          </w:p>
          <w:p w:rsidR="00832F4C" w:rsidRPr="000F3EE9" w:rsidRDefault="00832F4C">
            <w:pPr>
              <w:rPr>
                <w:sz w:val="21"/>
                <w:szCs w:val="21"/>
                <w:lang w:val="en-US"/>
                <w:rPrChange w:id="6590" w:author="SRO">
                  <w:rPr>
                    <w:sz w:val="21"/>
                    <w:szCs w:val="21"/>
                    <w:lang w:val="en-US"/>
                  </w:rPr>
                </w:rPrChange>
              </w:rPr>
            </w:pPr>
          </w:p>
          <w:p w:rsidR="00832F4C" w:rsidRPr="000F3EE9" w:rsidRDefault="00832F4C">
            <w:pPr>
              <w:rPr>
                <w:sz w:val="21"/>
                <w:szCs w:val="21"/>
                <w:lang w:val="en-US"/>
                <w:rPrChange w:id="6591" w:author="SRO">
                  <w:rPr>
                    <w:sz w:val="21"/>
                    <w:szCs w:val="21"/>
                    <w:lang w:val="en-US"/>
                  </w:rPr>
                </w:rPrChange>
              </w:rPr>
            </w:pPr>
          </w:p>
          <w:p w:rsidR="00832F4C" w:rsidRPr="000F3EE9" w:rsidRDefault="00832F4C">
            <w:pPr>
              <w:rPr>
                <w:sz w:val="21"/>
                <w:szCs w:val="21"/>
                <w:lang w:val="en-US"/>
                <w:rPrChange w:id="6592" w:author="SRO">
                  <w:rPr>
                    <w:sz w:val="21"/>
                    <w:szCs w:val="21"/>
                    <w:lang w:val="en-US"/>
                  </w:rPr>
                </w:rPrChange>
              </w:rPr>
            </w:pPr>
          </w:p>
          <w:p w:rsidR="00832F4C" w:rsidRPr="000F3EE9" w:rsidRDefault="00832F4C">
            <w:pPr>
              <w:rPr>
                <w:sz w:val="21"/>
                <w:szCs w:val="21"/>
                <w:lang w:val="en-US"/>
                <w:rPrChange w:id="6593" w:author="SRO">
                  <w:rPr>
                    <w:sz w:val="21"/>
                    <w:szCs w:val="21"/>
                    <w:lang w:val="en-US"/>
                  </w:rPr>
                </w:rPrChange>
              </w:rPr>
            </w:pPr>
          </w:p>
          <w:p w:rsidR="00832F4C" w:rsidRPr="000F3EE9" w:rsidRDefault="00832F4C">
            <w:pPr>
              <w:rPr>
                <w:sz w:val="21"/>
                <w:szCs w:val="21"/>
                <w:lang w:val="en-US"/>
                <w:rPrChange w:id="6594" w:author="SRO">
                  <w:rPr>
                    <w:sz w:val="21"/>
                    <w:szCs w:val="21"/>
                    <w:lang w:val="en-US"/>
                  </w:rPr>
                </w:rPrChange>
              </w:rPr>
            </w:pPr>
          </w:p>
          <w:p w:rsidR="00832F4C" w:rsidRPr="000F3EE9" w:rsidRDefault="00832F4C">
            <w:pPr>
              <w:rPr>
                <w:sz w:val="21"/>
                <w:szCs w:val="21"/>
                <w:lang w:val="en-US"/>
                <w:rPrChange w:id="6595" w:author="SRO">
                  <w:rPr>
                    <w:sz w:val="21"/>
                    <w:szCs w:val="21"/>
                    <w:lang w:val="en-US"/>
                  </w:rPr>
                </w:rPrChange>
              </w:rPr>
            </w:pPr>
          </w:p>
          <w:p w:rsidR="00832F4C" w:rsidRPr="000F3EE9" w:rsidRDefault="00832F4C">
            <w:pPr>
              <w:rPr>
                <w:sz w:val="21"/>
                <w:szCs w:val="21"/>
                <w:lang w:val="en-US"/>
                <w:rPrChange w:id="6596" w:author="SRO">
                  <w:rPr>
                    <w:sz w:val="21"/>
                    <w:szCs w:val="21"/>
                    <w:lang w:val="en-US"/>
                  </w:rPr>
                </w:rPrChange>
              </w:rPr>
            </w:pPr>
          </w:p>
          <w:p w:rsidR="00832F4C" w:rsidRPr="000F3EE9" w:rsidRDefault="00832F4C">
            <w:pPr>
              <w:rPr>
                <w:sz w:val="21"/>
                <w:szCs w:val="21"/>
                <w:lang w:val="en-US"/>
                <w:rPrChange w:id="6597" w:author="SRO">
                  <w:rPr>
                    <w:sz w:val="21"/>
                    <w:szCs w:val="21"/>
                    <w:lang w:val="en-US"/>
                  </w:rPr>
                </w:rPrChange>
              </w:rPr>
            </w:pPr>
          </w:p>
          <w:p w:rsidR="00832F4C" w:rsidRPr="000F3EE9" w:rsidRDefault="00832F4C">
            <w:pPr>
              <w:rPr>
                <w:sz w:val="21"/>
                <w:szCs w:val="21"/>
                <w:rtl/>
                <w:lang w:val="en-US"/>
                <w:rPrChange w:id="6598" w:author="SRO">
                  <w:rPr>
                    <w:sz w:val="21"/>
                    <w:szCs w:val="21"/>
                    <w:rtl/>
                    <w:lang w:val="en-US"/>
                  </w:rPr>
                </w:rPrChange>
              </w:rPr>
            </w:pPr>
          </w:p>
          <w:p w:rsidR="00832F4C" w:rsidRPr="000F3EE9" w:rsidRDefault="00832F4C">
            <w:pPr>
              <w:rPr>
                <w:sz w:val="21"/>
                <w:szCs w:val="21"/>
                <w:lang w:val="en-US"/>
                <w:rPrChange w:id="6599" w:author="SRO">
                  <w:rPr>
                    <w:sz w:val="21"/>
                    <w:szCs w:val="21"/>
                    <w:lang w:val="en-US"/>
                  </w:rPr>
                </w:rPrChange>
              </w:rPr>
            </w:pPr>
          </w:p>
          <w:p w:rsidR="00832F4C" w:rsidRPr="000F3EE9" w:rsidRDefault="00832F4C">
            <w:pPr>
              <w:rPr>
                <w:sz w:val="21"/>
                <w:szCs w:val="21"/>
                <w:lang w:val="en-US"/>
                <w:rPrChange w:id="6600" w:author="SRO">
                  <w:rPr>
                    <w:sz w:val="21"/>
                    <w:szCs w:val="21"/>
                    <w:lang w:val="en-US"/>
                  </w:rPr>
                </w:rPrChange>
              </w:rPr>
            </w:pPr>
          </w:p>
          <w:p w:rsidR="00832F4C" w:rsidRPr="000F3EE9" w:rsidRDefault="00832F4C">
            <w:pPr>
              <w:rPr>
                <w:sz w:val="21"/>
                <w:szCs w:val="21"/>
                <w:lang w:val="en-US"/>
                <w:rPrChange w:id="6601" w:author="SRO">
                  <w:rPr>
                    <w:sz w:val="21"/>
                    <w:szCs w:val="21"/>
                    <w:lang w:val="en-US"/>
                  </w:rPr>
                </w:rPrChange>
              </w:rPr>
            </w:pPr>
          </w:p>
          <w:p w:rsidR="00832F4C" w:rsidRPr="000F3EE9" w:rsidRDefault="00832F4C">
            <w:pPr>
              <w:rPr>
                <w:sz w:val="21"/>
                <w:szCs w:val="21"/>
                <w:lang w:val="en-US"/>
                <w:rPrChange w:id="6602" w:author="SRO">
                  <w:rPr>
                    <w:sz w:val="21"/>
                    <w:szCs w:val="21"/>
                    <w:lang w:val="en-US"/>
                  </w:rPr>
                </w:rPrChange>
              </w:rPr>
            </w:pPr>
          </w:p>
          <w:p w:rsidR="00832F4C" w:rsidRPr="000F3EE9" w:rsidRDefault="00832F4C">
            <w:pPr>
              <w:rPr>
                <w:sz w:val="21"/>
                <w:szCs w:val="21"/>
                <w:lang w:val="en-US"/>
                <w:rPrChange w:id="6603" w:author="SRO">
                  <w:rPr>
                    <w:sz w:val="21"/>
                    <w:szCs w:val="21"/>
                    <w:lang w:val="en-US"/>
                  </w:rPr>
                </w:rPrChange>
              </w:rPr>
            </w:pPr>
          </w:p>
          <w:p w:rsidR="00832F4C" w:rsidRPr="000F3EE9" w:rsidRDefault="00832F4C">
            <w:pPr>
              <w:rPr>
                <w:sz w:val="21"/>
                <w:szCs w:val="21"/>
                <w:lang w:val="en-US"/>
                <w:rPrChange w:id="6604" w:author="SRO">
                  <w:rPr>
                    <w:sz w:val="21"/>
                    <w:szCs w:val="21"/>
                    <w:lang w:val="en-US"/>
                  </w:rPr>
                </w:rPrChange>
              </w:rPr>
            </w:pPr>
            <w:r w:rsidRPr="000F3EE9">
              <w:rPr>
                <w:sz w:val="21"/>
                <w:szCs w:val="21"/>
                <w:lang w:val="en-US"/>
                <w:rPrChange w:id="6605" w:author="SRO">
                  <w:rPr>
                    <w:sz w:val="21"/>
                    <w:szCs w:val="21"/>
                    <w:lang w:val="en-US"/>
                  </w:rPr>
                </w:rPrChange>
              </w:rPr>
              <w:t>10:15-10:45</w:t>
            </w:r>
          </w:p>
          <w:p w:rsidR="00832F4C" w:rsidRPr="000F3EE9" w:rsidRDefault="00832F4C">
            <w:pPr>
              <w:rPr>
                <w:sz w:val="21"/>
                <w:szCs w:val="21"/>
                <w:lang w:val="en-US"/>
                <w:rPrChange w:id="6606" w:author="SRO">
                  <w:rPr>
                    <w:sz w:val="21"/>
                    <w:szCs w:val="21"/>
                    <w:lang w:val="en-US"/>
                  </w:rPr>
                </w:rPrChange>
              </w:rPr>
            </w:pPr>
          </w:p>
          <w:p w:rsidR="00832F4C" w:rsidRPr="000F3EE9" w:rsidRDefault="00832F4C">
            <w:pPr>
              <w:rPr>
                <w:sz w:val="21"/>
                <w:szCs w:val="21"/>
                <w:lang w:val="en-US"/>
                <w:rPrChange w:id="6607" w:author="SRO">
                  <w:rPr>
                    <w:sz w:val="21"/>
                    <w:szCs w:val="21"/>
                    <w:lang w:val="en-US"/>
                  </w:rPr>
                </w:rPrChange>
              </w:rPr>
            </w:pPr>
            <w:r w:rsidRPr="000F3EE9">
              <w:rPr>
                <w:sz w:val="21"/>
                <w:szCs w:val="21"/>
                <w:lang w:val="en-US"/>
                <w:rPrChange w:id="6608" w:author="SRO">
                  <w:rPr>
                    <w:sz w:val="21"/>
                    <w:szCs w:val="21"/>
                    <w:lang w:val="en-US"/>
                  </w:rPr>
                </w:rPrChange>
              </w:rPr>
              <w:t>10:45-12:30</w:t>
            </w:r>
          </w:p>
          <w:p w:rsidR="00832F4C" w:rsidRPr="000F3EE9" w:rsidRDefault="00832F4C">
            <w:pPr>
              <w:rPr>
                <w:sz w:val="21"/>
                <w:szCs w:val="21"/>
                <w:lang w:val="en-US"/>
                <w:rPrChange w:id="6609" w:author="SRO">
                  <w:rPr>
                    <w:sz w:val="21"/>
                    <w:szCs w:val="21"/>
                    <w:lang w:val="en-US"/>
                  </w:rPr>
                </w:rPrChange>
              </w:rPr>
            </w:pPr>
          </w:p>
          <w:p w:rsidR="00832F4C" w:rsidRPr="000F3EE9" w:rsidRDefault="00832F4C">
            <w:pPr>
              <w:rPr>
                <w:sz w:val="21"/>
                <w:szCs w:val="21"/>
                <w:lang w:val="en-US"/>
                <w:rPrChange w:id="6610" w:author="SRO">
                  <w:rPr>
                    <w:sz w:val="21"/>
                    <w:szCs w:val="21"/>
                    <w:lang w:val="en-US"/>
                  </w:rPr>
                </w:rPrChange>
              </w:rPr>
            </w:pPr>
          </w:p>
          <w:p w:rsidR="00832F4C" w:rsidRPr="000F3EE9" w:rsidRDefault="00832F4C">
            <w:pPr>
              <w:rPr>
                <w:sz w:val="21"/>
                <w:szCs w:val="21"/>
                <w:lang w:val="en-US"/>
                <w:rPrChange w:id="6611" w:author="SRO">
                  <w:rPr>
                    <w:sz w:val="21"/>
                    <w:szCs w:val="21"/>
                    <w:lang w:val="en-US"/>
                  </w:rPr>
                </w:rPrChange>
              </w:rPr>
            </w:pPr>
          </w:p>
          <w:p w:rsidR="00832F4C" w:rsidRPr="000F3EE9" w:rsidRDefault="00832F4C">
            <w:pPr>
              <w:rPr>
                <w:sz w:val="21"/>
                <w:szCs w:val="21"/>
                <w:lang w:val="en-US"/>
                <w:rPrChange w:id="6612" w:author="SRO">
                  <w:rPr>
                    <w:sz w:val="21"/>
                    <w:szCs w:val="21"/>
                    <w:lang w:val="en-US"/>
                  </w:rPr>
                </w:rPrChange>
              </w:rPr>
            </w:pPr>
          </w:p>
          <w:p w:rsidR="00832F4C" w:rsidRPr="000F3EE9" w:rsidRDefault="00832F4C">
            <w:pPr>
              <w:rPr>
                <w:sz w:val="21"/>
                <w:szCs w:val="21"/>
                <w:lang w:val="en-US"/>
                <w:rPrChange w:id="6613" w:author="SRO">
                  <w:rPr>
                    <w:sz w:val="21"/>
                    <w:szCs w:val="21"/>
                    <w:lang w:val="en-US"/>
                  </w:rPr>
                </w:rPrChange>
              </w:rPr>
            </w:pPr>
          </w:p>
          <w:p w:rsidR="00832F4C" w:rsidRPr="000F3EE9" w:rsidRDefault="00832F4C">
            <w:pPr>
              <w:rPr>
                <w:sz w:val="21"/>
                <w:szCs w:val="21"/>
                <w:lang w:val="en-US"/>
                <w:rPrChange w:id="6614" w:author="SRO">
                  <w:rPr>
                    <w:sz w:val="21"/>
                    <w:szCs w:val="21"/>
                    <w:lang w:val="en-US"/>
                  </w:rPr>
                </w:rPrChange>
              </w:rPr>
            </w:pPr>
          </w:p>
          <w:p w:rsidR="00832F4C" w:rsidRPr="000F3EE9" w:rsidRDefault="00832F4C">
            <w:pPr>
              <w:rPr>
                <w:sz w:val="21"/>
                <w:szCs w:val="21"/>
                <w:lang w:val="en-US"/>
                <w:rPrChange w:id="6615" w:author="SRO">
                  <w:rPr>
                    <w:sz w:val="21"/>
                    <w:szCs w:val="21"/>
                    <w:lang w:val="en-US"/>
                  </w:rPr>
                </w:rPrChange>
              </w:rPr>
            </w:pPr>
            <w:r w:rsidRPr="000F3EE9">
              <w:rPr>
                <w:sz w:val="21"/>
                <w:szCs w:val="21"/>
                <w:lang w:val="en-US"/>
                <w:rPrChange w:id="6616" w:author="SRO">
                  <w:rPr>
                    <w:sz w:val="21"/>
                    <w:szCs w:val="21"/>
                    <w:lang w:val="en-US"/>
                  </w:rPr>
                </w:rPrChange>
              </w:rPr>
              <w:t xml:space="preserve">12:30-2:00 </w:t>
            </w:r>
          </w:p>
        </w:tc>
        <w:tc>
          <w:tcPr>
            <w:tcW w:w="2081" w:type="pct"/>
          </w:tcPr>
          <w:p w:rsidR="00832F4C" w:rsidRPr="00832F4C" w:rsidRDefault="00832F4C">
            <w:pPr>
              <w:rPr>
                <w:sz w:val="21"/>
                <w:szCs w:val="21"/>
                <w:lang w:val="en-US"/>
                <w:rPrChange w:id="6617" w:author="SRO" w:date="2011-02-21T10:18:00Z">
                  <w:rPr>
                    <w:color w:val="993300"/>
                    <w:sz w:val="21"/>
                    <w:szCs w:val="21"/>
                    <w:lang w:val="en-US"/>
                  </w:rPr>
                </w:rPrChange>
              </w:rPr>
            </w:pPr>
            <w:r w:rsidRPr="00832F4C">
              <w:rPr>
                <w:b/>
                <w:bCs/>
                <w:sz w:val="21"/>
                <w:szCs w:val="21"/>
                <w:lang w:val="en-US"/>
                <w:rPrChange w:id="6618" w:author="SRO" w:date="2011-02-21T10:18:00Z">
                  <w:rPr>
                    <w:b/>
                    <w:bCs/>
                    <w:color w:val="993300"/>
                    <w:sz w:val="21"/>
                    <w:szCs w:val="21"/>
                    <w:lang w:val="en-US"/>
                  </w:rPr>
                </w:rPrChange>
              </w:rPr>
              <w:t>Session 5</w:t>
            </w:r>
            <w:r w:rsidRPr="00832F4C">
              <w:rPr>
                <w:sz w:val="21"/>
                <w:szCs w:val="21"/>
                <w:lang w:val="en-US"/>
                <w:rPrChange w:id="6619" w:author="SRO" w:date="2011-02-21T10:18:00Z">
                  <w:rPr>
                    <w:color w:val="993300"/>
                    <w:sz w:val="21"/>
                    <w:szCs w:val="21"/>
                    <w:lang w:val="en-US"/>
                  </w:rPr>
                </w:rPrChange>
              </w:rPr>
              <w:t>.</w:t>
            </w:r>
            <w:r w:rsidRPr="00832F4C">
              <w:rPr>
                <w:b/>
                <w:bCs/>
                <w:sz w:val="21"/>
                <w:szCs w:val="21"/>
                <w:lang w:val="en-US"/>
                <w:rPrChange w:id="6620" w:author="SRO" w:date="2011-02-21T10:18:00Z">
                  <w:rPr>
                    <w:b/>
                    <w:bCs/>
                    <w:color w:val="993300"/>
                    <w:sz w:val="21"/>
                    <w:szCs w:val="21"/>
                    <w:lang w:val="en-US"/>
                  </w:rPr>
                </w:rPrChange>
              </w:rPr>
              <w:t>1</w:t>
            </w:r>
            <w:r w:rsidRPr="000F3EE9">
              <w:rPr>
                <w:b/>
                <w:bCs/>
                <w:sz w:val="21"/>
                <w:szCs w:val="21"/>
                <w:lang w:val="en-US"/>
                <w:rPrChange w:id="6621" w:author="SRO" w:date="2011-02-21T10:18:00Z">
                  <w:rPr>
                    <w:b/>
                    <w:bCs/>
                    <w:sz w:val="21"/>
                    <w:szCs w:val="21"/>
                    <w:lang w:val="en-US"/>
                  </w:rPr>
                </w:rPrChange>
              </w:rPr>
              <w:t> </w:t>
            </w:r>
            <w:r w:rsidRPr="00832F4C">
              <w:rPr>
                <w:b/>
                <w:bCs/>
                <w:sz w:val="21"/>
                <w:szCs w:val="21"/>
                <w:lang w:val="en-US"/>
                <w:rPrChange w:id="6622" w:author="SRO" w:date="2011-02-21T10:18:00Z">
                  <w:rPr>
                    <w:b/>
                    <w:bCs/>
                    <w:color w:val="993300"/>
                    <w:sz w:val="21"/>
                    <w:szCs w:val="21"/>
                    <w:lang w:val="en-US"/>
                  </w:rPr>
                </w:rPrChange>
              </w:rPr>
              <w:t>: Public intervention and PPP</w:t>
            </w:r>
            <w:r w:rsidRPr="000F3EE9">
              <w:rPr>
                <w:b/>
                <w:bCs/>
                <w:sz w:val="21"/>
                <w:szCs w:val="21"/>
                <w:lang w:val="en-US"/>
                <w:rPrChange w:id="6623" w:author="SRO" w:date="2011-02-21T10:18:00Z">
                  <w:rPr>
                    <w:b/>
                    <w:bCs/>
                    <w:sz w:val="21"/>
                    <w:szCs w:val="21"/>
                    <w:lang w:val="en-US"/>
                  </w:rPr>
                </w:rPrChange>
              </w:rPr>
              <w:t> </w:t>
            </w:r>
            <w:r w:rsidRPr="00832F4C">
              <w:rPr>
                <w:b/>
                <w:bCs/>
                <w:sz w:val="21"/>
                <w:szCs w:val="21"/>
                <w:lang w:val="en-US"/>
                <w:rPrChange w:id="6624" w:author="SRO" w:date="2011-02-21T10:18:00Z">
                  <w:rPr>
                    <w:b/>
                    <w:bCs/>
                    <w:color w:val="993300"/>
                    <w:sz w:val="21"/>
                    <w:szCs w:val="21"/>
                    <w:lang w:val="en-US"/>
                  </w:rPr>
                </w:rPrChange>
              </w:rPr>
              <w:t>: Financing and business environment</w:t>
            </w:r>
          </w:p>
          <w:p w:rsidR="00832F4C" w:rsidRPr="000F3EE9" w:rsidRDefault="00832F4C">
            <w:pPr>
              <w:rPr>
                <w:rFonts w:ascii="Calibri" w:hAnsi="Calibri" w:cs="Arial"/>
                <w:sz w:val="21"/>
                <w:szCs w:val="21"/>
                <w:lang w:val="en-US" w:eastAsia="en-US"/>
                <w:rPrChange w:id="6625" w:author="SRO">
                  <w:rPr>
                    <w:rFonts w:ascii="Calibri" w:hAnsi="Calibri" w:cs="Arial"/>
                    <w:sz w:val="21"/>
                    <w:szCs w:val="21"/>
                    <w:lang w:val="en-US" w:eastAsia="en-US"/>
                  </w:rPr>
                </w:rPrChange>
              </w:rPr>
            </w:pPr>
          </w:p>
          <w:p w:rsidR="00832F4C" w:rsidRPr="000F3EE9" w:rsidDel="00CA5844" w:rsidRDefault="00832F4C">
            <w:pPr>
              <w:rPr>
                <w:del w:id="6626" w:author="SRO" w:date="2011-02-21T11:02:00Z"/>
                <w:rFonts w:ascii="Calibri" w:hAnsi="Calibri" w:cs="Arial"/>
                <w:sz w:val="21"/>
                <w:szCs w:val="21"/>
                <w:lang w:val="en-US" w:eastAsia="en-US"/>
                <w:rPrChange w:id="6627" w:author="SRO">
                  <w:rPr>
                    <w:del w:id="6628" w:author="SRO" w:date="2011-02-21T11:02:00Z"/>
                    <w:rFonts w:ascii="Calibri" w:hAnsi="Calibri" w:cs="Arial"/>
                    <w:sz w:val="21"/>
                    <w:szCs w:val="21"/>
                    <w:lang w:val="en-US" w:eastAsia="en-US"/>
                  </w:rPr>
                </w:rPrChange>
              </w:rPr>
            </w:pPr>
          </w:p>
          <w:p w:rsidR="00832F4C" w:rsidRPr="000F3EE9" w:rsidRDefault="00832F4C">
            <w:pPr>
              <w:rPr>
                <w:sz w:val="21"/>
                <w:szCs w:val="21"/>
                <w:lang w:val="en-US"/>
                <w:rPrChange w:id="6629" w:author="SRO">
                  <w:rPr>
                    <w:sz w:val="21"/>
                    <w:szCs w:val="21"/>
                    <w:lang w:val="en-US"/>
                  </w:rPr>
                </w:rPrChange>
              </w:rPr>
            </w:pPr>
            <w:r w:rsidRPr="000F3EE9">
              <w:rPr>
                <w:sz w:val="21"/>
                <w:szCs w:val="21"/>
                <w:lang w:val="en-US"/>
                <w:rPrChange w:id="6630" w:author="SRO">
                  <w:rPr>
                    <w:sz w:val="21"/>
                    <w:szCs w:val="21"/>
                    <w:lang w:val="en-US"/>
                  </w:rPr>
                </w:rPrChange>
              </w:rPr>
              <w:t>- Ms Mariem Bekaye, Economist Officer in charge of Sustainable Development, ECA-NA</w:t>
            </w:r>
          </w:p>
          <w:p w:rsidR="00832F4C" w:rsidRPr="000F3EE9" w:rsidRDefault="00832F4C">
            <w:pPr>
              <w:autoSpaceDE w:val="0"/>
              <w:autoSpaceDN w:val="0"/>
              <w:rPr>
                <w:sz w:val="21"/>
                <w:szCs w:val="21"/>
                <w:lang w:val="en-US"/>
                <w:rPrChange w:id="6631" w:author="SRO">
                  <w:rPr>
                    <w:sz w:val="21"/>
                    <w:szCs w:val="21"/>
                    <w:lang w:val="en-US"/>
                  </w:rPr>
                </w:rPrChange>
              </w:rPr>
            </w:pPr>
            <w:r w:rsidRPr="000F3EE9">
              <w:rPr>
                <w:sz w:val="21"/>
                <w:szCs w:val="21"/>
                <w:lang w:val="en-US"/>
                <w:rPrChange w:id="6632" w:author="SRO">
                  <w:rPr>
                    <w:sz w:val="21"/>
                    <w:szCs w:val="21"/>
                    <w:lang w:val="en-US"/>
                  </w:rPr>
                </w:rPrChange>
              </w:rPr>
              <w:t xml:space="preserve">- Mr. </w:t>
            </w:r>
            <w:r w:rsidRPr="000F3EE9" w:rsidDel="00D45CC8">
              <w:rPr>
                <w:sz w:val="21"/>
                <w:szCs w:val="21"/>
                <w:lang w:val="en-US"/>
                <w:rPrChange w:id="6633" w:author="SRO">
                  <w:rPr>
                    <w:sz w:val="21"/>
                    <w:szCs w:val="21"/>
                    <w:lang w:val="en-US"/>
                  </w:rPr>
                </w:rPrChange>
              </w:rPr>
              <w:t xml:space="preserve">Ahmed </w:t>
            </w:r>
            <w:r w:rsidRPr="000F3EE9">
              <w:rPr>
                <w:sz w:val="21"/>
                <w:szCs w:val="21"/>
                <w:lang w:val="en-US"/>
                <w:rPrChange w:id="6634" w:author="SRO">
                  <w:rPr>
                    <w:sz w:val="21"/>
                    <w:szCs w:val="21"/>
                    <w:lang w:val="en-US"/>
                  </w:rPr>
                </w:rPrChange>
              </w:rPr>
              <w:t>Abdelali Tadili</w:t>
            </w:r>
            <w:r w:rsidRPr="000F3EE9" w:rsidDel="00D45CC8">
              <w:rPr>
                <w:sz w:val="21"/>
                <w:szCs w:val="21"/>
                <w:lang w:val="en-US"/>
                <w:rPrChange w:id="6635" w:author="SRO">
                  <w:rPr>
                    <w:sz w:val="21"/>
                    <w:szCs w:val="21"/>
                    <w:lang w:val="en-US"/>
                  </w:rPr>
                </w:rPrChange>
              </w:rPr>
              <w:t>Hajjaji</w:t>
            </w:r>
            <w:r w:rsidRPr="000F3EE9">
              <w:rPr>
                <w:sz w:val="21"/>
                <w:szCs w:val="21"/>
                <w:lang w:val="en-US"/>
                <w:rPrChange w:id="6636" w:author="SRO">
                  <w:rPr>
                    <w:sz w:val="21"/>
                    <w:szCs w:val="21"/>
                    <w:lang w:val="en-US"/>
                  </w:rPr>
                </w:rPrChange>
              </w:rPr>
              <w:t>, Agricultural Engineer,</w:t>
            </w:r>
            <w:r w:rsidRPr="000F3EE9" w:rsidDel="00D45CC8">
              <w:rPr>
                <w:sz w:val="21"/>
                <w:szCs w:val="21"/>
                <w:lang w:val="en-US"/>
                <w:rPrChange w:id="6637" w:author="SRO">
                  <w:rPr>
                    <w:sz w:val="21"/>
                    <w:szCs w:val="21"/>
                    <w:lang w:val="en-US"/>
                  </w:rPr>
                </w:rPrChange>
              </w:rPr>
              <w:t>Director General,</w:t>
            </w:r>
            <w:r w:rsidRPr="000F3EE9">
              <w:rPr>
                <w:sz w:val="21"/>
                <w:szCs w:val="21"/>
                <w:lang w:val="en-US"/>
                <w:rPrChange w:id="6638" w:author="SRO">
                  <w:rPr>
                    <w:sz w:val="21"/>
                    <w:szCs w:val="21"/>
                    <w:lang w:val="en-US"/>
                  </w:rPr>
                </w:rPrChange>
              </w:rPr>
              <w:t xml:space="preserve"> Agency for Agricultural Development (ADA) - Morocco</w:t>
            </w:r>
          </w:p>
          <w:p w:rsidR="00832F4C" w:rsidRPr="000F3EE9" w:rsidRDefault="00832F4C">
            <w:pPr>
              <w:rPr>
                <w:sz w:val="21"/>
                <w:szCs w:val="21"/>
                <w:lang w:val="en-US"/>
                <w:rPrChange w:id="6639" w:author="SRO">
                  <w:rPr>
                    <w:sz w:val="21"/>
                    <w:szCs w:val="21"/>
                    <w:lang w:val="en-US"/>
                  </w:rPr>
                </w:rPrChange>
              </w:rPr>
            </w:pPr>
            <w:r w:rsidRPr="000F3EE9">
              <w:rPr>
                <w:sz w:val="21"/>
                <w:szCs w:val="21"/>
                <w:lang w:val="en-US"/>
                <w:rPrChange w:id="6640" w:author="SRO">
                  <w:rPr>
                    <w:sz w:val="21"/>
                    <w:szCs w:val="21"/>
                    <w:lang w:val="en-US"/>
                  </w:rPr>
                </w:rPrChange>
              </w:rPr>
              <w:t>- Mr. Chokri Ayachi, Director General, Agricultural Investment Promotion Agency (APIA) - Tunisia</w:t>
            </w:r>
          </w:p>
          <w:p w:rsidR="00832F4C" w:rsidRPr="000F3EE9" w:rsidRDefault="00832F4C">
            <w:pPr>
              <w:rPr>
                <w:rFonts w:ascii="Calibri" w:hAnsi="Calibri" w:cs="Arial"/>
                <w:sz w:val="21"/>
                <w:szCs w:val="21"/>
                <w:lang w:val="en-US" w:eastAsia="en-US"/>
                <w:rPrChange w:id="6641" w:author="SRO">
                  <w:rPr>
                    <w:rFonts w:ascii="Calibri" w:hAnsi="Calibri" w:cs="Arial"/>
                    <w:sz w:val="21"/>
                    <w:szCs w:val="21"/>
                    <w:lang w:val="en-US" w:eastAsia="en-US"/>
                  </w:rPr>
                </w:rPrChange>
              </w:rPr>
            </w:pPr>
          </w:p>
          <w:p w:rsidR="00832F4C" w:rsidRPr="000F3EE9" w:rsidRDefault="00832F4C">
            <w:pPr>
              <w:rPr>
                <w:rFonts w:ascii="Calibri" w:hAnsi="Calibri" w:cs="Arial"/>
                <w:sz w:val="21"/>
                <w:szCs w:val="21"/>
                <w:lang w:val="en-US" w:eastAsia="en-US"/>
                <w:rPrChange w:id="6642" w:author="SRO">
                  <w:rPr>
                    <w:rFonts w:ascii="Calibri" w:hAnsi="Calibri" w:cs="Arial"/>
                    <w:sz w:val="21"/>
                    <w:szCs w:val="21"/>
                    <w:lang w:val="en-US" w:eastAsia="en-US"/>
                  </w:rPr>
                </w:rPrChange>
              </w:rPr>
            </w:pPr>
          </w:p>
          <w:p w:rsidR="00832F4C" w:rsidRPr="000F3EE9" w:rsidRDefault="00832F4C">
            <w:pPr>
              <w:rPr>
                <w:sz w:val="21"/>
                <w:szCs w:val="21"/>
                <w:lang w:val="en-US"/>
                <w:rPrChange w:id="6643" w:author="SRO">
                  <w:rPr>
                    <w:sz w:val="21"/>
                    <w:szCs w:val="21"/>
                    <w:lang w:val="en-US"/>
                  </w:rPr>
                </w:rPrChange>
              </w:rPr>
            </w:pPr>
            <w:r w:rsidRPr="000F3EE9">
              <w:rPr>
                <w:sz w:val="21"/>
                <w:szCs w:val="21"/>
                <w:lang w:val="en-US"/>
                <w:rPrChange w:id="6644" w:author="SRO">
                  <w:rPr>
                    <w:sz w:val="21"/>
                    <w:szCs w:val="21"/>
                    <w:lang w:val="en-US"/>
                  </w:rPr>
                </w:rPrChange>
              </w:rPr>
              <w:t>Discussions</w:t>
            </w:r>
          </w:p>
          <w:p w:rsidR="00832F4C" w:rsidRPr="000F3EE9" w:rsidRDefault="00832F4C">
            <w:pPr>
              <w:rPr>
                <w:sz w:val="21"/>
                <w:szCs w:val="21"/>
                <w:lang w:val="en-US"/>
                <w:rPrChange w:id="6645" w:author="SRO">
                  <w:rPr>
                    <w:sz w:val="21"/>
                    <w:szCs w:val="21"/>
                    <w:lang w:val="en-US"/>
                  </w:rPr>
                </w:rPrChange>
              </w:rPr>
            </w:pPr>
          </w:p>
          <w:p w:rsidR="00832F4C" w:rsidRPr="000F3EE9" w:rsidRDefault="00832F4C">
            <w:pPr>
              <w:rPr>
                <w:sz w:val="21"/>
                <w:szCs w:val="21"/>
                <w:lang w:val="en-US"/>
                <w:rPrChange w:id="6646" w:author="SRO">
                  <w:rPr>
                    <w:sz w:val="21"/>
                    <w:szCs w:val="21"/>
                    <w:lang w:val="en-US"/>
                  </w:rPr>
                </w:rPrChange>
              </w:rPr>
            </w:pPr>
            <w:r w:rsidRPr="000F3EE9">
              <w:rPr>
                <w:sz w:val="21"/>
                <w:szCs w:val="21"/>
                <w:lang w:val="en-US"/>
                <w:rPrChange w:id="6647" w:author="SRO">
                  <w:rPr>
                    <w:sz w:val="21"/>
                    <w:szCs w:val="21"/>
                    <w:lang w:val="en-US"/>
                  </w:rPr>
                </w:rPrChange>
              </w:rPr>
              <w:t>Coffee break</w:t>
            </w:r>
          </w:p>
          <w:p w:rsidR="00832F4C" w:rsidRPr="000F3EE9" w:rsidRDefault="00832F4C">
            <w:pPr>
              <w:rPr>
                <w:sz w:val="21"/>
                <w:szCs w:val="21"/>
                <w:lang w:val="en-US"/>
                <w:rPrChange w:id="6648" w:author="SRO">
                  <w:rPr>
                    <w:sz w:val="21"/>
                    <w:szCs w:val="21"/>
                    <w:lang w:val="en-US"/>
                  </w:rPr>
                </w:rPrChange>
              </w:rPr>
            </w:pPr>
          </w:p>
          <w:p w:rsidR="00832F4C" w:rsidRPr="00832F4C" w:rsidRDefault="00832F4C">
            <w:pPr>
              <w:rPr>
                <w:b/>
                <w:bCs/>
                <w:sz w:val="21"/>
                <w:szCs w:val="21"/>
                <w:lang w:val="en-US"/>
                <w:rPrChange w:id="6649" w:author="SRO" w:date="2011-02-21T10:18:00Z">
                  <w:rPr>
                    <w:b/>
                    <w:bCs/>
                    <w:color w:val="993300"/>
                    <w:sz w:val="21"/>
                    <w:szCs w:val="21"/>
                    <w:lang w:val="en-US"/>
                  </w:rPr>
                </w:rPrChange>
              </w:rPr>
            </w:pPr>
            <w:r w:rsidRPr="00832F4C">
              <w:rPr>
                <w:b/>
                <w:bCs/>
                <w:sz w:val="21"/>
                <w:szCs w:val="21"/>
                <w:lang w:val="en-US"/>
                <w:rPrChange w:id="6650" w:author="SRO" w:date="2011-02-21T10:18:00Z">
                  <w:rPr>
                    <w:b/>
                    <w:bCs/>
                    <w:color w:val="993300"/>
                    <w:sz w:val="21"/>
                    <w:szCs w:val="21"/>
                    <w:lang w:val="en-US"/>
                  </w:rPr>
                </w:rPrChange>
              </w:rPr>
              <w:t>Session 5.1 : Public intervention and PPP : Financing and business environment (continuation)</w:t>
            </w:r>
          </w:p>
          <w:p w:rsidR="00832F4C" w:rsidRPr="000F3EE9" w:rsidRDefault="00832F4C">
            <w:pPr>
              <w:rPr>
                <w:sz w:val="21"/>
                <w:szCs w:val="21"/>
                <w:lang w:val="en-US"/>
                <w:rPrChange w:id="6651" w:author="SRO">
                  <w:rPr>
                    <w:sz w:val="21"/>
                    <w:szCs w:val="21"/>
                    <w:lang w:val="en-US"/>
                  </w:rPr>
                </w:rPrChange>
              </w:rPr>
            </w:pPr>
          </w:p>
          <w:p w:rsidR="00832F4C" w:rsidRPr="000F3EE9" w:rsidRDefault="00832F4C">
            <w:pPr>
              <w:ind w:left="34"/>
              <w:rPr>
                <w:sz w:val="21"/>
                <w:szCs w:val="21"/>
                <w:lang w:val="en-US"/>
                <w:rPrChange w:id="6652" w:author="SRO">
                  <w:rPr>
                    <w:sz w:val="21"/>
                    <w:szCs w:val="21"/>
                    <w:lang w:val="en-US"/>
                  </w:rPr>
                </w:rPrChange>
              </w:rPr>
            </w:pPr>
            <w:r w:rsidRPr="000F3EE9">
              <w:rPr>
                <w:sz w:val="21"/>
                <w:szCs w:val="21"/>
                <w:lang w:val="en-US"/>
                <w:rPrChange w:id="6653" w:author="SRO">
                  <w:rPr>
                    <w:sz w:val="21"/>
                    <w:szCs w:val="21"/>
                    <w:lang w:val="en-US"/>
                  </w:rPr>
                </w:rPrChange>
              </w:rPr>
              <w:t>- Mr. Mabrouk Bahri, President of the</w:t>
            </w:r>
          </w:p>
          <w:p w:rsidR="00832F4C" w:rsidRPr="000F3EE9" w:rsidRDefault="00832F4C">
            <w:pPr>
              <w:ind w:left="34"/>
              <w:rPr>
                <w:sz w:val="21"/>
                <w:szCs w:val="21"/>
                <w:lang w:val="en-US"/>
                <w:rPrChange w:id="6654" w:author="SRO">
                  <w:rPr>
                    <w:sz w:val="21"/>
                    <w:szCs w:val="21"/>
                    <w:lang w:val="en-US"/>
                  </w:rPr>
                </w:rPrChange>
              </w:rPr>
            </w:pPr>
            <w:r w:rsidRPr="000F3EE9">
              <w:rPr>
                <w:sz w:val="21"/>
                <w:szCs w:val="21"/>
                <w:lang w:val="en-US"/>
                <w:rPrChange w:id="6655" w:author="SRO">
                  <w:rPr>
                    <w:sz w:val="21"/>
                    <w:szCs w:val="21"/>
                    <w:lang w:val="en-US"/>
                  </w:rPr>
                </w:rPrChange>
              </w:rPr>
              <w:t>Maghreb Farmers Union (AMFU)</w:t>
            </w:r>
          </w:p>
          <w:p w:rsidR="00832F4C" w:rsidRPr="000F3EE9" w:rsidRDefault="00832F4C">
            <w:pPr>
              <w:ind w:left="34"/>
              <w:rPr>
                <w:sz w:val="21"/>
                <w:szCs w:val="21"/>
                <w:lang w:val="en-US"/>
                <w:rPrChange w:id="6656" w:author="SRO">
                  <w:rPr>
                    <w:sz w:val="21"/>
                    <w:szCs w:val="21"/>
                    <w:lang w:val="en-US"/>
                  </w:rPr>
                </w:rPrChange>
              </w:rPr>
            </w:pPr>
            <w:r w:rsidRPr="000F3EE9">
              <w:rPr>
                <w:sz w:val="21"/>
                <w:szCs w:val="21"/>
                <w:lang w:val="en-US"/>
                <w:rPrChange w:id="6657" w:author="SRO">
                  <w:rPr>
                    <w:sz w:val="21"/>
                    <w:szCs w:val="21"/>
                    <w:lang w:val="en-US"/>
                  </w:rPr>
                </w:rPrChange>
              </w:rPr>
              <w:t>- Dr. Maha Merezak, Program Officer, Direction for Science, ISESCO</w:t>
            </w:r>
          </w:p>
          <w:p w:rsidR="00832F4C" w:rsidRPr="000F3EE9" w:rsidRDefault="00832F4C">
            <w:pPr>
              <w:rPr>
                <w:sz w:val="21"/>
                <w:szCs w:val="21"/>
                <w:lang w:val="fr-FR"/>
                <w:rPrChange w:id="6658" w:author="SRO">
                  <w:rPr>
                    <w:sz w:val="21"/>
                    <w:szCs w:val="21"/>
                    <w:lang w:val="fr-FR"/>
                  </w:rPr>
                </w:rPrChange>
              </w:rPr>
            </w:pPr>
            <w:r w:rsidRPr="000F3EE9">
              <w:rPr>
                <w:sz w:val="21"/>
                <w:szCs w:val="21"/>
                <w:rtl/>
                <w:lang w:val="en-US"/>
                <w:rPrChange w:id="6659" w:author="SRO">
                  <w:rPr>
                    <w:sz w:val="21"/>
                    <w:szCs w:val="21"/>
                    <w:rtl/>
                    <w:lang w:val="en-US"/>
                  </w:rPr>
                </w:rPrChange>
              </w:rPr>
              <w:t>-</w:t>
            </w:r>
            <w:r w:rsidRPr="000F3EE9">
              <w:rPr>
                <w:sz w:val="21"/>
                <w:szCs w:val="21"/>
                <w:lang w:val="fr-FR"/>
                <w:rPrChange w:id="6660" w:author="SRO">
                  <w:rPr>
                    <w:sz w:val="21"/>
                    <w:szCs w:val="21"/>
                    <w:lang w:val="fr-FR"/>
                  </w:rPr>
                </w:rPrChange>
              </w:rPr>
              <w:t>Discussions</w:t>
            </w:r>
          </w:p>
          <w:p w:rsidR="00832F4C" w:rsidRPr="000F3EE9" w:rsidDel="00CA5844" w:rsidRDefault="00832F4C">
            <w:pPr>
              <w:rPr>
                <w:del w:id="6661" w:author="SRO" w:date="2011-02-21T11:02:00Z"/>
                <w:sz w:val="21"/>
                <w:szCs w:val="21"/>
                <w:lang w:val="pt-BR"/>
                <w:rPrChange w:id="6662" w:author="SRO">
                  <w:rPr>
                    <w:del w:id="6663" w:author="SRO" w:date="2011-02-21T11:02:00Z"/>
                    <w:sz w:val="21"/>
                    <w:szCs w:val="21"/>
                    <w:lang w:val="pt-BR"/>
                  </w:rPr>
                </w:rPrChange>
              </w:rPr>
            </w:pPr>
            <w:r w:rsidRPr="000F3EE9">
              <w:rPr>
                <w:sz w:val="21"/>
                <w:szCs w:val="21"/>
                <w:lang w:val="pt-BR"/>
                <w:rPrChange w:id="6664" w:author="SRO">
                  <w:rPr>
                    <w:sz w:val="21"/>
                    <w:szCs w:val="21"/>
                    <w:lang w:val="pt-BR"/>
                  </w:rPr>
                </w:rPrChange>
              </w:rPr>
              <w:t>Lunch</w:t>
            </w:r>
          </w:p>
          <w:p w:rsidR="00832F4C" w:rsidRPr="000F3EE9" w:rsidRDefault="00832F4C" w:rsidP="00CA5844">
            <w:pPr>
              <w:rPr>
                <w:b/>
                <w:bCs/>
                <w:sz w:val="21"/>
                <w:szCs w:val="21"/>
                <w:lang w:val="pt-BR"/>
                <w:rPrChange w:id="6665" w:author="SRO">
                  <w:rPr>
                    <w:b/>
                    <w:bCs/>
                    <w:sz w:val="21"/>
                    <w:szCs w:val="21"/>
                    <w:lang w:val="pt-BR"/>
                  </w:rPr>
                </w:rPrChange>
              </w:rPr>
            </w:pPr>
          </w:p>
        </w:tc>
        <w:tc>
          <w:tcPr>
            <w:tcW w:w="2224" w:type="pct"/>
          </w:tcPr>
          <w:p w:rsidR="00832F4C" w:rsidRPr="00832F4C" w:rsidRDefault="00832F4C">
            <w:pPr>
              <w:rPr>
                <w:b/>
                <w:bCs/>
                <w:sz w:val="21"/>
                <w:szCs w:val="21"/>
                <w:lang w:val="en-US"/>
                <w:rPrChange w:id="6666" w:author="SRO" w:date="2011-02-21T10:18:00Z">
                  <w:rPr>
                    <w:b/>
                    <w:bCs/>
                    <w:color w:val="993300"/>
                    <w:sz w:val="21"/>
                    <w:szCs w:val="21"/>
                    <w:lang w:val="en-US"/>
                  </w:rPr>
                </w:rPrChange>
              </w:rPr>
            </w:pPr>
            <w:r w:rsidRPr="00832F4C">
              <w:rPr>
                <w:b/>
                <w:bCs/>
                <w:sz w:val="21"/>
                <w:szCs w:val="21"/>
                <w:lang w:val="en-US"/>
                <w:rPrChange w:id="6667" w:author="SRO" w:date="2011-02-21T10:18:00Z">
                  <w:rPr>
                    <w:b/>
                    <w:bCs/>
                    <w:color w:val="993300"/>
                    <w:sz w:val="21"/>
                    <w:szCs w:val="21"/>
                    <w:lang w:val="en-US"/>
                  </w:rPr>
                </w:rPrChange>
              </w:rPr>
              <w:t>Session 6.1</w:t>
            </w:r>
            <w:r w:rsidRPr="000F3EE9">
              <w:rPr>
                <w:sz w:val="21"/>
                <w:szCs w:val="21"/>
                <w:lang w:val="en-US"/>
                <w:rPrChange w:id="6668" w:author="SRO" w:date="2011-02-21T10:18:00Z">
                  <w:rPr>
                    <w:sz w:val="21"/>
                    <w:szCs w:val="21"/>
                    <w:lang w:val="en-US"/>
                  </w:rPr>
                </w:rPrChange>
              </w:rPr>
              <w:t> </w:t>
            </w:r>
            <w:r w:rsidRPr="00832F4C">
              <w:rPr>
                <w:b/>
                <w:bCs/>
                <w:sz w:val="21"/>
                <w:szCs w:val="21"/>
                <w:lang w:val="en-US"/>
                <w:rPrChange w:id="6669" w:author="SRO" w:date="2011-02-21T10:18:00Z">
                  <w:rPr>
                    <w:b/>
                    <w:bCs/>
                    <w:color w:val="993300"/>
                    <w:sz w:val="21"/>
                    <w:szCs w:val="21"/>
                    <w:lang w:val="en-US"/>
                  </w:rPr>
                </w:rPrChange>
              </w:rPr>
              <w:t>: Policy instruments and PPP with a special focus on financial mechanisms: strengths and weaknesses</w:t>
            </w:r>
          </w:p>
          <w:p w:rsidR="00832F4C" w:rsidRPr="000F3EE9" w:rsidRDefault="00832F4C">
            <w:pPr>
              <w:tabs>
                <w:tab w:val="left" w:pos="459"/>
              </w:tabs>
              <w:ind w:left="34"/>
              <w:rPr>
                <w:rFonts w:ascii="Calibri" w:hAnsi="Calibri" w:cs="Arial"/>
                <w:sz w:val="21"/>
                <w:szCs w:val="21"/>
                <w:lang w:val="en-US" w:eastAsia="en-US"/>
                <w:rPrChange w:id="6670" w:author="SRO">
                  <w:rPr>
                    <w:rFonts w:ascii="Calibri" w:hAnsi="Calibri" w:cs="Arial"/>
                    <w:sz w:val="21"/>
                    <w:szCs w:val="21"/>
                    <w:lang w:val="en-US" w:eastAsia="en-US"/>
                  </w:rPr>
                </w:rPrChange>
              </w:rPr>
            </w:pPr>
          </w:p>
          <w:p w:rsidR="00832F4C" w:rsidRPr="000F3EE9" w:rsidRDefault="00832F4C">
            <w:pPr>
              <w:rPr>
                <w:sz w:val="21"/>
                <w:szCs w:val="21"/>
                <w:lang w:val="en-US"/>
                <w:rPrChange w:id="6671" w:author="SRO">
                  <w:rPr>
                    <w:sz w:val="21"/>
                    <w:szCs w:val="21"/>
                    <w:lang w:val="en-US"/>
                  </w:rPr>
                </w:rPrChange>
              </w:rPr>
            </w:pPr>
            <w:r w:rsidRPr="000F3EE9" w:rsidDel="00D45CC8">
              <w:rPr>
                <w:sz w:val="21"/>
                <w:szCs w:val="21"/>
                <w:lang w:val="en-US"/>
                <w:rPrChange w:id="6672" w:author="SRO">
                  <w:rPr>
                    <w:sz w:val="21"/>
                    <w:szCs w:val="21"/>
                    <w:lang w:val="en-US"/>
                  </w:rPr>
                </w:rPrChange>
              </w:rPr>
              <w:t>- Mr. Mustapha Al Bakoury, President, Moroccan Agency for Solar Energy (MASEN) - Morocco</w:t>
            </w:r>
          </w:p>
          <w:p w:rsidR="00832F4C" w:rsidRPr="000F3EE9" w:rsidRDefault="00832F4C">
            <w:pPr>
              <w:tabs>
                <w:tab w:val="left" w:pos="459"/>
              </w:tabs>
              <w:ind w:left="34"/>
              <w:rPr>
                <w:sz w:val="21"/>
                <w:szCs w:val="21"/>
                <w:lang w:val="en-US"/>
                <w:rPrChange w:id="6673" w:author="SRO">
                  <w:rPr>
                    <w:sz w:val="21"/>
                    <w:szCs w:val="21"/>
                    <w:lang w:val="en-US"/>
                  </w:rPr>
                </w:rPrChange>
              </w:rPr>
            </w:pPr>
            <w:r w:rsidRPr="000F3EE9">
              <w:rPr>
                <w:sz w:val="21"/>
                <w:szCs w:val="21"/>
                <w:lang w:val="en-US"/>
                <w:rPrChange w:id="6674" w:author="SRO">
                  <w:rPr>
                    <w:sz w:val="21"/>
                    <w:szCs w:val="21"/>
                    <w:lang w:val="en-US"/>
                  </w:rPr>
                </w:rPrChange>
              </w:rPr>
              <w:t>- Mr. Kane Mamadou Amadou, Director</w:t>
            </w:r>
          </w:p>
          <w:p w:rsidR="00832F4C" w:rsidRPr="000F3EE9" w:rsidRDefault="00832F4C">
            <w:pPr>
              <w:tabs>
                <w:tab w:val="left" w:pos="459"/>
              </w:tabs>
              <w:ind w:left="34"/>
              <w:rPr>
                <w:sz w:val="21"/>
                <w:szCs w:val="21"/>
                <w:lang w:val="en-US"/>
                <w:rPrChange w:id="6675" w:author="SRO">
                  <w:rPr>
                    <w:sz w:val="21"/>
                    <w:szCs w:val="21"/>
                    <w:lang w:val="en-US"/>
                  </w:rPr>
                </w:rPrChange>
              </w:rPr>
            </w:pPr>
            <w:r w:rsidRPr="000F3EE9">
              <w:rPr>
                <w:sz w:val="21"/>
                <w:szCs w:val="21"/>
                <w:lang w:val="en-US"/>
                <w:rPrChange w:id="6676" w:author="SRO">
                  <w:rPr>
                    <w:sz w:val="21"/>
                    <w:szCs w:val="21"/>
                    <w:lang w:val="en-US"/>
                  </w:rPr>
                </w:rPrChange>
              </w:rPr>
              <w:t>General of Electricity and Renewable Energy, Ministry of Energy and Petroleum - Mauritania</w:t>
            </w:r>
          </w:p>
          <w:p w:rsidR="00832F4C" w:rsidRPr="000F3EE9" w:rsidRDefault="00832F4C">
            <w:pPr>
              <w:tabs>
                <w:tab w:val="left" w:pos="459"/>
              </w:tabs>
              <w:ind w:left="34"/>
              <w:rPr>
                <w:sz w:val="21"/>
                <w:szCs w:val="21"/>
                <w:lang w:val="en-US"/>
                <w:rPrChange w:id="6677" w:author="SRO">
                  <w:rPr>
                    <w:sz w:val="21"/>
                    <w:szCs w:val="21"/>
                    <w:lang w:val="en-US"/>
                  </w:rPr>
                </w:rPrChange>
              </w:rPr>
            </w:pPr>
            <w:r w:rsidRPr="000F3EE9">
              <w:rPr>
                <w:sz w:val="21"/>
                <w:szCs w:val="21"/>
                <w:lang w:val="en-US"/>
                <w:rPrChange w:id="6678" w:author="SRO">
                  <w:rPr>
                    <w:sz w:val="21"/>
                    <w:szCs w:val="21"/>
                    <w:lang w:val="en-US"/>
                  </w:rPr>
                </w:rPrChange>
              </w:rPr>
              <w:t>- Ms Zaynab Muhammad Elsayed Mukheimer, General Manager for Studies of Plants Projects, Ministry of Electricity &amp; Energy - Egypt</w:t>
            </w:r>
          </w:p>
          <w:p w:rsidR="00832F4C" w:rsidRPr="000F3EE9" w:rsidRDefault="00832F4C">
            <w:pPr>
              <w:tabs>
                <w:tab w:val="left" w:pos="459"/>
              </w:tabs>
              <w:rPr>
                <w:sz w:val="21"/>
                <w:szCs w:val="21"/>
                <w:lang w:val="en-US"/>
                <w:rPrChange w:id="6679" w:author="SRO">
                  <w:rPr>
                    <w:sz w:val="21"/>
                    <w:szCs w:val="21"/>
                    <w:lang w:val="en-US"/>
                  </w:rPr>
                </w:rPrChange>
              </w:rPr>
            </w:pPr>
          </w:p>
          <w:p w:rsidR="00832F4C" w:rsidRPr="000F3EE9" w:rsidRDefault="00832F4C">
            <w:pPr>
              <w:tabs>
                <w:tab w:val="left" w:pos="459"/>
              </w:tabs>
              <w:rPr>
                <w:sz w:val="16"/>
                <w:szCs w:val="16"/>
                <w:rPrChange w:id="6680" w:author="SRO">
                  <w:rPr>
                    <w:sz w:val="16"/>
                    <w:szCs w:val="16"/>
                  </w:rPr>
                </w:rPrChange>
              </w:rPr>
            </w:pPr>
            <w:r w:rsidRPr="000F3EE9">
              <w:rPr>
                <w:sz w:val="21"/>
                <w:szCs w:val="21"/>
                <w:rPrChange w:id="6681" w:author="SRO">
                  <w:rPr>
                    <w:sz w:val="21"/>
                    <w:szCs w:val="21"/>
                  </w:rPr>
                </w:rPrChange>
              </w:rPr>
              <w:t>Discussions</w:t>
            </w:r>
          </w:p>
          <w:p w:rsidR="00832F4C" w:rsidRPr="000F3EE9" w:rsidRDefault="00832F4C">
            <w:pPr>
              <w:tabs>
                <w:tab w:val="left" w:pos="459"/>
              </w:tabs>
              <w:rPr>
                <w:sz w:val="16"/>
                <w:szCs w:val="16"/>
                <w:rPrChange w:id="6682" w:author="SRO">
                  <w:rPr>
                    <w:sz w:val="16"/>
                    <w:szCs w:val="16"/>
                  </w:rPr>
                </w:rPrChange>
              </w:rPr>
            </w:pPr>
          </w:p>
          <w:p w:rsidR="00832F4C" w:rsidRPr="000F3EE9" w:rsidRDefault="00832F4C">
            <w:pPr>
              <w:rPr>
                <w:sz w:val="21"/>
                <w:szCs w:val="21"/>
                <w:lang w:val="en-US"/>
                <w:rPrChange w:id="6683" w:author="SRO">
                  <w:rPr>
                    <w:sz w:val="21"/>
                    <w:szCs w:val="21"/>
                    <w:lang w:val="en-US"/>
                  </w:rPr>
                </w:rPrChange>
              </w:rPr>
            </w:pPr>
            <w:r w:rsidRPr="000F3EE9">
              <w:rPr>
                <w:sz w:val="21"/>
                <w:szCs w:val="21"/>
                <w:lang w:val="en-US"/>
                <w:rPrChange w:id="6684" w:author="SRO">
                  <w:rPr>
                    <w:sz w:val="21"/>
                    <w:szCs w:val="21"/>
                    <w:lang w:val="en-US"/>
                  </w:rPr>
                </w:rPrChange>
              </w:rPr>
              <w:t>Coffee break</w:t>
            </w:r>
          </w:p>
          <w:p w:rsidR="00832F4C" w:rsidRPr="000F3EE9" w:rsidRDefault="00832F4C">
            <w:pPr>
              <w:rPr>
                <w:sz w:val="21"/>
                <w:szCs w:val="21"/>
                <w:lang w:val="en-US"/>
                <w:rPrChange w:id="6685" w:author="SRO">
                  <w:rPr>
                    <w:sz w:val="21"/>
                    <w:szCs w:val="21"/>
                    <w:lang w:val="en-US"/>
                  </w:rPr>
                </w:rPrChange>
              </w:rPr>
            </w:pPr>
          </w:p>
          <w:p w:rsidR="00832F4C" w:rsidRPr="00832F4C" w:rsidRDefault="00832F4C">
            <w:pPr>
              <w:rPr>
                <w:b/>
                <w:bCs/>
                <w:sz w:val="21"/>
                <w:szCs w:val="21"/>
                <w:lang w:val="en-US"/>
                <w:rPrChange w:id="6686" w:author="SRO" w:date="2011-02-21T10:18:00Z">
                  <w:rPr>
                    <w:b/>
                    <w:bCs/>
                    <w:color w:val="993300"/>
                    <w:sz w:val="21"/>
                    <w:szCs w:val="21"/>
                    <w:lang w:val="en-US"/>
                  </w:rPr>
                </w:rPrChange>
              </w:rPr>
            </w:pPr>
            <w:r w:rsidRPr="00832F4C">
              <w:rPr>
                <w:b/>
                <w:bCs/>
                <w:sz w:val="21"/>
                <w:szCs w:val="21"/>
                <w:lang w:val="en-US"/>
                <w:rPrChange w:id="6687" w:author="SRO" w:date="2011-02-21T10:18:00Z">
                  <w:rPr>
                    <w:b/>
                    <w:bCs/>
                    <w:color w:val="993300"/>
                    <w:sz w:val="21"/>
                    <w:szCs w:val="21"/>
                    <w:lang w:val="en-US"/>
                  </w:rPr>
                </w:rPrChange>
              </w:rPr>
              <w:t>Session 6.1</w:t>
            </w:r>
            <w:r w:rsidRPr="000F3EE9">
              <w:rPr>
                <w:sz w:val="21"/>
                <w:szCs w:val="21"/>
                <w:lang w:val="en-US"/>
                <w:rPrChange w:id="6688" w:author="SRO" w:date="2011-02-21T10:18:00Z">
                  <w:rPr>
                    <w:sz w:val="21"/>
                    <w:szCs w:val="21"/>
                    <w:lang w:val="en-US"/>
                  </w:rPr>
                </w:rPrChange>
              </w:rPr>
              <w:t> </w:t>
            </w:r>
            <w:r w:rsidRPr="00832F4C">
              <w:rPr>
                <w:b/>
                <w:bCs/>
                <w:sz w:val="21"/>
                <w:szCs w:val="21"/>
                <w:lang w:val="en-US"/>
                <w:rPrChange w:id="6689" w:author="SRO" w:date="2011-02-21T10:18:00Z">
                  <w:rPr>
                    <w:b/>
                    <w:bCs/>
                    <w:color w:val="993300"/>
                    <w:sz w:val="21"/>
                    <w:szCs w:val="21"/>
                    <w:lang w:val="en-US"/>
                  </w:rPr>
                </w:rPrChange>
              </w:rPr>
              <w:t>: Policy instruments and PPP with a special focus on financial mechanisms: strengths and weaknesses (continuation)</w:t>
            </w:r>
          </w:p>
          <w:p w:rsidR="00832F4C" w:rsidRPr="000F3EE9" w:rsidRDefault="00832F4C">
            <w:pPr>
              <w:tabs>
                <w:tab w:val="left" w:pos="459"/>
              </w:tabs>
              <w:ind w:left="34"/>
              <w:rPr>
                <w:sz w:val="21"/>
                <w:szCs w:val="21"/>
                <w:lang w:val="en-US"/>
                <w:rPrChange w:id="6690" w:author="SRO">
                  <w:rPr>
                    <w:sz w:val="21"/>
                    <w:szCs w:val="21"/>
                    <w:lang w:val="en-US"/>
                  </w:rPr>
                </w:rPrChange>
              </w:rPr>
            </w:pPr>
          </w:p>
          <w:p w:rsidR="00832F4C" w:rsidRPr="000F3EE9" w:rsidRDefault="00832F4C">
            <w:pPr>
              <w:tabs>
                <w:tab w:val="left" w:pos="459"/>
              </w:tabs>
              <w:ind w:left="34"/>
              <w:rPr>
                <w:sz w:val="21"/>
                <w:szCs w:val="21"/>
                <w:lang w:val="fr-FR"/>
                <w:rPrChange w:id="6691" w:author="SRO">
                  <w:rPr>
                    <w:sz w:val="21"/>
                    <w:szCs w:val="21"/>
                    <w:lang w:val="fr-FR"/>
                  </w:rPr>
                </w:rPrChange>
              </w:rPr>
            </w:pPr>
            <w:r w:rsidRPr="000F3EE9">
              <w:rPr>
                <w:sz w:val="21"/>
                <w:szCs w:val="21"/>
                <w:lang w:val="fr-FR"/>
                <w:rPrChange w:id="6692" w:author="SRO">
                  <w:rPr>
                    <w:sz w:val="21"/>
                    <w:szCs w:val="21"/>
                    <w:lang w:val="fr-FR"/>
                  </w:rPr>
                </w:rPrChange>
              </w:rPr>
              <w:t>Discussions (continuation)</w:t>
            </w:r>
          </w:p>
          <w:p w:rsidR="00832F4C" w:rsidRPr="000F3EE9" w:rsidRDefault="00832F4C">
            <w:pPr>
              <w:tabs>
                <w:tab w:val="left" w:pos="459"/>
              </w:tabs>
              <w:rPr>
                <w:sz w:val="22"/>
                <w:szCs w:val="22"/>
                <w:lang w:val="fr-FR"/>
                <w:rPrChange w:id="6693" w:author="SRO">
                  <w:rPr>
                    <w:sz w:val="22"/>
                    <w:szCs w:val="22"/>
                    <w:lang w:val="fr-FR"/>
                  </w:rPr>
                </w:rPrChange>
              </w:rPr>
            </w:pPr>
          </w:p>
          <w:p w:rsidR="00832F4C" w:rsidRPr="000F3EE9" w:rsidRDefault="00832F4C">
            <w:pPr>
              <w:tabs>
                <w:tab w:val="left" w:pos="459"/>
              </w:tabs>
              <w:rPr>
                <w:rtl/>
                <w:rPrChange w:id="6694" w:author="SRO">
                  <w:rPr>
                    <w:rtl/>
                  </w:rPr>
                </w:rPrChange>
              </w:rPr>
            </w:pPr>
          </w:p>
          <w:p w:rsidR="00832F4C" w:rsidRPr="000F3EE9" w:rsidRDefault="00832F4C">
            <w:pPr>
              <w:tabs>
                <w:tab w:val="left" w:pos="459"/>
              </w:tabs>
              <w:rPr>
                <w:sz w:val="22"/>
                <w:szCs w:val="22"/>
                <w:lang w:val="fr-FR"/>
                <w:rPrChange w:id="6695" w:author="SRO">
                  <w:rPr>
                    <w:sz w:val="22"/>
                    <w:szCs w:val="22"/>
                    <w:lang w:val="fr-FR"/>
                  </w:rPr>
                </w:rPrChange>
              </w:rPr>
            </w:pPr>
          </w:p>
          <w:p w:rsidR="00832F4C" w:rsidRPr="000F3EE9" w:rsidDel="00CA5844" w:rsidRDefault="00832F4C">
            <w:pPr>
              <w:tabs>
                <w:tab w:val="left" w:pos="459"/>
              </w:tabs>
              <w:rPr>
                <w:del w:id="6696" w:author="SRO" w:date="2011-02-21T11:02:00Z"/>
                <w:sz w:val="16"/>
                <w:szCs w:val="16"/>
                <w:lang w:val="fr-FR"/>
                <w:rPrChange w:id="6697" w:author="SRO">
                  <w:rPr>
                    <w:del w:id="6698" w:author="SRO" w:date="2011-02-21T11:02:00Z"/>
                    <w:sz w:val="16"/>
                    <w:szCs w:val="16"/>
                    <w:lang w:val="fr-FR"/>
                  </w:rPr>
                </w:rPrChange>
              </w:rPr>
            </w:pPr>
          </w:p>
          <w:p w:rsidR="00832F4C" w:rsidRPr="000F3EE9" w:rsidDel="00CA5844" w:rsidRDefault="00832F4C">
            <w:pPr>
              <w:rPr>
                <w:del w:id="6699" w:author="SRO" w:date="2011-02-21T11:02:00Z"/>
                <w:sz w:val="21"/>
                <w:szCs w:val="21"/>
                <w:lang w:val="fr-FR"/>
                <w:rPrChange w:id="6700" w:author="SRO">
                  <w:rPr>
                    <w:del w:id="6701" w:author="SRO" w:date="2011-02-21T11:02:00Z"/>
                    <w:sz w:val="21"/>
                    <w:szCs w:val="21"/>
                    <w:lang w:val="fr-FR"/>
                  </w:rPr>
                </w:rPrChange>
              </w:rPr>
            </w:pPr>
            <w:r w:rsidRPr="000F3EE9">
              <w:rPr>
                <w:sz w:val="21"/>
                <w:szCs w:val="21"/>
                <w:lang w:val="fr-FR"/>
                <w:rPrChange w:id="6702" w:author="SRO">
                  <w:rPr>
                    <w:sz w:val="21"/>
                    <w:szCs w:val="21"/>
                    <w:lang w:val="fr-FR"/>
                  </w:rPr>
                </w:rPrChange>
              </w:rPr>
              <w:t>Lunch</w:t>
            </w:r>
          </w:p>
          <w:p w:rsidR="00832F4C" w:rsidRPr="000F3EE9" w:rsidRDefault="00832F4C" w:rsidP="00CA5844">
            <w:pPr>
              <w:rPr>
                <w:b/>
                <w:bCs/>
                <w:sz w:val="21"/>
                <w:szCs w:val="21"/>
                <w:lang w:val="fr-FR"/>
                <w:rPrChange w:id="6703" w:author="SRO">
                  <w:rPr>
                    <w:b/>
                    <w:bCs/>
                    <w:sz w:val="21"/>
                    <w:szCs w:val="21"/>
                    <w:lang w:val="fr-FR"/>
                  </w:rPr>
                </w:rPrChange>
              </w:rPr>
            </w:pPr>
          </w:p>
        </w:tc>
      </w:tr>
      <w:tr w:rsidR="00832F4C" w:rsidRPr="000F3EE9" w:rsidTr="00832F4C">
        <w:trPr>
          <w:trHeight w:val="112"/>
        </w:trPr>
        <w:tc>
          <w:tcPr>
            <w:tcW w:w="695" w:type="pct"/>
          </w:tcPr>
          <w:p w:rsidR="00832F4C" w:rsidRPr="000F3EE9" w:rsidRDefault="00832F4C">
            <w:pPr>
              <w:rPr>
                <w:sz w:val="21"/>
                <w:szCs w:val="21"/>
                <w:lang w:val="fr-FR"/>
                <w:rPrChange w:id="6704" w:author="SRO">
                  <w:rPr>
                    <w:sz w:val="21"/>
                    <w:szCs w:val="21"/>
                    <w:lang w:val="fr-FR"/>
                  </w:rPr>
                </w:rPrChange>
              </w:rPr>
            </w:pPr>
            <w:r w:rsidRPr="000F3EE9">
              <w:rPr>
                <w:sz w:val="21"/>
                <w:szCs w:val="21"/>
                <w:lang w:val="fr-FR"/>
                <w:rPrChange w:id="6705" w:author="SRO">
                  <w:rPr>
                    <w:sz w:val="21"/>
                    <w:szCs w:val="21"/>
                    <w:lang w:val="fr-FR"/>
                  </w:rPr>
                </w:rPrChange>
              </w:rPr>
              <w:t xml:space="preserve">2:00 -4:00 </w:t>
            </w:r>
          </w:p>
          <w:p w:rsidR="00832F4C" w:rsidRPr="000F3EE9" w:rsidRDefault="00832F4C">
            <w:pPr>
              <w:rPr>
                <w:sz w:val="21"/>
                <w:szCs w:val="21"/>
                <w:lang w:val="fr-FR"/>
                <w:rPrChange w:id="6706" w:author="SRO">
                  <w:rPr>
                    <w:sz w:val="21"/>
                    <w:szCs w:val="21"/>
                    <w:lang w:val="fr-FR"/>
                  </w:rPr>
                </w:rPrChange>
              </w:rPr>
            </w:pPr>
          </w:p>
          <w:p w:rsidR="00832F4C" w:rsidRPr="000F3EE9" w:rsidRDefault="00832F4C">
            <w:pPr>
              <w:rPr>
                <w:sz w:val="21"/>
                <w:szCs w:val="21"/>
                <w:lang w:val="fr-FR"/>
                <w:rPrChange w:id="6707" w:author="SRO">
                  <w:rPr>
                    <w:sz w:val="21"/>
                    <w:szCs w:val="21"/>
                    <w:lang w:val="fr-FR"/>
                  </w:rPr>
                </w:rPrChange>
              </w:rPr>
            </w:pPr>
          </w:p>
          <w:p w:rsidR="00832F4C" w:rsidRPr="000F3EE9" w:rsidRDefault="00832F4C">
            <w:pPr>
              <w:rPr>
                <w:sz w:val="21"/>
                <w:szCs w:val="21"/>
                <w:lang w:val="fr-FR"/>
                <w:rPrChange w:id="6708" w:author="SRO">
                  <w:rPr>
                    <w:sz w:val="21"/>
                    <w:szCs w:val="21"/>
                    <w:lang w:val="fr-FR"/>
                  </w:rPr>
                </w:rPrChange>
              </w:rPr>
            </w:pPr>
          </w:p>
          <w:p w:rsidR="00832F4C" w:rsidRPr="000F3EE9" w:rsidRDefault="00832F4C">
            <w:pPr>
              <w:rPr>
                <w:sz w:val="21"/>
                <w:szCs w:val="21"/>
                <w:lang w:val="fr-FR"/>
                <w:rPrChange w:id="6709" w:author="SRO">
                  <w:rPr>
                    <w:sz w:val="21"/>
                    <w:szCs w:val="21"/>
                    <w:lang w:val="fr-FR"/>
                  </w:rPr>
                </w:rPrChange>
              </w:rPr>
            </w:pPr>
          </w:p>
          <w:p w:rsidR="00832F4C" w:rsidRPr="000F3EE9" w:rsidRDefault="00832F4C">
            <w:pPr>
              <w:rPr>
                <w:sz w:val="21"/>
                <w:szCs w:val="21"/>
                <w:lang w:val="fr-FR"/>
                <w:rPrChange w:id="6710" w:author="SRO">
                  <w:rPr>
                    <w:sz w:val="21"/>
                    <w:szCs w:val="21"/>
                    <w:lang w:val="fr-FR"/>
                  </w:rPr>
                </w:rPrChange>
              </w:rPr>
            </w:pPr>
          </w:p>
          <w:p w:rsidR="00832F4C" w:rsidRPr="000F3EE9" w:rsidRDefault="00832F4C">
            <w:pPr>
              <w:rPr>
                <w:sz w:val="21"/>
                <w:szCs w:val="21"/>
                <w:lang w:val="fr-FR"/>
                <w:rPrChange w:id="6711" w:author="SRO">
                  <w:rPr>
                    <w:sz w:val="21"/>
                    <w:szCs w:val="21"/>
                    <w:lang w:val="fr-FR"/>
                  </w:rPr>
                </w:rPrChange>
              </w:rPr>
            </w:pPr>
          </w:p>
          <w:p w:rsidR="00832F4C" w:rsidRPr="000F3EE9" w:rsidRDefault="00832F4C">
            <w:pPr>
              <w:rPr>
                <w:sz w:val="21"/>
                <w:szCs w:val="21"/>
                <w:lang w:val="fr-FR"/>
                <w:rPrChange w:id="6712" w:author="SRO">
                  <w:rPr>
                    <w:sz w:val="21"/>
                    <w:szCs w:val="21"/>
                    <w:lang w:val="fr-FR"/>
                  </w:rPr>
                </w:rPrChange>
              </w:rPr>
            </w:pPr>
          </w:p>
          <w:p w:rsidR="00832F4C" w:rsidRPr="000F3EE9" w:rsidRDefault="00832F4C">
            <w:pPr>
              <w:rPr>
                <w:sz w:val="21"/>
                <w:szCs w:val="21"/>
                <w:lang w:val="fr-FR"/>
                <w:rPrChange w:id="6713" w:author="SRO">
                  <w:rPr>
                    <w:sz w:val="21"/>
                    <w:szCs w:val="21"/>
                    <w:lang w:val="fr-FR"/>
                  </w:rPr>
                </w:rPrChange>
              </w:rPr>
            </w:pPr>
          </w:p>
          <w:p w:rsidR="00832F4C" w:rsidRPr="000F3EE9" w:rsidRDefault="00832F4C">
            <w:pPr>
              <w:rPr>
                <w:sz w:val="21"/>
                <w:szCs w:val="21"/>
                <w:lang w:val="fr-FR"/>
                <w:rPrChange w:id="6714" w:author="SRO">
                  <w:rPr>
                    <w:sz w:val="21"/>
                    <w:szCs w:val="21"/>
                    <w:lang w:val="fr-FR"/>
                  </w:rPr>
                </w:rPrChange>
              </w:rPr>
            </w:pPr>
          </w:p>
          <w:p w:rsidR="00832F4C" w:rsidRPr="000F3EE9" w:rsidRDefault="00832F4C">
            <w:pPr>
              <w:rPr>
                <w:sz w:val="21"/>
                <w:szCs w:val="21"/>
                <w:lang w:val="fr-FR"/>
                <w:rPrChange w:id="6715" w:author="SRO">
                  <w:rPr>
                    <w:sz w:val="21"/>
                    <w:szCs w:val="21"/>
                    <w:lang w:val="fr-FR"/>
                  </w:rPr>
                </w:rPrChange>
              </w:rPr>
            </w:pPr>
          </w:p>
          <w:p w:rsidR="00832F4C" w:rsidRPr="000F3EE9" w:rsidRDefault="00832F4C">
            <w:pPr>
              <w:rPr>
                <w:sz w:val="20"/>
                <w:szCs w:val="20"/>
                <w:lang w:val="fr-FR"/>
                <w:rPrChange w:id="6716" w:author="SRO">
                  <w:rPr>
                    <w:sz w:val="20"/>
                    <w:szCs w:val="20"/>
                    <w:lang w:val="fr-FR"/>
                  </w:rPr>
                </w:rPrChange>
              </w:rPr>
            </w:pPr>
          </w:p>
          <w:p w:rsidR="00832F4C" w:rsidRPr="000F3EE9" w:rsidRDefault="00832F4C">
            <w:pPr>
              <w:rPr>
                <w:sz w:val="20"/>
                <w:szCs w:val="20"/>
                <w:lang w:val="fr-FR"/>
                <w:rPrChange w:id="6717" w:author="SRO">
                  <w:rPr>
                    <w:sz w:val="20"/>
                    <w:szCs w:val="20"/>
                    <w:lang w:val="fr-FR"/>
                  </w:rPr>
                </w:rPrChange>
              </w:rPr>
            </w:pPr>
          </w:p>
          <w:p w:rsidR="00832F4C" w:rsidRPr="000F3EE9" w:rsidRDefault="00832F4C">
            <w:pPr>
              <w:rPr>
                <w:sz w:val="20"/>
                <w:szCs w:val="20"/>
                <w:lang w:val="fr-FR"/>
                <w:rPrChange w:id="6718" w:author="SRO">
                  <w:rPr>
                    <w:sz w:val="20"/>
                    <w:szCs w:val="20"/>
                    <w:lang w:val="fr-FR"/>
                  </w:rPr>
                </w:rPrChange>
              </w:rPr>
            </w:pPr>
          </w:p>
          <w:p w:rsidR="00832F4C" w:rsidRPr="000F3EE9" w:rsidRDefault="00832F4C">
            <w:pPr>
              <w:rPr>
                <w:sz w:val="20"/>
                <w:szCs w:val="20"/>
                <w:lang w:val="fr-FR"/>
                <w:rPrChange w:id="6719" w:author="SRO">
                  <w:rPr>
                    <w:sz w:val="20"/>
                    <w:szCs w:val="20"/>
                    <w:lang w:val="fr-FR"/>
                  </w:rPr>
                </w:rPrChange>
              </w:rPr>
            </w:pPr>
          </w:p>
          <w:p w:rsidR="00832F4C" w:rsidRPr="000F3EE9" w:rsidRDefault="00832F4C">
            <w:pPr>
              <w:rPr>
                <w:sz w:val="20"/>
                <w:szCs w:val="20"/>
                <w:lang w:val="fr-FR"/>
                <w:rPrChange w:id="6720" w:author="SRO">
                  <w:rPr>
                    <w:sz w:val="20"/>
                    <w:szCs w:val="20"/>
                    <w:lang w:val="fr-FR"/>
                  </w:rPr>
                </w:rPrChange>
              </w:rPr>
            </w:pPr>
          </w:p>
          <w:p w:rsidR="00832F4C" w:rsidRPr="000F3EE9" w:rsidRDefault="00832F4C">
            <w:pPr>
              <w:rPr>
                <w:sz w:val="21"/>
                <w:szCs w:val="21"/>
                <w:lang w:val="fr-FR"/>
                <w:rPrChange w:id="6721" w:author="SRO">
                  <w:rPr>
                    <w:sz w:val="21"/>
                    <w:szCs w:val="21"/>
                    <w:lang w:val="fr-FR"/>
                  </w:rPr>
                </w:rPrChange>
              </w:rPr>
            </w:pPr>
            <w:r w:rsidRPr="000F3EE9">
              <w:rPr>
                <w:sz w:val="21"/>
                <w:szCs w:val="21"/>
                <w:lang w:val="fr-FR"/>
                <w:rPrChange w:id="6722" w:author="SRO">
                  <w:rPr>
                    <w:sz w:val="21"/>
                    <w:szCs w:val="21"/>
                    <w:lang w:val="fr-FR"/>
                  </w:rPr>
                </w:rPrChange>
              </w:rPr>
              <w:t>4:00-4:45</w:t>
            </w:r>
          </w:p>
          <w:p w:rsidR="00832F4C" w:rsidRPr="000F3EE9" w:rsidRDefault="00832F4C">
            <w:pPr>
              <w:rPr>
                <w:sz w:val="21"/>
                <w:szCs w:val="21"/>
                <w:lang w:val="fr-FR"/>
                <w:rPrChange w:id="6723" w:author="SRO">
                  <w:rPr>
                    <w:sz w:val="21"/>
                    <w:szCs w:val="21"/>
                    <w:lang w:val="fr-FR"/>
                  </w:rPr>
                </w:rPrChange>
              </w:rPr>
            </w:pPr>
          </w:p>
        </w:tc>
        <w:tc>
          <w:tcPr>
            <w:tcW w:w="2081" w:type="pct"/>
          </w:tcPr>
          <w:p w:rsidR="00832F4C" w:rsidRPr="00832F4C" w:rsidRDefault="00832F4C">
            <w:pPr>
              <w:rPr>
                <w:b/>
                <w:bCs/>
                <w:sz w:val="21"/>
                <w:szCs w:val="21"/>
                <w:lang w:val="en-US"/>
                <w:rPrChange w:id="6724" w:author="SRO" w:date="2011-02-21T10:18:00Z">
                  <w:rPr>
                    <w:b/>
                    <w:bCs/>
                    <w:color w:val="993300"/>
                    <w:sz w:val="21"/>
                    <w:szCs w:val="21"/>
                    <w:lang w:val="en-US"/>
                  </w:rPr>
                </w:rPrChange>
              </w:rPr>
            </w:pPr>
            <w:r w:rsidRPr="00832F4C">
              <w:rPr>
                <w:b/>
                <w:bCs/>
                <w:sz w:val="21"/>
                <w:szCs w:val="21"/>
                <w:lang w:val="en-US"/>
                <w:rPrChange w:id="6725" w:author="SRO" w:date="2011-02-21T10:18:00Z">
                  <w:rPr>
                    <w:b/>
                    <w:bCs/>
                    <w:color w:val="993300"/>
                    <w:sz w:val="21"/>
                    <w:szCs w:val="21"/>
                    <w:lang w:val="en-US"/>
                  </w:rPr>
                </w:rPrChange>
              </w:rPr>
              <w:t>Session 5.2: How to promote financial sector banking opportunities, constraints and agricultural risk management</w:t>
            </w:r>
          </w:p>
          <w:p w:rsidR="00832F4C" w:rsidRPr="000F3EE9" w:rsidRDefault="00832F4C">
            <w:pPr>
              <w:rPr>
                <w:sz w:val="21"/>
                <w:szCs w:val="21"/>
                <w:lang w:val="en-US"/>
                <w:rPrChange w:id="6726" w:author="SRO">
                  <w:rPr>
                    <w:sz w:val="21"/>
                    <w:szCs w:val="21"/>
                    <w:lang w:val="en-US"/>
                  </w:rPr>
                </w:rPrChange>
              </w:rPr>
            </w:pPr>
          </w:p>
          <w:p w:rsidR="00832F4C" w:rsidRPr="000F3EE9" w:rsidRDefault="00832F4C">
            <w:pPr>
              <w:tabs>
                <w:tab w:val="left" w:pos="459"/>
              </w:tabs>
              <w:rPr>
                <w:sz w:val="21"/>
                <w:szCs w:val="21"/>
                <w:lang w:val="en-US"/>
                <w:rPrChange w:id="6727" w:author="SRO">
                  <w:rPr>
                    <w:sz w:val="21"/>
                    <w:szCs w:val="21"/>
                    <w:lang w:val="en-US"/>
                  </w:rPr>
                </w:rPrChange>
              </w:rPr>
            </w:pPr>
            <w:r w:rsidRPr="000F3EE9" w:rsidDel="00D45CC8">
              <w:rPr>
                <w:sz w:val="21"/>
                <w:szCs w:val="21"/>
                <w:lang w:val="en-US"/>
                <w:rPrChange w:id="6728" w:author="SRO">
                  <w:rPr>
                    <w:sz w:val="21"/>
                    <w:szCs w:val="21"/>
                    <w:lang w:val="en-US"/>
                  </w:rPr>
                </w:rPrChange>
              </w:rPr>
              <w:t>- Mr. Youssef Rouissi, Director of the Financing Bank, Attijariwafa Bank - Morocco</w:t>
            </w:r>
          </w:p>
          <w:p w:rsidR="00832F4C" w:rsidRPr="000F3EE9" w:rsidRDefault="00832F4C">
            <w:pPr>
              <w:tabs>
                <w:tab w:val="left" w:pos="459"/>
              </w:tabs>
              <w:ind w:left="34"/>
              <w:rPr>
                <w:sz w:val="21"/>
                <w:szCs w:val="21"/>
                <w:lang w:val="en-US"/>
                <w:rPrChange w:id="6729" w:author="SRO">
                  <w:rPr>
                    <w:sz w:val="21"/>
                    <w:szCs w:val="21"/>
                    <w:lang w:val="en-US"/>
                  </w:rPr>
                </w:rPrChange>
              </w:rPr>
            </w:pPr>
            <w:r w:rsidRPr="000F3EE9">
              <w:rPr>
                <w:sz w:val="21"/>
                <w:szCs w:val="21"/>
                <w:lang w:val="en-US"/>
                <w:rPrChange w:id="6730" w:author="SRO">
                  <w:rPr>
                    <w:sz w:val="21"/>
                    <w:szCs w:val="21"/>
                    <w:lang w:val="en-US"/>
                  </w:rPr>
                </w:rPrChange>
              </w:rPr>
              <w:t>- Mr. Chérif Benhabilès, Technical Director</w:t>
            </w:r>
          </w:p>
          <w:p w:rsidR="00832F4C" w:rsidRPr="000F3EE9" w:rsidRDefault="00832F4C">
            <w:pPr>
              <w:tabs>
                <w:tab w:val="left" w:pos="459"/>
              </w:tabs>
              <w:ind w:left="34"/>
              <w:rPr>
                <w:sz w:val="21"/>
                <w:szCs w:val="21"/>
                <w:lang w:val="en-US"/>
                <w:rPrChange w:id="6731" w:author="SRO">
                  <w:rPr>
                    <w:sz w:val="21"/>
                    <w:szCs w:val="21"/>
                    <w:lang w:val="en-US"/>
                  </w:rPr>
                </w:rPrChange>
              </w:rPr>
            </w:pPr>
            <w:r w:rsidRPr="000F3EE9">
              <w:rPr>
                <w:sz w:val="21"/>
                <w:szCs w:val="21"/>
                <w:lang w:val="en-US"/>
                <w:rPrChange w:id="6732" w:author="SRO">
                  <w:rPr>
                    <w:sz w:val="21"/>
                    <w:szCs w:val="21"/>
                    <w:lang w:val="en-US"/>
                  </w:rPr>
                </w:rPrChange>
              </w:rPr>
              <w:t>of insurance. National Mutual Agriculture Fund (CNMA) - Algeria</w:t>
            </w:r>
          </w:p>
          <w:p w:rsidR="00832F4C" w:rsidRPr="000F3EE9" w:rsidRDefault="00832F4C">
            <w:pPr>
              <w:tabs>
                <w:tab w:val="left" w:pos="459"/>
              </w:tabs>
              <w:rPr>
                <w:sz w:val="21"/>
                <w:szCs w:val="21"/>
                <w:lang w:val="en-US"/>
                <w:rPrChange w:id="6733" w:author="SRO">
                  <w:rPr>
                    <w:sz w:val="21"/>
                    <w:szCs w:val="21"/>
                    <w:lang w:val="en-US"/>
                  </w:rPr>
                </w:rPrChange>
              </w:rPr>
            </w:pPr>
            <w:r w:rsidRPr="000F3EE9">
              <w:rPr>
                <w:sz w:val="21"/>
                <w:szCs w:val="21"/>
                <w:lang w:val="en-US"/>
                <w:rPrChange w:id="6734" w:author="SRO">
                  <w:rPr>
                    <w:sz w:val="21"/>
                    <w:szCs w:val="21"/>
                    <w:lang w:val="en-US"/>
                  </w:rPr>
                </w:rPrChange>
              </w:rPr>
              <w:t>- Mr. Mustapha Ben El Ahmar, Director General of Tamwil El Fellah, Moroccan Company for Agricultural Development - Morocco</w:t>
            </w:r>
          </w:p>
          <w:p w:rsidR="00832F4C" w:rsidRPr="000F3EE9" w:rsidRDefault="00832F4C">
            <w:pPr>
              <w:rPr>
                <w:sz w:val="21"/>
                <w:szCs w:val="21"/>
                <w:lang w:val="fr-FR"/>
                <w:rPrChange w:id="6735" w:author="SRO">
                  <w:rPr>
                    <w:sz w:val="21"/>
                    <w:szCs w:val="21"/>
                    <w:lang w:val="fr-FR"/>
                  </w:rPr>
                </w:rPrChange>
              </w:rPr>
            </w:pPr>
            <w:r w:rsidRPr="000F3EE9">
              <w:rPr>
                <w:sz w:val="21"/>
                <w:szCs w:val="21"/>
                <w:lang w:val="fr-FR"/>
                <w:rPrChange w:id="6736" w:author="SRO">
                  <w:rPr>
                    <w:sz w:val="21"/>
                    <w:szCs w:val="21"/>
                    <w:lang w:val="fr-FR"/>
                  </w:rPr>
                </w:rPrChange>
              </w:rPr>
              <w:t>Crédit Agricole du Maroc Group</w:t>
            </w:r>
          </w:p>
          <w:p w:rsidR="00832F4C" w:rsidRPr="000F3EE9" w:rsidDel="00CA5844" w:rsidRDefault="00832F4C">
            <w:pPr>
              <w:rPr>
                <w:del w:id="6737" w:author="SRO" w:date="2011-02-21T11:02:00Z"/>
                <w:sz w:val="21"/>
                <w:szCs w:val="21"/>
                <w:lang w:val="fr-FR"/>
                <w:rPrChange w:id="6738" w:author="SRO">
                  <w:rPr>
                    <w:del w:id="6739" w:author="SRO" w:date="2011-02-21T11:02:00Z"/>
                    <w:sz w:val="21"/>
                    <w:szCs w:val="21"/>
                    <w:lang w:val="fr-FR"/>
                  </w:rPr>
                </w:rPrChange>
              </w:rPr>
            </w:pPr>
          </w:p>
          <w:p w:rsidR="00832F4C" w:rsidRPr="000F3EE9" w:rsidRDefault="00832F4C">
            <w:pPr>
              <w:rPr>
                <w:sz w:val="21"/>
                <w:szCs w:val="21"/>
                <w:lang w:val="fr-FR"/>
                <w:rPrChange w:id="6740" w:author="SRO">
                  <w:rPr>
                    <w:sz w:val="21"/>
                    <w:szCs w:val="21"/>
                    <w:lang w:val="fr-FR"/>
                  </w:rPr>
                </w:rPrChange>
              </w:rPr>
            </w:pPr>
            <w:r w:rsidRPr="000F3EE9">
              <w:rPr>
                <w:sz w:val="21"/>
                <w:szCs w:val="21"/>
                <w:lang w:val="fr-FR"/>
                <w:rPrChange w:id="6741" w:author="SRO">
                  <w:rPr>
                    <w:sz w:val="21"/>
                    <w:szCs w:val="21"/>
                    <w:lang w:val="fr-FR"/>
                  </w:rPr>
                </w:rPrChange>
              </w:rPr>
              <w:t>Discussions</w:t>
            </w:r>
          </w:p>
          <w:p w:rsidR="00832F4C" w:rsidRPr="000F3EE9" w:rsidDel="00CA5844" w:rsidRDefault="00832F4C">
            <w:pPr>
              <w:rPr>
                <w:del w:id="6742" w:author="SRO" w:date="2011-02-21T11:02:00Z"/>
                <w:sz w:val="21"/>
                <w:szCs w:val="21"/>
                <w:rtl/>
                <w:rPrChange w:id="6743" w:author="SRO">
                  <w:rPr>
                    <w:del w:id="6744" w:author="SRO" w:date="2011-02-21T11:02:00Z"/>
                    <w:sz w:val="21"/>
                    <w:szCs w:val="21"/>
                    <w:rtl/>
                  </w:rPr>
                </w:rPrChange>
              </w:rPr>
            </w:pPr>
          </w:p>
          <w:p w:rsidR="00832F4C" w:rsidRPr="000F3EE9" w:rsidDel="00CA5844" w:rsidRDefault="00832F4C">
            <w:pPr>
              <w:rPr>
                <w:del w:id="6745" w:author="SRO" w:date="2011-02-21T11:02:00Z"/>
                <w:sz w:val="21"/>
                <w:szCs w:val="21"/>
                <w:lang w:val="fr-FR"/>
                <w:rPrChange w:id="6746" w:author="SRO">
                  <w:rPr>
                    <w:del w:id="6747" w:author="SRO" w:date="2011-02-21T11:02:00Z"/>
                    <w:sz w:val="21"/>
                    <w:szCs w:val="21"/>
                    <w:lang w:val="fr-FR"/>
                  </w:rPr>
                </w:rPrChange>
              </w:rPr>
            </w:pPr>
            <w:r w:rsidRPr="000F3EE9">
              <w:rPr>
                <w:sz w:val="21"/>
                <w:szCs w:val="21"/>
                <w:lang w:val="fr-FR"/>
                <w:rPrChange w:id="6748" w:author="SRO">
                  <w:rPr>
                    <w:sz w:val="21"/>
                    <w:szCs w:val="21"/>
                    <w:lang w:val="fr-FR"/>
                  </w:rPr>
                </w:rPrChange>
              </w:rPr>
              <w:t>Coffee break</w:t>
            </w:r>
          </w:p>
          <w:p w:rsidR="00832F4C" w:rsidRPr="000F3EE9" w:rsidRDefault="00832F4C" w:rsidP="00CA5844">
            <w:pPr>
              <w:rPr>
                <w:sz w:val="21"/>
                <w:szCs w:val="21"/>
                <w:lang w:val="fr-FR"/>
                <w:rPrChange w:id="6749" w:author="SRO">
                  <w:rPr>
                    <w:sz w:val="21"/>
                    <w:szCs w:val="21"/>
                    <w:lang w:val="fr-FR"/>
                  </w:rPr>
                </w:rPrChange>
              </w:rPr>
            </w:pPr>
          </w:p>
          <w:p w:rsidR="00832F4C" w:rsidRPr="000F3EE9" w:rsidRDefault="00832F4C">
            <w:pPr>
              <w:rPr>
                <w:b/>
                <w:bCs/>
                <w:sz w:val="21"/>
                <w:szCs w:val="21"/>
                <w:lang w:val="fr-FR"/>
                <w:rPrChange w:id="6750" w:author="SRO">
                  <w:rPr>
                    <w:b/>
                    <w:bCs/>
                    <w:sz w:val="21"/>
                    <w:szCs w:val="21"/>
                    <w:lang w:val="fr-FR"/>
                  </w:rPr>
                </w:rPrChange>
              </w:rPr>
            </w:pPr>
          </w:p>
        </w:tc>
        <w:tc>
          <w:tcPr>
            <w:tcW w:w="2224" w:type="pct"/>
          </w:tcPr>
          <w:p w:rsidR="00832F4C" w:rsidRPr="00832F4C" w:rsidRDefault="00832F4C">
            <w:pPr>
              <w:rPr>
                <w:b/>
                <w:bCs/>
                <w:sz w:val="21"/>
                <w:szCs w:val="21"/>
                <w:lang w:val="en-US"/>
                <w:rPrChange w:id="6751" w:author="SRO" w:date="2011-02-21T10:18:00Z">
                  <w:rPr>
                    <w:b/>
                    <w:bCs/>
                    <w:color w:val="993300"/>
                    <w:sz w:val="21"/>
                    <w:szCs w:val="21"/>
                    <w:lang w:val="en-US"/>
                  </w:rPr>
                </w:rPrChange>
              </w:rPr>
            </w:pPr>
            <w:r w:rsidRPr="00832F4C">
              <w:rPr>
                <w:b/>
                <w:bCs/>
                <w:sz w:val="21"/>
                <w:szCs w:val="21"/>
                <w:lang w:val="en-US"/>
                <w:rPrChange w:id="6752" w:author="SRO" w:date="2011-02-21T10:18:00Z">
                  <w:rPr>
                    <w:b/>
                    <w:bCs/>
                    <w:color w:val="993300"/>
                    <w:sz w:val="21"/>
                    <w:szCs w:val="21"/>
                    <w:lang w:val="en-US"/>
                  </w:rPr>
                </w:rPrChange>
              </w:rPr>
              <w:t>Session 6.2</w:t>
            </w:r>
            <w:r w:rsidRPr="000F3EE9">
              <w:rPr>
                <w:sz w:val="21"/>
                <w:szCs w:val="21"/>
                <w:lang w:val="en-US"/>
                <w:rPrChange w:id="6753" w:author="SRO" w:date="2011-02-21T10:18:00Z">
                  <w:rPr>
                    <w:sz w:val="21"/>
                    <w:szCs w:val="21"/>
                    <w:lang w:val="en-US"/>
                  </w:rPr>
                </w:rPrChange>
              </w:rPr>
              <w:t> </w:t>
            </w:r>
            <w:r w:rsidRPr="00832F4C">
              <w:rPr>
                <w:b/>
                <w:bCs/>
                <w:sz w:val="21"/>
                <w:szCs w:val="21"/>
                <w:lang w:val="en-US"/>
                <w:rPrChange w:id="6754" w:author="SRO" w:date="2011-02-21T10:18:00Z">
                  <w:rPr>
                    <w:b/>
                    <w:bCs/>
                    <w:color w:val="993300"/>
                    <w:sz w:val="21"/>
                    <w:szCs w:val="21"/>
                    <w:lang w:val="en-US"/>
                  </w:rPr>
                </w:rPrChange>
              </w:rPr>
              <w:t>: Legal and financial framework: conditions for investment security</w:t>
            </w:r>
          </w:p>
          <w:p w:rsidR="00832F4C" w:rsidRPr="000F3EE9" w:rsidRDefault="00832F4C">
            <w:pPr>
              <w:rPr>
                <w:sz w:val="21"/>
                <w:szCs w:val="21"/>
                <w:lang w:val="en-US"/>
                <w:rPrChange w:id="6755" w:author="SRO">
                  <w:rPr>
                    <w:sz w:val="21"/>
                    <w:szCs w:val="21"/>
                    <w:lang w:val="en-US"/>
                  </w:rPr>
                </w:rPrChange>
              </w:rPr>
            </w:pPr>
          </w:p>
          <w:p w:rsidR="00832F4C" w:rsidRPr="000F3EE9" w:rsidRDefault="00832F4C">
            <w:pPr>
              <w:rPr>
                <w:sz w:val="21"/>
                <w:szCs w:val="21"/>
                <w:lang w:val="en-US"/>
                <w:rPrChange w:id="6756" w:author="SRO">
                  <w:rPr>
                    <w:sz w:val="21"/>
                    <w:szCs w:val="21"/>
                    <w:lang w:val="en-US"/>
                  </w:rPr>
                </w:rPrChange>
              </w:rPr>
            </w:pPr>
          </w:p>
          <w:p w:rsidR="00832F4C" w:rsidRPr="000F3EE9" w:rsidRDefault="00832F4C">
            <w:pPr>
              <w:tabs>
                <w:tab w:val="left" w:pos="459"/>
              </w:tabs>
              <w:ind w:left="34"/>
              <w:rPr>
                <w:sz w:val="21"/>
                <w:szCs w:val="21"/>
                <w:lang w:val="en-US"/>
                <w:rPrChange w:id="6757" w:author="SRO">
                  <w:rPr>
                    <w:sz w:val="21"/>
                    <w:szCs w:val="21"/>
                    <w:lang w:val="en-US"/>
                  </w:rPr>
                </w:rPrChange>
              </w:rPr>
            </w:pPr>
            <w:r w:rsidRPr="000F3EE9" w:rsidDel="00D45CC8">
              <w:rPr>
                <w:b/>
                <w:bCs/>
                <w:sz w:val="21"/>
                <w:szCs w:val="21"/>
                <w:lang w:val="en-US"/>
                <w:rPrChange w:id="6758" w:author="SRO">
                  <w:rPr>
                    <w:b/>
                    <w:bCs/>
                    <w:sz w:val="21"/>
                    <w:szCs w:val="21"/>
                    <w:lang w:val="en-US"/>
                  </w:rPr>
                </w:rPrChange>
              </w:rPr>
              <w:t xml:space="preserve">- </w:t>
            </w:r>
            <w:r w:rsidRPr="000F3EE9" w:rsidDel="00D45CC8">
              <w:rPr>
                <w:sz w:val="21"/>
                <w:szCs w:val="21"/>
                <w:lang w:val="en-US"/>
                <w:rPrChange w:id="6759" w:author="SRO">
                  <w:rPr>
                    <w:sz w:val="21"/>
                    <w:szCs w:val="21"/>
                    <w:lang w:val="en-US"/>
                  </w:rPr>
                </w:rPrChange>
              </w:rPr>
              <w:t>Mr. Ahmed Baroudi, Director General of</w:t>
            </w:r>
          </w:p>
          <w:p w:rsidR="00832F4C" w:rsidRPr="000F3EE9" w:rsidRDefault="00832F4C">
            <w:pPr>
              <w:tabs>
                <w:tab w:val="left" w:pos="459"/>
              </w:tabs>
              <w:ind w:left="34"/>
              <w:rPr>
                <w:sz w:val="21"/>
                <w:szCs w:val="21"/>
                <w:lang w:val="en-US"/>
                <w:rPrChange w:id="6760" w:author="SRO">
                  <w:rPr>
                    <w:sz w:val="21"/>
                    <w:szCs w:val="21"/>
                    <w:lang w:val="en-US"/>
                  </w:rPr>
                </w:rPrChange>
              </w:rPr>
            </w:pPr>
            <w:r w:rsidRPr="000F3EE9" w:rsidDel="00D45CC8">
              <w:rPr>
                <w:sz w:val="21"/>
                <w:szCs w:val="21"/>
                <w:lang w:val="en-US"/>
                <w:rPrChange w:id="6761" w:author="SRO">
                  <w:rPr>
                    <w:sz w:val="21"/>
                    <w:szCs w:val="21"/>
                    <w:lang w:val="en-US"/>
                  </w:rPr>
                </w:rPrChange>
              </w:rPr>
              <w:t>the Energy Investment Company - Morocco</w:t>
            </w:r>
          </w:p>
          <w:p w:rsidR="00832F4C" w:rsidRPr="000F3EE9" w:rsidRDefault="00832F4C">
            <w:pPr>
              <w:tabs>
                <w:tab w:val="left" w:pos="459"/>
              </w:tabs>
              <w:ind w:left="-55"/>
              <w:rPr>
                <w:sz w:val="21"/>
                <w:szCs w:val="21"/>
                <w:lang w:val="en-US"/>
                <w:rPrChange w:id="6762" w:author="SRO">
                  <w:rPr>
                    <w:sz w:val="21"/>
                    <w:szCs w:val="21"/>
                    <w:lang w:val="en-US"/>
                  </w:rPr>
                </w:rPrChange>
              </w:rPr>
            </w:pPr>
            <w:r w:rsidRPr="000F3EE9">
              <w:rPr>
                <w:sz w:val="21"/>
                <w:szCs w:val="21"/>
                <w:lang w:val="en-US"/>
                <w:rPrChange w:id="6763" w:author="SRO">
                  <w:rPr>
                    <w:sz w:val="21"/>
                    <w:szCs w:val="21"/>
                    <w:lang w:val="en-US"/>
                  </w:rPr>
                </w:rPrChange>
              </w:rPr>
              <w:t>- Mr. Mohamed El Haouari,</w:t>
            </w:r>
            <w:r w:rsidRPr="000F3EE9">
              <w:rPr>
                <w:lang w:val="en-US"/>
                <w:rPrChange w:id="6764" w:author="SRO">
                  <w:rPr>
                    <w:lang w:val="en-US"/>
                  </w:rPr>
                </w:rPrChange>
              </w:rPr>
              <w:t xml:space="preserve"> </w:t>
            </w:r>
            <w:r w:rsidRPr="000F3EE9">
              <w:rPr>
                <w:sz w:val="21"/>
                <w:szCs w:val="21"/>
                <w:lang w:val="en-US"/>
                <w:rPrChange w:id="6765" w:author="SRO">
                  <w:rPr>
                    <w:sz w:val="21"/>
                    <w:szCs w:val="21"/>
                    <w:lang w:val="en-US"/>
                  </w:rPr>
                </w:rPrChange>
              </w:rPr>
              <w:t>Director of Development and Planning, National Agency for the Development of Renewable Energy and Energy Efficiency - Morocco</w:t>
            </w:r>
          </w:p>
          <w:p w:rsidR="00832F4C" w:rsidRPr="000F3EE9" w:rsidRDefault="00832F4C">
            <w:pPr>
              <w:tabs>
                <w:tab w:val="left" w:pos="459"/>
              </w:tabs>
              <w:ind w:left="-55"/>
              <w:rPr>
                <w:sz w:val="21"/>
                <w:szCs w:val="21"/>
                <w:lang w:val="en-US"/>
                <w:rPrChange w:id="6766" w:author="SRO">
                  <w:rPr>
                    <w:sz w:val="21"/>
                    <w:szCs w:val="21"/>
                    <w:lang w:val="en-US"/>
                  </w:rPr>
                </w:rPrChange>
              </w:rPr>
            </w:pPr>
            <w:r w:rsidRPr="000F3EE9">
              <w:rPr>
                <w:sz w:val="21"/>
                <w:szCs w:val="21"/>
                <w:lang w:val="en-US"/>
                <w:rPrChange w:id="6767" w:author="SRO">
                  <w:rPr>
                    <w:sz w:val="21"/>
                    <w:szCs w:val="21"/>
                    <w:lang w:val="en-US"/>
                  </w:rPr>
                </w:rPrChange>
              </w:rPr>
              <w:t xml:space="preserve"> </w:t>
            </w:r>
          </w:p>
          <w:p w:rsidR="00832F4C" w:rsidRPr="000F3EE9" w:rsidRDefault="00832F4C">
            <w:pPr>
              <w:tabs>
                <w:tab w:val="left" w:pos="459"/>
              </w:tabs>
              <w:rPr>
                <w:lang w:val="en-US"/>
                <w:rPrChange w:id="6768" w:author="SRO">
                  <w:rPr>
                    <w:lang w:val="en-US"/>
                  </w:rPr>
                </w:rPrChange>
              </w:rPr>
            </w:pPr>
          </w:p>
          <w:p w:rsidR="00832F4C" w:rsidRDefault="00832F4C">
            <w:pPr>
              <w:numPr>
                <w:ins w:id="6769" w:author="SRO" w:date="2011-02-21T11:02:00Z"/>
              </w:numPr>
              <w:rPr>
                <w:ins w:id="6770" w:author="SRO" w:date="2011-02-21T11:02:00Z"/>
                <w:sz w:val="21"/>
                <w:szCs w:val="21"/>
                <w:rtl/>
                <w:lang w:val="en-US"/>
              </w:rPr>
            </w:pPr>
          </w:p>
          <w:p w:rsidR="00832F4C" w:rsidRDefault="00832F4C">
            <w:pPr>
              <w:numPr>
                <w:ins w:id="6771" w:author="SRO" w:date="2011-02-21T11:02:00Z"/>
              </w:numPr>
              <w:rPr>
                <w:ins w:id="6772" w:author="SRO" w:date="2011-02-21T11:02:00Z"/>
                <w:sz w:val="21"/>
                <w:szCs w:val="21"/>
                <w:rtl/>
                <w:lang w:val="en-US"/>
              </w:rPr>
            </w:pPr>
          </w:p>
          <w:p w:rsidR="00832F4C" w:rsidRPr="000F3EE9" w:rsidRDefault="00832F4C">
            <w:pPr>
              <w:rPr>
                <w:sz w:val="21"/>
                <w:szCs w:val="21"/>
                <w:lang w:val="en-US"/>
                <w:rPrChange w:id="6773" w:author="SRO">
                  <w:rPr>
                    <w:sz w:val="21"/>
                    <w:szCs w:val="21"/>
                    <w:lang w:val="en-US"/>
                  </w:rPr>
                </w:rPrChange>
              </w:rPr>
            </w:pPr>
          </w:p>
          <w:p w:rsidR="00832F4C" w:rsidRDefault="00832F4C">
            <w:pPr>
              <w:numPr>
                <w:ins w:id="6774" w:author="SRO" w:date="2011-02-21T11:02:00Z"/>
              </w:numPr>
              <w:rPr>
                <w:ins w:id="6775" w:author="SRO" w:date="2011-02-21T11:02:00Z"/>
                <w:sz w:val="21"/>
                <w:szCs w:val="21"/>
                <w:rtl/>
                <w:lang w:val="fr-FR" w:eastAsia="ja-JP"/>
              </w:rPr>
            </w:pPr>
          </w:p>
          <w:p w:rsidR="00832F4C" w:rsidRPr="000F3EE9" w:rsidRDefault="00832F4C">
            <w:pPr>
              <w:rPr>
                <w:sz w:val="21"/>
                <w:szCs w:val="21"/>
                <w:lang w:val="fr-FR" w:eastAsia="ja-JP"/>
                <w:rPrChange w:id="6776" w:author="SRO">
                  <w:rPr>
                    <w:sz w:val="21"/>
                    <w:szCs w:val="21"/>
                    <w:lang w:val="fr-FR" w:eastAsia="ja-JP"/>
                  </w:rPr>
                </w:rPrChange>
              </w:rPr>
            </w:pPr>
            <w:r w:rsidRPr="000F3EE9">
              <w:rPr>
                <w:sz w:val="21"/>
                <w:szCs w:val="21"/>
                <w:lang w:val="fr-FR" w:eastAsia="ja-JP"/>
                <w:rPrChange w:id="6777" w:author="SRO">
                  <w:rPr>
                    <w:sz w:val="21"/>
                    <w:szCs w:val="21"/>
                    <w:lang w:val="fr-FR" w:eastAsia="ja-JP"/>
                  </w:rPr>
                </w:rPrChange>
              </w:rPr>
              <w:t>Discussions</w:t>
            </w:r>
          </w:p>
          <w:p w:rsidR="00832F4C" w:rsidRPr="000F3EE9" w:rsidDel="00CA5844" w:rsidRDefault="00832F4C">
            <w:pPr>
              <w:rPr>
                <w:del w:id="6778" w:author="SRO" w:date="2011-02-21T11:02:00Z"/>
                <w:sz w:val="16"/>
                <w:szCs w:val="16"/>
                <w:lang w:val="fr-FR" w:eastAsia="ja-JP"/>
                <w:rPrChange w:id="6779" w:author="SRO">
                  <w:rPr>
                    <w:del w:id="6780" w:author="SRO" w:date="2011-02-21T11:02:00Z"/>
                    <w:sz w:val="16"/>
                    <w:szCs w:val="16"/>
                    <w:lang w:val="fr-FR" w:eastAsia="ja-JP"/>
                  </w:rPr>
                </w:rPrChange>
              </w:rPr>
            </w:pPr>
          </w:p>
          <w:p w:rsidR="00832F4C" w:rsidRPr="000F3EE9" w:rsidDel="00CA5844" w:rsidRDefault="00832F4C">
            <w:pPr>
              <w:rPr>
                <w:del w:id="6781" w:author="SRO" w:date="2011-02-21T11:02:00Z"/>
                <w:sz w:val="16"/>
                <w:szCs w:val="16"/>
                <w:lang w:val="fr-FR" w:eastAsia="ja-JP"/>
                <w:rPrChange w:id="6782" w:author="SRO">
                  <w:rPr>
                    <w:del w:id="6783" w:author="SRO" w:date="2011-02-21T11:02:00Z"/>
                    <w:sz w:val="16"/>
                    <w:szCs w:val="16"/>
                    <w:lang w:val="fr-FR" w:eastAsia="ja-JP"/>
                  </w:rPr>
                </w:rPrChange>
              </w:rPr>
            </w:pPr>
          </w:p>
          <w:p w:rsidR="00832F4C" w:rsidRPr="000F3EE9" w:rsidDel="00CA5844" w:rsidRDefault="00832F4C">
            <w:pPr>
              <w:rPr>
                <w:del w:id="6784" w:author="SRO" w:date="2011-02-21T11:03:00Z"/>
                <w:sz w:val="21"/>
                <w:szCs w:val="21"/>
                <w:lang w:val="fr-FR" w:eastAsia="ja-JP"/>
                <w:rPrChange w:id="6785" w:author="SRO">
                  <w:rPr>
                    <w:del w:id="6786" w:author="SRO" w:date="2011-02-21T11:03:00Z"/>
                    <w:sz w:val="21"/>
                    <w:szCs w:val="21"/>
                    <w:lang w:val="fr-FR" w:eastAsia="ja-JP"/>
                  </w:rPr>
                </w:rPrChange>
              </w:rPr>
            </w:pPr>
            <w:r w:rsidRPr="000F3EE9">
              <w:rPr>
                <w:sz w:val="21"/>
                <w:szCs w:val="21"/>
                <w:lang w:val="fr-FR" w:eastAsia="ja-JP"/>
                <w:rPrChange w:id="6787" w:author="SRO">
                  <w:rPr>
                    <w:sz w:val="21"/>
                    <w:szCs w:val="21"/>
                    <w:lang w:val="fr-FR" w:eastAsia="ja-JP"/>
                  </w:rPr>
                </w:rPrChange>
              </w:rPr>
              <w:t>Coffee break</w:t>
            </w:r>
          </w:p>
          <w:p w:rsidR="00832F4C" w:rsidRPr="000F3EE9" w:rsidRDefault="00832F4C" w:rsidP="00CA5844">
            <w:pPr>
              <w:rPr>
                <w:sz w:val="21"/>
                <w:szCs w:val="21"/>
                <w:lang w:val="fr-FR" w:eastAsia="ja-JP"/>
                <w:rPrChange w:id="6788" w:author="SRO">
                  <w:rPr>
                    <w:sz w:val="21"/>
                    <w:szCs w:val="21"/>
                    <w:lang w:val="fr-FR" w:eastAsia="ja-JP"/>
                  </w:rPr>
                </w:rPrChange>
              </w:rPr>
            </w:pPr>
          </w:p>
          <w:p w:rsidR="00832F4C" w:rsidRPr="000F3EE9" w:rsidRDefault="00832F4C">
            <w:pPr>
              <w:rPr>
                <w:b/>
                <w:bCs/>
                <w:sz w:val="21"/>
                <w:szCs w:val="21"/>
                <w:lang w:val="fr-FR"/>
                <w:rPrChange w:id="6789" w:author="SRO">
                  <w:rPr>
                    <w:b/>
                    <w:bCs/>
                    <w:sz w:val="21"/>
                    <w:szCs w:val="21"/>
                    <w:lang w:val="fr-FR"/>
                  </w:rPr>
                </w:rPrChange>
              </w:rPr>
            </w:pPr>
          </w:p>
        </w:tc>
      </w:tr>
    </w:tbl>
    <w:p w:rsidR="00832F4C" w:rsidRPr="000F3EE9" w:rsidDel="00CA5844" w:rsidRDefault="00832F4C">
      <w:pPr>
        <w:ind w:left="-426"/>
        <w:rPr>
          <w:del w:id="6790" w:author="SRO" w:date="2011-02-21T11:03:00Z"/>
          <w:sz w:val="21"/>
          <w:szCs w:val="21"/>
          <w:rPrChange w:id="6791" w:author="SRO">
            <w:rPr>
              <w:del w:id="6792" w:author="SRO" w:date="2011-02-21T11:03:00Z"/>
              <w:sz w:val="21"/>
              <w:szCs w:val="21"/>
            </w:rPr>
          </w:rPrChange>
        </w:rPr>
      </w:pPr>
    </w:p>
    <w:p w:rsidR="00832F4C" w:rsidRPr="00832F4C" w:rsidRDefault="00832F4C">
      <w:pPr>
        <w:ind w:left="-426"/>
        <w:rPr>
          <w:b/>
          <w:bCs/>
          <w:sz w:val="21"/>
          <w:szCs w:val="21"/>
          <w:lang w:val="en-US"/>
          <w:rPrChange w:id="6793" w:author="SRO" w:date="2011-02-21T10:18:00Z">
            <w:rPr>
              <w:b/>
              <w:bCs/>
              <w:color w:val="993300"/>
              <w:sz w:val="21"/>
              <w:szCs w:val="21"/>
              <w:lang w:val="en-US"/>
            </w:rPr>
          </w:rPrChange>
        </w:rPr>
      </w:pPr>
      <w:r w:rsidRPr="000F3EE9">
        <w:rPr>
          <w:sz w:val="21"/>
          <w:szCs w:val="21"/>
          <w:lang w:val="en-US"/>
          <w:rPrChange w:id="6794" w:author="SRO">
            <w:rPr>
              <w:sz w:val="21"/>
              <w:szCs w:val="21"/>
              <w:lang w:val="en-US"/>
            </w:rPr>
          </w:rPrChange>
        </w:rPr>
        <w:t>4:45-6:00</w:t>
      </w:r>
      <w:r w:rsidRPr="000F3EE9">
        <w:rPr>
          <w:sz w:val="21"/>
          <w:szCs w:val="21"/>
          <w:lang w:val="en-US"/>
          <w:rPrChange w:id="6795" w:author="SRO" w:date="2011-02-21T10:18:00Z">
            <w:rPr>
              <w:sz w:val="21"/>
              <w:szCs w:val="21"/>
              <w:lang w:val="en-US"/>
            </w:rPr>
          </w:rPrChange>
        </w:rPr>
        <w:tab/>
      </w:r>
      <w:r w:rsidRPr="00832F4C">
        <w:rPr>
          <w:b/>
          <w:bCs/>
          <w:sz w:val="21"/>
          <w:szCs w:val="21"/>
          <w:lang w:val="en-US"/>
          <w:rPrChange w:id="6796" w:author="SRO" w:date="2011-02-21T10:18:00Z">
            <w:rPr>
              <w:b/>
              <w:bCs/>
              <w:color w:val="993300"/>
              <w:sz w:val="21"/>
              <w:szCs w:val="21"/>
              <w:lang w:val="en-US"/>
            </w:rPr>
          </w:rPrChange>
        </w:rPr>
        <w:t>Session 7: Plenary session: Reports of parallel sessions</w:t>
      </w:r>
    </w:p>
    <w:p w:rsidR="00832F4C" w:rsidRPr="00832F4C" w:rsidRDefault="00832F4C">
      <w:pPr>
        <w:ind w:left="-426"/>
        <w:rPr>
          <w:b/>
          <w:bCs/>
          <w:sz w:val="21"/>
          <w:szCs w:val="21"/>
          <w:lang w:val="en-US"/>
          <w:rPrChange w:id="6797" w:author="SRO" w:date="2011-02-21T10:18:00Z">
            <w:rPr>
              <w:b/>
              <w:bCs/>
              <w:color w:val="993300"/>
              <w:sz w:val="21"/>
              <w:szCs w:val="21"/>
              <w:lang w:val="en-US"/>
            </w:rPr>
          </w:rPrChange>
        </w:rPr>
      </w:pPr>
    </w:p>
    <w:p w:rsidR="00832F4C" w:rsidRPr="000F3EE9" w:rsidRDefault="00832F4C">
      <w:pPr>
        <w:tabs>
          <w:tab w:val="num" w:pos="709"/>
        </w:tabs>
        <w:ind w:right="-284"/>
        <w:rPr>
          <w:sz w:val="21"/>
          <w:szCs w:val="21"/>
          <w:rPrChange w:id="6798" w:author="SRO">
            <w:rPr>
              <w:sz w:val="21"/>
              <w:szCs w:val="21"/>
            </w:rPr>
          </w:rPrChange>
        </w:rPr>
      </w:pPr>
      <w:r w:rsidRPr="000F3EE9">
        <w:rPr>
          <w:sz w:val="21"/>
          <w:szCs w:val="21"/>
          <w:lang w:val="en-US"/>
          <w:rPrChange w:id="6799" w:author="SRO" w:date="2011-02-21T10:18:00Z">
            <w:rPr>
              <w:sz w:val="21"/>
              <w:szCs w:val="21"/>
              <w:lang w:val="en-US"/>
            </w:rPr>
          </w:rPrChange>
        </w:rPr>
        <w:tab/>
      </w:r>
      <w:r w:rsidRPr="000F3EE9">
        <w:rPr>
          <w:sz w:val="21"/>
          <w:szCs w:val="21"/>
          <w:rPrChange w:id="6800" w:author="SRO">
            <w:rPr>
              <w:sz w:val="21"/>
              <w:szCs w:val="21"/>
            </w:rPr>
          </w:rPrChange>
        </w:rPr>
        <w:t>Speakers: Reporters of sessions</w:t>
      </w:r>
    </w:p>
    <w:p w:rsidR="00832F4C" w:rsidRPr="000F3EE9" w:rsidRDefault="00832F4C">
      <w:pPr>
        <w:tabs>
          <w:tab w:val="num" w:pos="2268"/>
        </w:tabs>
        <w:ind w:left="1560" w:right="-284"/>
        <w:rPr>
          <w:sz w:val="21"/>
          <w:szCs w:val="21"/>
          <w:rPrChange w:id="6801" w:author="SRO">
            <w:rPr>
              <w:sz w:val="21"/>
              <w:szCs w:val="21"/>
            </w:rPr>
          </w:rPrChange>
        </w:rPr>
      </w:pPr>
    </w:p>
    <w:p w:rsidR="00832F4C" w:rsidRPr="00832F4C" w:rsidRDefault="00832F4C">
      <w:pPr>
        <w:pBdr>
          <w:top w:val="single" w:sz="4" w:space="1" w:color="800000"/>
          <w:left w:val="single" w:sz="4" w:space="4" w:color="800000"/>
          <w:bottom w:val="single" w:sz="4" w:space="1" w:color="800000"/>
          <w:right w:val="single" w:sz="4" w:space="4" w:color="800000"/>
        </w:pBdr>
        <w:ind w:left="2160" w:hanging="2444"/>
        <w:rPr>
          <w:b/>
          <w:bCs/>
          <w:sz w:val="28"/>
          <w:szCs w:val="28"/>
          <w:lang w:val="en-US"/>
          <w:rPrChange w:id="6802" w:author="SRO" w:date="2011-02-21T10:18:00Z">
            <w:rPr>
              <w:b/>
              <w:bCs/>
              <w:color w:val="993300"/>
              <w:sz w:val="28"/>
              <w:szCs w:val="28"/>
              <w:lang w:val="en-US"/>
            </w:rPr>
          </w:rPrChange>
        </w:rPr>
      </w:pPr>
      <w:r w:rsidRPr="00832F4C">
        <w:rPr>
          <w:b/>
          <w:bCs/>
          <w:sz w:val="28"/>
          <w:szCs w:val="28"/>
          <w:lang w:val="en-US"/>
          <w:rPrChange w:id="6803" w:author="SRO" w:date="2011-02-21T10:18:00Z">
            <w:rPr>
              <w:b/>
              <w:bCs/>
              <w:color w:val="993300"/>
              <w:sz w:val="28"/>
              <w:szCs w:val="28"/>
              <w:lang w:val="en-US"/>
            </w:rPr>
          </w:rPrChange>
        </w:rPr>
        <w:t>Thursday 21 October 2010</w:t>
      </w:r>
    </w:p>
    <w:p w:rsidR="00832F4C" w:rsidRPr="000F3EE9" w:rsidRDefault="00832F4C">
      <w:pPr>
        <w:ind w:left="2160" w:hanging="2444"/>
        <w:rPr>
          <w:sz w:val="21"/>
          <w:szCs w:val="21"/>
          <w:lang w:val="en-US"/>
          <w:rPrChange w:id="6804" w:author="SRO">
            <w:rPr>
              <w:sz w:val="21"/>
              <w:szCs w:val="21"/>
              <w:lang w:val="en-US"/>
            </w:rPr>
          </w:rPrChange>
        </w:rPr>
      </w:pPr>
    </w:p>
    <w:p w:rsidR="00832F4C" w:rsidRPr="00832F4C" w:rsidRDefault="00832F4C">
      <w:pPr>
        <w:tabs>
          <w:tab w:val="left" w:pos="1418"/>
        </w:tabs>
        <w:ind w:left="-284"/>
        <w:rPr>
          <w:b/>
          <w:bCs/>
          <w:sz w:val="21"/>
          <w:szCs w:val="21"/>
          <w:rtl/>
          <w:lang w:val="en-US"/>
          <w:rPrChange w:id="6805" w:author="SRO" w:date="2011-02-21T10:18:00Z">
            <w:rPr>
              <w:b/>
              <w:bCs/>
              <w:color w:val="993300"/>
              <w:sz w:val="21"/>
              <w:szCs w:val="21"/>
              <w:rtl/>
              <w:lang w:val="en-US"/>
            </w:rPr>
          </w:rPrChange>
        </w:rPr>
      </w:pPr>
      <w:r w:rsidRPr="000F3EE9">
        <w:rPr>
          <w:sz w:val="21"/>
          <w:szCs w:val="21"/>
          <w:lang w:val="en-US"/>
          <w:rPrChange w:id="6806" w:author="SRO">
            <w:rPr>
              <w:sz w:val="21"/>
              <w:szCs w:val="21"/>
              <w:lang w:val="en-US"/>
            </w:rPr>
          </w:rPrChange>
        </w:rPr>
        <w:t>8:30-10:00</w:t>
      </w:r>
      <w:r w:rsidRPr="000F3EE9">
        <w:rPr>
          <w:sz w:val="21"/>
          <w:szCs w:val="21"/>
          <w:lang w:val="en-US"/>
          <w:rPrChange w:id="6807" w:author="SRO" w:date="2011-02-21T10:18:00Z">
            <w:rPr>
              <w:sz w:val="21"/>
              <w:szCs w:val="21"/>
              <w:lang w:val="en-US"/>
            </w:rPr>
          </w:rPrChange>
        </w:rPr>
        <w:tab/>
      </w:r>
      <w:r w:rsidRPr="00832F4C">
        <w:rPr>
          <w:b/>
          <w:bCs/>
          <w:sz w:val="21"/>
          <w:szCs w:val="21"/>
          <w:lang w:val="en-US"/>
          <w:rPrChange w:id="6808" w:author="SRO" w:date="2011-02-21T10:18:00Z">
            <w:rPr>
              <w:b/>
              <w:bCs/>
              <w:color w:val="993300"/>
              <w:sz w:val="21"/>
              <w:szCs w:val="21"/>
              <w:lang w:val="en-US"/>
            </w:rPr>
          </w:rPrChange>
        </w:rPr>
        <w:t xml:space="preserve">Session 8: Better governance for achieving the objectives of the financing for </w:t>
      </w:r>
      <w:r w:rsidRPr="00832F4C">
        <w:rPr>
          <w:b/>
          <w:bCs/>
          <w:sz w:val="21"/>
          <w:szCs w:val="21"/>
          <w:rtl/>
          <w:lang w:val="en-US"/>
          <w:rPrChange w:id="6809" w:author="SRO" w:date="2011-02-21T10:18:00Z">
            <w:rPr>
              <w:b/>
              <w:bCs/>
              <w:color w:val="993300"/>
              <w:sz w:val="21"/>
              <w:szCs w:val="21"/>
              <w:rtl/>
              <w:lang w:val="en-US"/>
            </w:rPr>
          </w:rPrChange>
        </w:rPr>
        <w:t xml:space="preserve"> </w:t>
      </w:r>
    </w:p>
    <w:p w:rsidR="00832F4C" w:rsidRPr="00832F4C" w:rsidRDefault="00832F4C">
      <w:pPr>
        <w:tabs>
          <w:tab w:val="left" w:pos="1418"/>
        </w:tabs>
        <w:ind w:left="-284"/>
        <w:rPr>
          <w:b/>
          <w:bCs/>
          <w:sz w:val="21"/>
          <w:szCs w:val="21"/>
          <w:lang w:val="en-US"/>
          <w:rPrChange w:id="6810" w:author="SRO" w:date="2011-02-21T10:18:00Z">
            <w:rPr>
              <w:b/>
              <w:bCs/>
              <w:color w:val="993300"/>
              <w:sz w:val="21"/>
              <w:szCs w:val="21"/>
              <w:lang w:val="en-US"/>
            </w:rPr>
          </w:rPrChange>
        </w:rPr>
      </w:pPr>
      <w:r w:rsidRPr="000F3EE9">
        <w:rPr>
          <w:b/>
          <w:bCs/>
          <w:sz w:val="21"/>
          <w:szCs w:val="21"/>
          <w:rtl/>
          <w:lang w:val="en-US"/>
          <w:rPrChange w:id="6811" w:author="SRO" w:date="2011-02-21T10:18:00Z">
            <w:rPr>
              <w:b/>
              <w:bCs/>
              <w:sz w:val="21"/>
              <w:szCs w:val="21"/>
              <w:rtl/>
              <w:lang w:val="en-US"/>
            </w:rPr>
          </w:rPrChange>
        </w:rPr>
        <w:tab/>
      </w:r>
      <w:r w:rsidRPr="00832F4C">
        <w:rPr>
          <w:b/>
          <w:bCs/>
          <w:sz w:val="21"/>
          <w:szCs w:val="21"/>
          <w:lang w:val="en-US"/>
          <w:rPrChange w:id="6812" w:author="SRO" w:date="2011-02-21T10:18:00Z">
            <w:rPr>
              <w:b/>
              <w:bCs/>
              <w:color w:val="993300"/>
              <w:sz w:val="21"/>
              <w:szCs w:val="21"/>
              <w:lang w:val="en-US"/>
            </w:rPr>
          </w:rPrChange>
        </w:rPr>
        <w:t>development</w:t>
      </w:r>
    </w:p>
    <w:p w:rsidR="00832F4C" w:rsidRPr="000F3EE9" w:rsidRDefault="00832F4C">
      <w:pPr>
        <w:tabs>
          <w:tab w:val="left" w:pos="1418"/>
        </w:tabs>
        <w:ind w:left="1418" w:right="-284" w:hanging="698"/>
        <w:rPr>
          <w:sz w:val="21"/>
          <w:szCs w:val="21"/>
          <w:rPrChange w:id="6813" w:author="SRO">
            <w:rPr>
              <w:sz w:val="21"/>
              <w:szCs w:val="21"/>
            </w:rPr>
          </w:rPrChange>
        </w:rPr>
      </w:pPr>
      <w:r w:rsidRPr="000F3EE9">
        <w:rPr>
          <w:b/>
          <w:bCs/>
          <w:sz w:val="21"/>
          <w:szCs w:val="21"/>
          <w:lang w:val="en-US"/>
          <w:rPrChange w:id="6814" w:author="SRO" w:date="2011-02-21T10:18:00Z">
            <w:rPr>
              <w:b/>
              <w:bCs/>
              <w:sz w:val="21"/>
              <w:szCs w:val="21"/>
              <w:lang w:val="en-US"/>
            </w:rPr>
          </w:rPrChange>
        </w:rPr>
        <w:tab/>
      </w:r>
      <w:r w:rsidRPr="000F3EE9">
        <w:rPr>
          <w:b/>
          <w:bCs/>
          <w:sz w:val="21"/>
          <w:szCs w:val="21"/>
          <w:lang w:val="en-US"/>
          <w:rPrChange w:id="6815" w:author="SRO">
            <w:rPr>
              <w:b/>
              <w:bCs/>
              <w:sz w:val="21"/>
              <w:szCs w:val="21"/>
              <w:lang w:val="en-US"/>
            </w:rPr>
          </w:rPrChange>
        </w:rPr>
        <w:t xml:space="preserve">- </w:t>
      </w:r>
      <w:r w:rsidRPr="000F3EE9">
        <w:rPr>
          <w:sz w:val="21"/>
          <w:szCs w:val="21"/>
          <w:rPrChange w:id="6816" w:author="SRO">
            <w:rPr>
              <w:sz w:val="21"/>
              <w:szCs w:val="21"/>
            </w:rPr>
          </w:rPrChange>
        </w:rPr>
        <w:t xml:space="preserve">Mr. Kaleb Demeksa, Development Management Office, Governance &amp; Public Administration Division (GPAD) </w:t>
      </w:r>
      <w:r w:rsidRPr="000F3EE9">
        <w:rPr>
          <w:sz w:val="21"/>
          <w:szCs w:val="21"/>
          <w:rPrChange w:id="6817" w:author="SRO" w:date="2011-02-21T10:18:00Z">
            <w:rPr>
              <w:sz w:val="21"/>
              <w:szCs w:val="21"/>
            </w:rPr>
          </w:rPrChange>
        </w:rPr>
        <w:t>–</w:t>
      </w:r>
      <w:r w:rsidRPr="000F3EE9">
        <w:rPr>
          <w:sz w:val="21"/>
          <w:szCs w:val="21"/>
          <w:rPrChange w:id="6818" w:author="SRO">
            <w:rPr>
              <w:sz w:val="21"/>
              <w:szCs w:val="21"/>
            </w:rPr>
          </w:rPrChange>
        </w:rPr>
        <w:t xml:space="preserve"> United Nations Economic Commission for Africa, Addis-Ababa, Ethiopia</w:t>
      </w:r>
    </w:p>
    <w:p w:rsidR="00832F4C" w:rsidRPr="000F3EE9" w:rsidRDefault="00832F4C">
      <w:pPr>
        <w:tabs>
          <w:tab w:val="left" w:pos="459"/>
        </w:tabs>
        <w:ind w:left="1418" w:right="-284" w:hanging="1418"/>
        <w:rPr>
          <w:sz w:val="21"/>
          <w:szCs w:val="21"/>
          <w:lang w:val="fr-FR"/>
          <w:rPrChange w:id="6819" w:author="SRO">
            <w:rPr>
              <w:sz w:val="21"/>
              <w:szCs w:val="21"/>
              <w:lang w:val="fr-FR"/>
            </w:rPr>
          </w:rPrChange>
        </w:rPr>
      </w:pPr>
      <w:r w:rsidRPr="000F3EE9">
        <w:rPr>
          <w:sz w:val="21"/>
          <w:szCs w:val="21"/>
          <w:rPrChange w:id="6820" w:author="SRO" w:date="2011-02-21T10:18:00Z">
            <w:rPr>
              <w:sz w:val="21"/>
              <w:szCs w:val="21"/>
            </w:rPr>
          </w:rPrChange>
        </w:rPr>
        <w:tab/>
      </w:r>
      <w:r w:rsidRPr="000F3EE9">
        <w:rPr>
          <w:sz w:val="21"/>
          <w:szCs w:val="21"/>
          <w:rPrChange w:id="6821" w:author="SRO" w:date="2011-02-21T10:18:00Z">
            <w:rPr>
              <w:sz w:val="21"/>
              <w:szCs w:val="21"/>
            </w:rPr>
          </w:rPrChange>
        </w:rPr>
        <w:tab/>
      </w:r>
      <w:r w:rsidRPr="000F3EE9">
        <w:rPr>
          <w:sz w:val="21"/>
          <w:szCs w:val="21"/>
          <w:lang w:val="fr-FR"/>
          <w:rPrChange w:id="6822" w:author="SRO">
            <w:rPr>
              <w:sz w:val="21"/>
              <w:szCs w:val="21"/>
              <w:lang w:val="fr-FR"/>
            </w:rPr>
          </w:rPrChange>
        </w:rPr>
        <w:t xml:space="preserve">- Mr. Dhafer Saidane, Professor, Lille Université </w:t>
      </w:r>
      <w:r w:rsidRPr="000F3EE9">
        <w:rPr>
          <w:sz w:val="21"/>
          <w:szCs w:val="21"/>
          <w:lang w:val="fr-FR"/>
          <w:rPrChange w:id="6823" w:author="SRO" w:date="2011-02-21T10:18:00Z">
            <w:rPr>
              <w:sz w:val="21"/>
              <w:szCs w:val="21"/>
              <w:lang w:val="fr-FR"/>
            </w:rPr>
          </w:rPrChange>
        </w:rPr>
        <w:t>–</w:t>
      </w:r>
      <w:r w:rsidRPr="000F3EE9">
        <w:rPr>
          <w:sz w:val="21"/>
          <w:szCs w:val="21"/>
          <w:lang w:val="fr-FR"/>
          <w:rPrChange w:id="6824" w:author="SRO">
            <w:rPr>
              <w:sz w:val="21"/>
              <w:szCs w:val="21"/>
              <w:lang w:val="fr-FR"/>
            </w:rPr>
          </w:rPrChange>
        </w:rPr>
        <w:t xml:space="preserve"> France</w:t>
      </w:r>
    </w:p>
    <w:p w:rsidR="00832F4C" w:rsidRPr="000F3EE9" w:rsidRDefault="00832F4C">
      <w:pPr>
        <w:tabs>
          <w:tab w:val="left" w:pos="459"/>
        </w:tabs>
        <w:ind w:left="1418" w:hanging="1418"/>
        <w:rPr>
          <w:sz w:val="21"/>
          <w:szCs w:val="21"/>
          <w:lang w:val="en-US"/>
          <w:rPrChange w:id="6825" w:author="SRO">
            <w:rPr>
              <w:sz w:val="21"/>
              <w:szCs w:val="21"/>
              <w:lang w:val="en-US"/>
            </w:rPr>
          </w:rPrChange>
        </w:rPr>
      </w:pPr>
      <w:r w:rsidRPr="000F3EE9">
        <w:rPr>
          <w:sz w:val="21"/>
          <w:szCs w:val="21"/>
          <w:lang w:val="fr-FR"/>
          <w:rPrChange w:id="6826" w:author="SRO" w:date="2011-02-21T10:18:00Z">
            <w:rPr>
              <w:sz w:val="21"/>
              <w:szCs w:val="21"/>
              <w:lang w:val="fr-FR"/>
            </w:rPr>
          </w:rPrChange>
        </w:rPr>
        <w:tab/>
      </w:r>
      <w:r w:rsidRPr="000F3EE9">
        <w:rPr>
          <w:sz w:val="21"/>
          <w:szCs w:val="21"/>
          <w:lang w:val="fr-FR"/>
          <w:rPrChange w:id="6827" w:author="SRO" w:date="2011-02-21T10:18:00Z">
            <w:rPr>
              <w:sz w:val="21"/>
              <w:szCs w:val="21"/>
              <w:lang w:val="fr-FR"/>
            </w:rPr>
          </w:rPrChange>
        </w:rPr>
        <w:tab/>
      </w:r>
      <w:r w:rsidRPr="000F3EE9">
        <w:rPr>
          <w:sz w:val="21"/>
          <w:szCs w:val="21"/>
          <w:rPrChange w:id="6828" w:author="SRO">
            <w:rPr>
              <w:sz w:val="21"/>
              <w:szCs w:val="21"/>
            </w:rPr>
          </w:rPrChange>
        </w:rPr>
        <w:t>-</w:t>
      </w:r>
      <w:r w:rsidRPr="000F3EE9">
        <w:rPr>
          <w:sz w:val="21"/>
          <w:szCs w:val="21"/>
          <w:lang w:val="en-US"/>
          <w:rPrChange w:id="6829" w:author="SRO">
            <w:rPr>
              <w:sz w:val="21"/>
              <w:szCs w:val="21"/>
              <w:lang w:val="en-US"/>
            </w:rPr>
          </w:rPrChange>
        </w:rPr>
        <w:t xml:space="preserve"> Mr. Abdelghani Bendriouch, Professor, Mohammed V University - Morocco</w:t>
      </w:r>
    </w:p>
    <w:p w:rsidR="00832F4C" w:rsidRPr="000F3EE9" w:rsidRDefault="00832F4C">
      <w:pPr>
        <w:ind w:left="1418" w:hanging="1844"/>
        <w:rPr>
          <w:sz w:val="21"/>
          <w:szCs w:val="21"/>
          <w:lang w:val="en-US"/>
          <w:rPrChange w:id="6830" w:author="SRO">
            <w:rPr>
              <w:sz w:val="21"/>
              <w:szCs w:val="21"/>
              <w:lang w:val="en-US"/>
            </w:rPr>
          </w:rPrChange>
        </w:rPr>
      </w:pPr>
      <w:r w:rsidRPr="000F3EE9">
        <w:rPr>
          <w:sz w:val="21"/>
          <w:szCs w:val="21"/>
          <w:lang w:val="en-US"/>
          <w:rPrChange w:id="6831" w:author="SRO" w:date="2011-02-21T10:18:00Z">
            <w:rPr>
              <w:sz w:val="21"/>
              <w:szCs w:val="21"/>
              <w:lang w:val="en-US"/>
            </w:rPr>
          </w:rPrChange>
        </w:rPr>
        <w:tab/>
      </w:r>
      <w:r w:rsidRPr="000F3EE9">
        <w:rPr>
          <w:sz w:val="21"/>
          <w:szCs w:val="21"/>
          <w:lang w:val="en-US"/>
          <w:rPrChange w:id="6832" w:author="SRO">
            <w:rPr>
              <w:sz w:val="21"/>
              <w:szCs w:val="21"/>
              <w:lang w:val="en-US"/>
            </w:rPr>
          </w:rPrChange>
        </w:rPr>
        <w:t>Discussions</w:t>
      </w:r>
    </w:p>
    <w:p w:rsidR="00832F4C" w:rsidRPr="000F3EE9" w:rsidRDefault="00832F4C">
      <w:pPr>
        <w:ind w:left="1418" w:hanging="1702"/>
        <w:rPr>
          <w:sz w:val="21"/>
          <w:szCs w:val="21"/>
          <w:rPrChange w:id="6833" w:author="SRO">
            <w:rPr>
              <w:sz w:val="21"/>
              <w:szCs w:val="21"/>
            </w:rPr>
          </w:rPrChange>
        </w:rPr>
      </w:pPr>
      <w:r w:rsidRPr="000F3EE9">
        <w:rPr>
          <w:sz w:val="21"/>
          <w:szCs w:val="21"/>
          <w:rPrChange w:id="6834" w:author="SRO">
            <w:rPr>
              <w:sz w:val="21"/>
              <w:szCs w:val="21"/>
            </w:rPr>
          </w:rPrChange>
        </w:rPr>
        <w:t>10:00-10:15</w:t>
      </w:r>
      <w:r w:rsidRPr="000F3EE9">
        <w:rPr>
          <w:sz w:val="21"/>
          <w:szCs w:val="21"/>
          <w:rPrChange w:id="6835" w:author="SRO" w:date="2011-02-21T10:18:00Z">
            <w:rPr>
              <w:sz w:val="21"/>
              <w:szCs w:val="21"/>
            </w:rPr>
          </w:rPrChange>
        </w:rPr>
        <w:tab/>
      </w:r>
      <w:r w:rsidRPr="000F3EE9">
        <w:rPr>
          <w:sz w:val="21"/>
          <w:szCs w:val="21"/>
          <w:rPrChange w:id="6836" w:author="SRO">
            <w:rPr>
              <w:sz w:val="21"/>
              <w:szCs w:val="21"/>
            </w:rPr>
          </w:rPrChange>
        </w:rPr>
        <w:t>Coffee break</w:t>
      </w:r>
    </w:p>
    <w:p w:rsidR="00832F4C" w:rsidRPr="000F3EE9" w:rsidRDefault="00832F4C">
      <w:pPr>
        <w:ind w:left="2160" w:hanging="2444"/>
        <w:rPr>
          <w:sz w:val="21"/>
          <w:szCs w:val="21"/>
          <w:rPrChange w:id="6837" w:author="SRO">
            <w:rPr>
              <w:sz w:val="21"/>
              <w:szCs w:val="21"/>
            </w:rPr>
          </w:rPrChange>
        </w:rPr>
      </w:pPr>
    </w:p>
    <w:p w:rsidR="00832F4C" w:rsidRPr="00832F4C" w:rsidRDefault="00832F4C">
      <w:pPr>
        <w:ind w:left="1418" w:hanging="1702"/>
        <w:rPr>
          <w:b/>
          <w:bCs/>
          <w:sz w:val="21"/>
          <w:szCs w:val="21"/>
          <w:rPrChange w:id="6838" w:author="SRO" w:date="2011-02-21T10:18:00Z">
            <w:rPr>
              <w:b/>
              <w:bCs/>
              <w:color w:val="993300"/>
              <w:sz w:val="21"/>
              <w:szCs w:val="21"/>
            </w:rPr>
          </w:rPrChange>
        </w:rPr>
      </w:pPr>
      <w:r w:rsidRPr="000F3EE9">
        <w:rPr>
          <w:sz w:val="21"/>
          <w:szCs w:val="21"/>
          <w:lang w:val="en-US"/>
          <w:rPrChange w:id="6839" w:author="SRO">
            <w:rPr>
              <w:sz w:val="21"/>
              <w:szCs w:val="21"/>
              <w:lang w:val="en-US"/>
            </w:rPr>
          </w:rPrChange>
        </w:rPr>
        <w:t>10:15-11:45</w:t>
      </w:r>
      <w:r w:rsidRPr="000F3EE9">
        <w:rPr>
          <w:sz w:val="21"/>
          <w:szCs w:val="21"/>
          <w:lang w:val="en-US"/>
          <w:rPrChange w:id="6840" w:author="SRO" w:date="2011-02-21T10:18:00Z">
            <w:rPr>
              <w:sz w:val="21"/>
              <w:szCs w:val="21"/>
              <w:lang w:val="en-US"/>
            </w:rPr>
          </w:rPrChange>
        </w:rPr>
        <w:tab/>
      </w:r>
      <w:r w:rsidRPr="00832F4C">
        <w:rPr>
          <w:b/>
          <w:bCs/>
          <w:sz w:val="21"/>
          <w:szCs w:val="21"/>
          <w:lang w:val="en-US"/>
          <w:rPrChange w:id="6841" w:author="SRO" w:date="2011-02-21T10:18:00Z">
            <w:rPr>
              <w:b/>
              <w:bCs/>
              <w:color w:val="993300"/>
              <w:sz w:val="21"/>
              <w:szCs w:val="21"/>
              <w:lang w:val="en-US"/>
            </w:rPr>
          </w:rPrChange>
        </w:rPr>
        <w:t xml:space="preserve">Session 9: Roundtable on the role of regional cooperation to improve financing for </w:t>
      </w:r>
      <w:r w:rsidRPr="00832F4C">
        <w:rPr>
          <w:b/>
          <w:bCs/>
          <w:sz w:val="21"/>
          <w:szCs w:val="21"/>
          <w:rPrChange w:id="6842" w:author="SRO" w:date="2011-02-21T10:18:00Z">
            <w:rPr>
              <w:b/>
              <w:bCs/>
              <w:color w:val="993300"/>
              <w:sz w:val="21"/>
              <w:szCs w:val="21"/>
            </w:rPr>
          </w:rPrChange>
        </w:rPr>
        <w:t>Development</w:t>
      </w:r>
    </w:p>
    <w:p w:rsidR="00832F4C" w:rsidRPr="000F3EE9" w:rsidRDefault="00832F4C">
      <w:pPr>
        <w:widowControl w:val="0"/>
        <w:numPr>
          <w:ilvl w:val="0"/>
          <w:numId w:val="26"/>
          <w:numberingChange w:id="6843" w:author="SRO" w:date="2011-02-21T09:12:00Z" w:original="-"/>
        </w:numPr>
        <w:adjustRightInd w:val="0"/>
        <w:jc w:val="both"/>
        <w:textAlignment w:val="baseline"/>
        <w:rPr>
          <w:sz w:val="22"/>
          <w:szCs w:val="22"/>
          <w:lang w:val="it-IT"/>
          <w:rPrChange w:id="6844" w:author="SRO">
            <w:rPr>
              <w:sz w:val="22"/>
              <w:szCs w:val="22"/>
              <w:lang w:val="it-IT"/>
            </w:rPr>
          </w:rPrChange>
        </w:rPr>
      </w:pPr>
      <w:r w:rsidRPr="000F3EE9">
        <w:rPr>
          <w:sz w:val="22"/>
          <w:szCs w:val="22"/>
          <w:lang w:val="it-IT"/>
          <w:rPrChange w:id="6845" w:author="SRO">
            <w:rPr>
              <w:sz w:val="22"/>
              <w:szCs w:val="22"/>
              <w:lang w:val="it-IT"/>
            </w:rPr>
          </w:rPrChange>
        </w:rPr>
        <w:t xml:space="preserve">Mme Karima Bounemra Ben Soltane, Director, </w:t>
      </w:r>
      <w:bookmarkStart w:id="6846" w:name="OLE_LINK13"/>
      <w:r w:rsidRPr="000F3EE9">
        <w:rPr>
          <w:sz w:val="22"/>
          <w:szCs w:val="22"/>
          <w:lang w:val="it-IT"/>
          <w:rPrChange w:id="6847" w:author="SRO">
            <w:rPr>
              <w:sz w:val="22"/>
              <w:szCs w:val="22"/>
              <w:lang w:val="it-IT"/>
            </w:rPr>
          </w:rPrChange>
        </w:rPr>
        <w:t>ECA-NA</w:t>
      </w:r>
      <w:bookmarkEnd w:id="6846"/>
    </w:p>
    <w:p w:rsidR="00832F4C" w:rsidRPr="000F3EE9" w:rsidRDefault="00832F4C">
      <w:pPr>
        <w:widowControl w:val="0"/>
        <w:numPr>
          <w:ilvl w:val="0"/>
          <w:numId w:val="26"/>
          <w:numberingChange w:id="6848" w:author="SRO" w:date="2011-02-21T09:12:00Z" w:original="-"/>
        </w:numPr>
        <w:adjustRightInd w:val="0"/>
        <w:jc w:val="both"/>
        <w:textAlignment w:val="baseline"/>
        <w:rPr>
          <w:sz w:val="22"/>
          <w:szCs w:val="22"/>
          <w:lang w:val="en-US"/>
          <w:rPrChange w:id="6849" w:author="SRO">
            <w:rPr>
              <w:sz w:val="22"/>
              <w:szCs w:val="22"/>
              <w:lang w:val="en-US"/>
            </w:rPr>
          </w:rPrChange>
        </w:rPr>
      </w:pPr>
      <w:r w:rsidRPr="000F3EE9">
        <w:rPr>
          <w:sz w:val="22"/>
          <w:szCs w:val="22"/>
          <w:lang w:val="en-US"/>
          <w:rPrChange w:id="6850" w:author="SRO">
            <w:rPr>
              <w:sz w:val="22"/>
              <w:szCs w:val="22"/>
              <w:lang w:val="en-US"/>
            </w:rPr>
          </w:rPrChange>
        </w:rPr>
        <w:t>Mme Amani Abou Zeid, Resident Representative of AfDB, Morocco</w:t>
      </w:r>
    </w:p>
    <w:p w:rsidR="00832F4C" w:rsidRPr="000F3EE9" w:rsidRDefault="00832F4C">
      <w:pPr>
        <w:widowControl w:val="0"/>
        <w:numPr>
          <w:ilvl w:val="0"/>
          <w:numId w:val="26"/>
          <w:numberingChange w:id="6851" w:author="SRO" w:date="2011-02-21T09:12:00Z" w:original="-"/>
        </w:numPr>
        <w:adjustRightInd w:val="0"/>
        <w:jc w:val="both"/>
        <w:textAlignment w:val="baseline"/>
        <w:rPr>
          <w:sz w:val="22"/>
          <w:szCs w:val="22"/>
          <w:lang w:val="en-US"/>
          <w:rPrChange w:id="6852" w:author="SRO">
            <w:rPr>
              <w:sz w:val="22"/>
              <w:szCs w:val="22"/>
              <w:lang w:val="en-US"/>
            </w:rPr>
          </w:rPrChange>
        </w:rPr>
      </w:pPr>
      <w:r w:rsidRPr="000F3EE9">
        <w:rPr>
          <w:sz w:val="22"/>
          <w:szCs w:val="22"/>
          <w:lang w:val="en-US"/>
          <w:rPrChange w:id="6853" w:author="SRO">
            <w:rPr>
              <w:sz w:val="22"/>
              <w:szCs w:val="22"/>
              <w:lang w:val="en-US"/>
            </w:rPr>
          </w:rPrChange>
        </w:rPr>
        <w:t>M. Jamel Boujdaria, Chief of the Division in charge of Economic Affairs, AMU</w:t>
      </w:r>
    </w:p>
    <w:p w:rsidR="00832F4C" w:rsidRPr="000F3EE9" w:rsidRDefault="00832F4C">
      <w:pPr>
        <w:widowControl w:val="0"/>
        <w:numPr>
          <w:ilvl w:val="0"/>
          <w:numId w:val="26"/>
          <w:numberingChange w:id="6854" w:author="SRO" w:date="2011-02-21T09:12:00Z" w:original="-"/>
        </w:numPr>
        <w:adjustRightInd w:val="0"/>
        <w:jc w:val="both"/>
        <w:textAlignment w:val="baseline"/>
        <w:rPr>
          <w:sz w:val="22"/>
          <w:szCs w:val="22"/>
          <w:lang w:val="en-US"/>
          <w:rPrChange w:id="6855" w:author="SRO">
            <w:rPr>
              <w:sz w:val="22"/>
              <w:szCs w:val="22"/>
              <w:lang w:val="en-US"/>
            </w:rPr>
          </w:rPrChange>
        </w:rPr>
      </w:pPr>
      <w:r w:rsidRPr="000F3EE9">
        <w:rPr>
          <w:sz w:val="22"/>
          <w:szCs w:val="22"/>
          <w:lang w:val="en-US"/>
          <w:rPrChange w:id="6856" w:author="SRO">
            <w:rPr>
              <w:sz w:val="22"/>
              <w:szCs w:val="22"/>
              <w:lang w:val="en-US"/>
            </w:rPr>
          </w:rPrChange>
        </w:rPr>
        <w:t>Mr. Khaled Hussein, First Economic Affairs Officer, Economic Development and  Globalization Division - ESCWA</w:t>
      </w:r>
    </w:p>
    <w:p w:rsidR="00832F4C" w:rsidRPr="000F3EE9" w:rsidRDefault="00832F4C">
      <w:pPr>
        <w:widowControl w:val="0"/>
        <w:numPr>
          <w:ilvl w:val="0"/>
          <w:numId w:val="26"/>
          <w:numberingChange w:id="6857" w:author="SRO" w:date="2011-02-21T09:12:00Z" w:original="-"/>
        </w:numPr>
        <w:adjustRightInd w:val="0"/>
        <w:jc w:val="both"/>
        <w:textAlignment w:val="baseline"/>
        <w:rPr>
          <w:sz w:val="22"/>
          <w:szCs w:val="22"/>
          <w:lang w:val="fr-FR"/>
          <w:rPrChange w:id="6858" w:author="SRO">
            <w:rPr>
              <w:sz w:val="22"/>
              <w:szCs w:val="22"/>
              <w:lang w:val="fr-FR"/>
            </w:rPr>
          </w:rPrChange>
        </w:rPr>
      </w:pPr>
      <w:r w:rsidRPr="000F3EE9">
        <w:rPr>
          <w:sz w:val="22"/>
          <w:szCs w:val="22"/>
          <w:lang w:val="fr-FR"/>
          <w:rPrChange w:id="6859" w:author="SRO">
            <w:rPr>
              <w:sz w:val="22"/>
              <w:szCs w:val="22"/>
              <w:lang w:val="fr-FR"/>
            </w:rPr>
          </w:rPrChange>
        </w:rPr>
        <w:t xml:space="preserve">M. Dhafer Saidane, Professor , Lille University </w:t>
      </w:r>
      <w:r w:rsidRPr="000F3EE9">
        <w:rPr>
          <w:sz w:val="22"/>
          <w:szCs w:val="22"/>
          <w:lang w:val="fr-FR"/>
          <w:rPrChange w:id="6860" w:author="SRO" w:date="2011-02-21T10:18:00Z">
            <w:rPr>
              <w:sz w:val="22"/>
              <w:szCs w:val="22"/>
              <w:lang w:val="fr-FR"/>
            </w:rPr>
          </w:rPrChange>
        </w:rPr>
        <w:t>–</w:t>
      </w:r>
      <w:r w:rsidRPr="000F3EE9">
        <w:rPr>
          <w:sz w:val="22"/>
          <w:szCs w:val="22"/>
          <w:lang w:val="fr-FR"/>
          <w:rPrChange w:id="6861" w:author="SRO">
            <w:rPr>
              <w:sz w:val="22"/>
              <w:szCs w:val="22"/>
              <w:lang w:val="fr-FR"/>
            </w:rPr>
          </w:rPrChange>
        </w:rPr>
        <w:t xml:space="preserve"> France</w:t>
      </w:r>
    </w:p>
    <w:p w:rsidR="00832F4C" w:rsidRPr="000F3EE9" w:rsidRDefault="00832F4C">
      <w:pPr>
        <w:widowControl w:val="0"/>
        <w:numPr>
          <w:ilvl w:val="0"/>
          <w:numId w:val="26"/>
          <w:numberingChange w:id="6862" w:author="SRO" w:date="2011-02-21T09:12:00Z" w:original="-"/>
        </w:numPr>
        <w:adjustRightInd w:val="0"/>
        <w:jc w:val="both"/>
        <w:textAlignment w:val="baseline"/>
        <w:rPr>
          <w:sz w:val="22"/>
          <w:szCs w:val="22"/>
          <w:lang w:val="pt-BR"/>
          <w:rPrChange w:id="6863" w:author="SRO">
            <w:rPr>
              <w:sz w:val="22"/>
              <w:szCs w:val="22"/>
              <w:lang w:val="pt-BR"/>
            </w:rPr>
          </w:rPrChange>
        </w:rPr>
      </w:pPr>
      <w:r w:rsidRPr="000F3EE9">
        <w:rPr>
          <w:sz w:val="22"/>
          <w:szCs w:val="22"/>
          <w:lang w:val="pt-BR"/>
          <w:rPrChange w:id="6864" w:author="SRO">
            <w:rPr>
              <w:sz w:val="22"/>
              <w:szCs w:val="22"/>
              <w:lang w:val="pt-BR"/>
            </w:rPr>
          </w:rPrChange>
        </w:rPr>
        <w:t>M. Nassim Oulmane, Economiste, ECA-NA</w:t>
      </w:r>
    </w:p>
    <w:p w:rsidR="00832F4C" w:rsidRPr="000F3EE9" w:rsidRDefault="00832F4C">
      <w:pPr>
        <w:ind w:left="1418" w:hanging="1702"/>
        <w:rPr>
          <w:sz w:val="21"/>
          <w:szCs w:val="21"/>
          <w:rPrChange w:id="6865" w:author="SRO">
            <w:rPr>
              <w:sz w:val="21"/>
              <w:szCs w:val="21"/>
            </w:rPr>
          </w:rPrChange>
        </w:rPr>
      </w:pPr>
      <w:r w:rsidRPr="000F3EE9">
        <w:rPr>
          <w:sz w:val="21"/>
          <w:szCs w:val="21"/>
          <w:rPrChange w:id="6866" w:author="SRO">
            <w:rPr>
              <w:sz w:val="21"/>
              <w:szCs w:val="21"/>
            </w:rPr>
          </w:rPrChange>
        </w:rPr>
        <w:t>11:45-1:15</w:t>
      </w:r>
      <w:r w:rsidRPr="000F3EE9">
        <w:rPr>
          <w:sz w:val="21"/>
          <w:szCs w:val="21"/>
          <w:rPrChange w:id="6867" w:author="SRO" w:date="2011-02-21T10:18:00Z">
            <w:rPr>
              <w:sz w:val="21"/>
              <w:szCs w:val="21"/>
            </w:rPr>
          </w:rPrChange>
        </w:rPr>
        <w:tab/>
      </w:r>
      <w:r w:rsidRPr="000F3EE9">
        <w:rPr>
          <w:sz w:val="21"/>
          <w:szCs w:val="21"/>
          <w:rPrChange w:id="6868" w:author="SRO">
            <w:rPr>
              <w:sz w:val="21"/>
              <w:szCs w:val="21"/>
            </w:rPr>
          </w:rPrChange>
        </w:rPr>
        <w:t>Recommendations</w:t>
      </w:r>
    </w:p>
    <w:p w:rsidR="00832F4C" w:rsidRPr="000F3EE9" w:rsidRDefault="00832F4C">
      <w:pPr>
        <w:ind w:left="1418" w:hanging="2128"/>
        <w:rPr>
          <w:sz w:val="21"/>
          <w:szCs w:val="21"/>
          <w:rPrChange w:id="6869" w:author="SRO">
            <w:rPr>
              <w:sz w:val="21"/>
              <w:szCs w:val="21"/>
            </w:rPr>
          </w:rPrChange>
        </w:rPr>
      </w:pPr>
      <w:r w:rsidRPr="000F3EE9">
        <w:rPr>
          <w:sz w:val="21"/>
          <w:szCs w:val="21"/>
          <w:rPrChange w:id="6870" w:author="SRO" w:date="2011-02-21T10:18:00Z">
            <w:rPr>
              <w:sz w:val="21"/>
              <w:szCs w:val="21"/>
            </w:rPr>
          </w:rPrChange>
        </w:rPr>
        <w:tab/>
      </w:r>
      <w:r w:rsidRPr="000F3EE9">
        <w:rPr>
          <w:sz w:val="21"/>
          <w:szCs w:val="21"/>
          <w:rPrChange w:id="6871" w:author="SRO">
            <w:rPr>
              <w:sz w:val="21"/>
              <w:szCs w:val="21"/>
            </w:rPr>
          </w:rPrChange>
        </w:rPr>
        <w:t>Closure of the meeting</w:t>
      </w:r>
    </w:p>
    <w:p w:rsidR="00832F4C" w:rsidRPr="000F3EE9" w:rsidRDefault="00832F4C">
      <w:pPr>
        <w:ind w:left="1560" w:hanging="1844"/>
        <w:rPr>
          <w:sz w:val="21"/>
          <w:szCs w:val="21"/>
          <w:rPrChange w:id="6872" w:author="SRO">
            <w:rPr>
              <w:sz w:val="21"/>
              <w:szCs w:val="21"/>
            </w:rPr>
          </w:rPrChange>
        </w:rPr>
      </w:pPr>
    </w:p>
    <w:p w:rsidR="00832F4C" w:rsidRPr="000F3EE9" w:rsidRDefault="00832F4C">
      <w:pPr>
        <w:bidi/>
        <w:ind w:left="-341" w:right="-180"/>
        <w:jc w:val="center"/>
        <w:rPr>
          <w:b/>
          <w:bCs/>
          <w:sz w:val="28"/>
          <w:szCs w:val="28"/>
          <w:rtl/>
          <w:rPrChange w:id="6873" w:author="SRO">
            <w:rPr>
              <w:b/>
              <w:bCs/>
              <w:sz w:val="28"/>
              <w:szCs w:val="28"/>
              <w:rtl/>
            </w:rPr>
          </w:rPrChange>
        </w:rPr>
      </w:pPr>
      <w:ins w:id="6874" w:author="SRO" w:date="2011-02-21T11:37:00Z">
        <w:r>
          <w:rPr>
            <w:sz w:val="28"/>
            <w:szCs w:val="28"/>
            <w:rtl/>
          </w:rPr>
          <w:br w:type="page"/>
        </w:r>
      </w:ins>
      <w:r w:rsidRPr="000F3EE9">
        <w:rPr>
          <w:sz w:val="28"/>
          <w:szCs w:val="28"/>
          <w:rtl/>
          <w:rPrChange w:id="6875" w:author="SRO" w:date="2011-02-21T10:18:00Z">
            <w:rPr>
              <w:sz w:val="28"/>
              <w:szCs w:val="28"/>
              <w:rtl/>
            </w:rPr>
          </w:rPrChange>
        </w:rPr>
        <w:br w:type="page"/>
      </w:r>
      <w:r w:rsidRPr="000F3EE9">
        <w:rPr>
          <w:b/>
          <w:bCs/>
          <w:sz w:val="28"/>
          <w:szCs w:val="28"/>
          <w:rtl/>
          <w:rPrChange w:id="6876" w:author="SRO">
            <w:rPr>
              <w:b/>
              <w:bCs/>
              <w:sz w:val="28"/>
              <w:szCs w:val="28"/>
              <w:rtl/>
            </w:rPr>
          </w:rPrChange>
        </w:rPr>
        <w:t>المرفق السادس</w:t>
      </w:r>
    </w:p>
    <w:p w:rsidR="00832F4C" w:rsidRPr="000F3EE9" w:rsidRDefault="00832F4C">
      <w:pPr>
        <w:bidi/>
        <w:ind w:left="-341" w:right="-180"/>
        <w:jc w:val="center"/>
        <w:rPr>
          <w:sz w:val="28"/>
          <w:szCs w:val="28"/>
          <w:rtl/>
          <w:rPrChange w:id="6877" w:author="SRO">
            <w:rPr>
              <w:sz w:val="28"/>
              <w:szCs w:val="28"/>
              <w:rtl/>
            </w:rPr>
          </w:rPrChange>
        </w:rPr>
      </w:pPr>
    </w:p>
    <w:p w:rsidR="00832F4C" w:rsidRPr="00832F4C" w:rsidRDefault="00832F4C">
      <w:pPr>
        <w:bidi/>
        <w:ind w:left="-341" w:right="-180"/>
        <w:jc w:val="center"/>
        <w:rPr>
          <w:b/>
          <w:bCs/>
          <w:sz w:val="28"/>
          <w:szCs w:val="28"/>
          <w:rtl/>
          <w:rPrChange w:id="6878" w:author="SRO" w:date="2011-02-21T11:03:00Z">
            <w:rPr>
              <w:b/>
              <w:sz w:val="28"/>
              <w:szCs w:val="28"/>
              <w:rtl/>
            </w:rPr>
          </w:rPrChange>
        </w:rPr>
      </w:pPr>
      <w:r w:rsidRPr="00832F4C">
        <w:rPr>
          <w:b/>
          <w:bCs/>
          <w:sz w:val="28"/>
          <w:szCs w:val="28"/>
          <w:rtl/>
          <w:rPrChange w:id="6879" w:author="SRO" w:date="2011-02-21T11:03:00Z">
            <w:rPr>
              <w:b/>
              <w:sz w:val="28"/>
              <w:szCs w:val="28"/>
              <w:rtl/>
            </w:rPr>
          </w:rPrChange>
        </w:rPr>
        <w:t>قائمة المشاركيـن</w:t>
      </w:r>
    </w:p>
    <w:p w:rsidR="00832F4C" w:rsidRPr="000F3EE9" w:rsidRDefault="00832F4C">
      <w:pPr>
        <w:bidi/>
        <w:ind w:left="-341" w:right="-180"/>
        <w:jc w:val="center"/>
        <w:rPr>
          <w:sz w:val="28"/>
          <w:szCs w:val="28"/>
          <w:rtl/>
          <w:rPrChange w:id="6880" w:author="SRO">
            <w:rPr>
              <w:sz w:val="28"/>
              <w:szCs w:val="28"/>
              <w:rtl/>
            </w:rPr>
          </w:rPrChange>
        </w:rPr>
      </w:pPr>
    </w:p>
    <w:p w:rsidR="00832F4C" w:rsidRPr="000F3EE9" w:rsidRDefault="00832F4C">
      <w:pPr>
        <w:autoSpaceDE w:val="0"/>
        <w:autoSpaceDN w:val="0"/>
        <w:rPr>
          <w:b/>
          <w:bCs/>
          <w:sz w:val="20"/>
          <w:szCs w:val="20"/>
          <w:lang w:val="fr-FR"/>
          <w:rPrChange w:id="6881" w:author="SRO">
            <w:rPr>
              <w:b/>
              <w:bCs/>
              <w:sz w:val="20"/>
              <w:szCs w:val="20"/>
              <w:lang w:val="fr-FR"/>
            </w:rPr>
          </w:rPrChange>
        </w:rPr>
      </w:pPr>
      <w:r w:rsidRPr="000F3EE9">
        <w:rPr>
          <w:b/>
          <w:bCs/>
          <w:sz w:val="20"/>
          <w:szCs w:val="20"/>
          <w:lang w:val="fr-FR"/>
          <w:rPrChange w:id="6882" w:author="SRO">
            <w:rPr>
              <w:b/>
              <w:bCs/>
              <w:sz w:val="20"/>
              <w:szCs w:val="20"/>
              <w:lang w:val="fr-FR"/>
            </w:rPr>
          </w:rPrChange>
        </w:rPr>
        <w:t>ALGERIE</w:t>
      </w:r>
    </w:p>
    <w:p w:rsidR="00832F4C" w:rsidRPr="000F3EE9" w:rsidRDefault="00832F4C">
      <w:pPr>
        <w:numPr>
          <w:ilvl w:val="0"/>
          <w:numId w:val="27"/>
          <w:numberingChange w:id="6883" w:author="SRO" w:date="2011-02-21T09:12:00Z" w:original="%1:1:0:."/>
        </w:numPr>
        <w:tabs>
          <w:tab w:val="clear" w:pos="1004"/>
          <w:tab w:val="num" w:pos="567"/>
        </w:tabs>
        <w:autoSpaceDE w:val="0"/>
        <w:autoSpaceDN w:val="0"/>
        <w:adjustRightInd w:val="0"/>
        <w:ind w:hanging="1004"/>
        <w:textAlignment w:val="baseline"/>
        <w:rPr>
          <w:sz w:val="20"/>
          <w:szCs w:val="20"/>
          <w:lang w:val="fr-FR"/>
          <w:rPrChange w:id="6884" w:author="SRO">
            <w:rPr>
              <w:sz w:val="20"/>
              <w:szCs w:val="20"/>
              <w:lang w:val="fr-FR"/>
            </w:rPr>
          </w:rPrChange>
        </w:rPr>
      </w:pPr>
      <w:r w:rsidRPr="000F3EE9">
        <w:rPr>
          <w:sz w:val="20"/>
          <w:szCs w:val="20"/>
          <w:lang w:val="fr-FR"/>
          <w:rPrChange w:id="6885" w:author="SRO">
            <w:rPr>
              <w:sz w:val="20"/>
              <w:szCs w:val="20"/>
              <w:lang w:val="fr-FR"/>
            </w:rPr>
          </w:rPrChange>
        </w:rPr>
        <w:t>M. Chérif Benhabilès</w:t>
      </w:r>
    </w:p>
    <w:p w:rsidR="00832F4C" w:rsidRPr="000F3EE9" w:rsidRDefault="00832F4C">
      <w:pPr>
        <w:ind w:firstLine="567"/>
        <w:rPr>
          <w:sz w:val="20"/>
          <w:szCs w:val="20"/>
          <w:rtl/>
          <w:rPrChange w:id="6886" w:author="SRO">
            <w:rPr>
              <w:sz w:val="20"/>
              <w:szCs w:val="20"/>
              <w:rtl/>
            </w:rPr>
          </w:rPrChange>
        </w:rPr>
      </w:pPr>
      <w:r w:rsidRPr="000F3EE9">
        <w:rPr>
          <w:sz w:val="20"/>
          <w:szCs w:val="20"/>
          <w:lang w:val="fr-FR"/>
          <w:rPrChange w:id="6887" w:author="SRO">
            <w:rPr>
              <w:sz w:val="20"/>
              <w:szCs w:val="20"/>
              <w:lang w:val="fr-FR"/>
            </w:rPr>
          </w:rPrChange>
        </w:rPr>
        <w:t xml:space="preserve">Cadre dirigeant, chargé  des assurances, Caisse nationale de </w:t>
      </w:r>
    </w:p>
    <w:p w:rsidR="00832F4C" w:rsidRPr="000F3EE9" w:rsidRDefault="00832F4C">
      <w:pPr>
        <w:ind w:firstLine="567"/>
        <w:rPr>
          <w:sz w:val="20"/>
          <w:szCs w:val="20"/>
          <w:lang w:val="it-IT"/>
          <w:rPrChange w:id="6888" w:author="SRO">
            <w:rPr>
              <w:sz w:val="20"/>
              <w:szCs w:val="20"/>
              <w:lang w:val="it-IT"/>
            </w:rPr>
          </w:rPrChange>
        </w:rPr>
      </w:pPr>
      <w:r w:rsidRPr="000F3EE9">
        <w:rPr>
          <w:sz w:val="20"/>
          <w:szCs w:val="20"/>
          <w:lang w:val="it-IT"/>
          <w:rPrChange w:id="6889" w:author="SRO">
            <w:rPr>
              <w:sz w:val="20"/>
              <w:szCs w:val="20"/>
              <w:lang w:val="it-IT"/>
            </w:rPr>
          </w:rPrChange>
        </w:rPr>
        <w:t>mutualité agricole (CNMA)</w:t>
      </w:r>
    </w:p>
    <w:p w:rsidR="00832F4C" w:rsidRPr="000F3EE9" w:rsidRDefault="00832F4C">
      <w:pPr>
        <w:ind w:left="1080" w:hanging="513"/>
        <w:rPr>
          <w:sz w:val="20"/>
          <w:szCs w:val="20"/>
          <w:lang w:val="it-IT"/>
          <w:rPrChange w:id="6890" w:author="SRO">
            <w:rPr>
              <w:sz w:val="20"/>
              <w:szCs w:val="20"/>
              <w:lang w:val="it-IT"/>
            </w:rPr>
          </w:rPrChange>
        </w:rPr>
      </w:pPr>
      <w:r w:rsidRPr="000F3EE9">
        <w:rPr>
          <w:sz w:val="20"/>
          <w:szCs w:val="20"/>
          <w:lang w:val="it-IT"/>
          <w:rPrChange w:id="6891" w:author="SRO">
            <w:rPr>
              <w:sz w:val="20"/>
              <w:szCs w:val="20"/>
              <w:lang w:val="it-IT"/>
            </w:rPr>
          </w:rPrChange>
        </w:rPr>
        <w:t>Alger</w:t>
      </w:r>
    </w:p>
    <w:p w:rsidR="00832F4C" w:rsidRPr="000F3EE9" w:rsidRDefault="00832F4C">
      <w:pPr>
        <w:autoSpaceDE w:val="0"/>
        <w:autoSpaceDN w:val="0"/>
        <w:ind w:firstLine="567"/>
        <w:rPr>
          <w:sz w:val="20"/>
          <w:szCs w:val="20"/>
          <w:lang w:val="it-IT"/>
          <w:rPrChange w:id="6892" w:author="SRO">
            <w:rPr>
              <w:sz w:val="20"/>
              <w:szCs w:val="20"/>
              <w:lang w:val="it-IT"/>
            </w:rPr>
          </w:rPrChange>
        </w:rPr>
      </w:pPr>
      <w:r w:rsidRPr="000F3EE9">
        <w:rPr>
          <w:sz w:val="20"/>
          <w:szCs w:val="20"/>
          <w:lang w:val="it-IT"/>
          <w:rPrChange w:id="6893" w:author="SRO">
            <w:rPr>
              <w:sz w:val="20"/>
              <w:szCs w:val="20"/>
              <w:lang w:val="it-IT"/>
            </w:rPr>
          </w:rPrChange>
        </w:rPr>
        <w:t>Tél</w:t>
      </w:r>
      <w:r w:rsidRPr="000F3EE9">
        <w:rPr>
          <w:sz w:val="20"/>
          <w:szCs w:val="20"/>
          <w:lang w:val="it-IT"/>
          <w:rPrChange w:id="6894" w:author="SRO" w:date="2011-02-21T10:18:00Z">
            <w:rPr>
              <w:sz w:val="20"/>
              <w:szCs w:val="20"/>
              <w:lang w:val="it-IT"/>
            </w:rPr>
          </w:rPrChange>
        </w:rPr>
        <w:t> </w:t>
      </w:r>
      <w:r w:rsidRPr="000F3EE9">
        <w:rPr>
          <w:sz w:val="20"/>
          <w:szCs w:val="20"/>
          <w:lang w:val="it-IT"/>
          <w:rPrChange w:id="6895" w:author="SRO">
            <w:rPr>
              <w:sz w:val="20"/>
              <w:szCs w:val="20"/>
              <w:lang w:val="it-IT"/>
            </w:rPr>
          </w:rPrChange>
        </w:rPr>
        <w:t>: LD 213 21 71 91 37 /+213</w:t>
      </w:r>
      <w:r w:rsidRPr="000F3EE9">
        <w:rPr>
          <w:sz w:val="20"/>
          <w:szCs w:val="20"/>
          <w:lang w:val="it-IT"/>
          <w:rPrChange w:id="6896" w:author="SRO" w:date="2011-02-21T10:18:00Z">
            <w:rPr>
              <w:sz w:val="20"/>
              <w:szCs w:val="20"/>
              <w:lang w:val="it-IT"/>
            </w:rPr>
          </w:rPrChange>
        </w:rPr>
        <w:t> </w:t>
      </w:r>
      <w:r w:rsidRPr="000F3EE9">
        <w:rPr>
          <w:sz w:val="20"/>
          <w:szCs w:val="20"/>
          <w:lang w:val="it-IT"/>
          <w:rPrChange w:id="6897" w:author="SRO">
            <w:rPr>
              <w:sz w:val="20"/>
              <w:szCs w:val="20"/>
              <w:lang w:val="it-IT"/>
            </w:rPr>
          </w:rPrChange>
        </w:rPr>
        <w:t xml:space="preserve">770 95 55 38 /+213 21 74 33 28/ 74 35 31 / 73 46 31 </w:t>
      </w:r>
    </w:p>
    <w:p w:rsidR="00832F4C" w:rsidRPr="000F3EE9" w:rsidRDefault="00832F4C">
      <w:pPr>
        <w:autoSpaceDE w:val="0"/>
        <w:autoSpaceDN w:val="0"/>
        <w:ind w:firstLine="567"/>
        <w:rPr>
          <w:sz w:val="20"/>
          <w:szCs w:val="20"/>
          <w:lang w:val="fr-FR"/>
          <w:rPrChange w:id="6898" w:author="SRO">
            <w:rPr>
              <w:sz w:val="20"/>
              <w:szCs w:val="20"/>
              <w:lang w:val="fr-FR"/>
            </w:rPr>
          </w:rPrChange>
        </w:rPr>
      </w:pPr>
      <w:r w:rsidRPr="000F3EE9">
        <w:rPr>
          <w:sz w:val="20"/>
          <w:szCs w:val="20"/>
          <w:lang w:val="fr-FR"/>
          <w:rPrChange w:id="6899" w:author="SRO">
            <w:rPr>
              <w:sz w:val="20"/>
              <w:szCs w:val="20"/>
              <w:lang w:val="fr-FR"/>
            </w:rPr>
          </w:rPrChange>
        </w:rPr>
        <w:t>Fax</w:t>
      </w:r>
      <w:r w:rsidRPr="000F3EE9">
        <w:rPr>
          <w:sz w:val="20"/>
          <w:szCs w:val="20"/>
          <w:lang w:val="fr-FR"/>
          <w:rPrChange w:id="6900" w:author="SRO" w:date="2011-02-21T10:18:00Z">
            <w:rPr>
              <w:sz w:val="20"/>
              <w:szCs w:val="20"/>
              <w:lang w:val="fr-FR"/>
            </w:rPr>
          </w:rPrChange>
        </w:rPr>
        <w:t> </w:t>
      </w:r>
      <w:r w:rsidRPr="000F3EE9">
        <w:rPr>
          <w:sz w:val="20"/>
          <w:szCs w:val="20"/>
          <w:lang w:val="fr-FR"/>
          <w:rPrChange w:id="6901" w:author="SRO">
            <w:rPr>
              <w:sz w:val="20"/>
              <w:szCs w:val="20"/>
              <w:lang w:val="fr-FR"/>
            </w:rPr>
          </w:rPrChange>
        </w:rPr>
        <w:t xml:space="preserve">: +213 21 73 34 99/+213 21 71 91 48 </w:t>
      </w:r>
    </w:p>
    <w:p w:rsidR="00832F4C" w:rsidRPr="000F3EE9" w:rsidRDefault="00832F4C">
      <w:pPr>
        <w:autoSpaceDE w:val="0"/>
        <w:autoSpaceDN w:val="0"/>
        <w:ind w:firstLine="567"/>
        <w:rPr>
          <w:sz w:val="20"/>
          <w:szCs w:val="20"/>
          <w:lang w:val="fr-FR"/>
          <w:rPrChange w:id="6902" w:author="SRO">
            <w:rPr>
              <w:sz w:val="20"/>
              <w:szCs w:val="20"/>
              <w:lang w:val="fr-FR"/>
            </w:rPr>
          </w:rPrChange>
        </w:rPr>
      </w:pPr>
      <w:r w:rsidRPr="000F3EE9">
        <w:rPr>
          <w:sz w:val="20"/>
          <w:szCs w:val="20"/>
          <w:lang w:val="fr-FR"/>
          <w:rPrChange w:id="6903" w:author="SRO">
            <w:rPr>
              <w:sz w:val="20"/>
              <w:szCs w:val="20"/>
              <w:lang w:val="fr-FR"/>
            </w:rPr>
          </w:rPrChange>
        </w:rPr>
        <w:t>Email</w:t>
      </w:r>
      <w:r w:rsidRPr="000F3EE9">
        <w:rPr>
          <w:sz w:val="20"/>
          <w:szCs w:val="20"/>
          <w:lang w:val="fr-FR"/>
          <w:rPrChange w:id="6904" w:author="SRO" w:date="2011-02-21T10:18:00Z">
            <w:rPr>
              <w:sz w:val="20"/>
              <w:szCs w:val="20"/>
              <w:lang w:val="fr-FR"/>
            </w:rPr>
          </w:rPrChange>
        </w:rPr>
        <w:t> </w:t>
      </w:r>
      <w:r w:rsidRPr="000F3EE9">
        <w:rPr>
          <w:sz w:val="20"/>
          <w:szCs w:val="20"/>
          <w:lang w:val="fr-FR"/>
          <w:rPrChange w:id="6905" w:author="SRO">
            <w:rPr>
              <w:sz w:val="20"/>
              <w:szCs w:val="20"/>
              <w:lang w:val="fr-FR"/>
            </w:rPr>
          </w:rPrChange>
        </w:rPr>
        <w:t xml:space="preserve">: </w:t>
      </w:r>
      <w:r w:rsidRPr="000F3EE9">
        <w:rPr>
          <w:lang w:val="fr-FR"/>
          <w:rPrChange w:id="6906" w:author="SRO">
            <w:rPr>
              <w:lang w:val="fr-FR"/>
            </w:rPr>
          </w:rPrChange>
        </w:rPr>
        <w:fldChar w:fldCharType="begin"/>
      </w:r>
      <w:r w:rsidRPr="000F3EE9">
        <w:rPr>
          <w:lang w:val="fr-FR"/>
          <w:rPrChange w:id="6907" w:author="SRO">
            <w:rPr>
              <w:lang w:val="fr-FR"/>
            </w:rPr>
          </w:rPrChange>
        </w:rPr>
        <w:instrText>HYPERLINK "mailto:cnma@cnma.dz"</w:instrText>
      </w:r>
      <w:r w:rsidRPr="000F3EE9">
        <w:rPr>
          <w:rPrChange w:id="6908" w:author="SRO" w:date="2011-02-21T10:18:00Z">
            <w:rPr/>
          </w:rPrChange>
        </w:rPr>
      </w:r>
      <w:r w:rsidRPr="000F3EE9">
        <w:rPr>
          <w:lang w:val="fr-FR"/>
          <w:rPrChange w:id="6909" w:author="SRO">
            <w:rPr>
              <w:lang w:val="fr-FR"/>
            </w:rPr>
          </w:rPrChange>
        </w:rPr>
        <w:fldChar w:fldCharType="separate"/>
      </w:r>
      <w:r w:rsidRPr="000F3EE9">
        <w:rPr>
          <w:sz w:val="20"/>
          <w:szCs w:val="20"/>
          <w:lang w:val="fr-FR"/>
          <w:rPrChange w:id="6910" w:author="SRO">
            <w:rPr>
              <w:sz w:val="20"/>
              <w:szCs w:val="20"/>
              <w:lang w:val="fr-FR"/>
            </w:rPr>
          </w:rPrChange>
        </w:rPr>
        <w:t>cnma@cnma.dz</w:t>
      </w:r>
      <w:r w:rsidRPr="000F3EE9">
        <w:rPr>
          <w:lang w:val="fr-FR"/>
          <w:rPrChange w:id="6911" w:author="SRO">
            <w:rPr>
              <w:lang w:val="fr-FR"/>
            </w:rPr>
          </w:rPrChange>
        </w:rPr>
        <w:fldChar w:fldCharType="end"/>
      </w:r>
      <w:r w:rsidRPr="000F3EE9">
        <w:rPr>
          <w:sz w:val="20"/>
          <w:szCs w:val="20"/>
          <w:lang w:val="fr-FR"/>
          <w:rPrChange w:id="6912" w:author="SRO">
            <w:rPr>
              <w:sz w:val="20"/>
              <w:szCs w:val="20"/>
              <w:lang w:val="fr-FR"/>
            </w:rPr>
          </w:rPrChange>
        </w:rPr>
        <w:t xml:space="preserve"> </w:t>
      </w:r>
      <w:r w:rsidRPr="000F3EE9">
        <w:rPr>
          <w:sz w:val="20"/>
          <w:szCs w:val="20"/>
          <w:lang w:val="fr-FR"/>
          <w:rPrChange w:id="6913" w:author="SRO" w:date="2011-02-21T10:18:00Z">
            <w:rPr>
              <w:sz w:val="20"/>
              <w:szCs w:val="20"/>
              <w:lang w:val="fr-FR"/>
            </w:rPr>
          </w:rPrChange>
        </w:rPr>
        <w:t>–</w:t>
      </w:r>
      <w:r w:rsidRPr="000F3EE9">
        <w:rPr>
          <w:sz w:val="20"/>
          <w:szCs w:val="20"/>
          <w:lang w:val="fr-FR"/>
          <w:rPrChange w:id="6914" w:author="SRO">
            <w:rPr>
              <w:sz w:val="20"/>
              <w:szCs w:val="20"/>
              <w:lang w:val="fr-FR"/>
            </w:rPr>
          </w:rPrChange>
        </w:rPr>
        <w:t xml:space="preserve"> benhabilescherif@yahoo.fr</w:t>
      </w:r>
    </w:p>
    <w:p w:rsidR="00832F4C" w:rsidRPr="000F3EE9" w:rsidRDefault="00832F4C">
      <w:pPr>
        <w:autoSpaceDE w:val="0"/>
        <w:autoSpaceDN w:val="0"/>
        <w:rPr>
          <w:sz w:val="20"/>
          <w:szCs w:val="20"/>
          <w:lang w:val="fr-FR"/>
          <w:rPrChange w:id="6915" w:author="SRO">
            <w:rPr>
              <w:sz w:val="20"/>
              <w:szCs w:val="20"/>
              <w:lang w:val="fr-FR"/>
            </w:rPr>
          </w:rPrChange>
        </w:rPr>
      </w:pPr>
    </w:p>
    <w:p w:rsidR="00832F4C" w:rsidRPr="000F3EE9" w:rsidRDefault="00832F4C">
      <w:pPr>
        <w:autoSpaceDE w:val="0"/>
        <w:autoSpaceDN w:val="0"/>
        <w:rPr>
          <w:b/>
          <w:bCs/>
          <w:sz w:val="20"/>
          <w:szCs w:val="20"/>
          <w:rPrChange w:id="6916" w:author="SRO">
            <w:rPr>
              <w:b/>
              <w:bCs/>
              <w:sz w:val="20"/>
              <w:szCs w:val="20"/>
            </w:rPr>
          </w:rPrChange>
        </w:rPr>
      </w:pPr>
      <w:r w:rsidRPr="000F3EE9">
        <w:rPr>
          <w:b/>
          <w:bCs/>
          <w:sz w:val="20"/>
          <w:szCs w:val="20"/>
          <w:rPrChange w:id="6917" w:author="SRO">
            <w:rPr>
              <w:b/>
              <w:bCs/>
              <w:sz w:val="20"/>
              <w:szCs w:val="20"/>
            </w:rPr>
          </w:rPrChange>
        </w:rPr>
        <w:t>EGYPT</w:t>
      </w:r>
    </w:p>
    <w:p w:rsidR="00832F4C" w:rsidRPr="000F3EE9" w:rsidRDefault="00832F4C">
      <w:pPr>
        <w:numPr>
          <w:ilvl w:val="0"/>
          <w:numId w:val="27"/>
          <w:numberingChange w:id="6918" w:author="SRO" w:date="2011-02-21T09:12:00Z" w:original="%1:2:0:."/>
        </w:numPr>
        <w:tabs>
          <w:tab w:val="clear" w:pos="1004"/>
          <w:tab w:val="num" w:pos="567"/>
        </w:tabs>
        <w:autoSpaceDE w:val="0"/>
        <w:autoSpaceDN w:val="0"/>
        <w:adjustRightInd w:val="0"/>
        <w:ind w:hanging="1004"/>
        <w:textAlignment w:val="baseline"/>
        <w:rPr>
          <w:sz w:val="20"/>
          <w:szCs w:val="20"/>
          <w:lang w:val="fr-FR"/>
          <w:rPrChange w:id="6919" w:author="SRO">
            <w:rPr>
              <w:sz w:val="20"/>
              <w:szCs w:val="20"/>
              <w:lang w:val="fr-FR"/>
            </w:rPr>
          </w:rPrChange>
        </w:rPr>
      </w:pPr>
      <w:r w:rsidRPr="000F3EE9">
        <w:rPr>
          <w:sz w:val="20"/>
          <w:szCs w:val="20"/>
          <w:lang w:val="fr-FR"/>
          <w:rPrChange w:id="6920" w:author="SRO">
            <w:rPr>
              <w:sz w:val="20"/>
              <w:szCs w:val="20"/>
              <w:lang w:val="fr-FR"/>
            </w:rPr>
          </w:rPrChange>
        </w:rPr>
        <w:t>Eng. Zaynab Muhammad Elsayed Mukheimer</w:t>
      </w:r>
    </w:p>
    <w:p w:rsidR="00832F4C" w:rsidRPr="000F3EE9" w:rsidRDefault="00832F4C">
      <w:pPr>
        <w:autoSpaceDE w:val="0"/>
        <w:autoSpaceDN w:val="0"/>
        <w:ind w:firstLine="567"/>
        <w:rPr>
          <w:sz w:val="20"/>
          <w:szCs w:val="20"/>
          <w:lang w:val="en-US"/>
          <w:rPrChange w:id="6921" w:author="SRO">
            <w:rPr>
              <w:sz w:val="20"/>
              <w:szCs w:val="20"/>
              <w:lang w:val="en-US"/>
            </w:rPr>
          </w:rPrChange>
        </w:rPr>
      </w:pPr>
      <w:r w:rsidRPr="000F3EE9">
        <w:rPr>
          <w:sz w:val="20"/>
          <w:szCs w:val="20"/>
          <w:lang w:val="en-US"/>
          <w:rPrChange w:id="6922" w:author="SRO">
            <w:rPr>
              <w:sz w:val="20"/>
              <w:szCs w:val="20"/>
              <w:lang w:val="en-US"/>
            </w:rPr>
          </w:rPrChange>
        </w:rPr>
        <w:t>General Manager for Studies of Plants Projects</w:t>
      </w:r>
    </w:p>
    <w:p w:rsidR="00832F4C" w:rsidRPr="000F3EE9" w:rsidRDefault="00832F4C">
      <w:pPr>
        <w:autoSpaceDE w:val="0"/>
        <w:autoSpaceDN w:val="0"/>
        <w:ind w:left="567"/>
        <w:rPr>
          <w:sz w:val="20"/>
          <w:szCs w:val="20"/>
          <w:lang w:val="en-US"/>
          <w:rPrChange w:id="6923" w:author="SRO">
            <w:rPr>
              <w:sz w:val="20"/>
              <w:szCs w:val="20"/>
              <w:lang w:val="en-US"/>
            </w:rPr>
          </w:rPrChange>
        </w:rPr>
      </w:pPr>
      <w:r w:rsidRPr="000F3EE9">
        <w:rPr>
          <w:sz w:val="20"/>
          <w:szCs w:val="20"/>
          <w:lang w:val="en-US"/>
          <w:rPrChange w:id="6924" w:author="SRO">
            <w:rPr>
              <w:sz w:val="20"/>
              <w:szCs w:val="20"/>
              <w:lang w:val="en-US"/>
            </w:rPr>
          </w:rPrChange>
        </w:rPr>
        <w:t>Egyptian Electricity Holding Company</w:t>
      </w:r>
    </w:p>
    <w:p w:rsidR="00832F4C" w:rsidRPr="000F3EE9" w:rsidRDefault="00832F4C">
      <w:pPr>
        <w:autoSpaceDE w:val="0"/>
        <w:autoSpaceDN w:val="0"/>
        <w:ind w:firstLine="567"/>
        <w:rPr>
          <w:sz w:val="20"/>
          <w:szCs w:val="20"/>
          <w:lang w:val="en-US"/>
          <w:rPrChange w:id="6925" w:author="SRO">
            <w:rPr>
              <w:sz w:val="20"/>
              <w:szCs w:val="20"/>
              <w:lang w:val="en-US"/>
            </w:rPr>
          </w:rPrChange>
        </w:rPr>
      </w:pPr>
      <w:r w:rsidRPr="000F3EE9">
        <w:rPr>
          <w:sz w:val="20"/>
          <w:szCs w:val="20"/>
          <w:lang w:val="en-US"/>
          <w:rPrChange w:id="6926" w:author="SRO">
            <w:rPr>
              <w:sz w:val="20"/>
              <w:szCs w:val="20"/>
              <w:lang w:val="en-US"/>
            </w:rPr>
          </w:rPrChange>
        </w:rPr>
        <w:t>Ministry of Electricity and Energy</w:t>
      </w:r>
    </w:p>
    <w:p w:rsidR="00832F4C" w:rsidRPr="000F3EE9" w:rsidRDefault="00832F4C">
      <w:pPr>
        <w:autoSpaceDE w:val="0"/>
        <w:autoSpaceDN w:val="0"/>
        <w:ind w:firstLine="567"/>
        <w:rPr>
          <w:sz w:val="20"/>
          <w:szCs w:val="20"/>
          <w:lang w:val="fr-FR"/>
          <w:rPrChange w:id="6927" w:author="SRO">
            <w:rPr>
              <w:sz w:val="20"/>
              <w:szCs w:val="20"/>
              <w:lang w:val="fr-FR"/>
            </w:rPr>
          </w:rPrChange>
        </w:rPr>
      </w:pPr>
      <w:r w:rsidRPr="000F3EE9">
        <w:rPr>
          <w:sz w:val="20"/>
          <w:szCs w:val="20"/>
          <w:lang w:val="fr-FR"/>
          <w:rPrChange w:id="6928" w:author="SRO">
            <w:rPr>
              <w:sz w:val="20"/>
              <w:szCs w:val="20"/>
              <w:lang w:val="fr-FR"/>
            </w:rPr>
          </w:rPrChange>
        </w:rPr>
        <w:t>Cairo, Egypt</w:t>
      </w:r>
    </w:p>
    <w:p w:rsidR="00832F4C" w:rsidRPr="000F3EE9" w:rsidRDefault="00832F4C">
      <w:pPr>
        <w:autoSpaceDE w:val="0"/>
        <w:autoSpaceDN w:val="0"/>
        <w:ind w:firstLine="567"/>
        <w:rPr>
          <w:sz w:val="20"/>
          <w:szCs w:val="20"/>
          <w:rtl/>
          <w:rPrChange w:id="6929" w:author="SRO">
            <w:rPr>
              <w:sz w:val="20"/>
              <w:szCs w:val="20"/>
              <w:rtl/>
            </w:rPr>
          </w:rPrChange>
        </w:rPr>
      </w:pPr>
      <w:r w:rsidRPr="000F3EE9">
        <w:rPr>
          <w:sz w:val="20"/>
          <w:szCs w:val="20"/>
          <w:lang w:val="fr-FR"/>
          <w:rPrChange w:id="6930" w:author="SRO">
            <w:rPr>
              <w:sz w:val="20"/>
              <w:szCs w:val="20"/>
              <w:lang w:val="fr-FR"/>
            </w:rPr>
          </w:rPrChange>
        </w:rPr>
        <w:t>Tel: + 20 10 47 27 703 / +202</w:t>
      </w:r>
      <w:r w:rsidRPr="000F3EE9">
        <w:rPr>
          <w:sz w:val="20"/>
          <w:szCs w:val="20"/>
          <w:rPrChange w:id="6931" w:author="SRO">
            <w:rPr>
              <w:sz w:val="20"/>
              <w:szCs w:val="20"/>
            </w:rPr>
          </w:rPrChange>
        </w:rPr>
        <w:t xml:space="preserve"> 22 61 63 05 </w:t>
      </w:r>
    </w:p>
    <w:p w:rsidR="00832F4C" w:rsidRPr="000F3EE9" w:rsidRDefault="00832F4C">
      <w:pPr>
        <w:autoSpaceDE w:val="0"/>
        <w:autoSpaceDN w:val="0"/>
        <w:ind w:firstLine="567"/>
        <w:rPr>
          <w:sz w:val="20"/>
          <w:szCs w:val="20"/>
          <w:rPrChange w:id="6932" w:author="SRO">
            <w:rPr>
              <w:sz w:val="20"/>
              <w:szCs w:val="20"/>
            </w:rPr>
          </w:rPrChange>
        </w:rPr>
      </w:pPr>
      <w:r w:rsidRPr="000F3EE9">
        <w:rPr>
          <w:sz w:val="20"/>
          <w:szCs w:val="20"/>
          <w:rPrChange w:id="6933" w:author="SRO">
            <w:rPr>
              <w:sz w:val="20"/>
              <w:szCs w:val="20"/>
            </w:rPr>
          </w:rPrChange>
        </w:rPr>
        <w:t>Fax: +202 22 61 65 23</w:t>
      </w:r>
      <w:r w:rsidRPr="000F3EE9">
        <w:rPr>
          <w:sz w:val="20"/>
          <w:szCs w:val="20"/>
          <w:rPrChange w:id="6934" w:author="SRO" w:date="2011-02-21T10:18:00Z">
            <w:rPr>
              <w:sz w:val="20"/>
              <w:szCs w:val="20"/>
            </w:rPr>
          </w:rPrChange>
        </w:rPr>
        <w:tab/>
      </w:r>
    </w:p>
    <w:p w:rsidR="00832F4C" w:rsidRPr="000F3EE9" w:rsidRDefault="00832F4C">
      <w:pPr>
        <w:autoSpaceDE w:val="0"/>
        <w:autoSpaceDN w:val="0"/>
        <w:ind w:firstLine="567"/>
        <w:rPr>
          <w:sz w:val="20"/>
          <w:szCs w:val="20"/>
          <w:rPrChange w:id="6935" w:author="SRO">
            <w:rPr>
              <w:sz w:val="20"/>
              <w:szCs w:val="20"/>
            </w:rPr>
          </w:rPrChange>
        </w:rPr>
      </w:pPr>
      <w:r w:rsidRPr="000F3EE9">
        <w:rPr>
          <w:sz w:val="20"/>
          <w:szCs w:val="20"/>
          <w:rPrChange w:id="6936" w:author="SRO">
            <w:rPr>
              <w:sz w:val="20"/>
              <w:szCs w:val="20"/>
            </w:rPr>
          </w:rPrChange>
        </w:rPr>
        <w:t xml:space="preserve">Email: </w:t>
      </w:r>
      <w:r w:rsidRPr="000F3EE9">
        <w:rPr>
          <w:rPrChange w:id="6937" w:author="SRO">
            <w:rPr/>
          </w:rPrChange>
        </w:rPr>
        <w:fldChar w:fldCharType="begin"/>
      </w:r>
      <w:r w:rsidRPr="000F3EE9">
        <w:rPr>
          <w:rPrChange w:id="6938" w:author="SRO">
            <w:rPr/>
          </w:rPrChange>
        </w:rPr>
        <w:instrText>HYPERLINK "mailto:ahm.salah@gmail.com"</w:instrText>
      </w:r>
      <w:r w:rsidRPr="000F3EE9">
        <w:rPr>
          <w:rPrChange w:id="6939" w:author="SRO" w:date="2011-02-21T10:18:00Z">
            <w:rPr/>
          </w:rPrChange>
        </w:rPr>
      </w:r>
      <w:r w:rsidRPr="000F3EE9">
        <w:rPr>
          <w:rPrChange w:id="6940" w:author="SRO">
            <w:rPr/>
          </w:rPrChange>
        </w:rPr>
        <w:fldChar w:fldCharType="separate"/>
      </w:r>
      <w:r w:rsidRPr="00832F4C">
        <w:rPr>
          <w:rStyle w:val="Hyperlink"/>
          <w:color w:val="auto"/>
          <w:sz w:val="20"/>
          <w:szCs w:val="20"/>
          <w:rPrChange w:id="6941" w:author="SRO" w:date="2011-02-21T10:18:00Z">
            <w:rPr>
              <w:rStyle w:val="Hyperlink"/>
              <w:sz w:val="20"/>
              <w:szCs w:val="20"/>
            </w:rPr>
          </w:rPrChange>
        </w:rPr>
        <w:t>ahm.salah@gmail.com</w:t>
      </w:r>
      <w:r w:rsidRPr="000F3EE9">
        <w:rPr>
          <w:rPrChange w:id="6942" w:author="SRO">
            <w:rPr/>
          </w:rPrChange>
        </w:rPr>
        <w:fldChar w:fldCharType="end"/>
      </w:r>
    </w:p>
    <w:p w:rsidR="00832F4C" w:rsidRPr="000F3EE9" w:rsidRDefault="00832F4C">
      <w:pPr>
        <w:autoSpaceDE w:val="0"/>
        <w:autoSpaceDN w:val="0"/>
        <w:ind w:left="993" w:hanging="709"/>
        <w:rPr>
          <w:sz w:val="20"/>
          <w:szCs w:val="20"/>
          <w:lang w:val="en-US"/>
          <w:rPrChange w:id="6943" w:author="SRO">
            <w:rPr>
              <w:sz w:val="20"/>
              <w:szCs w:val="20"/>
              <w:lang w:val="en-US"/>
            </w:rPr>
          </w:rPrChange>
        </w:rPr>
      </w:pPr>
    </w:p>
    <w:p w:rsidR="00832F4C" w:rsidRPr="000F3EE9" w:rsidRDefault="00832F4C">
      <w:pPr>
        <w:autoSpaceDE w:val="0"/>
        <w:autoSpaceDN w:val="0"/>
        <w:rPr>
          <w:b/>
          <w:bCs/>
          <w:sz w:val="20"/>
          <w:szCs w:val="20"/>
          <w:lang w:val="en-US"/>
          <w:rPrChange w:id="6944" w:author="SRO">
            <w:rPr>
              <w:b/>
              <w:bCs/>
              <w:sz w:val="20"/>
              <w:szCs w:val="20"/>
              <w:lang w:val="en-US"/>
            </w:rPr>
          </w:rPrChange>
        </w:rPr>
      </w:pPr>
      <w:r w:rsidRPr="000F3EE9">
        <w:rPr>
          <w:b/>
          <w:bCs/>
          <w:sz w:val="20"/>
          <w:szCs w:val="20"/>
          <w:lang w:val="en-US"/>
          <w:rPrChange w:id="6945" w:author="SRO">
            <w:rPr>
              <w:b/>
              <w:bCs/>
              <w:sz w:val="20"/>
              <w:szCs w:val="20"/>
              <w:lang w:val="en-US"/>
            </w:rPr>
          </w:rPrChange>
        </w:rPr>
        <w:t>MAROC</w:t>
      </w:r>
    </w:p>
    <w:p w:rsidR="00832F4C" w:rsidRPr="000F3EE9" w:rsidRDefault="00832F4C">
      <w:pPr>
        <w:numPr>
          <w:ilvl w:val="0"/>
          <w:numId w:val="27"/>
          <w:numberingChange w:id="6946" w:author="SRO" w:date="2011-02-21T09:12:00Z" w:original="%1:3:0:."/>
        </w:numPr>
        <w:tabs>
          <w:tab w:val="clear" w:pos="1004"/>
          <w:tab w:val="num" w:pos="567"/>
        </w:tabs>
        <w:autoSpaceDE w:val="0"/>
        <w:autoSpaceDN w:val="0"/>
        <w:adjustRightInd w:val="0"/>
        <w:ind w:hanging="1004"/>
        <w:textAlignment w:val="baseline"/>
        <w:rPr>
          <w:sz w:val="20"/>
          <w:szCs w:val="20"/>
          <w:rPrChange w:id="6947" w:author="SRO">
            <w:rPr>
              <w:sz w:val="20"/>
              <w:szCs w:val="20"/>
            </w:rPr>
          </w:rPrChange>
        </w:rPr>
      </w:pPr>
      <w:r w:rsidRPr="000F3EE9">
        <w:rPr>
          <w:sz w:val="20"/>
          <w:szCs w:val="20"/>
          <w:rPrChange w:id="6948" w:author="SRO">
            <w:rPr>
              <w:sz w:val="20"/>
              <w:szCs w:val="20"/>
            </w:rPr>
          </w:rPrChange>
        </w:rPr>
        <w:t>S.E. M. Mohammed Ouzzine</w:t>
      </w:r>
    </w:p>
    <w:p w:rsidR="00832F4C" w:rsidRPr="000F3EE9" w:rsidRDefault="00832F4C">
      <w:pPr>
        <w:autoSpaceDE w:val="0"/>
        <w:autoSpaceDN w:val="0"/>
        <w:ind w:firstLine="567"/>
        <w:rPr>
          <w:sz w:val="20"/>
          <w:szCs w:val="20"/>
          <w:rtl/>
          <w:rPrChange w:id="6949" w:author="SRO">
            <w:rPr>
              <w:sz w:val="20"/>
              <w:szCs w:val="20"/>
              <w:rtl/>
            </w:rPr>
          </w:rPrChange>
        </w:rPr>
      </w:pPr>
      <w:r w:rsidRPr="000F3EE9">
        <w:rPr>
          <w:sz w:val="20"/>
          <w:szCs w:val="20"/>
          <w:lang w:val="fr-FR"/>
          <w:rPrChange w:id="6950" w:author="SRO">
            <w:rPr>
              <w:sz w:val="20"/>
              <w:szCs w:val="20"/>
              <w:lang w:val="fr-FR"/>
            </w:rPr>
          </w:rPrChange>
        </w:rPr>
        <w:t>Secrétaire d</w:t>
      </w:r>
      <w:r w:rsidRPr="000F3EE9">
        <w:rPr>
          <w:sz w:val="20"/>
          <w:szCs w:val="20"/>
          <w:lang w:val="fr-FR"/>
          <w:rPrChange w:id="6951" w:author="SRO" w:date="2011-02-21T10:18:00Z">
            <w:rPr>
              <w:sz w:val="20"/>
              <w:szCs w:val="20"/>
              <w:lang w:val="fr-FR"/>
            </w:rPr>
          </w:rPrChange>
        </w:rPr>
        <w:t>’</w:t>
      </w:r>
      <w:r w:rsidRPr="000F3EE9">
        <w:rPr>
          <w:sz w:val="20"/>
          <w:szCs w:val="20"/>
          <w:lang w:val="fr-FR"/>
          <w:rPrChange w:id="6952" w:author="SRO">
            <w:rPr>
              <w:sz w:val="20"/>
              <w:szCs w:val="20"/>
              <w:lang w:val="fr-FR"/>
            </w:rPr>
          </w:rPrChange>
        </w:rPr>
        <w:t xml:space="preserve">Etat auprès du Ministre des affaires étrangères et </w:t>
      </w:r>
    </w:p>
    <w:p w:rsidR="00832F4C" w:rsidRPr="000F3EE9" w:rsidRDefault="00832F4C">
      <w:pPr>
        <w:autoSpaceDE w:val="0"/>
        <w:autoSpaceDN w:val="0"/>
        <w:ind w:firstLine="567"/>
        <w:rPr>
          <w:sz w:val="20"/>
          <w:szCs w:val="20"/>
          <w:lang w:val="fr-FR"/>
          <w:rPrChange w:id="6953" w:author="SRO">
            <w:rPr>
              <w:sz w:val="20"/>
              <w:szCs w:val="20"/>
              <w:lang w:val="fr-FR"/>
            </w:rPr>
          </w:rPrChange>
        </w:rPr>
      </w:pPr>
      <w:r w:rsidRPr="000F3EE9">
        <w:rPr>
          <w:sz w:val="20"/>
          <w:szCs w:val="20"/>
          <w:lang w:val="fr-FR"/>
          <w:rPrChange w:id="6954" w:author="SRO">
            <w:rPr>
              <w:sz w:val="20"/>
              <w:szCs w:val="20"/>
              <w:lang w:val="fr-FR"/>
            </w:rPr>
          </w:rPrChange>
        </w:rPr>
        <w:t>de la coopération</w:t>
      </w:r>
    </w:p>
    <w:p w:rsidR="00832F4C" w:rsidRPr="000F3EE9" w:rsidRDefault="00832F4C">
      <w:pPr>
        <w:shd w:val="clear" w:color="auto" w:fill="FFFFFF"/>
        <w:ind w:right="-284" w:firstLine="567"/>
        <w:rPr>
          <w:sz w:val="20"/>
          <w:szCs w:val="20"/>
          <w:lang w:val="fr-FR"/>
          <w:rPrChange w:id="6955" w:author="SRO">
            <w:rPr>
              <w:sz w:val="20"/>
              <w:szCs w:val="20"/>
              <w:lang w:val="fr-FR"/>
            </w:rPr>
          </w:rPrChange>
        </w:rPr>
      </w:pPr>
      <w:r w:rsidRPr="000F3EE9">
        <w:rPr>
          <w:sz w:val="20"/>
          <w:szCs w:val="20"/>
          <w:lang w:val="fr-FR"/>
          <w:rPrChange w:id="6956" w:author="SRO">
            <w:rPr>
              <w:sz w:val="20"/>
              <w:szCs w:val="20"/>
              <w:lang w:val="fr-FR"/>
            </w:rPr>
          </w:rPrChange>
        </w:rPr>
        <w:t>Ministère des affaires étrangères et de la coopération</w:t>
      </w:r>
    </w:p>
    <w:p w:rsidR="00832F4C" w:rsidRPr="000F3EE9" w:rsidRDefault="00832F4C">
      <w:pPr>
        <w:shd w:val="clear" w:color="auto" w:fill="FFFFFF"/>
        <w:tabs>
          <w:tab w:val="num" w:pos="567"/>
        </w:tabs>
        <w:ind w:right="-284"/>
        <w:rPr>
          <w:sz w:val="20"/>
          <w:szCs w:val="20"/>
          <w:lang w:val="fr-FR"/>
          <w:rPrChange w:id="6957" w:author="SRO">
            <w:rPr>
              <w:sz w:val="20"/>
              <w:szCs w:val="20"/>
              <w:lang w:val="fr-FR"/>
            </w:rPr>
          </w:rPrChange>
        </w:rPr>
      </w:pPr>
      <w:r w:rsidRPr="000F3EE9">
        <w:rPr>
          <w:sz w:val="20"/>
          <w:szCs w:val="20"/>
          <w:lang w:val="fr-FR"/>
          <w:rPrChange w:id="6958" w:author="SRO" w:date="2011-02-21T10:18:00Z">
            <w:rPr>
              <w:sz w:val="20"/>
              <w:szCs w:val="20"/>
              <w:lang w:val="fr-FR"/>
            </w:rPr>
          </w:rPrChange>
        </w:rPr>
        <w:tab/>
      </w:r>
      <w:r w:rsidRPr="000F3EE9">
        <w:rPr>
          <w:sz w:val="20"/>
          <w:szCs w:val="20"/>
          <w:lang w:val="fr-FR"/>
          <w:rPrChange w:id="6959" w:author="SRO">
            <w:rPr>
              <w:sz w:val="20"/>
              <w:szCs w:val="20"/>
              <w:lang w:val="fr-FR"/>
            </w:rPr>
          </w:rPrChange>
        </w:rPr>
        <w:t>Rabat</w:t>
      </w:r>
    </w:p>
    <w:p w:rsidR="00832F4C" w:rsidRPr="000F3EE9" w:rsidRDefault="00832F4C">
      <w:pPr>
        <w:shd w:val="clear" w:color="auto" w:fill="FFFFFF"/>
        <w:tabs>
          <w:tab w:val="num" w:pos="1080"/>
        </w:tabs>
        <w:ind w:right="-284"/>
        <w:rPr>
          <w:sz w:val="20"/>
          <w:szCs w:val="20"/>
          <w:lang w:val="fr-FR"/>
          <w:rPrChange w:id="6960" w:author="SRO">
            <w:rPr>
              <w:sz w:val="20"/>
              <w:szCs w:val="20"/>
              <w:lang w:val="fr-FR"/>
            </w:rPr>
          </w:rPrChange>
        </w:rPr>
      </w:pPr>
    </w:p>
    <w:p w:rsidR="00832F4C" w:rsidRPr="000F3EE9" w:rsidRDefault="00832F4C">
      <w:pPr>
        <w:numPr>
          <w:ilvl w:val="0"/>
          <w:numId w:val="27"/>
          <w:numberingChange w:id="6961" w:author="SRO" w:date="2011-02-21T09:12:00Z" w:original="%1:4:0:."/>
        </w:numPr>
        <w:tabs>
          <w:tab w:val="clear" w:pos="1004"/>
          <w:tab w:val="num" w:pos="567"/>
        </w:tabs>
        <w:autoSpaceDE w:val="0"/>
        <w:autoSpaceDN w:val="0"/>
        <w:adjustRightInd w:val="0"/>
        <w:ind w:hanging="1004"/>
        <w:textAlignment w:val="baseline"/>
        <w:rPr>
          <w:sz w:val="20"/>
          <w:szCs w:val="20"/>
          <w:rPrChange w:id="6962" w:author="SRO">
            <w:rPr>
              <w:sz w:val="20"/>
              <w:szCs w:val="20"/>
            </w:rPr>
          </w:rPrChange>
        </w:rPr>
      </w:pPr>
      <w:r w:rsidRPr="000F3EE9">
        <w:rPr>
          <w:sz w:val="20"/>
          <w:szCs w:val="20"/>
          <w:rPrChange w:id="6963" w:author="SRO">
            <w:rPr>
              <w:sz w:val="20"/>
              <w:szCs w:val="20"/>
            </w:rPr>
          </w:rPrChange>
        </w:rPr>
        <w:t>Mme Zakia El Midaoui</w:t>
      </w:r>
    </w:p>
    <w:p w:rsidR="00832F4C" w:rsidRPr="000F3EE9" w:rsidRDefault="00832F4C">
      <w:pPr>
        <w:autoSpaceDE w:val="0"/>
        <w:autoSpaceDN w:val="0"/>
        <w:ind w:firstLine="567"/>
        <w:rPr>
          <w:sz w:val="20"/>
          <w:szCs w:val="20"/>
          <w:lang w:val="fr-FR"/>
          <w:rPrChange w:id="6964" w:author="SRO">
            <w:rPr>
              <w:sz w:val="20"/>
              <w:szCs w:val="20"/>
              <w:lang w:val="fr-FR"/>
            </w:rPr>
          </w:rPrChange>
        </w:rPr>
      </w:pPr>
      <w:r w:rsidRPr="000F3EE9">
        <w:rPr>
          <w:sz w:val="20"/>
          <w:szCs w:val="20"/>
          <w:lang w:val="fr-FR"/>
          <w:rPrChange w:id="6965" w:author="SRO">
            <w:rPr>
              <w:sz w:val="20"/>
              <w:szCs w:val="20"/>
              <w:lang w:val="fr-FR"/>
            </w:rPr>
          </w:rPrChange>
        </w:rPr>
        <w:t xml:space="preserve">Directeur de la coopération multilatérale </w:t>
      </w:r>
    </w:p>
    <w:p w:rsidR="00832F4C" w:rsidRPr="000F3EE9" w:rsidRDefault="00832F4C">
      <w:pPr>
        <w:autoSpaceDE w:val="0"/>
        <w:autoSpaceDN w:val="0"/>
        <w:ind w:firstLine="567"/>
        <w:rPr>
          <w:sz w:val="20"/>
          <w:szCs w:val="20"/>
          <w:lang w:val="fr-FR"/>
          <w:rPrChange w:id="6966" w:author="SRO">
            <w:rPr>
              <w:sz w:val="20"/>
              <w:szCs w:val="20"/>
              <w:lang w:val="fr-FR"/>
            </w:rPr>
          </w:rPrChange>
        </w:rPr>
      </w:pPr>
      <w:r w:rsidRPr="000F3EE9">
        <w:rPr>
          <w:sz w:val="20"/>
          <w:szCs w:val="20"/>
          <w:lang w:val="fr-FR"/>
          <w:rPrChange w:id="6967" w:author="SRO">
            <w:rPr>
              <w:sz w:val="20"/>
              <w:szCs w:val="20"/>
              <w:lang w:val="fr-FR"/>
            </w:rPr>
          </w:rPrChange>
        </w:rPr>
        <w:t>Ministère des affaires étrangères et de la coopération</w:t>
      </w:r>
    </w:p>
    <w:p w:rsidR="00832F4C" w:rsidRPr="000F3EE9" w:rsidRDefault="00832F4C">
      <w:pPr>
        <w:autoSpaceDE w:val="0"/>
        <w:autoSpaceDN w:val="0"/>
        <w:ind w:firstLine="567"/>
        <w:rPr>
          <w:sz w:val="20"/>
          <w:szCs w:val="20"/>
          <w:lang w:val="fr-FR"/>
          <w:rPrChange w:id="6968" w:author="SRO">
            <w:rPr>
              <w:sz w:val="20"/>
              <w:szCs w:val="20"/>
              <w:lang w:val="fr-FR"/>
            </w:rPr>
          </w:rPrChange>
        </w:rPr>
      </w:pPr>
      <w:r w:rsidRPr="000F3EE9">
        <w:rPr>
          <w:sz w:val="20"/>
          <w:szCs w:val="20"/>
          <w:lang w:val="fr-FR"/>
          <w:rPrChange w:id="6969" w:author="SRO">
            <w:rPr>
              <w:sz w:val="20"/>
              <w:szCs w:val="20"/>
              <w:lang w:val="fr-FR"/>
            </w:rPr>
          </w:rPrChange>
        </w:rPr>
        <w:t xml:space="preserve">Rabat  </w:t>
      </w:r>
    </w:p>
    <w:p w:rsidR="00832F4C" w:rsidRPr="000F3EE9" w:rsidRDefault="00832F4C">
      <w:pPr>
        <w:autoSpaceDE w:val="0"/>
        <w:autoSpaceDN w:val="0"/>
        <w:ind w:firstLine="567"/>
        <w:rPr>
          <w:sz w:val="20"/>
          <w:szCs w:val="20"/>
          <w:lang w:val="fr-FR"/>
          <w:rPrChange w:id="6970" w:author="SRO">
            <w:rPr>
              <w:sz w:val="20"/>
              <w:szCs w:val="20"/>
              <w:lang w:val="fr-FR"/>
            </w:rPr>
          </w:rPrChange>
        </w:rPr>
      </w:pPr>
      <w:r w:rsidRPr="000F3EE9">
        <w:rPr>
          <w:sz w:val="20"/>
          <w:szCs w:val="20"/>
          <w:lang w:val="fr-FR"/>
          <w:rPrChange w:id="6971" w:author="SRO">
            <w:rPr>
              <w:sz w:val="20"/>
              <w:szCs w:val="20"/>
              <w:lang w:val="fr-FR"/>
            </w:rPr>
          </w:rPrChange>
        </w:rPr>
        <w:t>Tél</w:t>
      </w:r>
      <w:r w:rsidRPr="000F3EE9">
        <w:rPr>
          <w:sz w:val="20"/>
          <w:szCs w:val="20"/>
          <w:lang w:val="fr-FR"/>
          <w:rPrChange w:id="6972" w:author="SRO" w:date="2011-02-21T10:18:00Z">
            <w:rPr>
              <w:sz w:val="20"/>
              <w:szCs w:val="20"/>
              <w:lang w:val="fr-FR"/>
            </w:rPr>
          </w:rPrChange>
        </w:rPr>
        <w:t> </w:t>
      </w:r>
      <w:r w:rsidRPr="000F3EE9">
        <w:rPr>
          <w:sz w:val="20"/>
          <w:szCs w:val="20"/>
          <w:lang w:val="fr-FR"/>
          <w:rPrChange w:id="6973" w:author="SRO">
            <w:rPr>
              <w:sz w:val="20"/>
              <w:szCs w:val="20"/>
              <w:lang w:val="fr-FR"/>
            </w:rPr>
          </w:rPrChange>
        </w:rPr>
        <w:t>:</w:t>
      </w:r>
      <w:r w:rsidRPr="000F3EE9">
        <w:rPr>
          <w:sz w:val="20"/>
          <w:szCs w:val="20"/>
          <w:lang w:val="fr-FR"/>
          <w:rPrChange w:id="6974" w:author="SRO" w:date="2011-02-21T10:18:00Z">
            <w:rPr>
              <w:sz w:val="20"/>
              <w:szCs w:val="20"/>
              <w:lang w:val="fr-FR"/>
            </w:rPr>
          </w:rPrChange>
        </w:rPr>
        <w:t> </w:t>
      </w:r>
      <w:r w:rsidRPr="000F3EE9">
        <w:rPr>
          <w:sz w:val="20"/>
          <w:szCs w:val="20"/>
          <w:lang w:val="fr-FR"/>
          <w:rPrChange w:id="6975" w:author="SRO">
            <w:rPr>
              <w:sz w:val="20"/>
              <w:szCs w:val="20"/>
              <w:lang w:val="fr-FR"/>
            </w:rPr>
          </w:rPrChange>
        </w:rPr>
        <w:t>+212</w:t>
      </w:r>
      <w:r w:rsidRPr="000F3EE9">
        <w:rPr>
          <w:sz w:val="20"/>
          <w:szCs w:val="20"/>
          <w:lang w:val="fr-FR"/>
          <w:rPrChange w:id="6976" w:author="SRO" w:date="2011-02-21T10:18:00Z">
            <w:rPr>
              <w:sz w:val="20"/>
              <w:szCs w:val="20"/>
              <w:lang w:val="fr-FR"/>
            </w:rPr>
          </w:rPrChange>
        </w:rPr>
        <w:t> </w:t>
      </w:r>
      <w:r w:rsidRPr="000F3EE9">
        <w:rPr>
          <w:sz w:val="20"/>
          <w:szCs w:val="20"/>
          <w:lang w:val="fr-FR"/>
          <w:rPrChange w:id="6977" w:author="SRO">
            <w:rPr>
              <w:sz w:val="20"/>
              <w:szCs w:val="20"/>
              <w:lang w:val="fr-FR"/>
            </w:rPr>
          </w:rPrChange>
        </w:rPr>
        <w:t xml:space="preserve">537 76 68 29 </w:t>
      </w:r>
    </w:p>
    <w:p w:rsidR="00832F4C" w:rsidRPr="000F3EE9" w:rsidRDefault="00832F4C">
      <w:pPr>
        <w:autoSpaceDE w:val="0"/>
        <w:autoSpaceDN w:val="0"/>
        <w:ind w:firstLine="567"/>
        <w:rPr>
          <w:sz w:val="20"/>
          <w:szCs w:val="20"/>
          <w:lang w:val="fr-FR"/>
          <w:rPrChange w:id="6978" w:author="SRO">
            <w:rPr>
              <w:sz w:val="20"/>
              <w:szCs w:val="20"/>
              <w:lang w:val="fr-FR"/>
            </w:rPr>
          </w:rPrChange>
        </w:rPr>
      </w:pPr>
      <w:r w:rsidRPr="000F3EE9">
        <w:rPr>
          <w:sz w:val="20"/>
          <w:szCs w:val="20"/>
          <w:lang w:val="fr-FR"/>
          <w:rPrChange w:id="6979" w:author="SRO">
            <w:rPr>
              <w:sz w:val="20"/>
              <w:szCs w:val="20"/>
              <w:lang w:val="fr-FR"/>
            </w:rPr>
          </w:rPrChange>
        </w:rPr>
        <w:t>Email</w:t>
      </w:r>
      <w:r w:rsidRPr="000F3EE9">
        <w:rPr>
          <w:sz w:val="20"/>
          <w:szCs w:val="20"/>
          <w:lang w:val="fr-FR"/>
          <w:rPrChange w:id="6980" w:author="SRO" w:date="2011-02-21T10:18:00Z">
            <w:rPr>
              <w:sz w:val="20"/>
              <w:szCs w:val="20"/>
              <w:lang w:val="fr-FR"/>
            </w:rPr>
          </w:rPrChange>
        </w:rPr>
        <w:t> </w:t>
      </w:r>
      <w:r w:rsidRPr="000F3EE9">
        <w:rPr>
          <w:sz w:val="20"/>
          <w:szCs w:val="20"/>
          <w:lang w:val="fr-FR"/>
          <w:rPrChange w:id="6981" w:author="SRO">
            <w:rPr>
              <w:sz w:val="20"/>
              <w:szCs w:val="20"/>
              <w:lang w:val="fr-FR"/>
            </w:rPr>
          </w:rPrChange>
        </w:rPr>
        <w:t>: zelmidaoui@maec.gov.ma</w:t>
      </w:r>
    </w:p>
    <w:p w:rsidR="00832F4C" w:rsidRPr="000F3EE9" w:rsidRDefault="00832F4C">
      <w:pPr>
        <w:tabs>
          <w:tab w:val="left" w:pos="1134"/>
        </w:tabs>
        <w:autoSpaceDE w:val="0"/>
        <w:autoSpaceDN w:val="0"/>
        <w:rPr>
          <w:sz w:val="20"/>
          <w:szCs w:val="20"/>
          <w:lang w:val="fr-FR"/>
          <w:rPrChange w:id="6982" w:author="SRO">
            <w:rPr>
              <w:sz w:val="20"/>
              <w:szCs w:val="20"/>
              <w:lang w:val="fr-FR"/>
            </w:rPr>
          </w:rPrChange>
        </w:rPr>
      </w:pPr>
    </w:p>
    <w:p w:rsidR="00832F4C" w:rsidRPr="000F3EE9" w:rsidRDefault="00832F4C">
      <w:pPr>
        <w:numPr>
          <w:ilvl w:val="0"/>
          <w:numId w:val="27"/>
          <w:numberingChange w:id="6983" w:author="SRO" w:date="2011-02-21T09:12:00Z" w:original="%1:5:0:."/>
        </w:numPr>
        <w:tabs>
          <w:tab w:val="clear" w:pos="1004"/>
          <w:tab w:val="num" w:pos="567"/>
        </w:tabs>
        <w:autoSpaceDE w:val="0"/>
        <w:autoSpaceDN w:val="0"/>
        <w:adjustRightInd w:val="0"/>
        <w:ind w:hanging="1004"/>
        <w:textAlignment w:val="baseline"/>
        <w:rPr>
          <w:sz w:val="20"/>
          <w:szCs w:val="20"/>
          <w:lang w:val="fr-FR"/>
          <w:rPrChange w:id="6984" w:author="SRO">
            <w:rPr>
              <w:sz w:val="20"/>
              <w:szCs w:val="20"/>
              <w:lang w:val="fr-FR"/>
            </w:rPr>
          </w:rPrChange>
        </w:rPr>
      </w:pPr>
      <w:r w:rsidRPr="000F3EE9">
        <w:rPr>
          <w:sz w:val="20"/>
          <w:szCs w:val="20"/>
          <w:lang w:val="fr-FR"/>
          <w:rPrChange w:id="6985" w:author="SRO">
            <w:rPr>
              <w:sz w:val="20"/>
              <w:szCs w:val="20"/>
              <w:lang w:val="fr-FR"/>
            </w:rPr>
          </w:rPrChange>
        </w:rPr>
        <w:t xml:space="preserve">M. Mounir Benhammou </w:t>
      </w:r>
    </w:p>
    <w:p w:rsidR="00832F4C" w:rsidRPr="000F3EE9" w:rsidRDefault="00832F4C">
      <w:pPr>
        <w:autoSpaceDE w:val="0"/>
        <w:autoSpaceDN w:val="0"/>
        <w:ind w:firstLine="567"/>
        <w:rPr>
          <w:sz w:val="20"/>
          <w:szCs w:val="20"/>
          <w:lang w:val="fr-FR"/>
          <w:rPrChange w:id="6986" w:author="SRO">
            <w:rPr>
              <w:sz w:val="20"/>
              <w:szCs w:val="20"/>
              <w:lang w:val="fr-FR"/>
            </w:rPr>
          </w:rPrChange>
        </w:rPr>
      </w:pPr>
      <w:r w:rsidRPr="000F3EE9">
        <w:rPr>
          <w:sz w:val="20"/>
          <w:szCs w:val="20"/>
          <w:lang w:val="fr-FR"/>
          <w:rPrChange w:id="6987" w:author="SRO">
            <w:rPr>
              <w:sz w:val="20"/>
              <w:szCs w:val="20"/>
              <w:lang w:val="fr-FR"/>
            </w:rPr>
          </w:rPrChange>
        </w:rPr>
        <w:t>Conseiller des affaires étrangères</w:t>
      </w:r>
    </w:p>
    <w:p w:rsidR="00832F4C" w:rsidRPr="000F3EE9" w:rsidRDefault="00832F4C">
      <w:pPr>
        <w:tabs>
          <w:tab w:val="left" w:pos="567"/>
        </w:tabs>
        <w:autoSpaceDE w:val="0"/>
        <w:autoSpaceDN w:val="0"/>
        <w:rPr>
          <w:sz w:val="20"/>
          <w:szCs w:val="20"/>
          <w:lang w:val="fr-FR"/>
          <w:rPrChange w:id="6988" w:author="SRO">
            <w:rPr>
              <w:sz w:val="20"/>
              <w:szCs w:val="20"/>
              <w:lang w:val="fr-FR"/>
            </w:rPr>
          </w:rPrChange>
        </w:rPr>
      </w:pPr>
      <w:r w:rsidRPr="000F3EE9">
        <w:rPr>
          <w:sz w:val="20"/>
          <w:szCs w:val="20"/>
          <w:lang w:val="fr-FR"/>
          <w:rPrChange w:id="6989" w:author="SRO" w:date="2011-02-21T10:18:00Z">
            <w:rPr>
              <w:sz w:val="20"/>
              <w:szCs w:val="20"/>
              <w:lang w:val="fr-FR"/>
            </w:rPr>
          </w:rPrChange>
        </w:rPr>
        <w:tab/>
      </w:r>
      <w:r w:rsidRPr="000F3EE9">
        <w:rPr>
          <w:sz w:val="20"/>
          <w:szCs w:val="20"/>
          <w:lang w:val="fr-FR"/>
          <w:rPrChange w:id="6990" w:author="SRO">
            <w:rPr>
              <w:sz w:val="20"/>
              <w:szCs w:val="20"/>
              <w:lang w:val="fr-FR"/>
            </w:rPr>
          </w:rPrChange>
        </w:rPr>
        <w:t>Direction de la coopération multilatérale</w:t>
      </w:r>
    </w:p>
    <w:p w:rsidR="00832F4C" w:rsidRPr="000F3EE9" w:rsidRDefault="00832F4C">
      <w:pPr>
        <w:shd w:val="clear" w:color="auto" w:fill="FFFFFF"/>
        <w:tabs>
          <w:tab w:val="num" w:pos="567"/>
        </w:tabs>
        <w:ind w:left="993" w:right="-284" w:hanging="993"/>
        <w:rPr>
          <w:sz w:val="20"/>
          <w:szCs w:val="20"/>
          <w:lang w:val="fr-FR"/>
          <w:rPrChange w:id="6991" w:author="SRO">
            <w:rPr>
              <w:sz w:val="20"/>
              <w:szCs w:val="20"/>
              <w:lang w:val="fr-FR"/>
            </w:rPr>
          </w:rPrChange>
        </w:rPr>
      </w:pPr>
      <w:r w:rsidRPr="000F3EE9">
        <w:rPr>
          <w:sz w:val="20"/>
          <w:szCs w:val="20"/>
          <w:lang w:val="fr-FR"/>
          <w:rPrChange w:id="6992" w:author="SRO" w:date="2011-02-21T10:18:00Z">
            <w:rPr>
              <w:sz w:val="20"/>
              <w:szCs w:val="20"/>
              <w:lang w:val="fr-FR"/>
            </w:rPr>
          </w:rPrChange>
        </w:rPr>
        <w:tab/>
      </w:r>
      <w:r w:rsidRPr="000F3EE9">
        <w:rPr>
          <w:sz w:val="20"/>
          <w:szCs w:val="20"/>
          <w:lang w:val="fr-FR"/>
          <w:rPrChange w:id="6993" w:author="SRO">
            <w:rPr>
              <w:sz w:val="20"/>
              <w:szCs w:val="20"/>
              <w:lang w:val="fr-FR"/>
            </w:rPr>
          </w:rPrChange>
        </w:rPr>
        <w:t>Ministère des affaires étrangères et de la coopération</w:t>
      </w:r>
    </w:p>
    <w:p w:rsidR="00832F4C" w:rsidRPr="000F3EE9" w:rsidRDefault="00832F4C">
      <w:pPr>
        <w:shd w:val="clear" w:color="auto" w:fill="FFFFFF"/>
        <w:tabs>
          <w:tab w:val="num" w:pos="567"/>
          <w:tab w:val="left" w:pos="1276"/>
        </w:tabs>
        <w:ind w:right="-284"/>
        <w:rPr>
          <w:sz w:val="20"/>
          <w:szCs w:val="20"/>
          <w:lang w:val="fr-FR"/>
          <w:rPrChange w:id="6994" w:author="SRO">
            <w:rPr>
              <w:sz w:val="20"/>
              <w:szCs w:val="20"/>
              <w:lang w:val="fr-FR"/>
            </w:rPr>
          </w:rPrChange>
        </w:rPr>
      </w:pPr>
      <w:r w:rsidRPr="000F3EE9">
        <w:rPr>
          <w:sz w:val="20"/>
          <w:szCs w:val="20"/>
          <w:lang w:val="fr-FR"/>
          <w:rPrChange w:id="6995" w:author="SRO" w:date="2011-02-21T10:18:00Z">
            <w:rPr>
              <w:sz w:val="20"/>
              <w:szCs w:val="20"/>
              <w:lang w:val="fr-FR"/>
            </w:rPr>
          </w:rPrChange>
        </w:rPr>
        <w:tab/>
      </w:r>
      <w:r w:rsidRPr="000F3EE9">
        <w:rPr>
          <w:sz w:val="20"/>
          <w:szCs w:val="20"/>
          <w:lang w:val="fr-FR"/>
          <w:rPrChange w:id="6996" w:author="SRO">
            <w:rPr>
              <w:sz w:val="20"/>
              <w:szCs w:val="20"/>
              <w:lang w:val="fr-FR"/>
            </w:rPr>
          </w:rPrChange>
        </w:rPr>
        <w:t>Rabat</w:t>
      </w:r>
    </w:p>
    <w:p w:rsidR="00832F4C" w:rsidRPr="000F3EE9" w:rsidRDefault="00832F4C">
      <w:pPr>
        <w:shd w:val="clear" w:color="auto" w:fill="FFFFFF"/>
        <w:tabs>
          <w:tab w:val="num" w:pos="567"/>
        </w:tabs>
        <w:ind w:right="-284"/>
        <w:rPr>
          <w:sz w:val="20"/>
          <w:szCs w:val="20"/>
          <w:lang w:val="fr-FR"/>
          <w:rPrChange w:id="6997" w:author="SRO">
            <w:rPr>
              <w:sz w:val="20"/>
              <w:szCs w:val="20"/>
              <w:lang w:val="fr-FR"/>
            </w:rPr>
          </w:rPrChange>
        </w:rPr>
      </w:pPr>
      <w:r w:rsidRPr="000F3EE9">
        <w:rPr>
          <w:sz w:val="20"/>
          <w:szCs w:val="20"/>
          <w:lang w:val="fr-FR"/>
          <w:rPrChange w:id="6998" w:author="SRO" w:date="2011-02-21T10:18:00Z">
            <w:rPr>
              <w:sz w:val="20"/>
              <w:szCs w:val="20"/>
              <w:lang w:val="fr-FR"/>
            </w:rPr>
          </w:rPrChange>
        </w:rPr>
        <w:tab/>
      </w:r>
      <w:r w:rsidRPr="000F3EE9">
        <w:rPr>
          <w:sz w:val="20"/>
          <w:szCs w:val="20"/>
          <w:lang w:val="fr-FR"/>
          <w:rPrChange w:id="6999" w:author="SRO">
            <w:rPr>
              <w:sz w:val="20"/>
              <w:szCs w:val="20"/>
              <w:lang w:val="fr-FR"/>
            </w:rPr>
          </w:rPrChange>
        </w:rPr>
        <w:t>Tel</w:t>
      </w:r>
      <w:r w:rsidRPr="000F3EE9">
        <w:rPr>
          <w:sz w:val="20"/>
          <w:szCs w:val="20"/>
          <w:lang w:val="fr-FR"/>
          <w:rPrChange w:id="7000" w:author="SRO" w:date="2011-02-21T10:18:00Z">
            <w:rPr>
              <w:sz w:val="20"/>
              <w:szCs w:val="20"/>
              <w:lang w:val="fr-FR"/>
            </w:rPr>
          </w:rPrChange>
        </w:rPr>
        <w:t> </w:t>
      </w:r>
      <w:r w:rsidRPr="000F3EE9">
        <w:rPr>
          <w:sz w:val="20"/>
          <w:szCs w:val="20"/>
          <w:lang w:val="fr-FR"/>
          <w:rPrChange w:id="7001" w:author="SRO">
            <w:rPr>
              <w:sz w:val="20"/>
              <w:szCs w:val="20"/>
              <w:lang w:val="fr-FR"/>
            </w:rPr>
          </w:rPrChange>
        </w:rPr>
        <w:t>: +212</w:t>
      </w:r>
      <w:r w:rsidRPr="000F3EE9">
        <w:rPr>
          <w:sz w:val="20"/>
          <w:szCs w:val="20"/>
          <w:lang w:val="fr-FR"/>
          <w:rPrChange w:id="7002" w:author="SRO" w:date="2011-02-21T10:18:00Z">
            <w:rPr>
              <w:sz w:val="20"/>
              <w:szCs w:val="20"/>
              <w:lang w:val="fr-FR"/>
            </w:rPr>
          </w:rPrChange>
        </w:rPr>
        <w:t> </w:t>
      </w:r>
      <w:r w:rsidRPr="000F3EE9">
        <w:rPr>
          <w:sz w:val="20"/>
          <w:szCs w:val="20"/>
          <w:lang w:val="fr-FR"/>
          <w:rPrChange w:id="7003" w:author="SRO">
            <w:rPr>
              <w:sz w:val="20"/>
              <w:szCs w:val="20"/>
              <w:lang w:val="fr-FR"/>
            </w:rPr>
          </w:rPrChange>
        </w:rPr>
        <w:t>537 66 00 58</w:t>
      </w:r>
      <w:r w:rsidRPr="000F3EE9">
        <w:rPr>
          <w:sz w:val="20"/>
          <w:szCs w:val="20"/>
          <w:lang w:val="fr-FR"/>
          <w:rPrChange w:id="7004" w:author="SRO" w:date="2011-02-21T10:18:00Z">
            <w:rPr>
              <w:sz w:val="20"/>
              <w:szCs w:val="20"/>
              <w:lang w:val="fr-FR"/>
            </w:rPr>
          </w:rPrChange>
        </w:rPr>
        <w:tab/>
      </w:r>
    </w:p>
    <w:p w:rsidR="00832F4C" w:rsidRPr="000F3EE9" w:rsidRDefault="00832F4C">
      <w:pPr>
        <w:shd w:val="clear" w:color="auto" w:fill="FFFFFF"/>
        <w:tabs>
          <w:tab w:val="num" w:pos="567"/>
        </w:tabs>
        <w:ind w:right="-284"/>
        <w:rPr>
          <w:sz w:val="20"/>
          <w:szCs w:val="20"/>
          <w:lang w:val="fr-FR"/>
          <w:rPrChange w:id="7005" w:author="SRO">
            <w:rPr>
              <w:sz w:val="20"/>
              <w:szCs w:val="20"/>
              <w:lang w:val="fr-FR"/>
            </w:rPr>
          </w:rPrChange>
        </w:rPr>
      </w:pPr>
      <w:r w:rsidRPr="000F3EE9">
        <w:rPr>
          <w:sz w:val="20"/>
          <w:szCs w:val="20"/>
          <w:lang w:val="fr-FR"/>
          <w:rPrChange w:id="7006" w:author="SRO" w:date="2011-02-21T10:18:00Z">
            <w:rPr>
              <w:sz w:val="20"/>
              <w:szCs w:val="20"/>
              <w:lang w:val="fr-FR"/>
            </w:rPr>
          </w:rPrChange>
        </w:rPr>
        <w:tab/>
      </w:r>
      <w:r w:rsidRPr="000F3EE9">
        <w:rPr>
          <w:sz w:val="20"/>
          <w:szCs w:val="20"/>
          <w:lang w:val="fr-FR"/>
          <w:rPrChange w:id="7007" w:author="SRO">
            <w:rPr>
              <w:sz w:val="20"/>
              <w:szCs w:val="20"/>
              <w:lang w:val="fr-FR"/>
            </w:rPr>
          </w:rPrChange>
        </w:rPr>
        <w:t>Email</w:t>
      </w:r>
      <w:r w:rsidRPr="000F3EE9">
        <w:rPr>
          <w:sz w:val="20"/>
          <w:szCs w:val="20"/>
          <w:lang w:val="fr-FR"/>
          <w:rPrChange w:id="7008" w:author="SRO" w:date="2011-02-21T10:18:00Z">
            <w:rPr>
              <w:sz w:val="20"/>
              <w:szCs w:val="20"/>
              <w:lang w:val="fr-FR"/>
            </w:rPr>
          </w:rPrChange>
        </w:rPr>
        <w:t> </w:t>
      </w:r>
      <w:r w:rsidRPr="000F3EE9">
        <w:rPr>
          <w:sz w:val="20"/>
          <w:szCs w:val="20"/>
          <w:lang w:val="fr-FR"/>
          <w:rPrChange w:id="7009" w:author="SRO">
            <w:rPr>
              <w:sz w:val="20"/>
              <w:szCs w:val="20"/>
              <w:lang w:val="fr-FR"/>
            </w:rPr>
          </w:rPrChange>
        </w:rPr>
        <w:t>: m.benhammou@maec.gov.ma</w:t>
      </w:r>
    </w:p>
    <w:p w:rsidR="00832F4C" w:rsidRPr="000F3EE9" w:rsidRDefault="00832F4C">
      <w:pPr>
        <w:shd w:val="clear" w:color="auto" w:fill="FFFFFF"/>
        <w:ind w:right="-284"/>
        <w:rPr>
          <w:sz w:val="20"/>
          <w:szCs w:val="20"/>
          <w:lang w:val="fr-FR"/>
          <w:rPrChange w:id="7010" w:author="SRO">
            <w:rPr>
              <w:sz w:val="20"/>
              <w:szCs w:val="20"/>
              <w:lang w:val="fr-FR"/>
            </w:rPr>
          </w:rPrChange>
        </w:rPr>
      </w:pPr>
    </w:p>
    <w:p w:rsidR="00832F4C" w:rsidRPr="000F3EE9" w:rsidRDefault="00832F4C">
      <w:pPr>
        <w:numPr>
          <w:ilvl w:val="0"/>
          <w:numId w:val="27"/>
          <w:numberingChange w:id="7011" w:author="SRO" w:date="2011-02-21T09:12:00Z" w:original="%1:6:0:."/>
        </w:numPr>
        <w:tabs>
          <w:tab w:val="clear" w:pos="1004"/>
          <w:tab w:val="num" w:pos="567"/>
        </w:tabs>
        <w:autoSpaceDE w:val="0"/>
        <w:autoSpaceDN w:val="0"/>
        <w:adjustRightInd w:val="0"/>
        <w:ind w:hanging="1004"/>
        <w:textAlignment w:val="baseline"/>
        <w:rPr>
          <w:sz w:val="20"/>
          <w:szCs w:val="20"/>
          <w:lang w:val="fr-FR"/>
          <w:rPrChange w:id="7012" w:author="SRO">
            <w:rPr>
              <w:sz w:val="20"/>
              <w:szCs w:val="20"/>
              <w:lang w:val="fr-FR"/>
            </w:rPr>
          </w:rPrChange>
        </w:rPr>
      </w:pPr>
      <w:r w:rsidRPr="000F3EE9">
        <w:rPr>
          <w:sz w:val="20"/>
          <w:szCs w:val="20"/>
          <w:lang w:val="fr-FR"/>
          <w:rPrChange w:id="7013" w:author="SRO">
            <w:rPr>
              <w:sz w:val="20"/>
              <w:szCs w:val="20"/>
              <w:lang w:val="fr-FR"/>
            </w:rPr>
          </w:rPrChange>
        </w:rPr>
        <w:t xml:space="preserve">M. Mustapha Al Bakoury </w:t>
      </w:r>
    </w:p>
    <w:p w:rsidR="00832F4C" w:rsidRPr="000F3EE9" w:rsidRDefault="00832F4C">
      <w:pPr>
        <w:autoSpaceDE w:val="0"/>
        <w:autoSpaceDN w:val="0"/>
        <w:ind w:left="567"/>
        <w:rPr>
          <w:sz w:val="20"/>
          <w:szCs w:val="20"/>
          <w:lang w:val="fr-FR"/>
          <w:rPrChange w:id="7014" w:author="SRO">
            <w:rPr>
              <w:sz w:val="20"/>
              <w:szCs w:val="20"/>
              <w:lang w:val="fr-FR"/>
            </w:rPr>
          </w:rPrChange>
        </w:rPr>
      </w:pPr>
      <w:r w:rsidRPr="000F3EE9">
        <w:rPr>
          <w:sz w:val="20"/>
          <w:szCs w:val="20"/>
          <w:lang w:val="fr-FR"/>
          <w:rPrChange w:id="7015" w:author="SRO">
            <w:rPr>
              <w:sz w:val="20"/>
              <w:szCs w:val="20"/>
              <w:lang w:val="fr-FR"/>
            </w:rPr>
          </w:rPrChange>
        </w:rPr>
        <w:t>Président du Directoire de la MASEN (Agence nationale de l'énergie solaire)</w:t>
      </w:r>
    </w:p>
    <w:p w:rsidR="00832F4C" w:rsidRPr="000F3EE9" w:rsidRDefault="00832F4C">
      <w:pPr>
        <w:autoSpaceDE w:val="0"/>
        <w:autoSpaceDN w:val="0"/>
        <w:ind w:firstLine="567"/>
        <w:rPr>
          <w:sz w:val="20"/>
          <w:szCs w:val="20"/>
          <w:lang w:val="fr-FR"/>
          <w:rPrChange w:id="7016" w:author="SRO">
            <w:rPr>
              <w:sz w:val="20"/>
              <w:szCs w:val="20"/>
              <w:lang w:val="fr-FR"/>
            </w:rPr>
          </w:rPrChange>
        </w:rPr>
      </w:pPr>
      <w:r w:rsidRPr="000F3EE9">
        <w:rPr>
          <w:sz w:val="20"/>
          <w:szCs w:val="20"/>
          <w:lang w:val="fr-FR"/>
          <w:rPrChange w:id="7017" w:author="SRO">
            <w:rPr>
              <w:sz w:val="20"/>
              <w:szCs w:val="20"/>
              <w:lang w:val="fr-FR"/>
            </w:rPr>
          </w:rPrChange>
        </w:rPr>
        <w:t>Office national de l</w:t>
      </w:r>
      <w:r w:rsidRPr="000F3EE9">
        <w:rPr>
          <w:sz w:val="20"/>
          <w:szCs w:val="20"/>
          <w:lang w:val="fr-FR"/>
          <w:rPrChange w:id="7018" w:author="SRO" w:date="2011-02-21T10:18:00Z">
            <w:rPr>
              <w:sz w:val="20"/>
              <w:szCs w:val="20"/>
              <w:lang w:val="fr-FR"/>
            </w:rPr>
          </w:rPrChange>
        </w:rPr>
        <w:t>’</w:t>
      </w:r>
      <w:r w:rsidRPr="000F3EE9">
        <w:rPr>
          <w:sz w:val="20"/>
          <w:szCs w:val="20"/>
          <w:lang w:val="fr-FR"/>
          <w:rPrChange w:id="7019" w:author="SRO">
            <w:rPr>
              <w:sz w:val="20"/>
              <w:szCs w:val="20"/>
              <w:lang w:val="fr-FR"/>
            </w:rPr>
          </w:rPrChange>
        </w:rPr>
        <w:t>eau potable, station de traitement</w:t>
      </w:r>
    </w:p>
    <w:p w:rsidR="00832F4C" w:rsidRPr="000F3EE9" w:rsidRDefault="00832F4C">
      <w:pPr>
        <w:autoSpaceDE w:val="0"/>
        <w:autoSpaceDN w:val="0"/>
        <w:ind w:firstLine="567"/>
        <w:rPr>
          <w:sz w:val="20"/>
          <w:szCs w:val="20"/>
          <w:lang w:val="fr-FR"/>
          <w:rPrChange w:id="7020" w:author="SRO">
            <w:rPr>
              <w:sz w:val="20"/>
              <w:szCs w:val="20"/>
              <w:lang w:val="fr-FR"/>
            </w:rPr>
          </w:rPrChange>
        </w:rPr>
      </w:pPr>
      <w:r w:rsidRPr="000F3EE9">
        <w:rPr>
          <w:sz w:val="20"/>
          <w:szCs w:val="20"/>
          <w:lang w:val="fr-FR"/>
          <w:rPrChange w:id="7021" w:author="SRO">
            <w:rPr>
              <w:sz w:val="20"/>
              <w:szCs w:val="20"/>
              <w:lang w:val="fr-FR"/>
            </w:rPr>
          </w:rPrChange>
        </w:rPr>
        <w:t>Rabat</w:t>
      </w:r>
    </w:p>
    <w:p w:rsidR="00832F4C" w:rsidRPr="000F3EE9" w:rsidRDefault="00832F4C">
      <w:pPr>
        <w:autoSpaceDE w:val="0"/>
        <w:autoSpaceDN w:val="0"/>
        <w:ind w:firstLine="567"/>
        <w:rPr>
          <w:sz w:val="20"/>
          <w:szCs w:val="20"/>
          <w:lang w:val="fr-FR"/>
          <w:rPrChange w:id="7022" w:author="SRO">
            <w:rPr>
              <w:sz w:val="20"/>
              <w:szCs w:val="20"/>
              <w:lang w:val="fr-FR"/>
            </w:rPr>
          </w:rPrChange>
        </w:rPr>
      </w:pPr>
      <w:r w:rsidRPr="000F3EE9">
        <w:rPr>
          <w:sz w:val="20"/>
          <w:szCs w:val="20"/>
          <w:lang w:val="fr-FR"/>
          <w:rPrChange w:id="7023" w:author="SRO">
            <w:rPr>
              <w:sz w:val="20"/>
              <w:szCs w:val="20"/>
              <w:lang w:val="fr-FR"/>
            </w:rPr>
          </w:rPrChange>
        </w:rPr>
        <w:t xml:space="preserve">Tél: +212 537 75 47 47 </w:t>
      </w:r>
      <w:r w:rsidRPr="000F3EE9">
        <w:rPr>
          <w:sz w:val="20"/>
          <w:szCs w:val="20"/>
          <w:lang w:val="fr-FR"/>
          <w:rPrChange w:id="7024" w:author="SRO" w:date="2011-02-21T10:18:00Z">
            <w:rPr>
              <w:sz w:val="20"/>
              <w:szCs w:val="20"/>
              <w:lang w:val="fr-FR"/>
            </w:rPr>
          </w:rPrChange>
        </w:rPr>
        <w:t>–</w:t>
      </w:r>
      <w:r w:rsidRPr="000F3EE9">
        <w:rPr>
          <w:sz w:val="20"/>
          <w:szCs w:val="20"/>
          <w:lang w:val="fr-FR"/>
          <w:rPrChange w:id="7025" w:author="SRO">
            <w:rPr>
              <w:sz w:val="20"/>
              <w:szCs w:val="20"/>
              <w:lang w:val="fr-FR"/>
            </w:rPr>
          </w:rPrChange>
        </w:rPr>
        <w:t xml:space="preserve"> Fax: 05 37 75 44 45</w:t>
      </w:r>
    </w:p>
    <w:p w:rsidR="00832F4C" w:rsidRPr="000F3EE9" w:rsidRDefault="00832F4C">
      <w:pPr>
        <w:autoSpaceDE w:val="0"/>
        <w:autoSpaceDN w:val="0"/>
        <w:rPr>
          <w:sz w:val="20"/>
          <w:szCs w:val="20"/>
          <w:lang w:val="fr-FR"/>
          <w:rPrChange w:id="7026" w:author="SRO">
            <w:rPr>
              <w:sz w:val="20"/>
              <w:szCs w:val="20"/>
              <w:lang w:val="fr-FR"/>
            </w:rPr>
          </w:rPrChange>
        </w:rPr>
      </w:pPr>
    </w:p>
    <w:p w:rsidR="00832F4C" w:rsidRPr="000F3EE9" w:rsidRDefault="00832F4C">
      <w:pPr>
        <w:numPr>
          <w:ilvl w:val="0"/>
          <w:numId w:val="27"/>
          <w:numberingChange w:id="7027" w:author="SRO" w:date="2011-02-21T09:12:00Z" w:original="%1:7:0:."/>
        </w:numPr>
        <w:tabs>
          <w:tab w:val="clear" w:pos="1004"/>
          <w:tab w:val="num" w:pos="567"/>
        </w:tabs>
        <w:autoSpaceDE w:val="0"/>
        <w:autoSpaceDN w:val="0"/>
        <w:adjustRightInd w:val="0"/>
        <w:ind w:hanging="1004"/>
        <w:textAlignment w:val="baseline"/>
        <w:rPr>
          <w:sz w:val="20"/>
          <w:szCs w:val="20"/>
          <w:lang w:val="fr-FR"/>
          <w:rPrChange w:id="7028" w:author="SRO">
            <w:rPr>
              <w:sz w:val="20"/>
              <w:szCs w:val="20"/>
              <w:lang w:val="fr-FR"/>
            </w:rPr>
          </w:rPrChange>
        </w:rPr>
      </w:pPr>
      <w:r w:rsidRPr="000F3EE9">
        <w:rPr>
          <w:sz w:val="20"/>
          <w:szCs w:val="20"/>
          <w:lang w:val="fr-FR"/>
          <w:rPrChange w:id="7029" w:author="SRO">
            <w:rPr>
              <w:sz w:val="20"/>
              <w:szCs w:val="20"/>
              <w:lang w:val="fr-FR"/>
            </w:rPr>
          </w:rPrChange>
        </w:rPr>
        <w:t>M. Omar Akouri</w:t>
      </w:r>
    </w:p>
    <w:p w:rsidR="00832F4C" w:rsidRPr="000F3EE9" w:rsidRDefault="00832F4C">
      <w:pPr>
        <w:autoSpaceDE w:val="0"/>
        <w:autoSpaceDN w:val="0"/>
        <w:ind w:firstLine="567"/>
        <w:rPr>
          <w:sz w:val="20"/>
          <w:szCs w:val="20"/>
          <w:lang w:val="fr-FR"/>
          <w:rPrChange w:id="7030" w:author="SRO">
            <w:rPr>
              <w:sz w:val="20"/>
              <w:szCs w:val="20"/>
              <w:lang w:val="fr-FR"/>
            </w:rPr>
          </w:rPrChange>
        </w:rPr>
      </w:pPr>
      <w:r w:rsidRPr="000F3EE9">
        <w:rPr>
          <w:sz w:val="20"/>
          <w:szCs w:val="20"/>
          <w:lang w:val="fr-FR"/>
          <w:rPrChange w:id="7031" w:author="SRO">
            <w:rPr>
              <w:sz w:val="20"/>
              <w:szCs w:val="20"/>
              <w:lang w:val="fr-FR"/>
            </w:rPr>
          </w:rPrChange>
        </w:rPr>
        <w:t>Président, Fédération de la pêche maritime et de l</w:t>
      </w:r>
      <w:r w:rsidRPr="000F3EE9">
        <w:rPr>
          <w:sz w:val="20"/>
          <w:szCs w:val="20"/>
          <w:lang w:val="fr-FR"/>
          <w:rPrChange w:id="7032" w:author="SRO" w:date="2011-02-21T10:18:00Z">
            <w:rPr>
              <w:sz w:val="20"/>
              <w:szCs w:val="20"/>
              <w:lang w:val="fr-FR"/>
            </w:rPr>
          </w:rPrChange>
        </w:rPr>
        <w:t>’</w:t>
      </w:r>
      <w:r w:rsidRPr="000F3EE9">
        <w:rPr>
          <w:sz w:val="20"/>
          <w:szCs w:val="20"/>
          <w:lang w:val="fr-FR"/>
          <w:rPrChange w:id="7033" w:author="SRO">
            <w:rPr>
              <w:sz w:val="20"/>
              <w:szCs w:val="20"/>
              <w:lang w:val="fr-FR"/>
            </w:rPr>
          </w:rPrChange>
        </w:rPr>
        <w:t>aquaculture (FPMA)</w:t>
      </w:r>
    </w:p>
    <w:p w:rsidR="00832F4C" w:rsidRPr="000F3EE9" w:rsidRDefault="00832F4C">
      <w:pPr>
        <w:autoSpaceDE w:val="0"/>
        <w:autoSpaceDN w:val="0"/>
        <w:ind w:firstLine="567"/>
        <w:rPr>
          <w:sz w:val="20"/>
          <w:szCs w:val="20"/>
          <w:lang w:val="fr-FR"/>
          <w:rPrChange w:id="7034" w:author="SRO">
            <w:rPr>
              <w:sz w:val="20"/>
              <w:szCs w:val="20"/>
              <w:lang w:val="fr-FR"/>
            </w:rPr>
          </w:rPrChange>
        </w:rPr>
      </w:pPr>
      <w:r w:rsidRPr="000F3EE9">
        <w:rPr>
          <w:sz w:val="20"/>
          <w:szCs w:val="20"/>
          <w:lang w:val="fr-FR"/>
          <w:rPrChange w:id="7035" w:author="SRO">
            <w:rPr>
              <w:sz w:val="20"/>
              <w:szCs w:val="20"/>
              <w:lang w:val="fr-FR"/>
            </w:rPr>
          </w:rPrChange>
        </w:rPr>
        <w:t>Rabat</w:t>
      </w:r>
    </w:p>
    <w:p w:rsidR="00832F4C" w:rsidRPr="000F3EE9" w:rsidRDefault="00832F4C">
      <w:pPr>
        <w:autoSpaceDE w:val="0"/>
        <w:autoSpaceDN w:val="0"/>
        <w:ind w:firstLine="567"/>
        <w:rPr>
          <w:sz w:val="20"/>
          <w:szCs w:val="20"/>
          <w:lang w:val="fr-FR"/>
          <w:rPrChange w:id="7036" w:author="SRO">
            <w:rPr>
              <w:sz w:val="20"/>
              <w:szCs w:val="20"/>
              <w:lang w:val="fr-FR"/>
            </w:rPr>
          </w:rPrChange>
        </w:rPr>
      </w:pPr>
      <w:r w:rsidRPr="000F3EE9">
        <w:rPr>
          <w:sz w:val="20"/>
          <w:szCs w:val="20"/>
          <w:lang w:val="fr-FR"/>
          <w:rPrChange w:id="7037" w:author="SRO">
            <w:rPr>
              <w:sz w:val="20"/>
              <w:szCs w:val="20"/>
              <w:lang w:val="fr-FR"/>
            </w:rPr>
          </w:rPrChange>
        </w:rPr>
        <w:t>Tél</w:t>
      </w:r>
      <w:r w:rsidRPr="000F3EE9">
        <w:rPr>
          <w:sz w:val="20"/>
          <w:szCs w:val="20"/>
          <w:lang w:val="fr-FR"/>
          <w:rPrChange w:id="7038" w:author="SRO" w:date="2011-02-21T10:18:00Z">
            <w:rPr>
              <w:sz w:val="20"/>
              <w:szCs w:val="20"/>
              <w:lang w:val="fr-FR"/>
            </w:rPr>
          </w:rPrChange>
        </w:rPr>
        <w:t> </w:t>
      </w:r>
      <w:r w:rsidRPr="000F3EE9">
        <w:rPr>
          <w:sz w:val="20"/>
          <w:szCs w:val="20"/>
          <w:lang w:val="fr-FR"/>
          <w:rPrChange w:id="7039" w:author="SRO">
            <w:rPr>
              <w:sz w:val="20"/>
              <w:szCs w:val="20"/>
              <w:lang w:val="fr-FR"/>
            </w:rPr>
          </w:rPrChange>
        </w:rPr>
        <w:t xml:space="preserve">: +212 37 77 68 07 -  Fax: +212 5 37 77 68 08    </w:t>
      </w:r>
    </w:p>
    <w:p w:rsidR="00832F4C" w:rsidRDefault="00832F4C">
      <w:pPr>
        <w:autoSpaceDE w:val="0"/>
        <w:autoSpaceDN w:val="0"/>
        <w:ind w:firstLine="567"/>
        <w:rPr>
          <w:ins w:id="7040" w:author="SRO" w:date="2011-02-21T11:03:00Z"/>
          <w:rtl/>
        </w:rPr>
      </w:pPr>
      <w:r w:rsidRPr="000F3EE9">
        <w:rPr>
          <w:sz w:val="20"/>
          <w:szCs w:val="20"/>
          <w:lang w:val="fr-FR"/>
          <w:rPrChange w:id="7041" w:author="SRO">
            <w:rPr>
              <w:sz w:val="20"/>
              <w:szCs w:val="20"/>
              <w:lang w:val="fr-FR"/>
            </w:rPr>
          </w:rPrChange>
        </w:rPr>
        <w:t xml:space="preserve">Email: </w:t>
      </w:r>
      <w:r w:rsidRPr="000F3EE9">
        <w:rPr>
          <w:lang w:val="fr-FR"/>
          <w:rPrChange w:id="7042" w:author="SRO">
            <w:rPr>
              <w:lang w:val="fr-FR"/>
            </w:rPr>
          </w:rPrChange>
        </w:rPr>
        <w:fldChar w:fldCharType="begin"/>
      </w:r>
      <w:r w:rsidRPr="000F3EE9">
        <w:rPr>
          <w:lang w:val="fr-FR"/>
          <w:rPrChange w:id="7043" w:author="SRO">
            <w:rPr>
              <w:lang w:val="fr-FR"/>
            </w:rPr>
          </w:rPrChange>
        </w:rPr>
        <w:instrText>HYPERLINK "mailto:foma2007@yahoo.fr"</w:instrText>
      </w:r>
      <w:r w:rsidRPr="000F3EE9">
        <w:rPr>
          <w:rPrChange w:id="7044" w:author="SRO" w:date="2011-02-21T10:18:00Z">
            <w:rPr/>
          </w:rPrChange>
        </w:rPr>
      </w:r>
      <w:r w:rsidRPr="000F3EE9">
        <w:rPr>
          <w:lang w:val="fr-FR"/>
          <w:rPrChange w:id="7045" w:author="SRO">
            <w:rPr>
              <w:lang w:val="fr-FR"/>
            </w:rPr>
          </w:rPrChange>
        </w:rPr>
        <w:fldChar w:fldCharType="separate"/>
      </w:r>
      <w:r w:rsidRPr="000F3EE9">
        <w:rPr>
          <w:sz w:val="20"/>
          <w:szCs w:val="20"/>
          <w:lang w:val="fr-FR"/>
          <w:rPrChange w:id="7046" w:author="SRO">
            <w:rPr>
              <w:sz w:val="20"/>
              <w:szCs w:val="20"/>
              <w:lang w:val="fr-FR"/>
            </w:rPr>
          </w:rPrChange>
        </w:rPr>
        <w:t>fpma2007@yahoo.fr</w:t>
      </w:r>
      <w:r w:rsidRPr="000F3EE9">
        <w:rPr>
          <w:lang w:val="fr-FR"/>
          <w:rPrChange w:id="7047" w:author="SRO">
            <w:rPr>
              <w:lang w:val="fr-FR"/>
            </w:rPr>
          </w:rPrChange>
        </w:rPr>
        <w:fldChar w:fldCharType="end"/>
      </w:r>
    </w:p>
    <w:p w:rsidR="00832F4C" w:rsidRDefault="00832F4C">
      <w:pPr>
        <w:numPr>
          <w:ins w:id="7048" w:author="SRO" w:date="2011-02-21T11:03:00Z"/>
        </w:numPr>
        <w:autoSpaceDE w:val="0"/>
        <w:autoSpaceDN w:val="0"/>
        <w:ind w:firstLine="567"/>
        <w:rPr>
          <w:ins w:id="7049" w:author="SRO" w:date="2011-02-21T11:03:00Z"/>
          <w:rtl/>
        </w:rPr>
      </w:pPr>
    </w:p>
    <w:p w:rsidR="00832F4C" w:rsidRDefault="00832F4C">
      <w:pPr>
        <w:numPr>
          <w:ins w:id="7050" w:author="SRO" w:date="2011-02-21T11:03:00Z"/>
        </w:numPr>
        <w:autoSpaceDE w:val="0"/>
        <w:autoSpaceDN w:val="0"/>
        <w:ind w:firstLine="567"/>
        <w:rPr>
          <w:ins w:id="7051" w:author="SRO" w:date="2011-02-21T11:03:00Z"/>
          <w:rtl/>
        </w:rPr>
      </w:pPr>
    </w:p>
    <w:p w:rsidR="00832F4C" w:rsidRPr="000F3EE9" w:rsidDel="00CA5844" w:rsidRDefault="00832F4C">
      <w:pPr>
        <w:numPr>
          <w:ins w:id="7052" w:author="SRO" w:date="2011-02-21T11:03:00Z"/>
        </w:numPr>
        <w:autoSpaceDE w:val="0"/>
        <w:autoSpaceDN w:val="0"/>
        <w:ind w:firstLine="567"/>
        <w:rPr>
          <w:del w:id="7053" w:author="SRO" w:date="2011-02-21T11:03:00Z"/>
          <w:sz w:val="20"/>
          <w:szCs w:val="20"/>
          <w:rtl/>
          <w:rPrChange w:id="7054" w:author="SRO">
            <w:rPr>
              <w:del w:id="7055" w:author="SRO" w:date="2011-02-21T11:03:00Z"/>
              <w:sz w:val="20"/>
              <w:szCs w:val="20"/>
              <w:rtl/>
            </w:rPr>
          </w:rPrChange>
        </w:rPr>
      </w:pPr>
    </w:p>
    <w:p w:rsidR="00832F4C" w:rsidRPr="000F3EE9" w:rsidRDefault="00832F4C">
      <w:pPr>
        <w:numPr>
          <w:ilvl w:val="0"/>
          <w:numId w:val="27"/>
          <w:numberingChange w:id="7056" w:author="SRO" w:date="2011-02-21T09:12:00Z" w:original="%1:8:0:."/>
        </w:numPr>
        <w:tabs>
          <w:tab w:val="clear" w:pos="1004"/>
          <w:tab w:val="num" w:pos="567"/>
        </w:tabs>
        <w:autoSpaceDE w:val="0"/>
        <w:autoSpaceDN w:val="0"/>
        <w:adjustRightInd w:val="0"/>
        <w:ind w:hanging="1004"/>
        <w:textAlignment w:val="baseline"/>
        <w:rPr>
          <w:sz w:val="20"/>
          <w:szCs w:val="20"/>
          <w:lang w:val="fr-FR"/>
          <w:rPrChange w:id="7057" w:author="SRO">
            <w:rPr>
              <w:sz w:val="20"/>
              <w:szCs w:val="20"/>
              <w:lang w:val="fr-FR"/>
            </w:rPr>
          </w:rPrChange>
        </w:rPr>
      </w:pPr>
      <w:r w:rsidRPr="000F3EE9">
        <w:rPr>
          <w:sz w:val="20"/>
          <w:szCs w:val="20"/>
          <w:lang w:val="fr-FR"/>
          <w:rPrChange w:id="7058" w:author="SRO">
            <w:rPr>
              <w:sz w:val="20"/>
              <w:szCs w:val="20"/>
              <w:lang w:val="fr-FR"/>
            </w:rPr>
          </w:rPrChange>
        </w:rPr>
        <w:t>M. Ahmed Baroudi</w:t>
      </w:r>
    </w:p>
    <w:p w:rsidR="00832F4C" w:rsidRPr="000F3EE9" w:rsidRDefault="00832F4C">
      <w:pPr>
        <w:autoSpaceDE w:val="0"/>
        <w:autoSpaceDN w:val="0"/>
        <w:ind w:firstLine="567"/>
        <w:rPr>
          <w:sz w:val="20"/>
          <w:szCs w:val="20"/>
          <w:lang w:val="fr-FR"/>
          <w:rPrChange w:id="7059" w:author="SRO">
            <w:rPr>
              <w:sz w:val="20"/>
              <w:szCs w:val="20"/>
              <w:lang w:val="fr-FR"/>
            </w:rPr>
          </w:rPrChange>
        </w:rPr>
      </w:pPr>
      <w:r w:rsidRPr="000F3EE9">
        <w:rPr>
          <w:sz w:val="20"/>
          <w:szCs w:val="20"/>
          <w:lang w:val="fr-FR"/>
          <w:rPrChange w:id="7060" w:author="SRO">
            <w:rPr>
              <w:sz w:val="20"/>
              <w:szCs w:val="20"/>
              <w:lang w:val="fr-FR"/>
            </w:rPr>
          </w:rPrChange>
        </w:rPr>
        <w:t>Directeur général, Société d</w:t>
      </w:r>
      <w:r w:rsidRPr="000F3EE9">
        <w:rPr>
          <w:sz w:val="20"/>
          <w:szCs w:val="20"/>
          <w:lang w:val="fr-FR"/>
          <w:rPrChange w:id="7061" w:author="SRO" w:date="2011-02-21T10:18:00Z">
            <w:rPr>
              <w:sz w:val="20"/>
              <w:szCs w:val="20"/>
              <w:lang w:val="fr-FR"/>
            </w:rPr>
          </w:rPrChange>
        </w:rPr>
        <w:t>’</w:t>
      </w:r>
      <w:r w:rsidRPr="000F3EE9">
        <w:rPr>
          <w:sz w:val="20"/>
          <w:szCs w:val="20"/>
          <w:lang w:val="fr-FR"/>
          <w:rPrChange w:id="7062" w:author="SRO">
            <w:rPr>
              <w:sz w:val="20"/>
              <w:szCs w:val="20"/>
              <w:lang w:val="fr-FR"/>
            </w:rPr>
          </w:rPrChange>
        </w:rPr>
        <w:t>investissement énergétique (SIE)</w:t>
      </w:r>
    </w:p>
    <w:p w:rsidR="00832F4C" w:rsidRPr="000F3EE9" w:rsidRDefault="00832F4C">
      <w:pPr>
        <w:autoSpaceDE w:val="0"/>
        <w:autoSpaceDN w:val="0"/>
        <w:ind w:firstLine="567"/>
        <w:rPr>
          <w:sz w:val="20"/>
          <w:szCs w:val="20"/>
          <w:lang w:val="fr-FR"/>
          <w:rPrChange w:id="7063" w:author="SRO">
            <w:rPr>
              <w:sz w:val="20"/>
              <w:szCs w:val="20"/>
              <w:lang w:val="fr-FR"/>
            </w:rPr>
          </w:rPrChange>
        </w:rPr>
      </w:pPr>
      <w:r w:rsidRPr="000F3EE9">
        <w:rPr>
          <w:sz w:val="20"/>
          <w:szCs w:val="20"/>
          <w:lang w:val="fr-FR"/>
          <w:rPrChange w:id="7064" w:author="SRO">
            <w:rPr>
              <w:sz w:val="20"/>
              <w:szCs w:val="20"/>
              <w:lang w:val="fr-FR"/>
            </w:rPr>
          </w:rPrChange>
        </w:rPr>
        <w:t>Ministère de l</w:t>
      </w:r>
      <w:r w:rsidRPr="000F3EE9">
        <w:rPr>
          <w:sz w:val="20"/>
          <w:szCs w:val="20"/>
          <w:lang w:val="fr-FR"/>
          <w:rPrChange w:id="7065" w:author="SRO" w:date="2011-02-21T10:18:00Z">
            <w:rPr>
              <w:sz w:val="20"/>
              <w:szCs w:val="20"/>
              <w:lang w:val="fr-FR"/>
            </w:rPr>
          </w:rPrChange>
        </w:rPr>
        <w:t>’</w:t>
      </w:r>
      <w:r w:rsidRPr="000F3EE9">
        <w:rPr>
          <w:sz w:val="20"/>
          <w:szCs w:val="20"/>
          <w:lang w:val="fr-FR"/>
          <w:rPrChange w:id="7066" w:author="SRO">
            <w:rPr>
              <w:sz w:val="20"/>
              <w:szCs w:val="20"/>
              <w:lang w:val="fr-FR"/>
            </w:rPr>
          </w:rPrChange>
        </w:rPr>
        <w:t>énergie, des mines, de l</w:t>
      </w:r>
      <w:r w:rsidRPr="000F3EE9">
        <w:rPr>
          <w:sz w:val="20"/>
          <w:szCs w:val="20"/>
          <w:lang w:val="fr-FR"/>
          <w:rPrChange w:id="7067" w:author="SRO" w:date="2011-02-21T10:18:00Z">
            <w:rPr>
              <w:sz w:val="20"/>
              <w:szCs w:val="20"/>
              <w:lang w:val="fr-FR"/>
            </w:rPr>
          </w:rPrChange>
        </w:rPr>
        <w:t>’</w:t>
      </w:r>
      <w:r w:rsidRPr="000F3EE9">
        <w:rPr>
          <w:sz w:val="20"/>
          <w:szCs w:val="20"/>
          <w:lang w:val="fr-FR"/>
          <w:rPrChange w:id="7068" w:author="SRO">
            <w:rPr>
              <w:sz w:val="20"/>
              <w:szCs w:val="20"/>
              <w:lang w:val="fr-FR"/>
            </w:rPr>
          </w:rPrChange>
        </w:rPr>
        <w:t>eau et de l</w:t>
      </w:r>
      <w:r w:rsidRPr="000F3EE9">
        <w:rPr>
          <w:sz w:val="20"/>
          <w:szCs w:val="20"/>
          <w:lang w:val="fr-FR"/>
          <w:rPrChange w:id="7069" w:author="SRO" w:date="2011-02-21T10:18:00Z">
            <w:rPr>
              <w:sz w:val="20"/>
              <w:szCs w:val="20"/>
              <w:lang w:val="fr-FR"/>
            </w:rPr>
          </w:rPrChange>
        </w:rPr>
        <w:t>’</w:t>
      </w:r>
      <w:r w:rsidRPr="000F3EE9">
        <w:rPr>
          <w:sz w:val="20"/>
          <w:szCs w:val="20"/>
          <w:lang w:val="fr-FR"/>
          <w:rPrChange w:id="7070" w:author="SRO">
            <w:rPr>
              <w:sz w:val="20"/>
              <w:szCs w:val="20"/>
              <w:lang w:val="fr-FR"/>
            </w:rPr>
          </w:rPrChange>
        </w:rPr>
        <w:t>environnement</w:t>
      </w:r>
    </w:p>
    <w:p w:rsidR="00832F4C" w:rsidRPr="000F3EE9" w:rsidRDefault="00832F4C">
      <w:pPr>
        <w:autoSpaceDE w:val="0"/>
        <w:autoSpaceDN w:val="0"/>
        <w:ind w:firstLine="567"/>
        <w:rPr>
          <w:sz w:val="20"/>
          <w:szCs w:val="20"/>
          <w:lang w:val="fr-FR"/>
          <w:rPrChange w:id="7071" w:author="SRO">
            <w:rPr>
              <w:sz w:val="20"/>
              <w:szCs w:val="20"/>
              <w:lang w:val="fr-FR"/>
            </w:rPr>
          </w:rPrChange>
        </w:rPr>
      </w:pPr>
      <w:r w:rsidRPr="000F3EE9">
        <w:rPr>
          <w:sz w:val="20"/>
          <w:szCs w:val="20"/>
          <w:lang w:val="fr-FR"/>
          <w:rPrChange w:id="7072" w:author="SRO">
            <w:rPr>
              <w:sz w:val="20"/>
              <w:szCs w:val="20"/>
              <w:lang w:val="fr-FR"/>
            </w:rPr>
          </w:rPrChange>
        </w:rPr>
        <w:t>Rabat</w:t>
      </w:r>
    </w:p>
    <w:p w:rsidR="00832F4C" w:rsidRPr="000F3EE9" w:rsidRDefault="00832F4C">
      <w:pPr>
        <w:autoSpaceDE w:val="0"/>
        <w:autoSpaceDN w:val="0"/>
        <w:ind w:firstLine="567"/>
        <w:rPr>
          <w:sz w:val="20"/>
          <w:szCs w:val="20"/>
          <w:lang w:val="fr-FR"/>
          <w:rPrChange w:id="7073" w:author="SRO">
            <w:rPr>
              <w:sz w:val="20"/>
              <w:szCs w:val="20"/>
              <w:lang w:val="fr-FR"/>
            </w:rPr>
          </w:rPrChange>
        </w:rPr>
      </w:pPr>
      <w:r w:rsidRPr="000F3EE9">
        <w:rPr>
          <w:sz w:val="20"/>
          <w:szCs w:val="20"/>
          <w:lang w:val="fr-FR"/>
          <w:rPrChange w:id="7074" w:author="SRO">
            <w:rPr>
              <w:sz w:val="20"/>
              <w:szCs w:val="20"/>
              <w:lang w:val="fr-FR"/>
            </w:rPr>
          </w:rPrChange>
        </w:rPr>
        <w:t>Tél</w:t>
      </w:r>
      <w:r w:rsidRPr="000F3EE9">
        <w:rPr>
          <w:sz w:val="20"/>
          <w:szCs w:val="20"/>
          <w:lang w:val="fr-FR"/>
          <w:rPrChange w:id="7075" w:author="SRO" w:date="2011-02-21T10:18:00Z">
            <w:rPr>
              <w:sz w:val="20"/>
              <w:szCs w:val="20"/>
              <w:lang w:val="fr-FR"/>
            </w:rPr>
          </w:rPrChange>
        </w:rPr>
        <w:t> </w:t>
      </w:r>
      <w:r w:rsidRPr="000F3EE9">
        <w:rPr>
          <w:sz w:val="20"/>
          <w:szCs w:val="20"/>
          <w:lang w:val="fr-FR"/>
          <w:rPrChange w:id="7076" w:author="SRO">
            <w:rPr>
              <w:sz w:val="20"/>
              <w:szCs w:val="20"/>
              <w:lang w:val="fr-FR"/>
            </w:rPr>
          </w:rPrChange>
        </w:rPr>
        <w:t xml:space="preserve">: +212 5 37 68 88 56 / 68 81 72 </w:t>
      </w:r>
      <w:r w:rsidRPr="000F3EE9">
        <w:rPr>
          <w:sz w:val="20"/>
          <w:szCs w:val="20"/>
          <w:lang w:val="fr-FR"/>
          <w:rPrChange w:id="7077" w:author="SRO" w:date="2011-02-21T10:18:00Z">
            <w:rPr>
              <w:sz w:val="20"/>
              <w:szCs w:val="20"/>
              <w:lang w:val="fr-FR"/>
            </w:rPr>
          </w:rPrChange>
        </w:rPr>
        <w:t>–</w:t>
      </w:r>
      <w:r w:rsidRPr="000F3EE9">
        <w:rPr>
          <w:sz w:val="20"/>
          <w:szCs w:val="20"/>
          <w:lang w:val="fr-FR"/>
          <w:rPrChange w:id="7078" w:author="SRO">
            <w:rPr>
              <w:sz w:val="20"/>
              <w:szCs w:val="20"/>
              <w:lang w:val="fr-FR"/>
            </w:rPr>
          </w:rPrChange>
        </w:rPr>
        <w:t xml:space="preserve"> Fax</w:t>
      </w:r>
      <w:r w:rsidRPr="000F3EE9">
        <w:rPr>
          <w:sz w:val="20"/>
          <w:szCs w:val="20"/>
          <w:lang w:val="fr-FR"/>
          <w:rPrChange w:id="7079" w:author="SRO" w:date="2011-02-21T10:18:00Z">
            <w:rPr>
              <w:sz w:val="20"/>
              <w:szCs w:val="20"/>
              <w:lang w:val="fr-FR"/>
            </w:rPr>
          </w:rPrChange>
        </w:rPr>
        <w:t> </w:t>
      </w:r>
      <w:r w:rsidRPr="000F3EE9">
        <w:rPr>
          <w:sz w:val="20"/>
          <w:szCs w:val="20"/>
          <w:lang w:val="fr-FR"/>
          <w:rPrChange w:id="7080" w:author="SRO">
            <w:rPr>
              <w:sz w:val="20"/>
              <w:szCs w:val="20"/>
              <w:lang w:val="fr-FR"/>
            </w:rPr>
          </w:rPrChange>
        </w:rPr>
        <w:t xml:space="preserve">: 05 37 68 87 75 </w:t>
      </w:r>
    </w:p>
    <w:p w:rsidR="00832F4C" w:rsidRPr="000F3EE9" w:rsidRDefault="00832F4C">
      <w:pPr>
        <w:autoSpaceDE w:val="0"/>
        <w:autoSpaceDN w:val="0"/>
        <w:ind w:firstLine="567"/>
        <w:rPr>
          <w:sz w:val="20"/>
          <w:szCs w:val="20"/>
          <w:lang w:val="fr-FR"/>
          <w:rPrChange w:id="7081" w:author="SRO">
            <w:rPr>
              <w:sz w:val="20"/>
              <w:szCs w:val="20"/>
              <w:lang w:val="fr-FR"/>
            </w:rPr>
          </w:rPrChange>
        </w:rPr>
      </w:pPr>
      <w:r w:rsidRPr="000F3EE9">
        <w:rPr>
          <w:sz w:val="20"/>
          <w:szCs w:val="20"/>
          <w:lang w:val="fr-FR"/>
          <w:rPrChange w:id="7082" w:author="SRO">
            <w:rPr>
              <w:sz w:val="20"/>
              <w:szCs w:val="20"/>
              <w:lang w:val="fr-FR"/>
            </w:rPr>
          </w:rPrChange>
        </w:rPr>
        <w:t>Email</w:t>
      </w:r>
      <w:r w:rsidRPr="000F3EE9">
        <w:rPr>
          <w:sz w:val="20"/>
          <w:szCs w:val="20"/>
          <w:lang w:val="fr-FR"/>
          <w:rPrChange w:id="7083" w:author="SRO" w:date="2011-02-21T10:18:00Z">
            <w:rPr>
              <w:sz w:val="20"/>
              <w:szCs w:val="20"/>
              <w:lang w:val="fr-FR"/>
            </w:rPr>
          </w:rPrChange>
        </w:rPr>
        <w:t> </w:t>
      </w:r>
      <w:r w:rsidRPr="000F3EE9">
        <w:rPr>
          <w:sz w:val="20"/>
          <w:szCs w:val="20"/>
          <w:lang w:val="fr-FR"/>
          <w:rPrChange w:id="7084" w:author="SRO">
            <w:rPr>
              <w:sz w:val="20"/>
              <w:szCs w:val="20"/>
              <w:lang w:val="fr-FR"/>
            </w:rPr>
          </w:rPrChange>
        </w:rPr>
        <w:t xml:space="preserve">: </w:t>
      </w:r>
      <w:r w:rsidRPr="000F3EE9">
        <w:rPr>
          <w:lang w:val="fr-FR"/>
          <w:rPrChange w:id="7085" w:author="SRO">
            <w:rPr>
              <w:lang w:val="fr-FR"/>
            </w:rPr>
          </w:rPrChange>
        </w:rPr>
        <w:fldChar w:fldCharType="begin"/>
      </w:r>
      <w:r w:rsidRPr="000F3EE9">
        <w:rPr>
          <w:lang w:val="fr-FR"/>
          <w:rPrChange w:id="7086" w:author="SRO">
            <w:rPr>
              <w:lang w:val="fr-FR"/>
            </w:rPr>
          </w:rPrChange>
        </w:rPr>
        <w:instrText>HYPERLINK "mailto:ahmed.baroudi@siem.ma"</w:instrText>
      </w:r>
      <w:r w:rsidRPr="000F3EE9">
        <w:rPr>
          <w:rPrChange w:id="7087" w:author="SRO" w:date="2011-02-21T10:18:00Z">
            <w:rPr/>
          </w:rPrChange>
        </w:rPr>
      </w:r>
      <w:r w:rsidRPr="000F3EE9">
        <w:rPr>
          <w:lang w:val="fr-FR"/>
          <w:rPrChange w:id="7088" w:author="SRO">
            <w:rPr>
              <w:lang w:val="fr-FR"/>
            </w:rPr>
          </w:rPrChange>
        </w:rPr>
        <w:fldChar w:fldCharType="separate"/>
      </w:r>
      <w:r w:rsidRPr="00832F4C">
        <w:rPr>
          <w:rStyle w:val="Hyperlink"/>
          <w:color w:val="auto"/>
          <w:sz w:val="20"/>
          <w:szCs w:val="20"/>
          <w:lang w:val="fr-FR"/>
          <w:rPrChange w:id="7089" w:author="SRO" w:date="2011-02-21T10:18:00Z">
            <w:rPr>
              <w:rStyle w:val="Hyperlink"/>
              <w:sz w:val="20"/>
              <w:szCs w:val="20"/>
              <w:lang w:val="fr-FR"/>
            </w:rPr>
          </w:rPrChange>
        </w:rPr>
        <w:t>ahmed.baroudi@siem.ma</w:t>
      </w:r>
      <w:r w:rsidRPr="000F3EE9">
        <w:rPr>
          <w:lang w:val="fr-FR"/>
          <w:rPrChange w:id="7090" w:author="SRO">
            <w:rPr>
              <w:lang w:val="fr-FR"/>
            </w:rPr>
          </w:rPrChange>
        </w:rPr>
        <w:fldChar w:fldCharType="end"/>
      </w:r>
      <w:r w:rsidRPr="000F3EE9">
        <w:rPr>
          <w:sz w:val="20"/>
          <w:szCs w:val="20"/>
          <w:lang w:val="fr-FR"/>
          <w:rPrChange w:id="7091" w:author="SRO">
            <w:rPr>
              <w:sz w:val="20"/>
              <w:szCs w:val="20"/>
              <w:lang w:val="fr-FR"/>
            </w:rPr>
          </w:rPrChange>
        </w:rPr>
        <w:t>-</w:t>
      </w:r>
    </w:p>
    <w:p w:rsidR="00832F4C" w:rsidRPr="000F3EE9" w:rsidRDefault="00832F4C">
      <w:pPr>
        <w:autoSpaceDE w:val="0"/>
        <w:autoSpaceDN w:val="0"/>
        <w:ind w:left="1080"/>
        <w:rPr>
          <w:sz w:val="20"/>
          <w:szCs w:val="20"/>
          <w:lang w:val="fr-FR"/>
          <w:rPrChange w:id="7092" w:author="SRO">
            <w:rPr>
              <w:sz w:val="20"/>
              <w:szCs w:val="20"/>
              <w:lang w:val="fr-FR"/>
            </w:rPr>
          </w:rPrChange>
        </w:rPr>
      </w:pPr>
    </w:p>
    <w:p w:rsidR="00832F4C" w:rsidRPr="000F3EE9" w:rsidRDefault="00832F4C">
      <w:pPr>
        <w:numPr>
          <w:ilvl w:val="0"/>
          <w:numId w:val="27"/>
          <w:numberingChange w:id="7093" w:author="SRO" w:date="2011-02-21T09:12:00Z" w:original="%1:9:0:."/>
        </w:numPr>
        <w:tabs>
          <w:tab w:val="clear" w:pos="1004"/>
          <w:tab w:val="num" w:pos="567"/>
        </w:tabs>
        <w:autoSpaceDE w:val="0"/>
        <w:autoSpaceDN w:val="0"/>
        <w:adjustRightInd w:val="0"/>
        <w:ind w:hanging="1004"/>
        <w:textAlignment w:val="baseline"/>
        <w:rPr>
          <w:sz w:val="20"/>
          <w:szCs w:val="20"/>
          <w:lang w:val="fr-FR"/>
          <w:rPrChange w:id="7094" w:author="SRO">
            <w:rPr>
              <w:sz w:val="20"/>
              <w:szCs w:val="20"/>
              <w:lang w:val="fr-FR"/>
            </w:rPr>
          </w:rPrChange>
        </w:rPr>
      </w:pPr>
      <w:r w:rsidRPr="000F3EE9">
        <w:rPr>
          <w:sz w:val="20"/>
          <w:szCs w:val="20"/>
          <w:lang w:val="fr-FR"/>
          <w:rPrChange w:id="7095" w:author="SRO">
            <w:rPr>
              <w:sz w:val="20"/>
              <w:szCs w:val="20"/>
              <w:lang w:val="fr-FR"/>
            </w:rPr>
          </w:rPrChange>
        </w:rPr>
        <w:t>M. Mohammed Lisser</w:t>
      </w:r>
    </w:p>
    <w:p w:rsidR="00832F4C" w:rsidRPr="000F3EE9" w:rsidRDefault="00832F4C">
      <w:pPr>
        <w:autoSpaceDE w:val="0"/>
        <w:autoSpaceDN w:val="0"/>
        <w:ind w:firstLine="567"/>
        <w:rPr>
          <w:sz w:val="20"/>
          <w:szCs w:val="20"/>
          <w:lang w:val="fr-FR"/>
          <w:rPrChange w:id="7096" w:author="SRO">
            <w:rPr>
              <w:sz w:val="20"/>
              <w:szCs w:val="20"/>
              <w:lang w:val="fr-FR"/>
            </w:rPr>
          </w:rPrChange>
        </w:rPr>
      </w:pPr>
      <w:r w:rsidRPr="000F3EE9">
        <w:rPr>
          <w:sz w:val="20"/>
          <w:szCs w:val="20"/>
          <w:lang w:val="fr-FR"/>
          <w:rPrChange w:id="7097" w:author="SRO">
            <w:rPr>
              <w:sz w:val="20"/>
              <w:szCs w:val="20"/>
              <w:lang w:val="fr-FR"/>
            </w:rPr>
          </w:rPrChange>
        </w:rPr>
        <w:t xml:space="preserve">Ingénieur, électricité et énergie renouvelables  </w:t>
      </w:r>
    </w:p>
    <w:p w:rsidR="00832F4C" w:rsidRPr="000F3EE9" w:rsidRDefault="00832F4C">
      <w:pPr>
        <w:autoSpaceDE w:val="0"/>
        <w:autoSpaceDN w:val="0"/>
        <w:ind w:firstLine="567"/>
        <w:rPr>
          <w:sz w:val="20"/>
          <w:szCs w:val="20"/>
          <w:lang w:val="fr-FR"/>
          <w:rPrChange w:id="7098" w:author="SRO">
            <w:rPr>
              <w:sz w:val="20"/>
              <w:szCs w:val="20"/>
              <w:lang w:val="fr-FR"/>
            </w:rPr>
          </w:rPrChange>
        </w:rPr>
      </w:pPr>
      <w:r w:rsidRPr="000F3EE9">
        <w:rPr>
          <w:sz w:val="20"/>
          <w:szCs w:val="20"/>
          <w:lang w:val="fr-FR"/>
          <w:rPrChange w:id="7099" w:author="SRO">
            <w:rPr>
              <w:sz w:val="20"/>
              <w:szCs w:val="20"/>
              <w:lang w:val="fr-FR"/>
            </w:rPr>
          </w:rPrChange>
        </w:rPr>
        <w:t>Ministère de l</w:t>
      </w:r>
      <w:r w:rsidRPr="000F3EE9">
        <w:rPr>
          <w:sz w:val="20"/>
          <w:szCs w:val="20"/>
          <w:lang w:val="fr-FR"/>
          <w:rPrChange w:id="7100" w:author="SRO" w:date="2011-02-21T10:18:00Z">
            <w:rPr>
              <w:sz w:val="20"/>
              <w:szCs w:val="20"/>
              <w:lang w:val="fr-FR"/>
            </w:rPr>
          </w:rPrChange>
        </w:rPr>
        <w:t>’</w:t>
      </w:r>
      <w:r w:rsidRPr="000F3EE9">
        <w:rPr>
          <w:sz w:val="20"/>
          <w:szCs w:val="20"/>
          <w:lang w:val="fr-FR"/>
          <w:rPrChange w:id="7101" w:author="SRO">
            <w:rPr>
              <w:sz w:val="20"/>
              <w:szCs w:val="20"/>
              <w:lang w:val="fr-FR"/>
            </w:rPr>
          </w:rPrChange>
        </w:rPr>
        <w:t>énergie et des mines</w:t>
      </w:r>
    </w:p>
    <w:p w:rsidR="00832F4C" w:rsidRPr="000F3EE9" w:rsidRDefault="00832F4C">
      <w:pPr>
        <w:autoSpaceDE w:val="0"/>
        <w:autoSpaceDN w:val="0"/>
        <w:ind w:firstLine="567"/>
        <w:rPr>
          <w:sz w:val="20"/>
          <w:szCs w:val="20"/>
          <w:lang w:val="fr-FR"/>
          <w:rPrChange w:id="7102" w:author="SRO">
            <w:rPr>
              <w:sz w:val="20"/>
              <w:szCs w:val="20"/>
              <w:lang w:val="fr-FR"/>
            </w:rPr>
          </w:rPrChange>
        </w:rPr>
      </w:pPr>
      <w:r w:rsidRPr="000F3EE9">
        <w:rPr>
          <w:sz w:val="20"/>
          <w:szCs w:val="20"/>
          <w:lang w:val="fr-FR"/>
          <w:rPrChange w:id="7103" w:author="SRO">
            <w:rPr>
              <w:sz w:val="20"/>
              <w:szCs w:val="20"/>
              <w:lang w:val="fr-FR"/>
            </w:rPr>
          </w:rPrChange>
        </w:rPr>
        <w:t>Rabat</w:t>
      </w:r>
    </w:p>
    <w:p w:rsidR="00832F4C" w:rsidRPr="000F3EE9" w:rsidRDefault="00832F4C">
      <w:pPr>
        <w:autoSpaceDE w:val="0"/>
        <w:autoSpaceDN w:val="0"/>
        <w:ind w:firstLine="567"/>
        <w:rPr>
          <w:sz w:val="20"/>
          <w:szCs w:val="20"/>
          <w:lang w:val="fr-FR"/>
          <w:rPrChange w:id="7104" w:author="SRO">
            <w:rPr>
              <w:sz w:val="20"/>
              <w:szCs w:val="20"/>
              <w:lang w:val="fr-FR"/>
            </w:rPr>
          </w:rPrChange>
        </w:rPr>
      </w:pPr>
      <w:r w:rsidRPr="000F3EE9">
        <w:rPr>
          <w:sz w:val="20"/>
          <w:szCs w:val="20"/>
          <w:lang w:val="fr-FR"/>
          <w:rPrChange w:id="7105" w:author="SRO">
            <w:rPr>
              <w:sz w:val="20"/>
              <w:szCs w:val="20"/>
              <w:lang w:val="fr-FR"/>
            </w:rPr>
          </w:rPrChange>
        </w:rPr>
        <w:t>Tel</w:t>
      </w:r>
      <w:r w:rsidRPr="000F3EE9">
        <w:rPr>
          <w:sz w:val="20"/>
          <w:szCs w:val="20"/>
          <w:lang w:val="fr-FR"/>
          <w:rPrChange w:id="7106" w:author="SRO" w:date="2011-02-21T10:18:00Z">
            <w:rPr>
              <w:sz w:val="20"/>
              <w:szCs w:val="20"/>
              <w:lang w:val="fr-FR"/>
            </w:rPr>
          </w:rPrChange>
        </w:rPr>
        <w:t> </w:t>
      </w:r>
      <w:r w:rsidRPr="000F3EE9">
        <w:rPr>
          <w:sz w:val="20"/>
          <w:szCs w:val="20"/>
          <w:lang w:val="fr-FR"/>
          <w:rPrChange w:id="7107" w:author="SRO">
            <w:rPr>
              <w:sz w:val="20"/>
              <w:szCs w:val="20"/>
              <w:lang w:val="fr-FR"/>
            </w:rPr>
          </w:rPrChange>
        </w:rPr>
        <w:t>: +212</w:t>
      </w:r>
      <w:r w:rsidRPr="000F3EE9">
        <w:rPr>
          <w:sz w:val="20"/>
          <w:szCs w:val="20"/>
          <w:lang w:val="fr-FR"/>
          <w:rPrChange w:id="7108" w:author="SRO" w:date="2011-02-21T10:18:00Z">
            <w:rPr>
              <w:sz w:val="20"/>
              <w:szCs w:val="20"/>
              <w:lang w:val="fr-FR"/>
            </w:rPr>
          </w:rPrChange>
        </w:rPr>
        <w:t> </w:t>
      </w:r>
      <w:r w:rsidRPr="000F3EE9">
        <w:rPr>
          <w:sz w:val="20"/>
          <w:szCs w:val="20"/>
          <w:lang w:val="fr-FR"/>
          <w:rPrChange w:id="7109" w:author="SRO">
            <w:rPr>
              <w:sz w:val="20"/>
              <w:szCs w:val="20"/>
              <w:lang w:val="fr-FR"/>
            </w:rPr>
          </w:rPrChange>
        </w:rPr>
        <w:t>663 00 69 54</w:t>
      </w:r>
      <w:r w:rsidRPr="000F3EE9">
        <w:rPr>
          <w:sz w:val="20"/>
          <w:szCs w:val="20"/>
          <w:lang w:val="fr-FR"/>
          <w:rPrChange w:id="7110" w:author="SRO" w:date="2011-02-21T10:18:00Z">
            <w:rPr>
              <w:sz w:val="20"/>
              <w:szCs w:val="20"/>
              <w:lang w:val="fr-FR"/>
            </w:rPr>
          </w:rPrChange>
        </w:rPr>
        <w:tab/>
      </w:r>
    </w:p>
    <w:p w:rsidR="00832F4C" w:rsidRPr="000F3EE9" w:rsidRDefault="00832F4C">
      <w:pPr>
        <w:autoSpaceDE w:val="0"/>
        <w:autoSpaceDN w:val="0"/>
        <w:ind w:firstLine="567"/>
        <w:rPr>
          <w:sz w:val="20"/>
          <w:szCs w:val="20"/>
          <w:lang w:val="fr-FR"/>
          <w:rPrChange w:id="7111" w:author="SRO">
            <w:rPr>
              <w:sz w:val="20"/>
              <w:szCs w:val="20"/>
              <w:lang w:val="fr-FR"/>
            </w:rPr>
          </w:rPrChange>
        </w:rPr>
      </w:pPr>
      <w:r w:rsidRPr="000F3EE9">
        <w:rPr>
          <w:sz w:val="20"/>
          <w:szCs w:val="20"/>
          <w:lang w:val="fr-FR"/>
          <w:rPrChange w:id="7112" w:author="SRO">
            <w:rPr>
              <w:sz w:val="20"/>
              <w:szCs w:val="20"/>
              <w:lang w:val="fr-FR"/>
            </w:rPr>
          </w:rPrChange>
        </w:rPr>
        <w:t>Email</w:t>
      </w:r>
      <w:r w:rsidRPr="000F3EE9">
        <w:rPr>
          <w:sz w:val="20"/>
          <w:szCs w:val="20"/>
          <w:lang w:val="fr-FR"/>
          <w:rPrChange w:id="7113" w:author="SRO" w:date="2011-02-21T10:18:00Z">
            <w:rPr>
              <w:sz w:val="20"/>
              <w:szCs w:val="20"/>
              <w:lang w:val="fr-FR"/>
            </w:rPr>
          </w:rPrChange>
        </w:rPr>
        <w:t> </w:t>
      </w:r>
      <w:r w:rsidRPr="000F3EE9">
        <w:rPr>
          <w:sz w:val="20"/>
          <w:szCs w:val="20"/>
          <w:lang w:val="fr-FR"/>
          <w:rPrChange w:id="7114" w:author="SRO">
            <w:rPr>
              <w:sz w:val="20"/>
              <w:szCs w:val="20"/>
              <w:lang w:val="fr-FR"/>
            </w:rPr>
          </w:rPrChange>
        </w:rPr>
        <w:t xml:space="preserve">: </w:t>
      </w:r>
      <w:r w:rsidRPr="000F3EE9">
        <w:rPr>
          <w:lang w:val="fr-FR"/>
          <w:rPrChange w:id="7115" w:author="SRO">
            <w:rPr>
              <w:lang w:val="fr-FR"/>
            </w:rPr>
          </w:rPrChange>
        </w:rPr>
        <w:fldChar w:fldCharType="begin"/>
      </w:r>
      <w:r w:rsidRPr="000F3EE9">
        <w:rPr>
          <w:lang w:val="fr-FR"/>
          <w:rPrChange w:id="7116" w:author="SRO">
            <w:rPr>
              <w:lang w:val="fr-FR"/>
            </w:rPr>
          </w:rPrChange>
        </w:rPr>
        <w:instrText>HYPERLINK "mailto:m.lisser@mem.gov.ma"</w:instrText>
      </w:r>
      <w:r w:rsidRPr="000F3EE9">
        <w:rPr>
          <w:rPrChange w:id="7117" w:author="SRO" w:date="2011-02-21T10:18:00Z">
            <w:rPr/>
          </w:rPrChange>
        </w:rPr>
      </w:r>
      <w:r w:rsidRPr="000F3EE9">
        <w:rPr>
          <w:lang w:val="fr-FR"/>
          <w:rPrChange w:id="7118" w:author="SRO">
            <w:rPr>
              <w:lang w:val="fr-FR"/>
            </w:rPr>
          </w:rPrChange>
        </w:rPr>
        <w:fldChar w:fldCharType="separate"/>
      </w:r>
      <w:r w:rsidRPr="000F3EE9">
        <w:rPr>
          <w:sz w:val="20"/>
          <w:szCs w:val="20"/>
          <w:lang w:val="fr-FR"/>
          <w:rPrChange w:id="7119" w:author="SRO">
            <w:rPr>
              <w:sz w:val="20"/>
              <w:szCs w:val="20"/>
              <w:lang w:val="fr-FR"/>
            </w:rPr>
          </w:rPrChange>
        </w:rPr>
        <w:t>m.lisser@mem.gov.ma</w:t>
      </w:r>
      <w:r w:rsidRPr="000F3EE9">
        <w:rPr>
          <w:lang w:val="fr-FR"/>
          <w:rPrChange w:id="7120" w:author="SRO">
            <w:rPr>
              <w:lang w:val="fr-FR"/>
            </w:rPr>
          </w:rPrChange>
        </w:rPr>
        <w:fldChar w:fldCharType="end"/>
      </w:r>
    </w:p>
    <w:p w:rsidR="00832F4C" w:rsidRPr="000F3EE9" w:rsidRDefault="00832F4C">
      <w:pPr>
        <w:autoSpaceDE w:val="0"/>
        <w:autoSpaceDN w:val="0"/>
        <w:ind w:left="1004"/>
        <w:rPr>
          <w:sz w:val="20"/>
          <w:szCs w:val="20"/>
          <w:lang w:val="fr-FR"/>
          <w:rPrChange w:id="7121" w:author="SRO">
            <w:rPr>
              <w:sz w:val="20"/>
              <w:szCs w:val="20"/>
              <w:lang w:val="fr-FR"/>
            </w:rPr>
          </w:rPrChange>
        </w:rPr>
      </w:pPr>
    </w:p>
    <w:p w:rsidR="00832F4C" w:rsidRPr="000F3EE9" w:rsidRDefault="00832F4C">
      <w:pPr>
        <w:numPr>
          <w:ilvl w:val="0"/>
          <w:numId w:val="27"/>
          <w:numberingChange w:id="7122" w:author="SRO" w:date="2011-02-21T09:12:00Z" w:original="%1:10:0:."/>
        </w:numPr>
        <w:tabs>
          <w:tab w:val="clear" w:pos="1004"/>
          <w:tab w:val="num" w:pos="567"/>
        </w:tabs>
        <w:autoSpaceDE w:val="0"/>
        <w:autoSpaceDN w:val="0"/>
        <w:adjustRightInd w:val="0"/>
        <w:ind w:hanging="1004"/>
        <w:textAlignment w:val="baseline"/>
        <w:rPr>
          <w:sz w:val="20"/>
          <w:szCs w:val="20"/>
          <w:lang w:val="de-DE"/>
          <w:rPrChange w:id="7123" w:author="SRO">
            <w:rPr>
              <w:sz w:val="20"/>
              <w:szCs w:val="20"/>
              <w:lang w:val="de-DE"/>
            </w:rPr>
          </w:rPrChange>
        </w:rPr>
      </w:pPr>
      <w:r w:rsidRPr="000F3EE9">
        <w:rPr>
          <w:sz w:val="20"/>
          <w:szCs w:val="20"/>
          <w:lang w:val="de-DE"/>
          <w:rPrChange w:id="7124" w:author="SRO">
            <w:rPr>
              <w:sz w:val="20"/>
              <w:szCs w:val="20"/>
              <w:lang w:val="de-DE"/>
            </w:rPr>
          </w:rPrChange>
        </w:rPr>
        <w:t>M. Mustapha Ben El Ahmar</w:t>
      </w:r>
    </w:p>
    <w:p w:rsidR="00832F4C" w:rsidRPr="000F3EE9" w:rsidRDefault="00832F4C">
      <w:pPr>
        <w:autoSpaceDE w:val="0"/>
        <w:autoSpaceDN w:val="0"/>
        <w:ind w:left="567"/>
        <w:rPr>
          <w:sz w:val="20"/>
          <w:szCs w:val="20"/>
          <w:lang w:val="de-DE"/>
          <w:rPrChange w:id="7125" w:author="SRO">
            <w:rPr>
              <w:sz w:val="20"/>
              <w:szCs w:val="20"/>
              <w:lang w:val="de-DE"/>
            </w:rPr>
          </w:rPrChange>
        </w:rPr>
      </w:pPr>
      <w:r w:rsidRPr="000F3EE9">
        <w:rPr>
          <w:sz w:val="20"/>
          <w:szCs w:val="20"/>
          <w:lang w:val="fr-FR"/>
          <w:rPrChange w:id="7126" w:author="SRO">
            <w:rPr>
              <w:sz w:val="20"/>
              <w:szCs w:val="20"/>
              <w:lang w:val="fr-FR"/>
            </w:rPr>
          </w:rPrChange>
        </w:rPr>
        <w:t>Directeur général de Tamwil El Fellah</w:t>
      </w:r>
    </w:p>
    <w:p w:rsidR="00832F4C" w:rsidRPr="000F3EE9" w:rsidRDefault="00832F4C">
      <w:pPr>
        <w:autoSpaceDE w:val="0"/>
        <w:autoSpaceDN w:val="0"/>
        <w:ind w:left="567"/>
        <w:rPr>
          <w:sz w:val="20"/>
          <w:szCs w:val="20"/>
          <w:lang w:val="de-DE"/>
          <w:rPrChange w:id="7127" w:author="SRO">
            <w:rPr>
              <w:sz w:val="20"/>
              <w:szCs w:val="20"/>
              <w:lang w:val="de-DE"/>
            </w:rPr>
          </w:rPrChange>
        </w:rPr>
      </w:pPr>
      <w:r w:rsidRPr="000F3EE9">
        <w:rPr>
          <w:sz w:val="20"/>
          <w:szCs w:val="20"/>
          <w:lang w:val="fr-FR"/>
          <w:rPrChange w:id="7128" w:author="SRO">
            <w:rPr>
              <w:sz w:val="20"/>
              <w:szCs w:val="20"/>
              <w:lang w:val="fr-FR"/>
            </w:rPr>
          </w:rPrChange>
        </w:rPr>
        <w:t>Société de financement pour le développement agricole</w:t>
      </w:r>
    </w:p>
    <w:p w:rsidR="00832F4C" w:rsidRPr="000F3EE9" w:rsidRDefault="00832F4C">
      <w:pPr>
        <w:autoSpaceDE w:val="0"/>
        <w:autoSpaceDN w:val="0"/>
        <w:ind w:left="567"/>
        <w:rPr>
          <w:sz w:val="20"/>
          <w:szCs w:val="20"/>
          <w:lang w:val="de-DE"/>
          <w:rPrChange w:id="7129" w:author="SRO">
            <w:rPr>
              <w:sz w:val="20"/>
              <w:szCs w:val="20"/>
              <w:lang w:val="de-DE"/>
            </w:rPr>
          </w:rPrChange>
        </w:rPr>
      </w:pPr>
      <w:r w:rsidRPr="000F3EE9">
        <w:rPr>
          <w:sz w:val="20"/>
          <w:szCs w:val="20"/>
          <w:lang w:val="fr-FR"/>
          <w:rPrChange w:id="7130" w:author="SRO">
            <w:rPr>
              <w:sz w:val="20"/>
              <w:szCs w:val="20"/>
              <w:lang w:val="fr-FR"/>
            </w:rPr>
          </w:rPrChange>
        </w:rPr>
        <w:t>Groupe crédit agricole du Maroc</w:t>
      </w:r>
    </w:p>
    <w:p w:rsidR="00832F4C" w:rsidRPr="000F3EE9" w:rsidRDefault="00832F4C">
      <w:pPr>
        <w:autoSpaceDE w:val="0"/>
        <w:autoSpaceDN w:val="0"/>
        <w:ind w:left="567"/>
        <w:rPr>
          <w:sz w:val="20"/>
          <w:szCs w:val="20"/>
          <w:lang w:val="de-DE"/>
          <w:rPrChange w:id="7131" w:author="SRO">
            <w:rPr>
              <w:sz w:val="20"/>
              <w:szCs w:val="20"/>
              <w:lang w:val="de-DE"/>
            </w:rPr>
          </w:rPrChange>
        </w:rPr>
      </w:pPr>
      <w:r w:rsidRPr="000F3EE9">
        <w:rPr>
          <w:sz w:val="20"/>
          <w:szCs w:val="20"/>
          <w:lang w:val="fr-FR"/>
          <w:rPrChange w:id="7132" w:author="SRO">
            <w:rPr>
              <w:sz w:val="20"/>
              <w:szCs w:val="20"/>
              <w:lang w:val="fr-FR"/>
            </w:rPr>
          </w:rPrChange>
        </w:rPr>
        <w:t>Rabat</w:t>
      </w:r>
    </w:p>
    <w:p w:rsidR="00832F4C" w:rsidRPr="000F3EE9" w:rsidRDefault="00832F4C">
      <w:pPr>
        <w:autoSpaceDE w:val="0"/>
        <w:autoSpaceDN w:val="0"/>
        <w:ind w:left="567"/>
        <w:rPr>
          <w:sz w:val="20"/>
          <w:szCs w:val="20"/>
          <w:lang w:val="fr-FR"/>
          <w:rPrChange w:id="7133" w:author="SRO">
            <w:rPr>
              <w:sz w:val="20"/>
              <w:szCs w:val="20"/>
              <w:lang w:val="fr-FR"/>
            </w:rPr>
          </w:rPrChange>
        </w:rPr>
      </w:pPr>
      <w:r w:rsidRPr="000F3EE9">
        <w:rPr>
          <w:sz w:val="20"/>
          <w:szCs w:val="20"/>
          <w:lang w:val="fr-FR"/>
          <w:rPrChange w:id="7134" w:author="SRO">
            <w:rPr>
              <w:sz w:val="20"/>
              <w:szCs w:val="20"/>
              <w:lang w:val="fr-FR"/>
            </w:rPr>
          </w:rPrChange>
        </w:rPr>
        <w:t>Tél</w:t>
      </w:r>
      <w:r w:rsidRPr="000F3EE9">
        <w:rPr>
          <w:sz w:val="20"/>
          <w:szCs w:val="20"/>
          <w:lang w:val="fr-FR"/>
          <w:rPrChange w:id="7135" w:author="SRO" w:date="2011-02-21T10:18:00Z">
            <w:rPr>
              <w:sz w:val="20"/>
              <w:szCs w:val="20"/>
              <w:lang w:val="fr-FR"/>
            </w:rPr>
          </w:rPrChange>
        </w:rPr>
        <w:t> </w:t>
      </w:r>
      <w:r w:rsidRPr="000F3EE9">
        <w:rPr>
          <w:sz w:val="20"/>
          <w:szCs w:val="20"/>
          <w:lang w:val="fr-FR"/>
          <w:rPrChange w:id="7136" w:author="SRO">
            <w:rPr>
              <w:sz w:val="20"/>
              <w:szCs w:val="20"/>
              <w:lang w:val="fr-FR"/>
            </w:rPr>
          </w:rPrChange>
        </w:rPr>
        <w:t>: +212 537 26 93 94 - Mobile</w:t>
      </w:r>
      <w:r w:rsidRPr="000F3EE9">
        <w:rPr>
          <w:sz w:val="20"/>
          <w:szCs w:val="20"/>
          <w:lang w:val="fr-FR"/>
          <w:rPrChange w:id="7137" w:author="SRO" w:date="2011-02-21T10:18:00Z">
            <w:rPr>
              <w:sz w:val="20"/>
              <w:szCs w:val="20"/>
              <w:lang w:val="fr-FR"/>
            </w:rPr>
          </w:rPrChange>
        </w:rPr>
        <w:t> </w:t>
      </w:r>
      <w:r w:rsidRPr="000F3EE9">
        <w:rPr>
          <w:sz w:val="20"/>
          <w:szCs w:val="20"/>
          <w:lang w:val="fr-FR"/>
          <w:rPrChange w:id="7138" w:author="SRO">
            <w:rPr>
              <w:sz w:val="20"/>
              <w:szCs w:val="20"/>
              <w:lang w:val="fr-FR"/>
            </w:rPr>
          </w:rPrChange>
        </w:rPr>
        <w:t xml:space="preserve">: + 212 6 61 62 56 44 </w:t>
      </w:r>
    </w:p>
    <w:p w:rsidR="00832F4C" w:rsidRPr="000F3EE9" w:rsidRDefault="00832F4C">
      <w:pPr>
        <w:autoSpaceDE w:val="0"/>
        <w:autoSpaceDN w:val="0"/>
        <w:ind w:left="567"/>
        <w:rPr>
          <w:sz w:val="20"/>
          <w:szCs w:val="20"/>
          <w:lang w:val="de-DE"/>
          <w:rPrChange w:id="7139" w:author="SRO">
            <w:rPr>
              <w:sz w:val="20"/>
              <w:szCs w:val="20"/>
              <w:lang w:val="de-DE"/>
            </w:rPr>
          </w:rPrChange>
        </w:rPr>
      </w:pPr>
      <w:r w:rsidRPr="000F3EE9">
        <w:rPr>
          <w:sz w:val="20"/>
          <w:szCs w:val="20"/>
          <w:lang w:val="fr-FR"/>
          <w:rPrChange w:id="7140" w:author="SRO">
            <w:rPr>
              <w:sz w:val="20"/>
              <w:szCs w:val="20"/>
              <w:lang w:val="fr-FR"/>
            </w:rPr>
          </w:rPrChange>
        </w:rPr>
        <w:t>Fax</w:t>
      </w:r>
      <w:r w:rsidRPr="000F3EE9">
        <w:rPr>
          <w:sz w:val="20"/>
          <w:szCs w:val="20"/>
          <w:lang w:val="fr-FR"/>
          <w:rPrChange w:id="7141" w:author="SRO" w:date="2011-02-21T10:18:00Z">
            <w:rPr>
              <w:sz w:val="20"/>
              <w:szCs w:val="20"/>
              <w:lang w:val="fr-FR"/>
            </w:rPr>
          </w:rPrChange>
        </w:rPr>
        <w:t> </w:t>
      </w:r>
      <w:r w:rsidRPr="000F3EE9">
        <w:rPr>
          <w:sz w:val="20"/>
          <w:szCs w:val="20"/>
          <w:lang w:val="fr-FR"/>
          <w:rPrChange w:id="7142" w:author="SRO">
            <w:rPr>
              <w:sz w:val="20"/>
              <w:szCs w:val="20"/>
              <w:lang w:val="fr-FR"/>
            </w:rPr>
          </w:rPrChange>
        </w:rPr>
        <w:t>: +212</w:t>
      </w:r>
      <w:r w:rsidRPr="000F3EE9">
        <w:rPr>
          <w:sz w:val="20"/>
          <w:szCs w:val="20"/>
          <w:lang w:val="fr-FR"/>
          <w:rPrChange w:id="7143" w:author="SRO" w:date="2011-02-21T10:18:00Z">
            <w:rPr>
              <w:sz w:val="20"/>
              <w:szCs w:val="20"/>
              <w:lang w:val="fr-FR"/>
            </w:rPr>
          </w:rPrChange>
        </w:rPr>
        <w:t> </w:t>
      </w:r>
      <w:r w:rsidRPr="000F3EE9">
        <w:rPr>
          <w:sz w:val="20"/>
          <w:szCs w:val="20"/>
          <w:lang w:val="fr-FR"/>
          <w:rPrChange w:id="7144" w:author="SRO">
            <w:rPr>
              <w:sz w:val="20"/>
              <w:szCs w:val="20"/>
              <w:lang w:val="fr-FR"/>
            </w:rPr>
          </w:rPrChange>
        </w:rPr>
        <w:t xml:space="preserve">537 76 92 92 </w:t>
      </w:r>
    </w:p>
    <w:p w:rsidR="00832F4C" w:rsidRPr="000F3EE9" w:rsidRDefault="00832F4C">
      <w:pPr>
        <w:autoSpaceDE w:val="0"/>
        <w:autoSpaceDN w:val="0"/>
        <w:ind w:left="567"/>
        <w:rPr>
          <w:sz w:val="20"/>
          <w:szCs w:val="20"/>
          <w:lang w:val="fr-FR"/>
          <w:rPrChange w:id="7145" w:author="SRO">
            <w:rPr>
              <w:sz w:val="20"/>
              <w:szCs w:val="20"/>
              <w:lang w:val="fr-FR"/>
            </w:rPr>
          </w:rPrChange>
        </w:rPr>
      </w:pPr>
      <w:r w:rsidRPr="000F3EE9">
        <w:rPr>
          <w:sz w:val="20"/>
          <w:szCs w:val="20"/>
          <w:lang w:val="fr-FR"/>
          <w:rPrChange w:id="7146" w:author="SRO">
            <w:rPr>
              <w:sz w:val="20"/>
              <w:szCs w:val="20"/>
              <w:lang w:val="fr-FR"/>
            </w:rPr>
          </w:rPrChange>
        </w:rPr>
        <w:t>Email</w:t>
      </w:r>
      <w:r w:rsidRPr="000F3EE9">
        <w:rPr>
          <w:sz w:val="20"/>
          <w:szCs w:val="20"/>
          <w:lang w:val="fr-FR"/>
          <w:rPrChange w:id="7147" w:author="SRO" w:date="2011-02-21T10:18:00Z">
            <w:rPr>
              <w:sz w:val="20"/>
              <w:szCs w:val="20"/>
              <w:lang w:val="fr-FR"/>
            </w:rPr>
          </w:rPrChange>
        </w:rPr>
        <w:t> </w:t>
      </w:r>
      <w:r w:rsidRPr="000F3EE9">
        <w:rPr>
          <w:sz w:val="20"/>
          <w:szCs w:val="20"/>
          <w:lang w:val="fr-FR"/>
          <w:rPrChange w:id="7148" w:author="SRO">
            <w:rPr>
              <w:sz w:val="20"/>
              <w:szCs w:val="20"/>
              <w:lang w:val="fr-FR"/>
            </w:rPr>
          </w:rPrChange>
        </w:rPr>
        <w:t xml:space="preserve">: </w:t>
      </w:r>
      <w:r w:rsidRPr="000F3EE9">
        <w:rPr>
          <w:lang w:val="fr-FR"/>
          <w:rPrChange w:id="7149" w:author="SRO">
            <w:rPr>
              <w:lang w:val="fr-FR"/>
            </w:rPr>
          </w:rPrChange>
        </w:rPr>
        <w:fldChar w:fldCharType="begin"/>
      </w:r>
      <w:r w:rsidRPr="000F3EE9">
        <w:rPr>
          <w:lang w:val="fr-FR"/>
          <w:rPrChange w:id="7150" w:author="SRO">
            <w:rPr>
              <w:lang w:val="fr-FR"/>
            </w:rPr>
          </w:rPrChange>
        </w:rPr>
        <w:instrText>HYPERLINK "mailto:benalahmar@creditagricole.ma"</w:instrText>
      </w:r>
      <w:r w:rsidRPr="000F3EE9">
        <w:rPr>
          <w:rPrChange w:id="7151" w:author="SRO" w:date="2011-02-21T10:18:00Z">
            <w:rPr/>
          </w:rPrChange>
        </w:rPr>
      </w:r>
      <w:r w:rsidRPr="000F3EE9">
        <w:rPr>
          <w:lang w:val="fr-FR"/>
          <w:rPrChange w:id="7152" w:author="SRO">
            <w:rPr>
              <w:lang w:val="fr-FR"/>
            </w:rPr>
          </w:rPrChange>
        </w:rPr>
        <w:fldChar w:fldCharType="separate"/>
      </w:r>
      <w:r w:rsidRPr="00832F4C">
        <w:rPr>
          <w:rStyle w:val="Hyperlink"/>
          <w:color w:val="auto"/>
          <w:sz w:val="20"/>
          <w:szCs w:val="20"/>
          <w:lang w:val="fr-FR"/>
          <w:rPrChange w:id="7153" w:author="SRO" w:date="2011-02-21T10:18:00Z">
            <w:rPr>
              <w:rStyle w:val="Hyperlink"/>
              <w:sz w:val="20"/>
              <w:szCs w:val="20"/>
              <w:lang w:val="fr-FR"/>
            </w:rPr>
          </w:rPrChange>
        </w:rPr>
        <w:t>benalahmar@creditagricole.ma</w:t>
      </w:r>
      <w:r w:rsidRPr="000F3EE9">
        <w:rPr>
          <w:lang w:val="fr-FR"/>
          <w:rPrChange w:id="7154" w:author="SRO">
            <w:rPr>
              <w:lang w:val="fr-FR"/>
            </w:rPr>
          </w:rPrChange>
        </w:rPr>
        <w:fldChar w:fldCharType="end"/>
      </w:r>
    </w:p>
    <w:p w:rsidR="00832F4C" w:rsidRPr="000F3EE9" w:rsidRDefault="00832F4C">
      <w:pPr>
        <w:ind w:left="1560" w:hanging="1844"/>
        <w:rPr>
          <w:sz w:val="20"/>
          <w:szCs w:val="20"/>
          <w:lang w:val="fr-FR"/>
          <w:rPrChange w:id="7155" w:author="SRO">
            <w:rPr>
              <w:sz w:val="20"/>
              <w:szCs w:val="20"/>
              <w:lang w:val="fr-FR"/>
            </w:rPr>
          </w:rPrChange>
        </w:rPr>
      </w:pPr>
    </w:p>
    <w:p w:rsidR="00832F4C" w:rsidRPr="000F3EE9" w:rsidRDefault="00832F4C">
      <w:pPr>
        <w:numPr>
          <w:ilvl w:val="0"/>
          <w:numId w:val="27"/>
          <w:numberingChange w:id="7156" w:author="SRO" w:date="2011-02-21T09:12:00Z" w:original="%1:11:0:."/>
        </w:numPr>
        <w:tabs>
          <w:tab w:val="clear" w:pos="1004"/>
          <w:tab w:val="num" w:pos="567"/>
        </w:tabs>
        <w:autoSpaceDE w:val="0"/>
        <w:autoSpaceDN w:val="0"/>
        <w:adjustRightInd w:val="0"/>
        <w:ind w:hanging="1004"/>
        <w:textAlignment w:val="baseline"/>
        <w:rPr>
          <w:sz w:val="20"/>
          <w:szCs w:val="20"/>
          <w:lang w:val="fr-FR"/>
          <w:rPrChange w:id="7157" w:author="SRO">
            <w:rPr>
              <w:sz w:val="20"/>
              <w:szCs w:val="20"/>
              <w:lang w:val="fr-FR"/>
            </w:rPr>
          </w:rPrChange>
        </w:rPr>
      </w:pPr>
      <w:r w:rsidRPr="000F3EE9">
        <w:rPr>
          <w:sz w:val="20"/>
          <w:szCs w:val="20"/>
          <w:lang w:val="fr-FR"/>
          <w:rPrChange w:id="7158" w:author="SRO">
            <w:rPr>
              <w:sz w:val="20"/>
              <w:szCs w:val="20"/>
              <w:lang w:val="fr-FR"/>
            </w:rPr>
          </w:rPrChange>
        </w:rPr>
        <w:t>M. Abderrahim Belmir</w:t>
      </w:r>
    </w:p>
    <w:p w:rsidR="00832F4C" w:rsidRPr="000F3EE9" w:rsidRDefault="00832F4C">
      <w:pPr>
        <w:autoSpaceDE w:val="0"/>
        <w:autoSpaceDN w:val="0"/>
        <w:ind w:left="567"/>
        <w:rPr>
          <w:sz w:val="20"/>
          <w:szCs w:val="20"/>
          <w:lang w:val="fr-FR"/>
          <w:rPrChange w:id="7159" w:author="SRO">
            <w:rPr>
              <w:sz w:val="20"/>
              <w:szCs w:val="20"/>
              <w:lang w:val="fr-FR"/>
            </w:rPr>
          </w:rPrChange>
        </w:rPr>
      </w:pPr>
      <w:r w:rsidRPr="000F3EE9">
        <w:rPr>
          <w:sz w:val="20"/>
          <w:szCs w:val="20"/>
          <w:lang w:val="fr-FR"/>
          <w:rPrChange w:id="7160" w:author="SRO">
            <w:rPr>
              <w:sz w:val="20"/>
              <w:szCs w:val="20"/>
              <w:lang w:val="fr-FR"/>
            </w:rPr>
          </w:rPrChange>
        </w:rPr>
        <w:t>Directeur général adjoint de Tamwil El Fellah</w:t>
      </w:r>
    </w:p>
    <w:p w:rsidR="00832F4C" w:rsidRPr="000F3EE9" w:rsidRDefault="00832F4C">
      <w:pPr>
        <w:autoSpaceDE w:val="0"/>
        <w:autoSpaceDN w:val="0"/>
        <w:ind w:left="567"/>
        <w:rPr>
          <w:sz w:val="20"/>
          <w:szCs w:val="20"/>
          <w:lang w:val="fr-FR"/>
          <w:rPrChange w:id="7161" w:author="SRO">
            <w:rPr>
              <w:sz w:val="20"/>
              <w:szCs w:val="20"/>
              <w:lang w:val="fr-FR"/>
            </w:rPr>
          </w:rPrChange>
        </w:rPr>
      </w:pPr>
      <w:r w:rsidRPr="000F3EE9">
        <w:rPr>
          <w:sz w:val="20"/>
          <w:szCs w:val="20"/>
          <w:lang w:val="fr-FR"/>
          <w:rPrChange w:id="7162" w:author="SRO">
            <w:rPr>
              <w:sz w:val="20"/>
              <w:szCs w:val="20"/>
              <w:lang w:val="fr-FR"/>
            </w:rPr>
          </w:rPrChange>
        </w:rPr>
        <w:t>Groupe crédit agricole du Maroc</w:t>
      </w:r>
    </w:p>
    <w:p w:rsidR="00832F4C" w:rsidRPr="000F3EE9" w:rsidRDefault="00832F4C">
      <w:pPr>
        <w:autoSpaceDE w:val="0"/>
        <w:autoSpaceDN w:val="0"/>
        <w:ind w:left="567"/>
        <w:rPr>
          <w:sz w:val="20"/>
          <w:szCs w:val="20"/>
          <w:lang w:val="fr-FR"/>
          <w:rPrChange w:id="7163" w:author="SRO">
            <w:rPr>
              <w:sz w:val="20"/>
              <w:szCs w:val="20"/>
              <w:lang w:val="fr-FR"/>
            </w:rPr>
          </w:rPrChange>
        </w:rPr>
      </w:pPr>
      <w:r w:rsidRPr="000F3EE9">
        <w:rPr>
          <w:sz w:val="20"/>
          <w:szCs w:val="20"/>
          <w:lang w:val="fr-FR"/>
          <w:rPrChange w:id="7164" w:author="SRO">
            <w:rPr>
              <w:sz w:val="20"/>
              <w:szCs w:val="20"/>
              <w:lang w:val="fr-FR"/>
            </w:rPr>
          </w:rPrChange>
        </w:rPr>
        <w:t>Rabat</w:t>
      </w:r>
    </w:p>
    <w:p w:rsidR="00832F4C" w:rsidRPr="000F3EE9" w:rsidRDefault="00832F4C">
      <w:pPr>
        <w:autoSpaceDE w:val="0"/>
        <w:autoSpaceDN w:val="0"/>
        <w:ind w:left="567"/>
        <w:rPr>
          <w:sz w:val="20"/>
          <w:szCs w:val="20"/>
          <w:lang w:val="fr-FR"/>
          <w:rPrChange w:id="7165" w:author="SRO">
            <w:rPr>
              <w:sz w:val="20"/>
              <w:szCs w:val="20"/>
              <w:lang w:val="fr-FR"/>
            </w:rPr>
          </w:rPrChange>
        </w:rPr>
      </w:pPr>
      <w:r w:rsidRPr="000F3EE9">
        <w:rPr>
          <w:sz w:val="20"/>
          <w:szCs w:val="20"/>
          <w:lang w:val="fr-FR"/>
          <w:rPrChange w:id="7166" w:author="SRO">
            <w:rPr>
              <w:sz w:val="20"/>
              <w:szCs w:val="20"/>
              <w:lang w:val="fr-FR"/>
            </w:rPr>
          </w:rPrChange>
        </w:rPr>
        <w:t>Tél</w:t>
      </w:r>
      <w:r w:rsidRPr="000F3EE9">
        <w:rPr>
          <w:sz w:val="20"/>
          <w:szCs w:val="20"/>
          <w:lang w:val="fr-FR"/>
          <w:rPrChange w:id="7167" w:author="SRO" w:date="2011-02-21T10:18:00Z">
            <w:rPr>
              <w:sz w:val="20"/>
              <w:szCs w:val="20"/>
              <w:lang w:val="fr-FR"/>
            </w:rPr>
          </w:rPrChange>
        </w:rPr>
        <w:t> </w:t>
      </w:r>
      <w:r w:rsidRPr="000F3EE9">
        <w:rPr>
          <w:sz w:val="20"/>
          <w:szCs w:val="20"/>
          <w:lang w:val="fr-FR"/>
          <w:rPrChange w:id="7168" w:author="SRO">
            <w:rPr>
              <w:sz w:val="20"/>
              <w:szCs w:val="20"/>
              <w:lang w:val="fr-FR"/>
            </w:rPr>
          </w:rPrChange>
        </w:rPr>
        <w:t>: +212</w:t>
      </w:r>
      <w:r w:rsidRPr="000F3EE9">
        <w:rPr>
          <w:sz w:val="20"/>
          <w:szCs w:val="20"/>
          <w:lang w:val="fr-FR"/>
          <w:rPrChange w:id="7169" w:author="SRO" w:date="2011-02-21T10:18:00Z">
            <w:rPr>
              <w:sz w:val="20"/>
              <w:szCs w:val="20"/>
              <w:lang w:val="fr-FR"/>
            </w:rPr>
          </w:rPrChange>
        </w:rPr>
        <w:t> </w:t>
      </w:r>
      <w:r w:rsidRPr="000F3EE9">
        <w:rPr>
          <w:sz w:val="20"/>
          <w:szCs w:val="20"/>
          <w:lang w:val="fr-FR"/>
          <w:rPrChange w:id="7170" w:author="SRO">
            <w:rPr>
              <w:sz w:val="20"/>
              <w:szCs w:val="20"/>
              <w:lang w:val="fr-FR"/>
            </w:rPr>
          </w:rPrChange>
        </w:rPr>
        <w:t>537</w:t>
      </w:r>
      <w:r w:rsidRPr="000F3EE9">
        <w:rPr>
          <w:sz w:val="20"/>
          <w:szCs w:val="20"/>
          <w:lang w:val="fr-FR"/>
          <w:rPrChange w:id="7171" w:author="SRO" w:date="2011-02-21T10:18:00Z">
            <w:rPr>
              <w:sz w:val="20"/>
              <w:szCs w:val="20"/>
              <w:lang w:val="fr-FR"/>
            </w:rPr>
          </w:rPrChange>
        </w:rPr>
        <w:t> </w:t>
      </w:r>
      <w:r w:rsidRPr="000F3EE9">
        <w:rPr>
          <w:sz w:val="20"/>
          <w:szCs w:val="20"/>
          <w:lang w:val="fr-FR"/>
          <w:rPrChange w:id="7172" w:author="SRO">
            <w:rPr>
              <w:sz w:val="20"/>
              <w:szCs w:val="20"/>
              <w:lang w:val="fr-FR"/>
            </w:rPr>
          </w:rPrChange>
        </w:rPr>
        <w:t>269</w:t>
      </w:r>
      <w:r w:rsidRPr="000F3EE9">
        <w:rPr>
          <w:sz w:val="20"/>
          <w:szCs w:val="20"/>
          <w:lang w:val="fr-FR"/>
          <w:rPrChange w:id="7173" w:author="SRO" w:date="2011-02-21T10:18:00Z">
            <w:rPr>
              <w:sz w:val="20"/>
              <w:szCs w:val="20"/>
              <w:lang w:val="fr-FR"/>
            </w:rPr>
          </w:rPrChange>
        </w:rPr>
        <w:t> </w:t>
      </w:r>
      <w:r w:rsidRPr="000F3EE9">
        <w:rPr>
          <w:sz w:val="20"/>
          <w:szCs w:val="20"/>
          <w:lang w:val="fr-FR"/>
          <w:rPrChange w:id="7174" w:author="SRO">
            <w:rPr>
              <w:sz w:val="20"/>
              <w:szCs w:val="20"/>
              <w:lang w:val="fr-FR"/>
            </w:rPr>
          </w:rPrChange>
        </w:rPr>
        <w:t>399 -Fax</w:t>
      </w:r>
      <w:r w:rsidRPr="000F3EE9">
        <w:rPr>
          <w:sz w:val="20"/>
          <w:szCs w:val="20"/>
          <w:lang w:val="fr-FR"/>
          <w:rPrChange w:id="7175" w:author="SRO" w:date="2011-02-21T10:18:00Z">
            <w:rPr>
              <w:sz w:val="20"/>
              <w:szCs w:val="20"/>
              <w:lang w:val="fr-FR"/>
            </w:rPr>
          </w:rPrChange>
        </w:rPr>
        <w:t> </w:t>
      </w:r>
      <w:r w:rsidRPr="000F3EE9">
        <w:rPr>
          <w:sz w:val="20"/>
          <w:szCs w:val="20"/>
          <w:lang w:val="fr-FR"/>
          <w:rPrChange w:id="7176" w:author="SRO">
            <w:rPr>
              <w:sz w:val="20"/>
              <w:szCs w:val="20"/>
              <w:lang w:val="fr-FR"/>
            </w:rPr>
          </w:rPrChange>
        </w:rPr>
        <w:t>: +212</w:t>
      </w:r>
      <w:r w:rsidRPr="000F3EE9">
        <w:rPr>
          <w:sz w:val="20"/>
          <w:szCs w:val="20"/>
          <w:lang w:val="fr-FR"/>
          <w:rPrChange w:id="7177" w:author="SRO" w:date="2011-02-21T10:18:00Z">
            <w:rPr>
              <w:sz w:val="20"/>
              <w:szCs w:val="20"/>
              <w:lang w:val="fr-FR"/>
            </w:rPr>
          </w:rPrChange>
        </w:rPr>
        <w:t> </w:t>
      </w:r>
      <w:r w:rsidRPr="000F3EE9">
        <w:rPr>
          <w:sz w:val="20"/>
          <w:szCs w:val="20"/>
          <w:lang w:val="fr-FR"/>
          <w:rPrChange w:id="7178" w:author="SRO">
            <w:rPr>
              <w:sz w:val="20"/>
              <w:szCs w:val="20"/>
              <w:lang w:val="fr-FR"/>
            </w:rPr>
          </w:rPrChange>
        </w:rPr>
        <w:t>537</w:t>
      </w:r>
      <w:r w:rsidRPr="000F3EE9">
        <w:rPr>
          <w:sz w:val="20"/>
          <w:szCs w:val="20"/>
          <w:lang w:val="fr-FR"/>
          <w:rPrChange w:id="7179" w:author="SRO" w:date="2011-02-21T10:18:00Z">
            <w:rPr>
              <w:sz w:val="20"/>
              <w:szCs w:val="20"/>
              <w:lang w:val="fr-FR"/>
            </w:rPr>
          </w:rPrChange>
        </w:rPr>
        <w:t> </w:t>
      </w:r>
      <w:r w:rsidRPr="000F3EE9">
        <w:rPr>
          <w:sz w:val="20"/>
          <w:szCs w:val="20"/>
          <w:lang w:val="fr-FR"/>
          <w:rPrChange w:id="7180" w:author="SRO">
            <w:rPr>
              <w:sz w:val="20"/>
              <w:szCs w:val="20"/>
              <w:lang w:val="fr-FR"/>
            </w:rPr>
          </w:rPrChange>
        </w:rPr>
        <w:t>769</w:t>
      </w:r>
      <w:r w:rsidRPr="000F3EE9">
        <w:rPr>
          <w:sz w:val="20"/>
          <w:szCs w:val="20"/>
          <w:lang w:val="fr-FR"/>
          <w:rPrChange w:id="7181" w:author="SRO" w:date="2011-02-21T10:18:00Z">
            <w:rPr>
              <w:sz w:val="20"/>
              <w:szCs w:val="20"/>
              <w:lang w:val="fr-FR"/>
            </w:rPr>
          </w:rPrChange>
        </w:rPr>
        <w:t> </w:t>
      </w:r>
      <w:r w:rsidRPr="000F3EE9">
        <w:rPr>
          <w:sz w:val="20"/>
          <w:szCs w:val="20"/>
          <w:lang w:val="fr-FR"/>
          <w:rPrChange w:id="7182" w:author="SRO">
            <w:rPr>
              <w:sz w:val="20"/>
              <w:szCs w:val="20"/>
              <w:lang w:val="fr-FR"/>
            </w:rPr>
          </w:rPrChange>
        </w:rPr>
        <w:t>292</w:t>
      </w:r>
      <w:r w:rsidRPr="000F3EE9">
        <w:rPr>
          <w:sz w:val="20"/>
          <w:szCs w:val="20"/>
          <w:lang w:val="fr-FR"/>
          <w:rPrChange w:id="7183" w:author="SRO" w:date="2011-02-21T10:18:00Z">
            <w:rPr>
              <w:sz w:val="20"/>
              <w:szCs w:val="20"/>
              <w:lang w:val="fr-FR"/>
            </w:rPr>
          </w:rPrChange>
        </w:rPr>
        <w:tab/>
      </w:r>
      <w:r w:rsidRPr="000F3EE9">
        <w:rPr>
          <w:sz w:val="20"/>
          <w:szCs w:val="20"/>
          <w:lang w:val="fr-FR"/>
          <w:rPrChange w:id="7184" w:author="SRO" w:date="2011-02-21T10:18:00Z">
            <w:rPr>
              <w:sz w:val="20"/>
              <w:szCs w:val="20"/>
              <w:lang w:val="fr-FR"/>
            </w:rPr>
          </w:rPrChange>
        </w:rPr>
        <w:tab/>
      </w:r>
    </w:p>
    <w:p w:rsidR="00832F4C" w:rsidRPr="000F3EE9" w:rsidRDefault="00832F4C">
      <w:pPr>
        <w:autoSpaceDE w:val="0"/>
        <w:autoSpaceDN w:val="0"/>
        <w:ind w:left="567"/>
        <w:rPr>
          <w:sz w:val="20"/>
          <w:szCs w:val="20"/>
          <w:lang w:val="fr-FR"/>
          <w:rPrChange w:id="7185" w:author="SRO">
            <w:rPr>
              <w:sz w:val="20"/>
              <w:szCs w:val="20"/>
              <w:lang w:val="fr-FR"/>
            </w:rPr>
          </w:rPrChange>
        </w:rPr>
      </w:pPr>
      <w:r w:rsidRPr="000F3EE9">
        <w:rPr>
          <w:sz w:val="20"/>
          <w:szCs w:val="20"/>
          <w:lang w:val="fr-FR"/>
          <w:rPrChange w:id="7186" w:author="SRO">
            <w:rPr>
              <w:sz w:val="20"/>
              <w:szCs w:val="20"/>
              <w:lang w:val="fr-FR"/>
            </w:rPr>
          </w:rPrChange>
        </w:rPr>
        <w:t>Email</w:t>
      </w:r>
      <w:r w:rsidRPr="000F3EE9">
        <w:rPr>
          <w:sz w:val="20"/>
          <w:szCs w:val="20"/>
          <w:lang w:val="fr-FR"/>
          <w:rPrChange w:id="7187" w:author="SRO" w:date="2011-02-21T10:18:00Z">
            <w:rPr>
              <w:sz w:val="20"/>
              <w:szCs w:val="20"/>
              <w:lang w:val="fr-FR"/>
            </w:rPr>
          </w:rPrChange>
        </w:rPr>
        <w:t> </w:t>
      </w:r>
      <w:r w:rsidRPr="000F3EE9">
        <w:rPr>
          <w:sz w:val="20"/>
          <w:szCs w:val="20"/>
          <w:lang w:val="fr-FR"/>
          <w:rPrChange w:id="7188" w:author="SRO">
            <w:rPr>
              <w:sz w:val="20"/>
              <w:szCs w:val="20"/>
              <w:lang w:val="fr-FR"/>
            </w:rPr>
          </w:rPrChange>
        </w:rPr>
        <w:t>: belmir3@creditagricole.ma</w:t>
      </w:r>
    </w:p>
    <w:p w:rsidR="00832F4C" w:rsidRPr="000F3EE9" w:rsidRDefault="00832F4C">
      <w:pPr>
        <w:autoSpaceDE w:val="0"/>
        <w:autoSpaceDN w:val="0"/>
        <w:ind w:left="1004"/>
        <w:rPr>
          <w:sz w:val="20"/>
          <w:szCs w:val="20"/>
          <w:lang w:val="fr-FR"/>
          <w:rPrChange w:id="7189" w:author="SRO">
            <w:rPr>
              <w:sz w:val="20"/>
              <w:szCs w:val="20"/>
              <w:lang w:val="fr-FR"/>
            </w:rPr>
          </w:rPrChange>
        </w:rPr>
      </w:pPr>
    </w:p>
    <w:p w:rsidR="00832F4C" w:rsidRPr="000F3EE9" w:rsidRDefault="00832F4C">
      <w:pPr>
        <w:numPr>
          <w:ilvl w:val="0"/>
          <w:numId w:val="27"/>
          <w:numberingChange w:id="7190" w:author="SRO" w:date="2011-02-21T09:12:00Z" w:original="%1:12:0:."/>
        </w:numPr>
        <w:tabs>
          <w:tab w:val="clear" w:pos="1004"/>
          <w:tab w:val="num" w:pos="567"/>
        </w:tabs>
        <w:autoSpaceDE w:val="0"/>
        <w:autoSpaceDN w:val="0"/>
        <w:adjustRightInd w:val="0"/>
        <w:ind w:hanging="1004"/>
        <w:textAlignment w:val="baseline"/>
        <w:rPr>
          <w:sz w:val="20"/>
          <w:szCs w:val="20"/>
          <w:lang w:val="fr-FR"/>
          <w:rPrChange w:id="7191" w:author="SRO">
            <w:rPr>
              <w:sz w:val="20"/>
              <w:szCs w:val="20"/>
              <w:lang w:val="fr-FR"/>
            </w:rPr>
          </w:rPrChange>
        </w:rPr>
      </w:pPr>
      <w:r w:rsidRPr="000F3EE9">
        <w:rPr>
          <w:sz w:val="20"/>
          <w:szCs w:val="20"/>
          <w:lang w:val="fr-FR"/>
          <w:rPrChange w:id="7192" w:author="SRO">
            <w:rPr>
              <w:sz w:val="20"/>
              <w:szCs w:val="20"/>
              <w:lang w:val="fr-FR"/>
            </w:rPr>
          </w:rPrChange>
        </w:rPr>
        <w:t>M. Ali Bensouda</w:t>
      </w:r>
    </w:p>
    <w:p w:rsidR="00832F4C" w:rsidRPr="000F3EE9" w:rsidRDefault="00832F4C">
      <w:pPr>
        <w:autoSpaceDE w:val="0"/>
        <w:autoSpaceDN w:val="0"/>
        <w:ind w:left="567"/>
        <w:rPr>
          <w:sz w:val="20"/>
          <w:szCs w:val="20"/>
          <w:lang w:val="fr-FR"/>
          <w:rPrChange w:id="7193" w:author="SRO">
            <w:rPr>
              <w:sz w:val="20"/>
              <w:szCs w:val="20"/>
              <w:lang w:val="fr-FR"/>
            </w:rPr>
          </w:rPrChange>
        </w:rPr>
      </w:pPr>
      <w:r w:rsidRPr="000F3EE9">
        <w:rPr>
          <w:sz w:val="20"/>
          <w:szCs w:val="20"/>
          <w:lang w:val="fr-FR"/>
          <w:rPrChange w:id="7194" w:author="SRO">
            <w:rPr>
              <w:sz w:val="20"/>
              <w:szCs w:val="20"/>
              <w:lang w:val="fr-FR"/>
            </w:rPr>
          </w:rPrChange>
        </w:rPr>
        <w:t>Directeur du pôle dépôts et consignations</w:t>
      </w:r>
    </w:p>
    <w:p w:rsidR="00832F4C" w:rsidRPr="000F3EE9" w:rsidRDefault="00832F4C">
      <w:pPr>
        <w:autoSpaceDE w:val="0"/>
        <w:autoSpaceDN w:val="0"/>
        <w:ind w:left="567"/>
        <w:rPr>
          <w:sz w:val="20"/>
          <w:szCs w:val="20"/>
          <w:lang w:val="fr-FR"/>
          <w:rPrChange w:id="7195" w:author="SRO">
            <w:rPr>
              <w:sz w:val="20"/>
              <w:szCs w:val="20"/>
              <w:lang w:val="fr-FR"/>
            </w:rPr>
          </w:rPrChange>
        </w:rPr>
      </w:pPr>
      <w:r w:rsidRPr="000F3EE9">
        <w:rPr>
          <w:sz w:val="20"/>
          <w:szCs w:val="20"/>
          <w:lang w:val="fr-FR"/>
          <w:rPrChange w:id="7196" w:author="SRO">
            <w:rPr>
              <w:sz w:val="20"/>
              <w:szCs w:val="20"/>
              <w:lang w:val="fr-FR"/>
            </w:rPr>
          </w:rPrChange>
        </w:rPr>
        <w:t>Caisse de dépôt et de gestion (CDG)</w:t>
      </w:r>
    </w:p>
    <w:p w:rsidR="00832F4C" w:rsidRPr="000F3EE9" w:rsidRDefault="00832F4C">
      <w:pPr>
        <w:autoSpaceDE w:val="0"/>
        <w:autoSpaceDN w:val="0"/>
        <w:ind w:left="567"/>
        <w:rPr>
          <w:sz w:val="20"/>
          <w:szCs w:val="20"/>
          <w:lang w:val="fr-FR"/>
          <w:rPrChange w:id="7197" w:author="SRO">
            <w:rPr>
              <w:sz w:val="20"/>
              <w:szCs w:val="20"/>
              <w:lang w:val="fr-FR"/>
            </w:rPr>
          </w:rPrChange>
        </w:rPr>
      </w:pPr>
      <w:r w:rsidRPr="000F3EE9">
        <w:rPr>
          <w:sz w:val="20"/>
          <w:szCs w:val="20"/>
          <w:lang w:val="fr-FR"/>
          <w:rPrChange w:id="7198" w:author="SRO">
            <w:rPr>
              <w:sz w:val="20"/>
              <w:szCs w:val="20"/>
              <w:lang w:val="fr-FR"/>
            </w:rPr>
          </w:rPrChange>
        </w:rPr>
        <w:t>Rabat</w:t>
      </w:r>
    </w:p>
    <w:p w:rsidR="00832F4C" w:rsidRPr="000F3EE9" w:rsidRDefault="00832F4C">
      <w:pPr>
        <w:autoSpaceDE w:val="0"/>
        <w:autoSpaceDN w:val="0"/>
        <w:ind w:left="567"/>
        <w:rPr>
          <w:sz w:val="20"/>
          <w:szCs w:val="20"/>
          <w:lang w:val="fr-FR"/>
          <w:rPrChange w:id="7199" w:author="SRO">
            <w:rPr>
              <w:sz w:val="20"/>
              <w:szCs w:val="20"/>
              <w:lang w:val="fr-FR"/>
            </w:rPr>
          </w:rPrChange>
        </w:rPr>
      </w:pPr>
      <w:r w:rsidRPr="000F3EE9">
        <w:rPr>
          <w:sz w:val="20"/>
          <w:szCs w:val="20"/>
          <w:lang w:val="fr-FR"/>
          <w:rPrChange w:id="7200" w:author="SRO">
            <w:rPr>
              <w:sz w:val="20"/>
              <w:szCs w:val="20"/>
              <w:lang w:val="fr-FR"/>
            </w:rPr>
          </w:rPrChange>
        </w:rPr>
        <w:t>Tél: +212</w:t>
      </w:r>
      <w:r w:rsidRPr="000F3EE9">
        <w:rPr>
          <w:sz w:val="20"/>
          <w:szCs w:val="20"/>
          <w:lang w:val="fr-FR"/>
          <w:rPrChange w:id="7201" w:author="SRO" w:date="2011-02-21T10:18:00Z">
            <w:rPr>
              <w:sz w:val="20"/>
              <w:szCs w:val="20"/>
              <w:lang w:val="fr-FR"/>
            </w:rPr>
          </w:rPrChange>
        </w:rPr>
        <w:t> </w:t>
      </w:r>
      <w:r w:rsidRPr="000F3EE9">
        <w:rPr>
          <w:sz w:val="20"/>
          <w:szCs w:val="20"/>
          <w:lang w:val="fr-FR"/>
          <w:rPrChange w:id="7202" w:author="SRO">
            <w:rPr>
              <w:sz w:val="20"/>
              <w:szCs w:val="20"/>
              <w:lang w:val="fr-FR"/>
            </w:rPr>
          </w:rPrChange>
        </w:rPr>
        <w:t>537 66 92 90 /+212</w:t>
      </w:r>
      <w:r w:rsidRPr="000F3EE9">
        <w:rPr>
          <w:sz w:val="20"/>
          <w:szCs w:val="20"/>
          <w:lang w:val="fr-FR"/>
          <w:rPrChange w:id="7203" w:author="SRO" w:date="2011-02-21T10:18:00Z">
            <w:rPr>
              <w:sz w:val="20"/>
              <w:szCs w:val="20"/>
              <w:lang w:val="fr-FR"/>
            </w:rPr>
          </w:rPrChange>
        </w:rPr>
        <w:t> </w:t>
      </w:r>
      <w:r w:rsidRPr="000F3EE9">
        <w:rPr>
          <w:sz w:val="20"/>
          <w:szCs w:val="20"/>
          <w:lang w:val="fr-FR"/>
          <w:rPrChange w:id="7204" w:author="SRO">
            <w:rPr>
              <w:sz w:val="20"/>
              <w:szCs w:val="20"/>
              <w:lang w:val="fr-FR"/>
            </w:rPr>
          </w:rPrChange>
        </w:rPr>
        <w:t xml:space="preserve">537 66 90 90 /+212 5 37 76 55 20 </w:t>
      </w:r>
    </w:p>
    <w:p w:rsidR="00832F4C" w:rsidRPr="000F3EE9" w:rsidRDefault="00832F4C">
      <w:pPr>
        <w:autoSpaceDE w:val="0"/>
        <w:autoSpaceDN w:val="0"/>
        <w:ind w:left="567"/>
        <w:rPr>
          <w:sz w:val="20"/>
          <w:szCs w:val="20"/>
          <w:lang w:val="fr-FR"/>
          <w:rPrChange w:id="7205" w:author="SRO">
            <w:rPr>
              <w:sz w:val="20"/>
              <w:szCs w:val="20"/>
              <w:lang w:val="fr-FR"/>
            </w:rPr>
          </w:rPrChange>
        </w:rPr>
      </w:pPr>
      <w:r w:rsidRPr="000F3EE9">
        <w:rPr>
          <w:sz w:val="20"/>
          <w:szCs w:val="20"/>
          <w:lang w:val="fr-FR"/>
          <w:rPrChange w:id="7206" w:author="SRO">
            <w:rPr>
              <w:sz w:val="20"/>
              <w:szCs w:val="20"/>
              <w:lang w:val="fr-FR"/>
            </w:rPr>
          </w:rPrChange>
        </w:rPr>
        <w:t xml:space="preserve">Fax: +212 537 66 91 49 </w:t>
      </w:r>
    </w:p>
    <w:p w:rsidR="00832F4C" w:rsidRPr="000F3EE9" w:rsidRDefault="00832F4C">
      <w:pPr>
        <w:autoSpaceDE w:val="0"/>
        <w:autoSpaceDN w:val="0"/>
        <w:ind w:left="567"/>
        <w:rPr>
          <w:sz w:val="20"/>
          <w:szCs w:val="20"/>
          <w:lang w:val="fr-FR"/>
          <w:rPrChange w:id="7207" w:author="SRO">
            <w:rPr>
              <w:sz w:val="20"/>
              <w:szCs w:val="20"/>
              <w:lang w:val="fr-FR"/>
            </w:rPr>
          </w:rPrChange>
        </w:rPr>
      </w:pPr>
      <w:r w:rsidRPr="000F3EE9">
        <w:rPr>
          <w:sz w:val="20"/>
          <w:szCs w:val="20"/>
          <w:lang w:val="fr-FR"/>
          <w:rPrChange w:id="7208" w:author="SRO">
            <w:rPr>
              <w:sz w:val="20"/>
              <w:szCs w:val="20"/>
              <w:lang w:val="fr-FR"/>
            </w:rPr>
          </w:rPrChange>
        </w:rPr>
        <w:t xml:space="preserve">Email: </w:t>
      </w:r>
      <w:r w:rsidRPr="000F3EE9">
        <w:rPr>
          <w:lang w:val="fr-FR"/>
          <w:rPrChange w:id="7209" w:author="SRO">
            <w:rPr>
              <w:lang w:val="fr-FR"/>
            </w:rPr>
          </w:rPrChange>
        </w:rPr>
        <w:fldChar w:fldCharType="begin"/>
      </w:r>
      <w:r w:rsidRPr="000F3EE9">
        <w:rPr>
          <w:lang w:val="fr-FR"/>
          <w:rPrChange w:id="7210" w:author="SRO">
            <w:rPr>
              <w:lang w:val="fr-FR"/>
            </w:rPr>
          </w:rPrChange>
        </w:rPr>
        <w:instrText>HYPERLINK "mailto:cdg@cadg.org.ma"</w:instrText>
      </w:r>
      <w:r w:rsidRPr="000F3EE9">
        <w:rPr>
          <w:rPrChange w:id="7211" w:author="SRO" w:date="2011-02-21T10:18:00Z">
            <w:rPr/>
          </w:rPrChange>
        </w:rPr>
      </w:r>
      <w:r w:rsidRPr="000F3EE9">
        <w:rPr>
          <w:lang w:val="fr-FR"/>
          <w:rPrChange w:id="7212" w:author="SRO">
            <w:rPr>
              <w:lang w:val="fr-FR"/>
            </w:rPr>
          </w:rPrChange>
        </w:rPr>
        <w:fldChar w:fldCharType="separate"/>
      </w:r>
      <w:r w:rsidRPr="000F3EE9">
        <w:rPr>
          <w:sz w:val="20"/>
          <w:szCs w:val="20"/>
          <w:lang w:val="fr-FR"/>
          <w:rPrChange w:id="7213" w:author="SRO">
            <w:rPr>
              <w:sz w:val="20"/>
              <w:szCs w:val="20"/>
              <w:lang w:val="fr-FR"/>
            </w:rPr>
          </w:rPrChange>
        </w:rPr>
        <w:t>cdg@cadg.org.ma</w:t>
      </w:r>
      <w:r w:rsidRPr="000F3EE9">
        <w:rPr>
          <w:lang w:val="fr-FR"/>
          <w:rPrChange w:id="7214" w:author="SRO">
            <w:rPr>
              <w:lang w:val="fr-FR"/>
            </w:rPr>
          </w:rPrChange>
        </w:rPr>
        <w:fldChar w:fldCharType="end"/>
      </w:r>
      <w:r w:rsidRPr="000F3EE9">
        <w:rPr>
          <w:sz w:val="20"/>
          <w:szCs w:val="20"/>
          <w:lang w:val="fr-FR"/>
          <w:rPrChange w:id="7215" w:author="SRO">
            <w:rPr>
              <w:sz w:val="20"/>
              <w:szCs w:val="20"/>
              <w:lang w:val="fr-FR"/>
            </w:rPr>
          </w:rPrChange>
        </w:rPr>
        <w:t xml:space="preserve"> </w:t>
      </w:r>
    </w:p>
    <w:p w:rsidR="00832F4C" w:rsidRPr="000F3EE9" w:rsidRDefault="00832F4C">
      <w:pPr>
        <w:autoSpaceDE w:val="0"/>
        <w:autoSpaceDN w:val="0"/>
        <w:ind w:left="1004"/>
        <w:rPr>
          <w:sz w:val="20"/>
          <w:szCs w:val="20"/>
          <w:lang w:val="fr-FR"/>
          <w:rPrChange w:id="7216" w:author="SRO">
            <w:rPr>
              <w:sz w:val="20"/>
              <w:szCs w:val="20"/>
              <w:lang w:val="fr-FR"/>
            </w:rPr>
          </w:rPrChange>
        </w:rPr>
      </w:pPr>
    </w:p>
    <w:p w:rsidR="00832F4C" w:rsidRPr="000F3EE9" w:rsidRDefault="00832F4C">
      <w:pPr>
        <w:tabs>
          <w:tab w:val="left" w:pos="567"/>
        </w:tabs>
        <w:autoSpaceDE w:val="0"/>
        <w:autoSpaceDN w:val="0"/>
        <w:ind w:left="1004" w:hanging="1004"/>
        <w:rPr>
          <w:sz w:val="20"/>
          <w:szCs w:val="20"/>
          <w:lang w:val="fr-FR"/>
          <w:rPrChange w:id="7217" w:author="SRO">
            <w:rPr>
              <w:sz w:val="20"/>
              <w:szCs w:val="20"/>
              <w:lang w:val="fr-FR"/>
            </w:rPr>
          </w:rPrChange>
        </w:rPr>
      </w:pPr>
      <w:r w:rsidRPr="000F3EE9">
        <w:rPr>
          <w:sz w:val="20"/>
          <w:szCs w:val="20"/>
          <w:lang w:val="fr-FR"/>
          <w:rPrChange w:id="7218" w:author="SRO" w:date="2011-02-21T10:18:00Z">
            <w:rPr>
              <w:sz w:val="20"/>
              <w:szCs w:val="20"/>
              <w:lang w:val="fr-FR"/>
            </w:rPr>
          </w:rPrChange>
        </w:rPr>
        <w:tab/>
      </w:r>
      <w:r w:rsidRPr="000F3EE9">
        <w:rPr>
          <w:sz w:val="20"/>
          <w:szCs w:val="20"/>
          <w:lang w:val="fr-FR"/>
          <w:rPrChange w:id="7219" w:author="SRO">
            <w:rPr>
              <w:sz w:val="20"/>
              <w:szCs w:val="20"/>
              <w:lang w:val="fr-FR"/>
            </w:rPr>
          </w:rPrChange>
        </w:rPr>
        <w:t>M. Saïd Mouline</w:t>
      </w:r>
    </w:p>
    <w:p w:rsidR="00832F4C" w:rsidRPr="000F3EE9" w:rsidRDefault="00832F4C">
      <w:pPr>
        <w:autoSpaceDE w:val="0"/>
        <w:autoSpaceDN w:val="0"/>
        <w:ind w:left="567"/>
        <w:rPr>
          <w:sz w:val="20"/>
          <w:szCs w:val="20"/>
          <w:lang w:val="fr-FR"/>
          <w:rPrChange w:id="7220" w:author="SRO">
            <w:rPr>
              <w:sz w:val="20"/>
              <w:szCs w:val="20"/>
              <w:lang w:val="fr-FR"/>
            </w:rPr>
          </w:rPrChange>
        </w:rPr>
      </w:pPr>
      <w:r w:rsidRPr="000F3EE9">
        <w:rPr>
          <w:sz w:val="20"/>
          <w:szCs w:val="20"/>
          <w:lang w:val="fr-FR"/>
          <w:rPrChange w:id="7221" w:author="SRO">
            <w:rPr>
              <w:sz w:val="20"/>
              <w:szCs w:val="20"/>
              <w:lang w:val="fr-FR"/>
            </w:rPr>
          </w:rPrChange>
        </w:rPr>
        <w:t>Directeur Général</w:t>
      </w:r>
    </w:p>
    <w:p w:rsidR="00832F4C" w:rsidRPr="000F3EE9" w:rsidRDefault="00832F4C">
      <w:pPr>
        <w:autoSpaceDE w:val="0"/>
        <w:autoSpaceDN w:val="0"/>
        <w:ind w:left="567"/>
        <w:rPr>
          <w:sz w:val="20"/>
          <w:szCs w:val="20"/>
          <w:lang w:val="fr-FR"/>
          <w:rPrChange w:id="7222" w:author="SRO">
            <w:rPr>
              <w:sz w:val="20"/>
              <w:szCs w:val="20"/>
              <w:lang w:val="fr-FR"/>
            </w:rPr>
          </w:rPrChange>
        </w:rPr>
      </w:pPr>
      <w:r w:rsidRPr="000F3EE9">
        <w:rPr>
          <w:sz w:val="20"/>
          <w:szCs w:val="20"/>
          <w:lang w:val="fr-FR"/>
          <w:rPrChange w:id="7223" w:author="SRO">
            <w:rPr>
              <w:sz w:val="20"/>
              <w:szCs w:val="20"/>
              <w:lang w:val="fr-FR"/>
            </w:rPr>
          </w:rPrChange>
        </w:rPr>
        <w:t xml:space="preserve">Agence nationale pour le développement des énergies renouvelables et </w:t>
      </w:r>
    </w:p>
    <w:p w:rsidR="00832F4C" w:rsidRPr="000F3EE9" w:rsidRDefault="00832F4C">
      <w:pPr>
        <w:autoSpaceDE w:val="0"/>
        <w:autoSpaceDN w:val="0"/>
        <w:ind w:left="567"/>
        <w:rPr>
          <w:sz w:val="20"/>
          <w:szCs w:val="20"/>
          <w:lang w:val="fr-FR"/>
          <w:rPrChange w:id="7224" w:author="SRO">
            <w:rPr>
              <w:sz w:val="20"/>
              <w:szCs w:val="20"/>
              <w:lang w:val="fr-FR"/>
            </w:rPr>
          </w:rPrChange>
        </w:rPr>
      </w:pPr>
      <w:r w:rsidRPr="000F3EE9">
        <w:rPr>
          <w:sz w:val="20"/>
          <w:szCs w:val="20"/>
          <w:lang w:val="fr-FR"/>
          <w:rPrChange w:id="7225" w:author="SRO">
            <w:rPr>
              <w:sz w:val="20"/>
              <w:szCs w:val="20"/>
              <w:lang w:val="fr-FR"/>
            </w:rPr>
          </w:rPrChange>
        </w:rPr>
        <w:t>de l</w:t>
      </w:r>
      <w:r w:rsidRPr="000F3EE9">
        <w:rPr>
          <w:sz w:val="20"/>
          <w:szCs w:val="20"/>
          <w:lang w:val="fr-FR"/>
          <w:rPrChange w:id="7226" w:author="SRO" w:date="2011-02-21T10:18:00Z">
            <w:rPr>
              <w:sz w:val="20"/>
              <w:szCs w:val="20"/>
              <w:lang w:val="fr-FR"/>
            </w:rPr>
          </w:rPrChange>
        </w:rPr>
        <w:t>’</w:t>
      </w:r>
      <w:r w:rsidRPr="000F3EE9">
        <w:rPr>
          <w:sz w:val="20"/>
          <w:szCs w:val="20"/>
          <w:lang w:val="fr-FR"/>
          <w:rPrChange w:id="7227" w:author="SRO">
            <w:rPr>
              <w:sz w:val="20"/>
              <w:szCs w:val="20"/>
              <w:lang w:val="fr-FR"/>
            </w:rPr>
          </w:rPrChange>
        </w:rPr>
        <w:t>efficacité énergétique (ADEREE)</w:t>
      </w:r>
    </w:p>
    <w:p w:rsidR="00832F4C" w:rsidRPr="000F3EE9" w:rsidRDefault="00832F4C">
      <w:pPr>
        <w:autoSpaceDE w:val="0"/>
        <w:autoSpaceDN w:val="0"/>
        <w:ind w:left="273" w:firstLine="294"/>
        <w:rPr>
          <w:sz w:val="20"/>
          <w:szCs w:val="20"/>
          <w:lang w:val="fr-FR"/>
          <w:rPrChange w:id="7228" w:author="SRO">
            <w:rPr>
              <w:sz w:val="20"/>
              <w:szCs w:val="20"/>
              <w:lang w:val="fr-FR"/>
            </w:rPr>
          </w:rPrChange>
        </w:rPr>
      </w:pPr>
      <w:r w:rsidRPr="000F3EE9">
        <w:rPr>
          <w:sz w:val="20"/>
          <w:szCs w:val="20"/>
          <w:lang w:val="fr-FR"/>
          <w:rPrChange w:id="7229" w:author="SRO">
            <w:rPr>
              <w:sz w:val="20"/>
              <w:szCs w:val="20"/>
              <w:lang w:val="fr-FR"/>
            </w:rPr>
          </w:rPrChange>
        </w:rPr>
        <w:t>Rabat</w:t>
      </w:r>
    </w:p>
    <w:p w:rsidR="00832F4C" w:rsidRPr="000F3EE9" w:rsidRDefault="00832F4C">
      <w:pPr>
        <w:autoSpaceDE w:val="0"/>
        <w:autoSpaceDN w:val="0"/>
        <w:ind w:left="273" w:firstLine="294"/>
        <w:rPr>
          <w:sz w:val="20"/>
          <w:szCs w:val="20"/>
          <w:lang w:val="fr-FR"/>
          <w:rPrChange w:id="7230" w:author="SRO">
            <w:rPr>
              <w:sz w:val="20"/>
              <w:szCs w:val="20"/>
              <w:lang w:val="fr-FR"/>
            </w:rPr>
          </w:rPrChange>
        </w:rPr>
      </w:pPr>
      <w:r w:rsidRPr="000F3EE9">
        <w:rPr>
          <w:sz w:val="20"/>
          <w:szCs w:val="20"/>
          <w:lang w:val="fr-FR"/>
          <w:rPrChange w:id="7231" w:author="SRO">
            <w:rPr>
              <w:sz w:val="20"/>
              <w:szCs w:val="20"/>
              <w:lang w:val="fr-FR"/>
            </w:rPr>
          </w:rPrChange>
        </w:rPr>
        <w:t>Tél: +212 524 30 98 14/22</w:t>
      </w:r>
      <w:r w:rsidRPr="000F3EE9">
        <w:rPr>
          <w:sz w:val="20"/>
          <w:szCs w:val="20"/>
          <w:lang w:val="fr-FR"/>
          <w:rPrChange w:id="7232" w:author="SRO" w:date="2011-02-21T10:18:00Z">
            <w:rPr>
              <w:sz w:val="20"/>
              <w:szCs w:val="20"/>
              <w:lang w:val="fr-FR"/>
            </w:rPr>
          </w:rPrChange>
        </w:rPr>
        <w:tab/>
      </w:r>
      <w:r w:rsidRPr="000F3EE9">
        <w:rPr>
          <w:sz w:val="20"/>
          <w:szCs w:val="20"/>
          <w:lang w:val="fr-FR"/>
          <w:rPrChange w:id="7233" w:author="SRO">
            <w:rPr>
              <w:sz w:val="20"/>
              <w:szCs w:val="20"/>
              <w:lang w:val="fr-FR"/>
            </w:rPr>
          </w:rPrChange>
        </w:rPr>
        <w:t>- Fax:: +212 524 30 97 95</w:t>
      </w:r>
    </w:p>
    <w:p w:rsidR="00832F4C" w:rsidRPr="000F3EE9" w:rsidRDefault="00832F4C">
      <w:pPr>
        <w:autoSpaceDE w:val="0"/>
        <w:autoSpaceDN w:val="0"/>
        <w:ind w:left="273" w:firstLine="294"/>
        <w:rPr>
          <w:sz w:val="20"/>
          <w:szCs w:val="20"/>
          <w:lang w:val="fr-FR"/>
          <w:rPrChange w:id="7234" w:author="SRO">
            <w:rPr>
              <w:sz w:val="20"/>
              <w:szCs w:val="20"/>
              <w:lang w:val="fr-FR"/>
            </w:rPr>
          </w:rPrChange>
        </w:rPr>
      </w:pPr>
      <w:r w:rsidRPr="000F3EE9">
        <w:rPr>
          <w:sz w:val="20"/>
          <w:szCs w:val="20"/>
          <w:lang w:val="fr-FR"/>
          <w:rPrChange w:id="7235" w:author="SRO">
            <w:rPr>
              <w:sz w:val="20"/>
              <w:szCs w:val="20"/>
              <w:lang w:val="fr-FR"/>
            </w:rPr>
          </w:rPrChange>
        </w:rPr>
        <w:t>Tél: +212 537 68 84 07/0537 77 01 96 - Fax: +212 537 68 39 87</w:t>
      </w:r>
    </w:p>
    <w:p w:rsidR="00832F4C" w:rsidRPr="000F3EE9" w:rsidRDefault="00832F4C">
      <w:pPr>
        <w:autoSpaceDE w:val="0"/>
        <w:autoSpaceDN w:val="0"/>
        <w:ind w:left="273" w:firstLine="294"/>
        <w:rPr>
          <w:sz w:val="20"/>
          <w:szCs w:val="20"/>
          <w:lang w:val="fr-FR"/>
          <w:rPrChange w:id="7236" w:author="SRO">
            <w:rPr>
              <w:sz w:val="20"/>
              <w:szCs w:val="20"/>
              <w:lang w:val="fr-FR"/>
            </w:rPr>
          </w:rPrChange>
        </w:rPr>
      </w:pPr>
      <w:r w:rsidRPr="000F3EE9">
        <w:rPr>
          <w:sz w:val="20"/>
          <w:szCs w:val="20"/>
          <w:lang w:val="fr-FR"/>
          <w:rPrChange w:id="7237" w:author="SRO">
            <w:rPr>
              <w:sz w:val="20"/>
              <w:szCs w:val="20"/>
              <w:lang w:val="fr-FR"/>
            </w:rPr>
          </w:rPrChange>
        </w:rPr>
        <w:t>Email : cder@menara.ma</w:t>
      </w:r>
      <w:r w:rsidRPr="000F3EE9">
        <w:rPr>
          <w:sz w:val="20"/>
          <w:szCs w:val="20"/>
          <w:lang w:val="fr-FR"/>
          <w:rPrChange w:id="7238" w:author="SRO" w:date="2011-02-21T10:18:00Z">
            <w:rPr>
              <w:sz w:val="20"/>
              <w:szCs w:val="20"/>
              <w:lang w:val="fr-FR"/>
            </w:rPr>
          </w:rPrChange>
        </w:rPr>
        <w:tab/>
      </w:r>
    </w:p>
    <w:p w:rsidR="00832F4C" w:rsidRPr="000F3EE9" w:rsidRDefault="00832F4C">
      <w:pPr>
        <w:autoSpaceDE w:val="0"/>
        <w:autoSpaceDN w:val="0"/>
        <w:ind w:left="1080"/>
        <w:rPr>
          <w:sz w:val="20"/>
          <w:szCs w:val="20"/>
          <w:lang w:val="fr-FR"/>
          <w:rPrChange w:id="7239" w:author="SRO">
            <w:rPr>
              <w:sz w:val="20"/>
              <w:szCs w:val="20"/>
              <w:lang w:val="fr-FR"/>
            </w:rPr>
          </w:rPrChange>
        </w:rPr>
      </w:pPr>
    </w:p>
    <w:p w:rsidR="00832F4C" w:rsidRPr="000F3EE9" w:rsidRDefault="00832F4C">
      <w:pPr>
        <w:numPr>
          <w:ilvl w:val="0"/>
          <w:numId w:val="27"/>
          <w:numberingChange w:id="7240" w:author="SRO" w:date="2011-02-21T09:12:00Z" w:original="%1:13:0:."/>
        </w:numPr>
        <w:tabs>
          <w:tab w:val="clear" w:pos="1004"/>
          <w:tab w:val="num" w:pos="567"/>
        </w:tabs>
        <w:autoSpaceDE w:val="0"/>
        <w:autoSpaceDN w:val="0"/>
        <w:adjustRightInd w:val="0"/>
        <w:ind w:hanging="1004"/>
        <w:textAlignment w:val="baseline"/>
        <w:rPr>
          <w:sz w:val="20"/>
          <w:szCs w:val="20"/>
          <w:lang w:val="fr-FR"/>
          <w:rPrChange w:id="7241" w:author="SRO">
            <w:rPr>
              <w:sz w:val="20"/>
              <w:szCs w:val="20"/>
              <w:lang w:val="fr-FR"/>
            </w:rPr>
          </w:rPrChange>
        </w:rPr>
      </w:pPr>
      <w:r w:rsidRPr="000F3EE9">
        <w:rPr>
          <w:sz w:val="20"/>
          <w:szCs w:val="20"/>
          <w:lang w:val="fr-FR"/>
          <w:rPrChange w:id="7242" w:author="SRO">
            <w:rPr>
              <w:sz w:val="20"/>
              <w:szCs w:val="20"/>
              <w:lang w:val="fr-FR"/>
            </w:rPr>
          </w:rPrChange>
        </w:rPr>
        <w:t>M. Abdelali TadiliI</w:t>
      </w:r>
    </w:p>
    <w:p w:rsidR="00832F4C" w:rsidRPr="000F3EE9" w:rsidRDefault="00832F4C">
      <w:pPr>
        <w:autoSpaceDE w:val="0"/>
        <w:autoSpaceDN w:val="0"/>
        <w:ind w:left="567"/>
        <w:rPr>
          <w:sz w:val="20"/>
          <w:szCs w:val="20"/>
          <w:lang w:val="fr-FR"/>
          <w:rPrChange w:id="7243" w:author="SRO">
            <w:rPr>
              <w:sz w:val="20"/>
              <w:szCs w:val="20"/>
              <w:lang w:val="fr-FR"/>
            </w:rPr>
          </w:rPrChange>
        </w:rPr>
      </w:pPr>
      <w:r w:rsidRPr="000F3EE9">
        <w:rPr>
          <w:sz w:val="20"/>
          <w:szCs w:val="20"/>
          <w:lang w:val="fr-FR"/>
          <w:rPrChange w:id="7244" w:author="SRO">
            <w:rPr>
              <w:sz w:val="20"/>
              <w:szCs w:val="20"/>
              <w:lang w:val="fr-FR"/>
            </w:rPr>
          </w:rPrChange>
        </w:rPr>
        <w:t>Ingénieur agronome</w:t>
      </w:r>
    </w:p>
    <w:p w:rsidR="00832F4C" w:rsidRPr="000F3EE9" w:rsidRDefault="00832F4C">
      <w:pPr>
        <w:autoSpaceDE w:val="0"/>
        <w:autoSpaceDN w:val="0"/>
        <w:ind w:left="567"/>
        <w:rPr>
          <w:sz w:val="20"/>
          <w:szCs w:val="20"/>
          <w:lang w:val="fr-FR"/>
          <w:rPrChange w:id="7245" w:author="SRO">
            <w:rPr>
              <w:sz w:val="20"/>
              <w:szCs w:val="20"/>
              <w:lang w:val="fr-FR"/>
            </w:rPr>
          </w:rPrChange>
        </w:rPr>
      </w:pPr>
      <w:r w:rsidRPr="000F3EE9">
        <w:rPr>
          <w:sz w:val="20"/>
          <w:szCs w:val="20"/>
          <w:lang w:val="fr-FR"/>
          <w:rPrChange w:id="7246" w:author="SRO">
            <w:rPr>
              <w:sz w:val="20"/>
              <w:szCs w:val="20"/>
              <w:lang w:val="fr-FR"/>
            </w:rPr>
          </w:rPrChange>
        </w:rPr>
        <w:t>Agence du développement agricole</w:t>
      </w:r>
    </w:p>
    <w:p w:rsidR="00832F4C" w:rsidRPr="000F3EE9" w:rsidRDefault="00832F4C">
      <w:pPr>
        <w:autoSpaceDE w:val="0"/>
        <w:autoSpaceDN w:val="0"/>
        <w:ind w:left="1004" w:hanging="437"/>
        <w:rPr>
          <w:sz w:val="20"/>
          <w:szCs w:val="20"/>
          <w:lang w:val="fr-FR"/>
          <w:rPrChange w:id="7247" w:author="SRO">
            <w:rPr>
              <w:sz w:val="20"/>
              <w:szCs w:val="20"/>
              <w:lang w:val="fr-FR"/>
            </w:rPr>
          </w:rPrChange>
        </w:rPr>
      </w:pPr>
      <w:r w:rsidRPr="000F3EE9">
        <w:rPr>
          <w:sz w:val="20"/>
          <w:szCs w:val="20"/>
          <w:lang w:val="fr-FR"/>
          <w:rPrChange w:id="7248" w:author="SRO">
            <w:rPr>
              <w:sz w:val="20"/>
              <w:szCs w:val="20"/>
              <w:lang w:val="fr-FR"/>
            </w:rPr>
          </w:rPrChange>
        </w:rPr>
        <w:t>Rabat</w:t>
      </w:r>
    </w:p>
    <w:p w:rsidR="00832F4C" w:rsidRPr="000F3EE9" w:rsidRDefault="00832F4C">
      <w:pPr>
        <w:autoSpaceDE w:val="0"/>
        <w:autoSpaceDN w:val="0"/>
        <w:ind w:left="567"/>
        <w:rPr>
          <w:sz w:val="20"/>
          <w:szCs w:val="20"/>
          <w:lang w:val="pt-BR"/>
          <w:rPrChange w:id="7249" w:author="SRO">
            <w:rPr>
              <w:sz w:val="20"/>
              <w:szCs w:val="20"/>
              <w:lang w:val="pt-BR"/>
            </w:rPr>
          </w:rPrChange>
        </w:rPr>
      </w:pPr>
      <w:r w:rsidRPr="000F3EE9">
        <w:rPr>
          <w:sz w:val="20"/>
          <w:szCs w:val="20"/>
          <w:lang w:val="pt-BR"/>
          <w:rPrChange w:id="7250" w:author="SRO">
            <w:rPr>
              <w:sz w:val="20"/>
              <w:szCs w:val="20"/>
              <w:lang w:val="pt-BR"/>
            </w:rPr>
          </w:rPrChange>
        </w:rPr>
        <w:t>Tel</w:t>
      </w:r>
      <w:r w:rsidRPr="000F3EE9">
        <w:rPr>
          <w:sz w:val="20"/>
          <w:szCs w:val="20"/>
          <w:lang w:val="pt-BR"/>
          <w:rPrChange w:id="7251" w:author="SRO" w:date="2011-02-21T10:18:00Z">
            <w:rPr>
              <w:sz w:val="20"/>
              <w:szCs w:val="20"/>
              <w:lang w:val="pt-BR"/>
            </w:rPr>
          </w:rPrChange>
        </w:rPr>
        <w:t> </w:t>
      </w:r>
      <w:r w:rsidRPr="000F3EE9">
        <w:rPr>
          <w:sz w:val="20"/>
          <w:szCs w:val="20"/>
          <w:lang w:val="pt-BR"/>
          <w:rPrChange w:id="7252" w:author="SRO">
            <w:rPr>
              <w:sz w:val="20"/>
              <w:szCs w:val="20"/>
              <w:lang w:val="pt-BR"/>
            </w:rPr>
          </w:rPrChange>
        </w:rPr>
        <w:t>: +212</w:t>
      </w:r>
      <w:r w:rsidRPr="000F3EE9">
        <w:rPr>
          <w:sz w:val="20"/>
          <w:szCs w:val="20"/>
          <w:lang w:val="pt-BR"/>
          <w:rPrChange w:id="7253" w:author="SRO" w:date="2011-02-21T10:18:00Z">
            <w:rPr>
              <w:sz w:val="20"/>
              <w:szCs w:val="20"/>
              <w:lang w:val="pt-BR"/>
            </w:rPr>
          </w:rPrChange>
        </w:rPr>
        <w:t> </w:t>
      </w:r>
      <w:r w:rsidRPr="000F3EE9">
        <w:rPr>
          <w:sz w:val="20"/>
          <w:szCs w:val="20"/>
          <w:lang w:val="pt-BR"/>
          <w:rPrChange w:id="7254" w:author="SRO">
            <w:rPr>
              <w:sz w:val="20"/>
              <w:szCs w:val="20"/>
              <w:lang w:val="pt-BR"/>
            </w:rPr>
          </w:rPrChange>
        </w:rPr>
        <w:t>666 O45</w:t>
      </w:r>
      <w:r w:rsidRPr="000F3EE9">
        <w:rPr>
          <w:sz w:val="20"/>
          <w:szCs w:val="20"/>
          <w:lang w:val="pt-BR"/>
          <w:rPrChange w:id="7255" w:author="SRO" w:date="2011-02-21T10:18:00Z">
            <w:rPr>
              <w:sz w:val="20"/>
              <w:szCs w:val="20"/>
              <w:lang w:val="pt-BR"/>
            </w:rPr>
          </w:rPrChange>
        </w:rPr>
        <w:t> </w:t>
      </w:r>
      <w:r w:rsidRPr="000F3EE9">
        <w:rPr>
          <w:sz w:val="20"/>
          <w:szCs w:val="20"/>
          <w:lang w:val="pt-BR"/>
          <w:rPrChange w:id="7256" w:author="SRO">
            <w:rPr>
              <w:sz w:val="20"/>
              <w:szCs w:val="20"/>
              <w:lang w:val="pt-BR"/>
            </w:rPr>
          </w:rPrChange>
        </w:rPr>
        <w:t>193</w:t>
      </w:r>
      <w:r w:rsidRPr="000F3EE9">
        <w:rPr>
          <w:sz w:val="20"/>
          <w:szCs w:val="20"/>
          <w:lang w:val="pt-BR"/>
          <w:rPrChange w:id="7257" w:author="SRO" w:date="2011-02-21T10:18:00Z">
            <w:rPr>
              <w:sz w:val="20"/>
              <w:szCs w:val="20"/>
              <w:lang w:val="pt-BR"/>
            </w:rPr>
          </w:rPrChange>
        </w:rPr>
        <w:tab/>
      </w:r>
    </w:p>
    <w:p w:rsidR="00832F4C" w:rsidRPr="000F3EE9" w:rsidRDefault="00832F4C">
      <w:pPr>
        <w:autoSpaceDE w:val="0"/>
        <w:autoSpaceDN w:val="0"/>
        <w:ind w:left="567"/>
        <w:rPr>
          <w:sz w:val="20"/>
          <w:szCs w:val="20"/>
          <w:lang w:val="pt-BR"/>
          <w:rPrChange w:id="7258" w:author="SRO">
            <w:rPr>
              <w:sz w:val="20"/>
              <w:szCs w:val="20"/>
              <w:lang w:val="pt-BR"/>
            </w:rPr>
          </w:rPrChange>
        </w:rPr>
      </w:pPr>
      <w:r w:rsidRPr="000F3EE9">
        <w:rPr>
          <w:sz w:val="20"/>
          <w:szCs w:val="20"/>
          <w:lang w:val="pt-BR"/>
          <w:rPrChange w:id="7259" w:author="SRO">
            <w:rPr>
              <w:sz w:val="20"/>
              <w:szCs w:val="20"/>
              <w:lang w:val="pt-BR"/>
            </w:rPr>
          </w:rPrChange>
        </w:rPr>
        <w:t>Email</w:t>
      </w:r>
      <w:r w:rsidRPr="000F3EE9">
        <w:rPr>
          <w:sz w:val="20"/>
          <w:szCs w:val="20"/>
          <w:lang w:val="pt-BR"/>
          <w:rPrChange w:id="7260" w:author="SRO" w:date="2011-02-21T10:18:00Z">
            <w:rPr>
              <w:sz w:val="20"/>
              <w:szCs w:val="20"/>
              <w:lang w:val="pt-BR"/>
            </w:rPr>
          </w:rPrChange>
        </w:rPr>
        <w:t> </w:t>
      </w:r>
      <w:r w:rsidRPr="000F3EE9">
        <w:rPr>
          <w:sz w:val="20"/>
          <w:szCs w:val="20"/>
          <w:lang w:val="pt-BR"/>
          <w:rPrChange w:id="7261" w:author="SRO">
            <w:rPr>
              <w:sz w:val="20"/>
              <w:szCs w:val="20"/>
              <w:lang w:val="pt-BR"/>
            </w:rPr>
          </w:rPrChange>
        </w:rPr>
        <w:t>: a.tadili@ada.gov</w:t>
      </w:r>
    </w:p>
    <w:p w:rsidR="00832F4C" w:rsidRPr="000F3EE9" w:rsidRDefault="00832F4C">
      <w:pPr>
        <w:autoSpaceDE w:val="0"/>
        <w:autoSpaceDN w:val="0"/>
        <w:ind w:left="1080"/>
        <w:rPr>
          <w:sz w:val="20"/>
          <w:szCs w:val="20"/>
          <w:lang w:val="pt-BR"/>
          <w:rPrChange w:id="7262" w:author="SRO">
            <w:rPr>
              <w:sz w:val="20"/>
              <w:szCs w:val="20"/>
              <w:lang w:val="pt-BR"/>
            </w:rPr>
          </w:rPrChange>
        </w:rPr>
      </w:pPr>
    </w:p>
    <w:p w:rsidR="00832F4C" w:rsidRPr="000F3EE9" w:rsidRDefault="00832F4C">
      <w:pPr>
        <w:numPr>
          <w:ilvl w:val="0"/>
          <w:numId w:val="27"/>
          <w:numberingChange w:id="7263" w:author="SRO" w:date="2011-02-21T09:12:00Z" w:original="%1:14:0:."/>
        </w:numPr>
        <w:tabs>
          <w:tab w:val="clear" w:pos="1004"/>
          <w:tab w:val="num" w:pos="567"/>
        </w:tabs>
        <w:autoSpaceDE w:val="0"/>
        <w:autoSpaceDN w:val="0"/>
        <w:adjustRightInd w:val="0"/>
        <w:ind w:hanging="1004"/>
        <w:textAlignment w:val="baseline"/>
        <w:rPr>
          <w:sz w:val="20"/>
          <w:szCs w:val="20"/>
          <w:lang w:val="fr-FR"/>
          <w:rPrChange w:id="7264" w:author="SRO">
            <w:rPr>
              <w:sz w:val="20"/>
              <w:szCs w:val="20"/>
              <w:lang w:val="fr-FR"/>
            </w:rPr>
          </w:rPrChange>
        </w:rPr>
      </w:pPr>
      <w:r w:rsidRPr="000F3EE9">
        <w:rPr>
          <w:sz w:val="20"/>
          <w:szCs w:val="20"/>
          <w:lang w:val="fr-FR"/>
          <w:rPrChange w:id="7265" w:author="SRO">
            <w:rPr>
              <w:sz w:val="20"/>
              <w:szCs w:val="20"/>
              <w:lang w:val="fr-FR"/>
            </w:rPr>
          </w:rPrChange>
        </w:rPr>
        <w:t>M. Hamid Faik</w:t>
      </w:r>
    </w:p>
    <w:p w:rsidR="00832F4C" w:rsidRPr="000F3EE9" w:rsidRDefault="00832F4C">
      <w:pPr>
        <w:autoSpaceDE w:val="0"/>
        <w:autoSpaceDN w:val="0"/>
        <w:ind w:left="567" w:hanging="141"/>
        <w:rPr>
          <w:sz w:val="20"/>
          <w:szCs w:val="20"/>
          <w:lang w:val="fr-FR"/>
          <w:rPrChange w:id="7266" w:author="SRO">
            <w:rPr>
              <w:sz w:val="20"/>
              <w:szCs w:val="20"/>
              <w:lang w:val="fr-FR"/>
            </w:rPr>
          </w:rPrChange>
        </w:rPr>
      </w:pPr>
      <w:r w:rsidRPr="000F3EE9">
        <w:rPr>
          <w:sz w:val="20"/>
          <w:szCs w:val="20"/>
          <w:lang w:val="fr-FR"/>
          <w:rPrChange w:id="7267" w:author="SRO" w:date="2011-02-21T10:18:00Z">
            <w:rPr>
              <w:sz w:val="20"/>
              <w:szCs w:val="20"/>
              <w:lang w:val="fr-FR"/>
            </w:rPr>
          </w:rPrChange>
        </w:rPr>
        <w:tab/>
      </w:r>
      <w:r w:rsidRPr="000F3EE9">
        <w:rPr>
          <w:sz w:val="20"/>
          <w:szCs w:val="20"/>
          <w:lang w:val="fr-FR"/>
          <w:rPrChange w:id="7268" w:author="SRO">
            <w:rPr>
              <w:sz w:val="20"/>
              <w:szCs w:val="20"/>
              <w:lang w:val="fr-FR"/>
            </w:rPr>
          </w:rPrChange>
        </w:rPr>
        <w:t>Cadre chargé de financement</w:t>
      </w:r>
    </w:p>
    <w:p w:rsidR="00832F4C" w:rsidRPr="000F3EE9" w:rsidRDefault="00832F4C">
      <w:pPr>
        <w:autoSpaceDE w:val="0"/>
        <w:autoSpaceDN w:val="0"/>
        <w:ind w:left="567" w:hanging="141"/>
        <w:rPr>
          <w:sz w:val="20"/>
          <w:szCs w:val="20"/>
          <w:lang w:val="fr-FR"/>
          <w:rPrChange w:id="7269" w:author="SRO">
            <w:rPr>
              <w:sz w:val="20"/>
              <w:szCs w:val="20"/>
              <w:lang w:val="fr-FR"/>
            </w:rPr>
          </w:rPrChange>
        </w:rPr>
      </w:pPr>
      <w:r w:rsidRPr="000F3EE9">
        <w:rPr>
          <w:sz w:val="20"/>
          <w:szCs w:val="20"/>
          <w:lang w:val="fr-FR"/>
          <w:rPrChange w:id="7270" w:author="SRO" w:date="2011-02-21T10:18:00Z">
            <w:rPr>
              <w:sz w:val="20"/>
              <w:szCs w:val="20"/>
              <w:lang w:val="fr-FR"/>
            </w:rPr>
          </w:rPrChange>
        </w:rPr>
        <w:tab/>
      </w:r>
      <w:r w:rsidRPr="000F3EE9">
        <w:rPr>
          <w:sz w:val="20"/>
          <w:szCs w:val="20"/>
          <w:lang w:val="fr-FR"/>
          <w:rPrChange w:id="7271" w:author="SRO">
            <w:rPr>
              <w:sz w:val="20"/>
              <w:szCs w:val="20"/>
              <w:lang w:val="fr-FR"/>
            </w:rPr>
          </w:rPrChange>
        </w:rPr>
        <w:t>Direction financière -Agriculture</w:t>
      </w:r>
    </w:p>
    <w:p w:rsidR="00832F4C" w:rsidRPr="000F3EE9" w:rsidRDefault="00832F4C">
      <w:pPr>
        <w:autoSpaceDE w:val="0"/>
        <w:autoSpaceDN w:val="0"/>
        <w:ind w:left="567"/>
        <w:rPr>
          <w:sz w:val="20"/>
          <w:szCs w:val="20"/>
          <w:lang w:val="fr-FR"/>
          <w:rPrChange w:id="7272" w:author="SRO">
            <w:rPr>
              <w:sz w:val="20"/>
              <w:szCs w:val="20"/>
              <w:lang w:val="fr-FR"/>
            </w:rPr>
          </w:rPrChange>
        </w:rPr>
      </w:pPr>
      <w:r w:rsidRPr="000F3EE9">
        <w:rPr>
          <w:sz w:val="20"/>
          <w:szCs w:val="20"/>
          <w:lang w:val="fr-FR"/>
          <w:rPrChange w:id="7273" w:author="SRO">
            <w:rPr>
              <w:sz w:val="20"/>
              <w:szCs w:val="20"/>
              <w:lang w:val="fr-FR"/>
            </w:rPr>
          </w:rPrChange>
        </w:rPr>
        <w:t>Ministère de l</w:t>
      </w:r>
      <w:r w:rsidRPr="000F3EE9">
        <w:rPr>
          <w:sz w:val="20"/>
          <w:szCs w:val="20"/>
          <w:lang w:val="fr-FR"/>
          <w:rPrChange w:id="7274" w:author="SRO" w:date="2011-02-21T10:18:00Z">
            <w:rPr>
              <w:sz w:val="20"/>
              <w:szCs w:val="20"/>
              <w:lang w:val="fr-FR"/>
            </w:rPr>
          </w:rPrChange>
        </w:rPr>
        <w:t>’</w:t>
      </w:r>
      <w:r w:rsidRPr="000F3EE9">
        <w:rPr>
          <w:sz w:val="20"/>
          <w:szCs w:val="20"/>
          <w:lang w:val="fr-FR"/>
          <w:rPrChange w:id="7275" w:author="SRO">
            <w:rPr>
              <w:sz w:val="20"/>
              <w:szCs w:val="20"/>
              <w:lang w:val="fr-FR"/>
            </w:rPr>
          </w:rPrChange>
        </w:rPr>
        <w:t>agriculture</w:t>
      </w:r>
    </w:p>
    <w:p w:rsidR="00832F4C" w:rsidRPr="000F3EE9" w:rsidRDefault="00832F4C">
      <w:pPr>
        <w:autoSpaceDE w:val="0"/>
        <w:autoSpaceDN w:val="0"/>
        <w:ind w:left="567" w:hanging="141"/>
        <w:rPr>
          <w:sz w:val="20"/>
          <w:szCs w:val="20"/>
          <w:lang w:val="fr-FR"/>
          <w:rPrChange w:id="7276" w:author="SRO">
            <w:rPr>
              <w:sz w:val="20"/>
              <w:szCs w:val="20"/>
              <w:lang w:val="fr-FR"/>
            </w:rPr>
          </w:rPrChange>
        </w:rPr>
      </w:pPr>
      <w:r w:rsidRPr="000F3EE9">
        <w:rPr>
          <w:sz w:val="20"/>
          <w:szCs w:val="20"/>
          <w:lang w:val="fr-FR"/>
          <w:rPrChange w:id="7277" w:author="SRO" w:date="2011-02-21T10:18:00Z">
            <w:rPr>
              <w:sz w:val="20"/>
              <w:szCs w:val="20"/>
              <w:lang w:val="fr-FR"/>
            </w:rPr>
          </w:rPrChange>
        </w:rPr>
        <w:tab/>
      </w:r>
      <w:r w:rsidRPr="000F3EE9">
        <w:rPr>
          <w:sz w:val="20"/>
          <w:szCs w:val="20"/>
          <w:lang w:val="fr-FR"/>
          <w:rPrChange w:id="7278" w:author="SRO">
            <w:rPr>
              <w:sz w:val="20"/>
              <w:szCs w:val="20"/>
              <w:lang w:val="fr-FR"/>
            </w:rPr>
          </w:rPrChange>
        </w:rPr>
        <w:t>Rabat</w:t>
      </w:r>
    </w:p>
    <w:p w:rsidR="00832F4C" w:rsidRPr="000F3EE9" w:rsidDel="00887194" w:rsidRDefault="00832F4C" w:rsidP="00887194">
      <w:pPr>
        <w:autoSpaceDE w:val="0"/>
        <w:autoSpaceDN w:val="0"/>
        <w:ind w:left="1134" w:hanging="567"/>
        <w:rPr>
          <w:del w:id="7279" w:author="SRO" w:date="2011-02-21T11:04:00Z"/>
          <w:sz w:val="20"/>
          <w:szCs w:val="20"/>
          <w:lang w:val="en-US"/>
          <w:rPrChange w:id="7280" w:author="SRO">
            <w:rPr>
              <w:del w:id="7281" w:author="SRO" w:date="2011-02-21T11:04:00Z"/>
              <w:sz w:val="20"/>
              <w:szCs w:val="20"/>
              <w:lang w:val="en-US"/>
            </w:rPr>
          </w:rPrChange>
        </w:rPr>
      </w:pPr>
      <w:r w:rsidRPr="000F3EE9">
        <w:rPr>
          <w:sz w:val="20"/>
          <w:szCs w:val="20"/>
          <w:lang w:val="fr-FR"/>
          <w:rPrChange w:id="7282" w:author="SRO">
            <w:rPr>
              <w:sz w:val="20"/>
              <w:szCs w:val="20"/>
              <w:lang w:val="fr-FR"/>
            </w:rPr>
          </w:rPrChange>
        </w:rPr>
        <w:t>Tel</w:t>
      </w:r>
      <w:r w:rsidRPr="000F3EE9">
        <w:rPr>
          <w:sz w:val="20"/>
          <w:szCs w:val="20"/>
          <w:lang w:val="fr-FR"/>
          <w:rPrChange w:id="7283" w:author="SRO" w:date="2011-02-21T10:18:00Z">
            <w:rPr>
              <w:sz w:val="20"/>
              <w:szCs w:val="20"/>
              <w:lang w:val="fr-FR"/>
            </w:rPr>
          </w:rPrChange>
        </w:rPr>
        <w:t> </w:t>
      </w:r>
      <w:r w:rsidRPr="000F3EE9">
        <w:rPr>
          <w:sz w:val="20"/>
          <w:szCs w:val="20"/>
          <w:lang w:val="fr-FR"/>
          <w:rPrChange w:id="7284" w:author="SRO">
            <w:rPr>
              <w:sz w:val="20"/>
              <w:szCs w:val="20"/>
              <w:lang w:val="fr-FR"/>
            </w:rPr>
          </w:rPrChange>
        </w:rPr>
        <w:t>: +212</w:t>
      </w:r>
      <w:r w:rsidRPr="000F3EE9">
        <w:rPr>
          <w:sz w:val="20"/>
          <w:szCs w:val="20"/>
          <w:lang w:val="fr-FR"/>
          <w:rPrChange w:id="7285" w:author="SRO" w:date="2011-02-21T10:18:00Z">
            <w:rPr>
              <w:sz w:val="20"/>
              <w:szCs w:val="20"/>
              <w:lang w:val="fr-FR"/>
            </w:rPr>
          </w:rPrChange>
        </w:rPr>
        <w:t> </w:t>
      </w:r>
      <w:r w:rsidRPr="000F3EE9">
        <w:rPr>
          <w:sz w:val="20"/>
          <w:szCs w:val="20"/>
          <w:lang w:val="fr-FR"/>
          <w:rPrChange w:id="7286" w:author="SRO">
            <w:rPr>
              <w:sz w:val="20"/>
              <w:szCs w:val="20"/>
              <w:lang w:val="fr-FR"/>
            </w:rPr>
          </w:rPrChange>
        </w:rPr>
        <w:t xml:space="preserve">537 66 </w:t>
      </w:r>
      <w:r w:rsidRPr="000F3EE9">
        <w:rPr>
          <w:sz w:val="20"/>
          <w:szCs w:val="20"/>
          <w:lang w:val="en-US"/>
          <w:rPrChange w:id="7287" w:author="SRO">
            <w:rPr>
              <w:sz w:val="20"/>
              <w:szCs w:val="20"/>
              <w:lang w:val="en-US"/>
            </w:rPr>
          </w:rPrChange>
        </w:rPr>
        <w:t>51 31</w:t>
      </w:r>
      <w:ins w:id="7288" w:author="SRO" w:date="2011-02-21T11:04:00Z">
        <w:r>
          <w:rPr>
            <w:sz w:val="20"/>
            <w:szCs w:val="20"/>
            <w:rtl/>
            <w:lang w:val="en-US"/>
          </w:rPr>
          <w:t xml:space="preserve"> -</w:t>
        </w:r>
      </w:ins>
      <w:del w:id="7289" w:author="SRO" w:date="2011-02-21T11:04:00Z">
        <w:r w:rsidRPr="000F3EE9" w:rsidDel="00887194">
          <w:rPr>
            <w:sz w:val="20"/>
            <w:szCs w:val="20"/>
            <w:lang w:val="en-US"/>
            <w:rPrChange w:id="7290" w:author="SRO">
              <w:rPr>
                <w:sz w:val="20"/>
                <w:szCs w:val="20"/>
                <w:lang w:val="en-US"/>
              </w:rPr>
            </w:rPrChange>
          </w:rPr>
          <w:delText xml:space="preserve"> </w:delText>
        </w:r>
        <w:r w:rsidRPr="000F3EE9" w:rsidDel="00887194">
          <w:rPr>
            <w:sz w:val="20"/>
            <w:szCs w:val="20"/>
            <w:lang w:val="en-US"/>
            <w:rPrChange w:id="7291" w:author="SRO" w:date="2011-02-21T10:18:00Z">
              <w:rPr>
                <w:sz w:val="20"/>
                <w:szCs w:val="20"/>
                <w:lang w:val="en-US"/>
              </w:rPr>
            </w:rPrChange>
          </w:rPr>
          <w:tab/>
        </w:r>
      </w:del>
    </w:p>
    <w:p w:rsidR="00832F4C" w:rsidRPr="000F3EE9" w:rsidRDefault="00832F4C" w:rsidP="00887194">
      <w:pPr>
        <w:autoSpaceDE w:val="0"/>
        <w:autoSpaceDN w:val="0"/>
        <w:ind w:left="1134" w:hanging="567"/>
        <w:rPr>
          <w:sz w:val="20"/>
          <w:szCs w:val="20"/>
          <w:lang w:val="fr-FR"/>
          <w:rPrChange w:id="7292" w:author="SRO">
            <w:rPr>
              <w:sz w:val="20"/>
              <w:szCs w:val="20"/>
              <w:lang w:val="fr-FR"/>
            </w:rPr>
          </w:rPrChange>
        </w:rPr>
      </w:pPr>
      <w:r w:rsidRPr="000F3EE9">
        <w:rPr>
          <w:sz w:val="20"/>
          <w:szCs w:val="20"/>
          <w:lang w:val="fr-FR"/>
          <w:rPrChange w:id="7293" w:author="SRO">
            <w:rPr>
              <w:sz w:val="20"/>
              <w:szCs w:val="20"/>
              <w:lang w:val="fr-FR"/>
            </w:rPr>
          </w:rPrChange>
        </w:rPr>
        <w:t>Email</w:t>
      </w:r>
      <w:r w:rsidRPr="000F3EE9">
        <w:rPr>
          <w:sz w:val="20"/>
          <w:szCs w:val="20"/>
          <w:lang w:val="fr-FR"/>
          <w:rPrChange w:id="7294" w:author="SRO" w:date="2011-02-21T10:18:00Z">
            <w:rPr>
              <w:sz w:val="20"/>
              <w:szCs w:val="20"/>
              <w:lang w:val="fr-FR"/>
            </w:rPr>
          </w:rPrChange>
        </w:rPr>
        <w:t> </w:t>
      </w:r>
      <w:r w:rsidRPr="000F3EE9">
        <w:rPr>
          <w:sz w:val="20"/>
          <w:szCs w:val="20"/>
          <w:lang w:val="fr-FR"/>
          <w:rPrChange w:id="7295" w:author="SRO">
            <w:rPr>
              <w:sz w:val="20"/>
              <w:szCs w:val="20"/>
              <w:lang w:val="fr-FR"/>
            </w:rPr>
          </w:rPrChange>
        </w:rPr>
        <w:t>: faik_hamid@yahoo.fr</w:t>
      </w:r>
    </w:p>
    <w:p w:rsidR="00832F4C" w:rsidRPr="000F3EE9" w:rsidDel="00887194" w:rsidRDefault="00832F4C">
      <w:pPr>
        <w:autoSpaceDE w:val="0"/>
        <w:autoSpaceDN w:val="0"/>
        <w:ind w:left="1134" w:hanging="774"/>
        <w:rPr>
          <w:del w:id="7296" w:author="SRO" w:date="2011-02-21T11:04:00Z"/>
          <w:sz w:val="20"/>
          <w:szCs w:val="20"/>
          <w:lang w:val="fr-FR"/>
          <w:rPrChange w:id="7297" w:author="SRO">
            <w:rPr>
              <w:del w:id="7298" w:author="SRO" w:date="2011-02-21T11:04:00Z"/>
              <w:sz w:val="20"/>
              <w:szCs w:val="20"/>
              <w:lang w:val="fr-FR"/>
            </w:rPr>
          </w:rPrChange>
        </w:rPr>
      </w:pPr>
    </w:p>
    <w:p w:rsidR="00832F4C" w:rsidRPr="000F3EE9" w:rsidRDefault="00832F4C">
      <w:pPr>
        <w:numPr>
          <w:ilvl w:val="0"/>
          <w:numId w:val="27"/>
          <w:numberingChange w:id="7299" w:author="SRO" w:date="2011-02-21T09:12:00Z" w:original="%1:15:0:."/>
        </w:numPr>
        <w:tabs>
          <w:tab w:val="clear" w:pos="1004"/>
          <w:tab w:val="num" w:pos="567"/>
        </w:tabs>
        <w:autoSpaceDE w:val="0"/>
        <w:autoSpaceDN w:val="0"/>
        <w:adjustRightInd w:val="0"/>
        <w:ind w:hanging="1004"/>
        <w:textAlignment w:val="baseline"/>
        <w:rPr>
          <w:sz w:val="20"/>
          <w:szCs w:val="20"/>
          <w:lang w:val="fr-FR"/>
          <w:rPrChange w:id="7300" w:author="SRO">
            <w:rPr>
              <w:sz w:val="20"/>
              <w:szCs w:val="20"/>
              <w:lang w:val="fr-FR"/>
            </w:rPr>
          </w:rPrChange>
        </w:rPr>
      </w:pPr>
      <w:r w:rsidRPr="000F3EE9">
        <w:rPr>
          <w:sz w:val="20"/>
          <w:szCs w:val="20"/>
          <w:lang w:val="fr-FR"/>
          <w:rPrChange w:id="7301" w:author="SRO">
            <w:rPr>
              <w:sz w:val="20"/>
              <w:szCs w:val="20"/>
              <w:lang w:val="fr-FR"/>
            </w:rPr>
          </w:rPrChange>
        </w:rPr>
        <w:t>M. Mohamed El Haouari</w:t>
      </w:r>
    </w:p>
    <w:p w:rsidR="00832F4C" w:rsidRPr="000F3EE9" w:rsidRDefault="00832F4C">
      <w:pPr>
        <w:autoSpaceDE w:val="0"/>
        <w:autoSpaceDN w:val="0"/>
        <w:ind w:left="567"/>
        <w:rPr>
          <w:sz w:val="20"/>
          <w:szCs w:val="20"/>
          <w:lang w:val="fr-FR"/>
          <w:rPrChange w:id="7302" w:author="SRO">
            <w:rPr>
              <w:sz w:val="20"/>
              <w:szCs w:val="20"/>
              <w:lang w:val="fr-FR"/>
            </w:rPr>
          </w:rPrChange>
        </w:rPr>
      </w:pPr>
      <w:r w:rsidRPr="000F3EE9">
        <w:rPr>
          <w:sz w:val="20"/>
          <w:szCs w:val="20"/>
          <w:lang w:val="fr-FR"/>
          <w:rPrChange w:id="7303" w:author="SRO">
            <w:rPr>
              <w:sz w:val="20"/>
              <w:szCs w:val="20"/>
              <w:lang w:val="fr-FR"/>
            </w:rPr>
          </w:rPrChange>
        </w:rPr>
        <w:t>Directeur du développement et de la planification</w:t>
      </w:r>
    </w:p>
    <w:p w:rsidR="00832F4C" w:rsidRPr="000F3EE9" w:rsidRDefault="00832F4C">
      <w:pPr>
        <w:autoSpaceDE w:val="0"/>
        <w:autoSpaceDN w:val="0"/>
        <w:ind w:left="1004" w:hanging="437"/>
        <w:rPr>
          <w:sz w:val="20"/>
          <w:szCs w:val="20"/>
          <w:lang w:val="fr-FR"/>
          <w:rPrChange w:id="7304" w:author="SRO">
            <w:rPr>
              <w:sz w:val="20"/>
              <w:szCs w:val="20"/>
              <w:lang w:val="fr-FR"/>
            </w:rPr>
          </w:rPrChange>
        </w:rPr>
      </w:pPr>
      <w:r w:rsidRPr="000F3EE9">
        <w:rPr>
          <w:sz w:val="20"/>
          <w:szCs w:val="20"/>
          <w:lang w:val="fr-FR"/>
          <w:rPrChange w:id="7305" w:author="SRO">
            <w:rPr>
              <w:sz w:val="20"/>
              <w:szCs w:val="20"/>
              <w:lang w:val="fr-FR"/>
            </w:rPr>
          </w:rPrChange>
        </w:rPr>
        <w:t xml:space="preserve">Agence nationale pour le développement des énergies renouvelables et </w:t>
      </w:r>
    </w:p>
    <w:p w:rsidR="00832F4C" w:rsidRPr="000F3EE9" w:rsidRDefault="00832F4C">
      <w:pPr>
        <w:autoSpaceDE w:val="0"/>
        <w:autoSpaceDN w:val="0"/>
        <w:ind w:left="1004" w:hanging="437"/>
        <w:rPr>
          <w:sz w:val="20"/>
          <w:szCs w:val="20"/>
          <w:lang w:val="fr-FR"/>
          <w:rPrChange w:id="7306" w:author="SRO">
            <w:rPr>
              <w:sz w:val="20"/>
              <w:szCs w:val="20"/>
              <w:lang w:val="fr-FR"/>
            </w:rPr>
          </w:rPrChange>
        </w:rPr>
      </w:pPr>
      <w:r w:rsidRPr="000F3EE9">
        <w:rPr>
          <w:sz w:val="20"/>
          <w:szCs w:val="20"/>
          <w:lang w:val="fr-FR"/>
          <w:rPrChange w:id="7307" w:author="SRO">
            <w:rPr>
              <w:sz w:val="20"/>
              <w:szCs w:val="20"/>
              <w:lang w:val="fr-FR"/>
            </w:rPr>
          </w:rPrChange>
        </w:rPr>
        <w:t>de l</w:t>
      </w:r>
      <w:r w:rsidRPr="000F3EE9">
        <w:rPr>
          <w:sz w:val="20"/>
          <w:szCs w:val="20"/>
          <w:lang w:val="fr-FR"/>
          <w:rPrChange w:id="7308" w:author="SRO" w:date="2011-02-21T10:18:00Z">
            <w:rPr>
              <w:sz w:val="20"/>
              <w:szCs w:val="20"/>
              <w:lang w:val="fr-FR"/>
            </w:rPr>
          </w:rPrChange>
        </w:rPr>
        <w:t>’</w:t>
      </w:r>
      <w:r w:rsidRPr="000F3EE9">
        <w:rPr>
          <w:sz w:val="20"/>
          <w:szCs w:val="20"/>
          <w:lang w:val="fr-FR"/>
          <w:rPrChange w:id="7309" w:author="SRO">
            <w:rPr>
              <w:sz w:val="20"/>
              <w:szCs w:val="20"/>
              <w:lang w:val="fr-FR"/>
            </w:rPr>
          </w:rPrChange>
        </w:rPr>
        <w:t>efficacité énergétique</w:t>
      </w:r>
    </w:p>
    <w:p w:rsidR="00832F4C" w:rsidRPr="000F3EE9" w:rsidRDefault="00832F4C">
      <w:pPr>
        <w:autoSpaceDE w:val="0"/>
        <w:autoSpaceDN w:val="0"/>
        <w:ind w:left="567"/>
        <w:rPr>
          <w:sz w:val="20"/>
          <w:szCs w:val="20"/>
          <w:lang w:val="fr-FR"/>
          <w:rPrChange w:id="7310" w:author="SRO">
            <w:rPr>
              <w:sz w:val="20"/>
              <w:szCs w:val="20"/>
              <w:lang w:val="fr-FR"/>
            </w:rPr>
          </w:rPrChange>
        </w:rPr>
      </w:pPr>
      <w:r w:rsidRPr="000F3EE9">
        <w:rPr>
          <w:sz w:val="20"/>
          <w:szCs w:val="20"/>
          <w:lang w:val="fr-FR"/>
          <w:rPrChange w:id="7311" w:author="SRO">
            <w:rPr>
              <w:sz w:val="20"/>
              <w:szCs w:val="20"/>
              <w:lang w:val="fr-FR"/>
            </w:rPr>
          </w:rPrChange>
        </w:rPr>
        <w:t>Rabat</w:t>
      </w:r>
    </w:p>
    <w:p w:rsidR="00832F4C" w:rsidRPr="000F3EE9" w:rsidRDefault="00832F4C">
      <w:pPr>
        <w:autoSpaceDE w:val="0"/>
        <w:autoSpaceDN w:val="0"/>
        <w:ind w:left="567"/>
        <w:rPr>
          <w:sz w:val="20"/>
          <w:szCs w:val="20"/>
          <w:lang w:val="fr-FR"/>
          <w:rPrChange w:id="7312" w:author="SRO">
            <w:rPr>
              <w:sz w:val="20"/>
              <w:szCs w:val="20"/>
              <w:lang w:val="fr-FR"/>
            </w:rPr>
          </w:rPrChange>
        </w:rPr>
      </w:pPr>
      <w:r w:rsidRPr="000F3EE9">
        <w:rPr>
          <w:sz w:val="20"/>
          <w:szCs w:val="20"/>
          <w:lang w:val="fr-FR"/>
          <w:rPrChange w:id="7313" w:author="SRO">
            <w:rPr>
              <w:sz w:val="20"/>
              <w:szCs w:val="20"/>
              <w:lang w:val="fr-FR"/>
            </w:rPr>
          </w:rPrChange>
        </w:rPr>
        <w:t>Tél: +212 6 61 55 31 21 / +212 5 24 30 76 45 / +212 5 24 30 98 14</w:t>
      </w:r>
    </w:p>
    <w:p w:rsidR="00832F4C" w:rsidRPr="000F3EE9" w:rsidRDefault="00832F4C">
      <w:pPr>
        <w:autoSpaceDE w:val="0"/>
        <w:autoSpaceDN w:val="0"/>
        <w:ind w:left="567"/>
        <w:rPr>
          <w:sz w:val="20"/>
          <w:szCs w:val="20"/>
          <w:lang w:val="fr-FR"/>
          <w:rPrChange w:id="7314" w:author="SRO">
            <w:rPr>
              <w:sz w:val="20"/>
              <w:szCs w:val="20"/>
              <w:lang w:val="fr-FR"/>
            </w:rPr>
          </w:rPrChange>
        </w:rPr>
      </w:pPr>
      <w:r w:rsidRPr="000F3EE9">
        <w:rPr>
          <w:sz w:val="20"/>
          <w:szCs w:val="20"/>
          <w:lang w:val="fr-FR"/>
          <w:rPrChange w:id="7315" w:author="SRO">
            <w:rPr>
              <w:sz w:val="20"/>
              <w:szCs w:val="20"/>
              <w:lang w:val="fr-FR"/>
            </w:rPr>
          </w:rPrChange>
        </w:rPr>
        <w:t>Email</w:t>
      </w:r>
      <w:r w:rsidRPr="000F3EE9">
        <w:rPr>
          <w:sz w:val="20"/>
          <w:szCs w:val="20"/>
          <w:lang w:val="fr-FR"/>
          <w:rPrChange w:id="7316" w:author="SRO" w:date="2011-02-21T10:18:00Z">
            <w:rPr>
              <w:sz w:val="20"/>
              <w:szCs w:val="20"/>
              <w:lang w:val="fr-FR"/>
            </w:rPr>
          </w:rPrChange>
        </w:rPr>
        <w:t> </w:t>
      </w:r>
      <w:r w:rsidRPr="000F3EE9">
        <w:rPr>
          <w:sz w:val="20"/>
          <w:szCs w:val="20"/>
          <w:lang w:val="fr-FR"/>
          <w:rPrChange w:id="7317" w:author="SRO">
            <w:rPr>
              <w:sz w:val="20"/>
              <w:szCs w:val="20"/>
              <w:lang w:val="fr-FR"/>
            </w:rPr>
          </w:rPrChange>
        </w:rPr>
        <w:t>: m.elhouari@cder.org.ma</w:t>
      </w:r>
    </w:p>
    <w:p w:rsidR="00832F4C" w:rsidRPr="000F3EE9" w:rsidRDefault="00832F4C">
      <w:pPr>
        <w:autoSpaceDE w:val="0"/>
        <w:autoSpaceDN w:val="0"/>
        <w:rPr>
          <w:sz w:val="20"/>
          <w:szCs w:val="20"/>
          <w:lang w:val="fr-FR"/>
          <w:rPrChange w:id="7318" w:author="SRO">
            <w:rPr>
              <w:sz w:val="20"/>
              <w:szCs w:val="20"/>
              <w:lang w:val="fr-FR"/>
            </w:rPr>
          </w:rPrChange>
        </w:rPr>
      </w:pPr>
    </w:p>
    <w:p w:rsidR="00832F4C" w:rsidRPr="000F3EE9" w:rsidRDefault="00832F4C">
      <w:pPr>
        <w:numPr>
          <w:ilvl w:val="0"/>
          <w:numId w:val="27"/>
          <w:numberingChange w:id="7319" w:author="SRO" w:date="2011-02-21T09:12:00Z" w:original="%1:16:0:."/>
        </w:numPr>
        <w:tabs>
          <w:tab w:val="clear" w:pos="1004"/>
          <w:tab w:val="num" w:pos="567"/>
        </w:tabs>
        <w:autoSpaceDE w:val="0"/>
        <w:autoSpaceDN w:val="0"/>
        <w:adjustRightInd w:val="0"/>
        <w:ind w:hanging="1004"/>
        <w:textAlignment w:val="baseline"/>
        <w:rPr>
          <w:sz w:val="20"/>
          <w:szCs w:val="20"/>
          <w:lang w:val="fr-FR"/>
          <w:rPrChange w:id="7320" w:author="SRO">
            <w:rPr>
              <w:sz w:val="20"/>
              <w:szCs w:val="20"/>
              <w:lang w:val="fr-FR"/>
            </w:rPr>
          </w:rPrChange>
        </w:rPr>
      </w:pPr>
      <w:r w:rsidRPr="000F3EE9">
        <w:rPr>
          <w:sz w:val="20"/>
          <w:szCs w:val="20"/>
          <w:lang w:val="fr-FR"/>
          <w:rPrChange w:id="7321" w:author="SRO">
            <w:rPr>
              <w:sz w:val="20"/>
              <w:szCs w:val="20"/>
              <w:lang w:val="fr-FR"/>
            </w:rPr>
          </w:rPrChange>
        </w:rPr>
        <w:t>M. Youssef Ferhat</w:t>
      </w:r>
    </w:p>
    <w:p w:rsidR="00832F4C" w:rsidRPr="000F3EE9" w:rsidRDefault="00832F4C">
      <w:pPr>
        <w:autoSpaceDE w:val="0"/>
        <w:autoSpaceDN w:val="0"/>
        <w:ind w:left="567"/>
        <w:rPr>
          <w:sz w:val="20"/>
          <w:szCs w:val="20"/>
          <w:lang w:val="fr-FR"/>
          <w:rPrChange w:id="7322" w:author="SRO">
            <w:rPr>
              <w:sz w:val="20"/>
              <w:szCs w:val="20"/>
              <w:lang w:val="fr-FR"/>
            </w:rPr>
          </w:rPrChange>
        </w:rPr>
      </w:pPr>
      <w:r w:rsidRPr="000F3EE9">
        <w:rPr>
          <w:sz w:val="20"/>
          <w:szCs w:val="20"/>
          <w:lang w:val="fr-FR"/>
          <w:rPrChange w:id="7323" w:author="SRO">
            <w:rPr>
              <w:sz w:val="20"/>
              <w:szCs w:val="20"/>
              <w:lang w:val="fr-FR"/>
            </w:rPr>
          </w:rPrChange>
        </w:rPr>
        <w:t>Direction du budget - Ministère de l</w:t>
      </w:r>
      <w:r w:rsidRPr="000F3EE9">
        <w:rPr>
          <w:sz w:val="20"/>
          <w:szCs w:val="20"/>
          <w:lang w:val="fr-FR"/>
          <w:rPrChange w:id="7324" w:author="SRO" w:date="2011-02-21T10:18:00Z">
            <w:rPr>
              <w:sz w:val="20"/>
              <w:szCs w:val="20"/>
              <w:lang w:val="fr-FR"/>
            </w:rPr>
          </w:rPrChange>
        </w:rPr>
        <w:t>’</w:t>
      </w:r>
      <w:r w:rsidRPr="000F3EE9">
        <w:rPr>
          <w:sz w:val="20"/>
          <w:szCs w:val="20"/>
          <w:lang w:val="fr-FR"/>
          <w:rPrChange w:id="7325" w:author="SRO">
            <w:rPr>
              <w:sz w:val="20"/>
              <w:szCs w:val="20"/>
              <w:lang w:val="fr-FR"/>
            </w:rPr>
          </w:rPrChange>
        </w:rPr>
        <w:t>économie et des finances</w:t>
      </w:r>
    </w:p>
    <w:p w:rsidR="00832F4C" w:rsidRPr="000F3EE9" w:rsidRDefault="00832F4C">
      <w:pPr>
        <w:autoSpaceDE w:val="0"/>
        <w:autoSpaceDN w:val="0"/>
        <w:ind w:left="567"/>
        <w:rPr>
          <w:sz w:val="20"/>
          <w:szCs w:val="20"/>
          <w:lang w:val="fr-FR"/>
          <w:rPrChange w:id="7326" w:author="SRO">
            <w:rPr>
              <w:sz w:val="20"/>
              <w:szCs w:val="20"/>
              <w:lang w:val="fr-FR"/>
            </w:rPr>
          </w:rPrChange>
        </w:rPr>
      </w:pPr>
      <w:r w:rsidRPr="000F3EE9">
        <w:rPr>
          <w:sz w:val="20"/>
          <w:szCs w:val="20"/>
          <w:lang w:val="fr-FR"/>
          <w:rPrChange w:id="7327" w:author="SRO">
            <w:rPr>
              <w:sz w:val="20"/>
              <w:szCs w:val="20"/>
              <w:lang w:val="fr-FR"/>
            </w:rPr>
          </w:rPrChange>
        </w:rPr>
        <w:t>Rabat (Maroc)</w:t>
      </w:r>
    </w:p>
    <w:p w:rsidR="00832F4C" w:rsidRPr="000F3EE9" w:rsidRDefault="00832F4C">
      <w:pPr>
        <w:autoSpaceDE w:val="0"/>
        <w:autoSpaceDN w:val="0"/>
        <w:ind w:left="567"/>
        <w:rPr>
          <w:sz w:val="20"/>
          <w:szCs w:val="20"/>
          <w:lang w:val="fr-FR"/>
          <w:rPrChange w:id="7328" w:author="SRO">
            <w:rPr>
              <w:sz w:val="20"/>
              <w:szCs w:val="20"/>
              <w:lang w:val="fr-FR"/>
            </w:rPr>
          </w:rPrChange>
        </w:rPr>
      </w:pPr>
      <w:r w:rsidRPr="000F3EE9">
        <w:rPr>
          <w:sz w:val="20"/>
          <w:szCs w:val="20"/>
          <w:lang w:val="fr-FR"/>
          <w:rPrChange w:id="7329" w:author="SRO">
            <w:rPr>
              <w:sz w:val="20"/>
              <w:szCs w:val="20"/>
              <w:lang w:val="fr-FR"/>
            </w:rPr>
          </w:rPrChange>
        </w:rPr>
        <w:t>Fax</w:t>
      </w:r>
      <w:r w:rsidRPr="000F3EE9">
        <w:rPr>
          <w:sz w:val="20"/>
          <w:szCs w:val="20"/>
          <w:lang w:val="fr-FR"/>
          <w:rPrChange w:id="7330" w:author="SRO" w:date="2011-02-21T10:18:00Z">
            <w:rPr>
              <w:sz w:val="20"/>
              <w:szCs w:val="20"/>
              <w:lang w:val="fr-FR"/>
            </w:rPr>
          </w:rPrChange>
        </w:rPr>
        <w:t> </w:t>
      </w:r>
      <w:r w:rsidRPr="000F3EE9">
        <w:rPr>
          <w:sz w:val="20"/>
          <w:szCs w:val="20"/>
          <w:lang w:val="fr-FR"/>
          <w:rPrChange w:id="7331" w:author="SRO">
            <w:rPr>
              <w:sz w:val="20"/>
              <w:szCs w:val="20"/>
              <w:lang w:val="fr-FR"/>
            </w:rPr>
          </w:rPrChange>
        </w:rPr>
        <w:t>: 05 37 67 75 27 / 28</w:t>
      </w:r>
    </w:p>
    <w:p w:rsidR="00832F4C" w:rsidRPr="000F3EE9" w:rsidRDefault="00832F4C">
      <w:pPr>
        <w:autoSpaceDE w:val="0"/>
        <w:autoSpaceDN w:val="0"/>
        <w:ind w:left="1080"/>
        <w:rPr>
          <w:sz w:val="20"/>
          <w:szCs w:val="20"/>
          <w:lang w:val="fr-FR"/>
          <w:rPrChange w:id="7332" w:author="SRO">
            <w:rPr>
              <w:sz w:val="20"/>
              <w:szCs w:val="20"/>
              <w:lang w:val="fr-FR"/>
            </w:rPr>
          </w:rPrChange>
        </w:rPr>
      </w:pPr>
    </w:p>
    <w:p w:rsidR="00832F4C" w:rsidRPr="000F3EE9" w:rsidRDefault="00832F4C">
      <w:pPr>
        <w:numPr>
          <w:ilvl w:val="0"/>
          <w:numId w:val="27"/>
          <w:numberingChange w:id="7333" w:author="SRO" w:date="2011-02-21T09:12:00Z" w:original="%1:17:0:."/>
        </w:numPr>
        <w:tabs>
          <w:tab w:val="clear" w:pos="1004"/>
          <w:tab w:val="num" w:pos="567"/>
        </w:tabs>
        <w:autoSpaceDE w:val="0"/>
        <w:autoSpaceDN w:val="0"/>
        <w:adjustRightInd w:val="0"/>
        <w:ind w:hanging="1004"/>
        <w:textAlignment w:val="baseline"/>
        <w:rPr>
          <w:sz w:val="20"/>
          <w:szCs w:val="20"/>
          <w:lang w:val="fr-FR"/>
          <w:rPrChange w:id="7334" w:author="SRO">
            <w:rPr>
              <w:sz w:val="20"/>
              <w:szCs w:val="20"/>
              <w:lang w:val="fr-FR"/>
            </w:rPr>
          </w:rPrChange>
        </w:rPr>
      </w:pPr>
      <w:r w:rsidRPr="000F3EE9">
        <w:rPr>
          <w:sz w:val="20"/>
          <w:szCs w:val="20"/>
          <w:lang w:val="fr-FR"/>
          <w:rPrChange w:id="7335" w:author="SRO">
            <w:rPr>
              <w:sz w:val="20"/>
              <w:szCs w:val="20"/>
              <w:lang w:val="fr-FR"/>
            </w:rPr>
          </w:rPrChange>
        </w:rPr>
        <w:t xml:space="preserve">M. Ali Youssoufi </w:t>
      </w:r>
    </w:p>
    <w:p w:rsidR="00832F4C" w:rsidRPr="000F3EE9" w:rsidRDefault="00832F4C">
      <w:pPr>
        <w:autoSpaceDE w:val="0"/>
        <w:autoSpaceDN w:val="0"/>
        <w:ind w:left="567"/>
        <w:rPr>
          <w:sz w:val="20"/>
          <w:szCs w:val="20"/>
          <w:lang w:val="fr-FR"/>
          <w:rPrChange w:id="7336" w:author="SRO">
            <w:rPr>
              <w:sz w:val="20"/>
              <w:szCs w:val="20"/>
              <w:lang w:val="fr-FR"/>
            </w:rPr>
          </w:rPrChange>
        </w:rPr>
      </w:pPr>
      <w:r w:rsidRPr="000F3EE9">
        <w:rPr>
          <w:sz w:val="20"/>
          <w:szCs w:val="20"/>
          <w:lang w:val="fr-FR"/>
          <w:rPrChange w:id="7337" w:author="SRO">
            <w:rPr>
              <w:sz w:val="20"/>
              <w:szCs w:val="20"/>
              <w:lang w:val="fr-FR"/>
            </w:rPr>
          </w:rPrChange>
        </w:rPr>
        <w:t>Chargé de mission</w:t>
      </w:r>
    </w:p>
    <w:p w:rsidR="00832F4C" w:rsidRPr="000F3EE9" w:rsidRDefault="00832F4C">
      <w:pPr>
        <w:autoSpaceDE w:val="0"/>
        <w:autoSpaceDN w:val="0"/>
        <w:ind w:left="567"/>
        <w:rPr>
          <w:sz w:val="20"/>
          <w:szCs w:val="20"/>
          <w:lang w:val="fr-FR"/>
          <w:rPrChange w:id="7338" w:author="SRO">
            <w:rPr>
              <w:sz w:val="20"/>
              <w:szCs w:val="20"/>
              <w:lang w:val="fr-FR"/>
            </w:rPr>
          </w:rPrChange>
        </w:rPr>
      </w:pPr>
      <w:r w:rsidRPr="000F3EE9">
        <w:rPr>
          <w:sz w:val="20"/>
          <w:szCs w:val="20"/>
          <w:lang w:val="fr-FR"/>
          <w:rPrChange w:id="7339" w:author="SRO">
            <w:rPr>
              <w:sz w:val="20"/>
              <w:szCs w:val="20"/>
              <w:lang w:val="fr-FR"/>
            </w:rPr>
          </w:rPrChange>
        </w:rPr>
        <w:t>Agence marocaine pour le développement des investissements (AMDI)</w:t>
      </w:r>
    </w:p>
    <w:p w:rsidR="00832F4C" w:rsidRPr="000F3EE9" w:rsidRDefault="00832F4C">
      <w:pPr>
        <w:autoSpaceDE w:val="0"/>
        <w:autoSpaceDN w:val="0"/>
        <w:ind w:left="567"/>
        <w:rPr>
          <w:sz w:val="20"/>
          <w:szCs w:val="20"/>
          <w:lang w:val="fr-FR"/>
          <w:rPrChange w:id="7340" w:author="SRO">
            <w:rPr>
              <w:sz w:val="20"/>
              <w:szCs w:val="20"/>
              <w:lang w:val="fr-FR"/>
            </w:rPr>
          </w:rPrChange>
        </w:rPr>
      </w:pPr>
      <w:r w:rsidRPr="000F3EE9">
        <w:rPr>
          <w:sz w:val="20"/>
          <w:szCs w:val="20"/>
          <w:lang w:val="fr-FR"/>
          <w:rPrChange w:id="7341" w:author="SRO">
            <w:rPr>
              <w:sz w:val="20"/>
              <w:szCs w:val="20"/>
              <w:lang w:val="fr-FR"/>
            </w:rPr>
          </w:rPrChange>
        </w:rPr>
        <w:t>Rabat</w:t>
      </w:r>
    </w:p>
    <w:p w:rsidR="00832F4C" w:rsidRPr="000F3EE9" w:rsidRDefault="00832F4C">
      <w:pPr>
        <w:autoSpaceDE w:val="0"/>
        <w:autoSpaceDN w:val="0"/>
        <w:ind w:left="567"/>
        <w:rPr>
          <w:sz w:val="20"/>
          <w:szCs w:val="20"/>
          <w:lang w:val="fr-FR"/>
          <w:rPrChange w:id="7342" w:author="SRO">
            <w:rPr>
              <w:sz w:val="20"/>
              <w:szCs w:val="20"/>
              <w:lang w:val="fr-FR"/>
            </w:rPr>
          </w:rPrChange>
        </w:rPr>
      </w:pPr>
      <w:r w:rsidRPr="000F3EE9">
        <w:rPr>
          <w:sz w:val="20"/>
          <w:szCs w:val="20"/>
          <w:lang w:val="fr-FR"/>
          <w:rPrChange w:id="7343" w:author="SRO">
            <w:rPr>
              <w:sz w:val="20"/>
              <w:szCs w:val="20"/>
              <w:lang w:val="fr-FR"/>
            </w:rPr>
          </w:rPrChange>
        </w:rPr>
        <w:t>Tél</w:t>
      </w:r>
      <w:r w:rsidRPr="000F3EE9">
        <w:rPr>
          <w:sz w:val="20"/>
          <w:szCs w:val="20"/>
          <w:lang w:val="fr-FR"/>
          <w:rPrChange w:id="7344" w:author="SRO" w:date="2011-02-21T10:18:00Z">
            <w:rPr>
              <w:sz w:val="20"/>
              <w:szCs w:val="20"/>
              <w:lang w:val="fr-FR"/>
            </w:rPr>
          </w:rPrChange>
        </w:rPr>
        <w:t> </w:t>
      </w:r>
      <w:r w:rsidRPr="000F3EE9">
        <w:rPr>
          <w:sz w:val="20"/>
          <w:szCs w:val="20"/>
          <w:lang w:val="fr-FR"/>
          <w:rPrChange w:id="7345" w:author="SRO">
            <w:rPr>
              <w:sz w:val="20"/>
              <w:szCs w:val="20"/>
              <w:lang w:val="fr-FR"/>
            </w:rPr>
          </w:rPrChange>
        </w:rPr>
        <w:t>: 05 37 67 34 20 / 21 - Fax</w:t>
      </w:r>
      <w:r w:rsidRPr="000F3EE9">
        <w:rPr>
          <w:sz w:val="20"/>
          <w:szCs w:val="20"/>
          <w:lang w:val="fr-FR"/>
          <w:rPrChange w:id="7346" w:author="SRO" w:date="2011-02-21T10:18:00Z">
            <w:rPr>
              <w:sz w:val="20"/>
              <w:szCs w:val="20"/>
              <w:lang w:val="fr-FR"/>
            </w:rPr>
          </w:rPrChange>
        </w:rPr>
        <w:t> </w:t>
      </w:r>
      <w:r w:rsidRPr="000F3EE9">
        <w:rPr>
          <w:sz w:val="20"/>
          <w:szCs w:val="20"/>
          <w:lang w:val="fr-FR"/>
          <w:rPrChange w:id="7347" w:author="SRO">
            <w:rPr>
              <w:sz w:val="20"/>
              <w:szCs w:val="20"/>
              <w:lang w:val="fr-FR"/>
            </w:rPr>
          </w:rPrChange>
        </w:rPr>
        <w:t>: 05 37 67 34 19 /17</w:t>
      </w:r>
      <w:r w:rsidRPr="000F3EE9">
        <w:rPr>
          <w:sz w:val="20"/>
          <w:szCs w:val="20"/>
          <w:lang w:val="fr-FR"/>
          <w:rPrChange w:id="7348" w:author="SRO" w:date="2011-02-21T10:18:00Z">
            <w:rPr>
              <w:sz w:val="20"/>
              <w:szCs w:val="20"/>
              <w:lang w:val="fr-FR"/>
            </w:rPr>
          </w:rPrChange>
        </w:rPr>
        <w:tab/>
      </w:r>
    </w:p>
    <w:p w:rsidR="00832F4C" w:rsidRPr="000F3EE9" w:rsidRDefault="00832F4C">
      <w:pPr>
        <w:autoSpaceDE w:val="0"/>
        <w:autoSpaceDN w:val="0"/>
        <w:ind w:left="567"/>
        <w:rPr>
          <w:sz w:val="20"/>
          <w:szCs w:val="20"/>
          <w:lang w:val="fr-FR"/>
          <w:rPrChange w:id="7349" w:author="SRO">
            <w:rPr>
              <w:sz w:val="20"/>
              <w:szCs w:val="20"/>
              <w:lang w:val="fr-FR"/>
            </w:rPr>
          </w:rPrChange>
        </w:rPr>
      </w:pPr>
      <w:r w:rsidRPr="000F3EE9">
        <w:rPr>
          <w:sz w:val="20"/>
          <w:szCs w:val="20"/>
          <w:lang w:val="fr-FR"/>
          <w:rPrChange w:id="7350" w:author="SRO">
            <w:rPr>
              <w:sz w:val="20"/>
              <w:szCs w:val="20"/>
              <w:lang w:val="fr-FR"/>
            </w:rPr>
          </w:rPrChange>
        </w:rPr>
        <w:t>Email</w:t>
      </w:r>
      <w:r w:rsidRPr="000F3EE9">
        <w:rPr>
          <w:sz w:val="20"/>
          <w:szCs w:val="20"/>
          <w:lang w:val="fr-FR"/>
          <w:rPrChange w:id="7351" w:author="SRO" w:date="2011-02-21T10:18:00Z">
            <w:rPr>
              <w:sz w:val="20"/>
              <w:szCs w:val="20"/>
              <w:lang w:val="fr-FR"/>
            </w:rPr>
          </w:rPrChange>
        </w:rPr>
        <w:t> </w:t>
      </w:r>
      <w:r w:rsidRPr="000F3EE9">
        <w:rPr>
          <w:sz w:val="20"/>
          <w:szCs w:val="20"/>
          <w:lang w:val="fr-FR"/>
          <w:rPrChange w:id="7352" w:author="SRO">
            <w:rPr>
              <w:sz w:val="20"/>
              <w:szCs w:val="20"/>
              <w:lang w:val="fr-FR"/>
            </w:rPr>
          </w:rPrChange>
        </w:rPr>
        <w:t xml:space="preserve">: </w:t>
      </w:r>
      <w:r w:rsidRPr="000F3EE9">
        <w:rPr>
          <w:lang w:val="fr-FR"/>
          <w:rPrChange w:id="7353" w:author="SRO">
            <w:rPr>
              <w:lang w:val="fr-FR"/>
            </w:rPr>
          </w:rPrChange>
        </w:rPr>
        <w:fldChar w:fldCharType="begin"/>
      </w:r>
      <w:r w:rsidRPr="000F3EE9">
        <w:rPr>
          <w:lang w:val="fr-FR"/>
          <w:rPrChange w:id="7354" w:author="SRO">
            <w:rPr>
              <w:lang w:val="fr-FR"/>
            </w:rPr>
          </w:rPrChange>
        </w:rPr>
        <w:instrText>HYPERLINK "mailto:ayoussoufi@invest.gov.ma"</w:instrText>
      </w:r>
      <w:r w:rsidRPr="000F3EE9">
        <w:rPr>
          <w:rPrChange w:id="7355" w:author="SRO" w:date="2011-02-21T10:18:00Z">
            <w:rPr/>
          </w:rPrChange>
        </w:rPr>
      </w:r>
      <w:r w:rsidRPr="000F3EE9">
        <w:rPr>
          <w:lang w:val="fr-FR"/>
          <w:rPrChange w:id="7356" w:author="SRO">
            <w:rPr>
              <w:lang w:val="fr-FR"/>
            </w:rPr>
          </w:rPrChange>
        </w:rPr>
        <w:fldChar w:fldCharType="separate"/>
      </w:r>
      <w:r w:rsidRPr="00832F4C">
        <w:rPr>
          <w:rStyle w:val="Hyperlink"/>
          <w:color w:val="auto"/>
          <w:sz w:val="20"/>
          <w:szCs w:val="20"/>
          <w:lang w:val="fr-FR"/>
          <w:rPrChange w:id="7357" w:author="SRO" w:date="2011-02-21T10:18:00Z">
            <w:rPr>
              <w:rStyle w:val="Hyperlink"/>
              <w:sz w:val="20"/>
              <w:szCs w:val="20"/>
              <w:lang w:val="fr-FR"/>
            </w:rPr>
          </w:rPrChange>
        </w:rPr>
        <w:t>ayoussoufi@invest.gov.ma</w:t>
      </w:r>
      <w:r w:rsidRPr="000F3EE9">
        <w:rPr>
          <w:lang w:val="fr-FR"/>
          <w:rPrChange w:id="7358" w:author="SRO">
            <w:rPr>
              <w:lang w:val="fr-FR"/>
            </w:rPr>
          </w:rPrChange>
        </w:rPr>
        <w:fldChar w:fldCharType="end"/>
      </w:r>
    </w:p>
    <w:p w:rsidR="00832F4C" w:rsidRPr="000F3EE9" w:rsidRDefault="00832F4C">
      <w:pPr>
        <w:autoSpaceDE w:val="0"/>
        <w:autoSpaceDN w:val="0"/>
        <w:ind w:left="567"/>
        <w:rPr>
          <w:sz w:val="20"/>
          <w:szCs w:val="20"/>
          <w:lang w:val="fr-FR"/>
          <w:rPrChange w:id="7359" w:author="SRO">
            <w:rPr>
              <w:sz w:val="20"/>
              <w:szCs w:val="20"/>
              <w:lang w:val="fr-FR"/>
            </w:rPr>
          </w:rPrChange>
        </w:rPr>
      </w:pPr>
    </w:p>
    <w:p w:rsidR="00832F4C" w:rsidRPr="000F3EE9" w:rsidRDefault="00832F4C">
      <w:pPr>
        <w:numPr>
          <w:ilvl w:val="0"/>
          <w:numId w:val="27"/>
          <w:numberingChange w:id="7360" w:author="SRO" w:date="2011-02-21T09:12:00Z" w:original="%1:18:0:."/>
        </w:numPr>
        <w:tabs>
          <w:tab w:val="clear" w:pos="1004"/>
          <w:tab w:val="num" w:pos="567"/>
        </w:tabs>
        <w:autoSpaceDE w:val="0"/>
        <w:autoSpaceDN w:val="0"/>
        <w:adjustRightInd w:val="0"/>
        <w:ind w:hanging="1004"/>
        <w:textAlignment w:val="baseline"/>
        <w:rPr>
          <w:sz w:val="20"/>
          <w:szCs w:val="20"/>
          <w:lang w:val="fr-FR" w:eastAsia="ja-JP"/>
          <w:rPrChange w:id="7361" w:author="SRO">
            <w:rPr>
              <w:sz w:val="20"/>
              <w:szCs w:val="20"/>
              <w:lang w:val="fr-FR" w:eastAsia="ja-JP"/>
            </w:rPr>
          </w:rPrChange>
        </w:rPr>
      </w:pPr>
      <w:r w:rsidRPr="000F3EE9">
        <w:rPr>
          <w:sz w:val="20"/>
          <w:szCs w:val="20"/>
          <w:lang w:val="fr-FR" w:eastAsia="ja-JP"/>
          <w:rPrChange w:id="7362" w:author="SRO">
            <w:rPr>
              <w:sz w:val="20"/>
              <w:szCs w:val="20"/>
              <w:lang w:val="fr-FR" w:eastAsia="ja-JP"/>
            </w:rPr>
          </w:rPrChange>
        </w:rPr>
        <w:t>M. Youssef Farhat</w:t>
      </w:r>
    </w:p>
    <w:p w:rsidR="00832F4C" w:rsidRPr="000F3EE9" w:rsidRDefault="00832F4C">
      <w:pPr>
        <w:autoSpaceDE w:val="0"/>
        <w:autoSpaceDN w:val="0"/>
        <w:ind w:left="567"/>
        <w:rPr>
          <w:sz w:val="20"/>
          <w:szCs w:val="20"/>
          <w:lang w:val="fr-FR" w:eastAsia="ja-JP"/>
          <w:rPrChange w:id="7363" w:author="SRO">
            <w:rPr>
              <w:sz w:val="20"/>
              <w:szCs w:val="20"/>
              <w:lang w:val="fr-FR" w:eastAsia="ja-JP"/>
            </w:rPr>
          </w:rPrChange>
        </w:rPr>
      </w:pPr>
      <w:r w:rsidRPr="000F3EE9">
        <w:rPr>
          <w:sz w:val="20"/>
          <w:szCs w:val="20"/>
          <w:lang w:val="fr-FR" w:eastAsia="ja-JP"/>
          <w:rPrChange w:id="7364" w:author="SRO">
            <w:rPr>
              <w:sz w:val="20"/>
              <w:szCs w:val="20"/>
              <w:lang w:val="fr-FR" w:eastAsia="ja-JP"/>
            </w:rPr>
          </w:rPrChange>
        </w:rPr>
        <w:t>Chef division budget</w:t>
      </w:r>
    </w:p>
    <w:p w:rsidR="00832F4C" w:rsidRPr="000F3EE9" w:rsidRDefault="00832F4C">
      <w:pPr>
        <w:autoSpaceDE w:val="0"/>
        <w:autoSpaceDN w:val="0"/>
        <w:ind w:left="567"/>
        <w:rPr>
          <w:sz w:val="20"/>
          <w:szCs w:val="20"/>
          <w:lang w:val="fr-FR" w:eastAsia="ja-JP"/>
          <w:rPrChange w:id="7365" w:author="SRO">
            <w:rPr>
              <w:sz w:val="20"/>
              <w:szCs w:val="20"/>
              <w:lang w:val="fr-FR" w:eastAsia="ja-JP"/>
            </w:rPr>
          </w:rPrChange>
        </w:rPr>
      </w:pPr>
      <w:r w:rsidRPr="000F3EE9">
        <w:rPr>
          <w:sz w:val="20"/>
          <w:szCs w:val="20"/>
          <w:lang w:val="fr-FR" w:eastAsia="ja-JP"/>
          <w:rPrChange w:id="7366" w:author="SRO">
            <w:rPr>
              <w:sz w:val="20"/>
              <w:szCs w:val="20"/>
              <w:lang w:val="fr-FR" w:eastAsia="ja-JP"/>
            </w:rPr>
          </w:rPrChange>
        </w:rPr>
        <w:t>Ministère de l</w:t>
      </w:r>
      <w:r w:rsidRPr="000F3EE9">
        <w:rPr>
          <w:sz w:val="20"/>
          <w:szCs w:val="20"/>
          <w:lang w:val="fr-FR" w:eastAsia="ja-JP"/>
          <w:rPrChange w:id="7367" w:author="SRO" w:date="2011-02-21T10:18:00Z">
            <w:rPr>
              <w:sz w:val="20"/>
              <w:szCs w:val="20"/>
              <w:lang w:val="fr-FR" w:eastAsia="ja-JP"/>
            </w:rPr>
          </w:rPrChange>
        </w:rPr>
        <w:t>’</w:t>
      </w:r>
      <w:r w:rsidRPr="000F3EE9">
        <w:rPr>
          <w:sz w:val="20"/>
          <w:szCs w:val="20"/>
          <w:lang w:val="fr-FR" w:eastAsia="ja-JP"/>
          <w:rPrChange w:id="7368" w:author="SRO">
            <w:rPr>
              <w:sz w:val="20"/>
              <w:szCs w:val="20"/>
              <w:lang w:val="fr-FR" w:eastAsia="ja-JP"/>
            </w:rPr>
          </w:rPrChange>
        </w:rPr>
        <w:t>économie et des finances</w:t>
      </w:r>
    </w:p>
    <w:p w:rsidR="00832F4C" w:rsidRPr="000F3EE9" w:rsidRDefault="00832F4C">
      <w:pPr>
        <w:autoSpaceDE w:val="0"/>
        <w:autoSpaceDN w:val="0"/>
        <w:ind w:left="567"/>
        <w:rPr>
          <w:sz w:val="20"/>
          <w:szCs w:val="20"/>
          <w:lang w:val="fr-FR" w:eastAsia="ja-JP"/>
          <w:rPrChange w:id="7369" w:author="SRO">
            <w:rPr>
              <w:sz w:val="20"/>
              <w:szCs w:val="20"/>
              <w:lang w:val="fr-FR" w:eastAsia="ja-JP"/>
            </w:rPr>
          </w:rPrChange>
        </w:rPr>
      </w:pPr>
      <w:r w:rsidRPr="000F3EE9">
        <w:rPr>
          <w:sz w:val="20"/>
          <w:szCs w:val="20"/>
          <w:lang w:val="fr-FR" w:eastAsia="ja-JP"/>
          <w:rPrChange w:id="7370" w:author="SRO">
            <w:rPr>
              <w:sz w:val="20"/>
              <w:szCs w:val="20"/>
              <w:lang w:val="fr-FR" w:eastAsia="ja-JP"/>
            </w:rPr>
          </w:rPrChange>
        </w:rPr>
        <w:t>Rabat</w:t>
      </w:r>
    </w:p>
    <w:p w:rsidR="00832F4C" w:rsidRPr="000F3EE9" w:rsidRDefault="00832F4C">
      <w:pPr>
        <w:autoSpaceDE w:val="0"/>
        <w:autoSpaceDN w:val="0"/>
        <w:ind w:left="567"/>
        <w:rPr>
          <w:sz w:val="20"/>
          <w:szCs w:val="20"/>
          <w:lang w:val="fr-FR" w:eastAsia="ja-JP"/>
          <w:rPrChange w:id="7371" w:author="SRO">
            <w:rPr>
              <w:sz w:val="20"/>
              <w:szCs w:val="20"/>
              <w:lang w:val="fr-FR" w:eastAsia="ja-JP"/>
            </w:rPr>
          </w:rPrChange>
        </w:rPr>
      </w:pPr>
      <w:r w:rsidRPr="000F3EE9">
        <w:rPr>
          <w:sz w:val="20"/>
          <w:szCs w:val="20"/>
          <w:lang w:val="fr-FR" w:eastAsia="ja-JP"/>
          <w:rPrChange w:id="7372" w:author="SRO">
            <w:rPr>
              <w:sz w:val="20"/>
              <w:szCs w:val="20"/>
              <w:lang w:val="fr-FR" w:eastAsia="ja-JP"/>
            </w:rPr>
          </w:rPrChange>
        </w:rPr>
        <w:t>Tel</w:t>
      </w:r>
      <w:r w:rsidRPr="000F3EE9">
        <w:rPr>
          <w:sz w:val="20"/>
          <w:szCs w:val="20"/>
          <w:lang w:val="fr-FR" w:eastAsia="ja-JP"/>
          <w:rPrChange w:id="7373" w:author="SRO" w:date="2011-02-21T10:18:00Z">
            <w:rPr>
              <w:sz w:val="20"/>
              <w:szCs w:val="20"/>
              <w:lang w:val="fr-FR" w:eastAsia="ja-JP"/>
            </w:rPr>
          </w:rPrChange>
        </w:rPr>
        <w:t> </w:t>
      </w:r>
      <w:r w:rsidRPr="000F3EE9">
        <w:rPr>
          <w:sz w:val="20"/>
          <w:szCs w:val="20"/>
          <w:lang w:val="fr-FR" w:eastAsia="ja-JP"/>
          <w:rPrChange w:id="7374" w:author="SRO">
            <w:rPr>
              <w:sz w:val="20"/>
              <w:szCs w:val="20"/>
              <w:lang w:val="fr-FR" w:eastAsia="ja-JP"/>
            </w:rPr>
          </w:rPrChange>
        </w:rPr>
        <w:t>: +212</w:t>
      </w:r>
      <w:r w:rsidRPr="000F3EE9">
        <w:rPr>
          <w:sz w:val="20"/>
          <w:szCs w:val="20"/>
          <w:lang w:val="fr-FR" w:eastAsia="ja-JP"/>
          <w:rPrChange w:id="7375" w:author="SRO" w:date="2011-02-21T10:18:00Z">
            <w:rPr>
              <w:sz w:val="20"/>
              <w:szCs w:val="20"/>
              <w:lang w:val="fr-FR" w:eastAsia="ja-JP"/>
            </w:rPr>
          </w:rPrChange>
        </w:rPr>
        <w:t> </w:t>
      </w:r>
      <w:r w:rsidRPr="000F3EE9">
        <w:rPr>
          <w:sz w:val="20"/>
          <w:szCs w:val="20"/>
          <w:lang w:val="fr-FR" w:eastAsia="ja-JP"/>
          <w:rPrChange w:id="7376" w:author="SRO">
            <w:rPr>
              <w:sz w:val="20"/>
              <w:szCs w:val="20"/>
              <w:lang w:val="fr-FR" w:eastAsia="ja-JP"/>
            </w:rPr>
          </w:rPrChange>
        </w:rPr>
        <w:t>537 67 73 26</w:t>
      </w:r>
      <w:r w:rsidRPr="000F3EE9">
        <w:rPr>
          <w:sz w:val="20"/>
          <w:szCs w:val="20"/>
          <w:lang w:val="fr-FR" w:eastAsia="ja-JP"/>
          <w:rPrChange w:id="7377" w:author="SRO" w:date="2011-02-21T10:18:00Z">
            <w:rPr>
              <w:sz w:val="20"/>
              <w:szCs w:val="20"/>
              <w:lang w:val="fr-FR" w:eastAsia="ja-JP"/>
            </w:rPr>
          </w:rPrChange>
        </w:rPr>
        <w:tab/>
      </w:r>
    </w:p>
    <w:p w:rsidR="00832F4C" w:rsidRPr="000F3EE9" w:rsidRDefault="00832F4C">
      <w:pPr>
        <w:autoSpaceDE w:val="0"/>
        <w:autoSpaceDN w:val="0"/>
        <w:ind w:left="567"/>
        <w:rPr>
          <w:sz w:val="20"/>
          <w:szCs w:val="20"/>
          <w:lang w:val="fr-FR" w:eastAsia="ja-JP"/>
          <w:rPrChange w:id="7378" w:author="SRO">
            <w:rPr>
              <w:sz w:val="20"/>
              <w:szCs w:val="20"/>
              <w:lang w:val="fr-FR" w:eastAsia="ja-JP"/>
            </w:rPr>
          </w:rPrChange>
        </w:rPr>
      </w:pPr>
      <w:r w:rsidRPr="000F3EE9">
        <w:rPr>
          <w:sz w:val="20"/>
          <w:szCs w:val="20"/>
          <w:lang w:val="fr-FR" w:eastAsia="ja-JP"/>
          <w:rPrChange w:id="7379" w:author="SRO">
            <w:rPr>
              <w:sz w:val="20"/>
              <w:szCs w:val="20"/>
              <w:lang w:val="fr-FR" w:eastAsia="ja-JP"/>
            </w:rPr>
          </w:rPrChange>
        </w:rPr>
        <w:t>Email</w:t>
      </w:r>
      <w:r w:rsidRPr="000F3EE9">
        <w:rPr>
          <w:sz w:val="20"/>
          <w:szCs w:val="20"/>
          <w:lang w:val="fr-FR" w:eastAsia="ja-JP"/>
          <w:rPrChange w:id="7380" w:author="SRO" w:date="2011-02-21T10:18:00Z">
            <w:rPr>
              <w:sz w:val="20"/>
              <w:szCs w:val="20"/>
              <w:lang w:val="fr-FR" w:eastAsia="ja-JP"/>
            </w:rPr>
          </w:rPrChange>
        </w:rPr>
        <w:t> </w:t>
      </w:r>
      <w:r w:rsidRPr="000F3EE9">
        <w:rPr>
          <w:sz w:val="20"/>
          <w:szCs w:val="20"/>
          <w:lang w:val="fr-FR" w:eastAsia="ja-JP"/>
          <w:rPrChange w:id="7381" w:author="SRO">
            <w:rPr>
              <w:sz w:val="20"/>
              <w:szCs w:val="20"/>
              <w:lang w:val="fr-FR" w:eastAsia="ja-JP"/>
            </w:rPr>
          </w:rPrChange>
        </w:rPr>
        <w:t xml:space="preserve">: </w:t>
      </w:r>
      <w:r w:rsidRPr="000F3EE9">
        <w:rPr>
          <w:lang w:val="fr-FR"/>
          <w:rPrChange w:id="7382" w:author="SRO">
            <w:rPr>
              <w:lang w:val="fr-FR"/>
            </w:rPr>
          </w:rPrChange>
        </w:rPr>
        <w:fldChar w:fldCharType="begin"/>
      </w:r>
      <w:r w:rsidRPr="000F3EE9">
        <w:rPr>
          <w:lang w:val="fr-FR"/>
          <w:rPrChange w:id="7383" w:author="SRO">
            <w:rPr>
              <w:lang w:val="fr-FR"/>
            </w:rPr>
          </w:rPrChange>
        </w:rPr>
        <w:instrText>HYPERLINK "mailto:farhat@db.finances.gov.ma"</w:instrText>
      </w:r>
      <w:r w:rsidRPr="000F3EE9">
        <w:rPr>
          <w:rPrChange w:id="7384" w:author="SRO" w:date="2011-02-21T10:18:00Z">
            <w:rPr/>
          </w:rPrChange>
        </w:rPr>
      </w:r>
      <w:r w:rsidRPr="000F3EE9">
        <w:rPr>
          <w:lang w:val="fr-FR"/>
          <w:rPrChange w:id="7385" w:author="SRO">
            <w:rPr>
              <w:lang w:val="fr-FR"/>
            </w:rPr>
          </w:rPrChange>
        </w:rPr>
        <w:fldChar w:fldCharType="separate"/>
      </w:r>
      <w:r w:rsidRPr="00832F4C">
        <w:rPr>
          <w:rStyle w:val="Hyperlink"/>
          <w:color w:val="auto"/>
          <w:sz w:val="20"/>
          <w:szCs w:val="20"/>
          <w:lang w:val="fr-FR" w:eastAsia="ja-JP"/>
          <w:rPrChange w:id="7386" w:author="SRO" w:date="2011-02-21T10:18:00Z">
            <w:rPr>
              <w:rStyle w:val="Hyperlink"/>
              <w:sz w:val="20"/>
              <w:szCs w:val="20"/>
              <w:lang w:val="fr-FR" w:eastAsia="ja-JP"/>
            </w:rPr>
          </w:rPrChange>
        </w:rPr>
        <w:t>farhat@db.finances.gov.ma</w:t>
      </w:r>
      <w:r w:rsidRPr="000F3EE9">
        <w:rPr>
          <w:lang w:val="fr-FR"/>
          <w:rPrChange w:id="7387" w:author="SRO">
            <w:rPr>
              <w:lang w:val="fr-FR"/>
            </w:rPr>
          </w:rPrChange>
        </w:rPr>
        <w:fldChar w:fldCharType="end"/>
      </w:r>
    </w:p>
    <w:p w:rsidR="00832F4C" w:rsidRPr="000F3EE9" w:rsidRDefault="00832F4C">
      <w:pPr>
        <w:autoSpaceDE w:val="0"/>
        <w:autoSpaceDN w:val="0"/>
        <w:ind w:left="567"/>
        <w:rPr>
          <w:sz w:val="20"/>
          <w:szCs w:val="20"/>
          <w:lang w:val="fr-FR" w:eastAsia="ja-JP"/>
          <w:rPrChange w:id="7388" w:author="SRO">
            <w:rPr>
              <w:sz w:val="20"/>
              <w:szCs w:val="20"/>
              <w:lang w:val="fr-FR" w:eastAsia="ja-JP"/>
            </w:rPr>
          </w:rPrChange>
        </w:rPr>
      </w:pPr>
    </w:p>
    <w:p w:rsidR="00832F4C" w:rsidRPr="000F3EE9" w:rsidRDefault="00832F4C">
      <w:pPr>
        <w:numPr>
          <w:ilvl w:val="0"/>
          <w:numId w:val="27"/>
          <w:numberingChange w:id="7389" w:author="SRO" w:date="2011-02-21T09:12:00Z" w:original="%1:19:0:."/>
        </w:numPr>
        <w:tabs>
          <w:tab w:val="clear" w:pos="1004"/>
          <w:tab w:val="num" w:pos="567"/>
        </w:tabs>
        <w:autoSpaceDE w:val="0"/>
        <w:autoSpaceDN w:val="0"/>
        <w:adjustRightInd w:val="0"/>
        <w:ind w:hanging="1004"/>
        <w:textAlignment w:val="baseline"/>
        <w:rPr>
          <w:sz w:val="20"/>
          <w:szCs w:val="20"/>
          <w:lang w:val="fr-FR" w:eastAsia="ja-JP"/>
          <w:rPrChange w:id="7390" w:author="SRO">
            <w:rPr>
              <w:sz w:val="20"/>
              <w:szCs w:val="20"/>
              <w:lang w:val="fr-FR" w:eastAsia="ja-JP"/>
            </w:rPr>
          </w:rPrChange>
        </w:rPr>
      </w:pPr>
      <w:r w:rsidRPr="000F3EE9">
        <w:rPr>
          <w:sz w:val="20"/>
          <w:szCs w:val="20"/>
          <w:lang w:val="fr-FR" w:eastAsia="ja-JP"/>
          <w:rPrChange w:id="7391" w:author="SRO">
            <w:rPr>
              <w:sz w:val="20"/>
              <w:szCs w:val="20"/>
              <w:lang w:val="fr-FR" w:eastAsia="ja-JP"/>
            </w:rPr>
          </w:rPrChange>
        </w:rPr>
        <w:t xml:space="preserve">M. Abdelouahad Maslahi </w:t>
      </w:r>
    </w:p>
    <w:p w:rsidR="00832F4C" w:rsidRPr="000F3EE9" w:rsidRDefault="00832F4C">
      <w:pPr>
        <w:autoSpaceDE w:val="0"/>
        <w:autoSpaceDN w:val="0"/>
        <w:ind w:left="567"/>
        <w:rPr>
          <w:sz w:val="20"/>
          <w:szCs w:val="20"/>
          <w:lang w:val="fr-FR" w:eastAsia="ja-JP"/>
          <w:rPrChange w:id="7392" w:author="SRO">
            <w:rPr>
              <w:sz w:val="20"/>
              <w:szCs w:val="20"/>
              <w:lang w:val="fr-FR" w:eastAsia="ja-JP"/>
            </w:rPr>
          </w:rPrChange>
        </w:rPr>
      </w:pPr>
      <w:r w:rsidRPr="000F3EE9">
        <w:rPr>
          <w:sz w:val="20"/>
          <w:szCs w:val="20"/>
          <w:lang w:val="fr-FR" w:eastAsia="ja-JP"/>
          <w:rPrChange w:id="7393" w:author="SRO">
            <w:rPr>
              <w:sz w:val="20"/>
              <w:szCs w:val="20"/>
              <w:lang w:val="fr-FR" w:eastAsia="ja-JP"/>
            </w:rPr>
          </w:rPrChange>
        </w:rPr>
        <w:t>Direction des entreprises publiques et de la privatisation</w:t>
      </w:r>
    </w:p>
    <w:p w:rsidR="00832F4C" w:rsidRPr="000F3EE9" w:rsidRDefault="00832F4C">
      <w:pPr>
        <w:autoSpaceDE w:val="0"/>
        <w:autoSpaceDN w:val="0"/>
        <w:ind w:left="567"/>
        <w:rPr>
          <w:sz w:val="20"/>
          <w:szCs w:val="20"/>
          <w:lang w:val="fr-FR" w:eastAsia="ja-JP"/>
          <w:rPrChange w:id="7394" w:author="SRO">
            <w:rPr>
              <w:sz w:val="20"/>
              <w:szCs w:val="20"/>
              <w:lang w:val="fr-FR" w:eastAsia="ja-JP"/>
            </w:rPr>
          </w:rPrChange>
        </w:rPr>
      </w:pPr>
      <w:r w:rsidRPr="000F3EE9">
        <w:rPr>
          <w:sz w:val="20"/>
          <w:szCs w:val="20"/>
          <w:lang w:val="fr-FR" w:eastAsia="ja-JP"/>
          <w:rPrChange w:id="7395" w:author="SRO">
            <w:rPr>
              <w:sz w:val="20"/>
              <w:szCs w:val="20"/>
              <w:lang w:val="fr-FR" w:eastAsia="ja-JP"/>
            </w:rPr>
          </w:rPrChange>
        </w:rPr>
        <w:t>Ministère de l</w:t>
      </w:r>
      <w:r w:rsidRPr="000F3EE9">
        <w:rPr>
          <w:sz w:val="20"/>
          <w:szCs w:val="20"/>
          <w:lang w:val="fr-FR" w:eastAsia="ja-JP"/>
          <w:rPrChange w:id="7396" w:author="SRO" w:date="2011-02-21T10:18:00Z">
            <w:rPr>
              <w:sz w:val="20"/>
              <w:szCs w:val="20"/>
              <w:lang w:val="fr-FR" w:eastAsia="ja-JP"/>
            </w:rPr>
          </w:rPrChange>
        </w:rPr>
        <w:t>’</w:t>
      </w:r>
      <w:r w:rsidRPr="000F3EE9">
        <w:rPr>
          <w:sz w:val="20"/>
          <w:szCs w:val="20"/>
          <w:lang w:val="fr-FR" w:eastAsia="ja-JP"/>
          <w:rPrChange w:id="7397" w:author="SRO">
            <w:rPr>
              <w:sz w:val="20"/>
              <w:szCs w:val="20"/>
              <w:lang w:val="fr-FR" w:eastAsia="ja-JP"/>
            </w:rPr>
          </w:rPrChange>
        </w:rPr>
        <w:t>économie et des finances</w:t>
      </w:r>
    </w:p>
    <w:p w:rsidR="00832F4C" w:rsidRPr="000F3EE9" w:rsidRDefault="00832F4C">
      <w:pPr>
        <w:autoSpaceDE w:val="0"/>
        <w:autoSpaceDN w:val="0"/>
        <w:ind w:left="567"/>
        <w:rPr>
          <w:sz w:val="20"/>
          <w:szCs w:val="20"/>
          <w:lang w:val="fr-FR" w:eastAsia="ja-JP"/>
          <w:rPrChange w:id="7398" w:author="SRO">
            <w:rPr>
              <w:sz w:val="20"/>
              <w:szCs w:val="20"/>
              <w:lang w:val="fr-FR" w:eastAsia="ja-JP"/>
            </w:rPr>
          </w:rPrChange>
        </w:rPr>
      </w:pPr>
      <w:r w:rsidRPr="000F3EE9">
        <w:rPr>
          <w:sz w:val="20"/>
          <w:szCs w:val="20"/>
          <w:lang w:val="fr-FR" w:eastAsia="ja-JP"/>
          <w:rPrChange w:id="7399" w:author="SRO">
            <w:rPr>
              <w:sz w:val="20"/>
              <w:szCs w:val="20"/>
              <w:lang w:val="fr-FR" w:eastAsia="ja-JP"/>
            </w:rPr>
          </w:rPrChange>
        </w:rPr>
        <w:t>Tél</w:t>
      </w:r>
      <w:r w:rsidRPr="000F3EE9">
        <w:rPr>
          <w:sz w:val="20"/>
          <w:szCs w:val="20"/>
          <w:lang w:val="fr-FR" w:eastAsia="ja-JP"/>
          <w:rPrChange w:id="7400" w:author="SRO" w:date="2011-02-21T10:18:00Z">
            <w:rPr>
              <w:sz w:val="20"/>
              <w:szCs w:val="20"/>
              <w:lang w:val="fr-FR" w:eastAsia="ja-JP"/>
            </w:rPr>
          </w:rPrChange>
        </w:rPr>
        <w:t> </w:t>
      </w:r>
      <w:r w:rsidRPr="000F3EE9">
        <w:rPr>
          <w:sz w:val="20"/>
          <w:szCs w:val="20"/>
          <w:lang w:val="fr-FR" w:eastAsia="ja-JP"/>
          <w:rPrChange w:id="7401" w:author="SRO">
            <w:rPr>
              <w:sz w:val="20"/>
              <w:szCs w:val="20"/>
              <w:lang w:val="fr-FR" w:eastAsia="ja-JP"/>
            </w:rPr>
          </w:rPrChange>
        </w:rPr>
        <w:t xml:space="preserve">: 05 37 68 93 31 </w:t>
      </w:r>
    </w:p>
    <w:p w:rsidR="00832F4C" w:rsidRPr="000F3EE9" w:rsidRDefault="00832F4C">
      <w:pPr>
        <w:autoSpaceDE w:val="0"/>
        <w:autoSpaceDN w:val="0"/>
        <w:ind w:left="567"/>
        <w:rPr>
          <w:sz w:val="20"/>
          <w:szCs w:val="20"/>
          <w:lang w:val="fr-FR" w:eastAsia="ja-JP"/>
          <w:rPrChange w:id="7402" w:author="SRO">
            <w:rPr>
              <w:sz w:val="20"/>
              <w:szCs w:val="20"/>
              <w:lang w:val="fr-FR" w:eastAsia="ja-JP"/>
            </w:rPr>
          </w:rPrChange>
        </w:rPr>
      </w:pPr>
    </w:p>
    <w:p w:rsidR="00832F4C" w:rsidRPr="000F3EE9" w:rsidRDefault="00832F4C">
      <w:pPr>
        <w:numPr>
          <w:ilvl w:val="0"/>
          <w:numId w:val="27"/>
          <w:numberingChange w:id="7403" w:author="SRO" w:date="2011-02-21T09:12:00Z" w:original="%1:20:0:."/>
        </w:numPr>
        <w:tabs>
          <w:tab w:val="clear" w:pos="1004"/>
          <w:tab w:val="num" w:pos="567"/>
        </w:tabs>
        <w:autoSpaceDE w:val="0"/>
        <w:autoSpaceDN w:val="0"/>
        <w:adjustRightInd w:val="0"/>
        <w:ind w:hanging="1004"/>
        <w:textAlignment w:val="baseline"/>
        <w:rPr>
          <w:sz w:val="20"/>
          <w:szCs w:val="20"/>
          <w:lang w:val="fr-FR"/>
          <w:rPrChange w:id="7404" w:author="SRO">
            <w:rPr>
              <w:sz w:val="20"/>
              <w:szCs w:val="20"/>
              <w:lang w:val="fr-FR"/>
            </w:rPr>
          </w:rPrChange>
        </w:rPr>
      </w:pPr>
      <w:r w:rsidRPr="000F3EE9">
        <w:rPr>
          <w:sz w:val="20"/>
          <w:szCs w:val="20"/>
          <w:lang w:val="fr-FR"/>
          <w:rPrChange w:id="7405" w:author="SRO">
            <w:rPr>
              <w:sz w:val="20"/>
              <w:szCs w:val="20"/>
              <w:lang w:val="fr-FR"/>
            </w:rPr>
          </w:rPrChange>
        </w:rPr>
        <w:t>Mme. Loubna M</w:t>
      </w:r>
      <w:r w:rsidRPr="000F3EE9">
        <w:rPr>
          <w:sz w:val="20"/>
          <w:szCs w:val="20"/>
          <w:lang w:val="fr-FR"/>
          <w:rPrChange w:id="7406" w:author="SRO" w:date="2011-02-21T10:18:00Z">
            <w:rPr>
              <w:sz w:val="20"/>
              <w:szCs w:val="20"/>
              <w:lang w:val="fr-FR"/>
            </w:rPr>
          </w:rPrChange>
        </w:rPr>
        <w:t>’</w:t>
      </w:r>
      <w:r w:rsidRPr="000F3EE9">
        <w:rPr>
          <w:sz w:val="20"/>
          <w:szCs w:val="20"/>
          <w:lang w:val="fr-FR"/>
          <w:rPrChange w:id="7407" w:author="SRO">
            <w:rPr>
              <w:sz w:val="20"/>
              <w:szCs w:val="20"/>
              <w:lang w:val="fr-FR"/>
            </w:rPr>
          </w:rPrChange>
        </w:rPr>
        <w:t>Hamdi Alaoui</w:t>
      </w:r>
    </w:p>
    <w:p w:rsidR="00832F4C" w:rsidRPr="000F3EE9" w:rsidRDefault="00832F4C">
      <w:pPr>
        <w:autoSpaceDE w:val="0"/>
        <w:autoSpaceDN w:val="0"/>
        <w:ind w:left="567"/>
        <w:rPr>
          <w:sz w:val="20"/>
          <w:szCs w:val="20"/>
          <w:lang w:val="fr-FR"/>
          <w:rPrChange w:id="7408" w:author="SRO">
            <w:rPr>
              <w:sz w:val="20"/>
              <w:szCs w:val="20"/>
              <w:lang w:val="fr-FR"/>
            </w:rPr>
          </w:rPrChange>
        </w:rPr>
      </w:pPr>
      <w:r w:rsidRPr="000F3EE9">
        <w:rPr>
          <w:sz w:val="20"/>
          <w:szCs w:val="20"/>
          <w:lang w:val="fr-FR"/>
          <w:rPrChange w:id="7409" w:author="SRO">
            <w:rPr>
              <w:sz w:val="20"/>
              <w:szCs w:val="20"/>
              <w:lang w:val="fr-FR"/>
            </w:rPr>
          </w:rPrChange>
        </w:rPr>
        <w:t>Chef du service des relations avec les institutions internationales</w:t>
      </w:r>
    </w:p>
    <w:p w:rsidR="00832F4C" w:rsidRPr="000F3EE9" w:rsidRDefault="00832F4C">
      <w:pPr>
        <w:autoSpaceDE w:val="0"/>
        <w:autoSpaceDN w:val="0"/>
        <w:ind w:left="567"/>
        <w:rPr>
          <w:sz w:val="20"/>
          <w:szCs w:val="20"/>
          <w:lang w:val="fr-FR"/>
          <w:rPrChange w:id="7410" w:author="SRO">
            <w:rPr>
              <w:sz w:val="20"/>
              <w:szCs w:val="20"/>
              <w:lang w:val="fr-FR"/>
            </w:rPr>
          </w:rPrChange>
        </w:rPr>
      </w:pPr>
      <w:r w:rsidRPr="000F3EE9">
        <w:rPr>
          <w:sz w:val="20"/>
          <w:szCs w:val="20"/>
          <w:lang w:val="fr-FR"/>
          <w:rPrChange w:id="7411" w:author="SRO">
            <w:rPr>
              <w:sz w:val="20"/>
              <w:szCs w:val="20"/>
              <w:lang w:val="fr-FR"/>
            </w:rPr>
          </w:rPrChange>
        </w:rPr>
        <w:t>Direction du trésor et des finances extérieures (DTFE)</w:t>
      </w:r>
    </w:p>
    <w:p w:rsidR="00832F4C" w:rsidRPr="000F3EE9" w:rsidRDefault="00832F4C">
      <w:pPr>
        <w:autoSpaceDE w:val="0"/>
        <w:autoSpaceDN w:val="0"/>
        <w:ind w:left="567"/>
        <w:rPr>
          <w:sz w:val="20"/>
          <w:szCs w:val="20"/>
          <w:lang w:val="fr-FR"/>
          <w:rPrChange w:id="7412" w:author="SRO">
            <w:rPr>
              <w:sz w:val="20"/>
              <w:szCs w:val="20"/>
              <w:lang w:val="fr-FR"/>
            </w:rPr>
          </w:rPrChange>
        </w:rPr>
      </w:pPr>
      <w:r w:rsidRPr="000F3EE9">
        <w:rPr>
          <w:sz w:val="20"/>
          <w:szCs w:val="20"/>
          <w:lang w:val="fr-FR"/>
          <w:rPrChange w:id="7413" w:author="SRO">
            <w:rPr>
              <w:sz w:val="20"/>
              <w:szCs w:val="20"/>
              <w:lang w:val="fr-FR"/>
            </w:rPr>
          </w:rPrChange>
        </w:rPr>
        <w:t>Ministère de l</w:t>
      </w:r>
      <w:r w:rsidRPr="000F3EE9">
        <w:rPr>
          <w:sz w:val="20"/>
          <w:szCs w:val="20"/>
          <w:lang w:val="fr-FR"/>
          <w:rPrChange w:id="7414" w:author="SRO" w:date="2011-02-21T10:18:00Z">
            <w:rPr>
              <w:sz w:val="20"/>
              <w:szCs w:val="20"/>
              <w:lang w:val="fr-FR"/>
            </w:rPr>
          </w:rPrChange>
        </w:rPr>
        <w:t>’</w:t>
      </w:r>
      <w:r w:rsidRPr="000F3EE9">
        <w:rPr>
          <w:sz w:val="20"/>
          <w:szCs w:val="20"/>
          <w:lang w:val="fr-FR"/>
          <w:rPrChange w:id="7415" w:author="SRO">
            <w:rPr>
              <w:sz w:val="20"/>
              <w:szCs w:val="20"/>
              <w:lang w:val="fr-FR"/>
            </w:rPr>
          </w:rPrChange>
        </w:rPr>
        <w:t>économie et des finances</w:t>
      </w:r>
    </w:p>
    <w:p w:rsidR="00832F4C" w:rsidRPr="000F3EE9" w:rsidRDefault="00832F4C">
      <w:pPr>
        <w:autoSpaceDE w:val="0"/>
        <w:autoSpaceDN w:val="0"/>
        <w:ind w:left="567"/>
        <w:rPr>
          <w:sz w:val="20"/>
          <w:szCs w:val="20"/>
          <w:lang w:val="fr-FR"/>
          <w:rPrChange w:id="7416" w:author="SRO">
            <w:rPr>
              <w:sz w:val="20"/>
              <w:szCs w:val="20"/>
              <w:lang w:val="fr-FR"/>
            </w:rPr>
          </w:rPrChange>
        </w:rPr>
      </w:pPr>
      <w:r w:rsidRPr="000F3EE9">
        <w:rPr>
          <w:sz w:val="20"/>
          <w:szCs w:val="20"/>
          <w:lang w:val="fr-FR"/>
          <w:rPrChange w:id="7417" w:author="SRO">
            <w:rPr>
              <w:sz w:val="20"/>
              <w:szCs w:val="20"/>
              <w:lang w:val="fr-FR"/>
            </w:rPr>
          </w:rPrChange>
        </w:rPr>
        <w:t xml:space="preserve">Rabat </w:t>
      </w:r>
    </w:p>
    <w:p w:rsidR="00832F4C" w:rsidRPr="000F3EE9" w:rsidRDefault="00832F4C">
      <w:pPr>
        <w:autoSpaceDE w:val="0"/>
        <w:autoSpaceDN w:val="0"/>
        <w:ind w:left="567"/>
        <w:rPr>
          <w:sz w:val="20"/>
          <w:szCs w:val="20"/>
          <w:lang w:val="fr-FR"/>
          <w:rPrChange w:id="7418" w:author="SRO">
            <w:rPr>
              <w:sz w:val="20"/>
              <w:szCs w:val="20"/>
              <w:lang w:val="fr-FR"/>
            </w:rPr>
          </w:rPrChange>
        </w:rPr>
      </w:pPr>
      <w:r w:rsidRPr="000F3EE9">
        <w:rPr>
          <w:sz w:val="20"/>
          <w:szCs w:val="20"/>
          <w:lang w:val="fr-FR"/>
          <w:rPrChange w:id="7419" w:author="SRO">
            <w:rPr>
              <w:sz w:val="20"/>
              <w:szCs w:val="20"/>
              <w:lang w:val="fr-FR"/>
            </w:rPr>
          </w:rPrChange>
        </w:rPr>
        <w:t xml:space="preserve">Tél: +212 537 67 73 69 / Mobile: +212  673 99 53 99 </w:t>
      </w:r>
    </w:p>
    <w:p w:rsidR="00832F4C" w:rsidRPr="000F3EE9" w:rsidRDefault="00832F4C">
      <w:pPr>
        <w:autoSpaceDE w:val="0"/>
        <w:autoSpaceDN w:val="0"/>
        <w:ind w:left="567"/>
        <w:rPr>
          <w:sz w:val="20"/>
          <w:szCs w:val="20"/>
          <w:lang w:val="fr-FR" w:eastAsia="ja-JP"/>
          <w:rPrChange w:id="7420" w:author="SRO">
            <w:rPr>
              <w:sz w:val="20"/>
              <w:szCs w:val="20"/>
              <w:lang w:val="fr-FR" w:eastAsia="ja-JP"/>
            </w:rPr>
          </w:rPrChange>
        </w:rPr>
      </w:pPr>
      <w:r w:rsidRPr="000F3EE9">
        <w:rPr>
          <w:sz w:val="20"/>
          <w:szCs w:val="20"/>
          <w:lang w:val="fr-FR"/>
          <w:rPrChange w:id="7421" w:author="SRO">
            <w:rPr>
              <w:sz w:val="20"/>
              <w:szCs w:val="20"/>
              <w:lang w:val="fr-FR"/>
            </w:rPr>
          </w:rPrChange>
        </w:rPr>
        <w:t xml:space="preserve">Email: </w:t>
      </w:r>
      <w:r w:rsidRPr="000F3EE9">
        <w:rPr>
          <w:lang w:val="fr-FR"/>
          <w:rPrChange w:id="7422" w:author="SRO">
            <w:rPr>
              <w:lang w:val="fr-FR"/>
            </w:rPr>
          </w:rPrChange>
        </w:rPr>
        <w:fldChar w:fldCharType="begin"/>
      </w:r>
      <w:r w:rsidRPr="000F3EE9">
        <w:rPr>
          <w:lang w:val="fr-FR"/>
          <w:rPrChange w:id="7423" w:author="SRO">
            <w:rPr>
              <w:lang w:val="fr-FR"/>
            </w:rPr>
          </w:rPrChange>
        </w:rPr>
        <w:instrText>HYPERLINK "mailto:l.alaoui@tresor.finances.gov.ma"</w:instrText>
      </w:r>
      <w:r w:rsidRPr="000F3EE9">
        <w:rPr>
          <w:rPrChange w:id="7424" w:author="SRO" w:date="2011-02-21T10:18:00Z">
            <w:rPr/>
          </w:rPrChange>
        </w:rPr>
      </w:r>
      <w:r w:rsidRPr="000F3EE9">
        <w:rPr>
          <w:lang w:val="fr-FR"/>
          <w:rPrChange w:id="7425" w:author="SRO">
            <w:rPr>
              <w:lang w:val="fr-FR"/>
            </w:rPr>
          </w:rPrChange>
        </w:rPr>
        <w:fldChar w:fldCharType="separate"/>
      </w:r>
      <w:r w:rsidRPr="000F3EE9">
        <w:rPr>
          <w:sz w:val="20"/>
          <w:szCs w:val="20"/>
          <w:lang w:val="fr-FR"/>
          <w:rPrChange w:id="7426" w:author="SRO">
            <w:rPr>
              <w:sz w:val="20"/>
              <w:szCs w:val="20"/>
              <w:lang w:val="fr-FR"/>
            </w:rPr>
          </w:rPrChange>
        </w:rPr>
        <w:t>l.alaoui@tresor.finances.gov.ma</w:t>
      </w:r>
      <w:r w:rsidRPr="000F3EE9">
        <w:rPr>
          <w:lang w:val="fr-FR"/>
          <w:rPrChange w:id="7427" w:author="SRO">
            <w:rPr>
              <w:lang w:val="fr-FR"/>
            </w:rPr>
          </w:rPrChange>
        </w:rPr>
        <w:fldChar w:fldCharType="end"/>
      </w:r>
    </w:p>
    <w:p w:rsidR="00832F4C" w:rsidRPr="000F3EE9" w:rsidRDefault="00832F4C">
      <w:pPr>
        <w:autoSpaceDE w:val="0"/>
        <w:autoSpaceDN w:val="0"/>
        <w:ind w:left="567"/>
        <w:rPr>
          <w:sz w:val="20"/>
          <w:szCs w:val="20"/>
          <w:lang w:val="fr-FR" w:eastAsia="ja-JP"/>
          <w:rPrChange w:id="7428" w:author="SRO">
            <w:rPr>
              <w:sz w:val="20"/>
              <w:szCs w:val="20"/>
              <w:lang w:val="fr-FR" w:eastAsia="ja-JP"/>
            </w:rPr>
          </w:rPrChange>
        </w:rPr>
      </w:pPr>
    </w:p>
    <w:p w:rsidR="00832F4C" w:rsidRPr="000F3EE9" w:rsidRDefault="00832F4C">
      <w:pPr>
        <w:numPr>
          <w:ilvl w:val="0"/>
          <w:numId w:val="27"/>
          <w:numberingChange w:id="7429" w:author="SRO" w:date="2011-02-21T09:12:00Z" w:original="%1:21:0:."/>
        </w:numPr>
        <w:tabs>
          <w:tab w:val="clear" w:pos="1004"/>
          <w:tab w:val="num" w:pos="567"/>
        </w:tabs>
        <w:autoSpaceDE w:val="0"/>
        <w:autoSpaceDN w:val="0"/>
        <w:adjustRightInd w:val="0"/>
        <w:ind w:hanging="1004"/>
        <w:textAlignment w:val="baseline"/>
        <w:rPr>
          <w:sz w:val="20"/>
          <w:szCs w:val="20"/>
          <w:lang w:val="fr-FR" w:eastAsia="ja-JP"/>
          <w:rPrChange w:id="7430" w:author="SRO">
            <w:rPr>
              <w:sz w:val="20"/>
              <w:szCs w:val="20"/>
              <w:lang w:val="fr-FR" w:eastAsia="ja-JP"/>
            </w:rPr>
          </w:rPrChange>
        </w:rPr>
      </w:pPr>
      <w:r w:rsidRPr="000F3EE9">
        <w:rPr>
          <w:sz w:val="20"/>
          <w:szCs w:val="20"/>
          <w:lang w:val="fr-FR"/>
          <w:rPrChange w:id="7431" w:author="SRO">
            <w:rPr>
              <w:sz w:val="20"/>
              <w:szCs w:val="20"/>
              <w:lang w:val="fr-FR"/>
            </w:rPr>
          </w:rPrChange>
        </w:rPr>
        <w:t>M. Abdellah Aït Ougarram</w:t>
      </w:r>
    </w:p>
    <w:p w:rsidR="00832F4C" w:rsidRPr="000F3EE9" w:rsidRDefault="00832F4C">
      <w:pPr>
        <w:autoSpaceDE w:val="0"/>
        <w:autoSpaceDN w:val="0"/>
        <w:ind w:left="567"/>
        <w:rPr>
          <w:sz w:val="20"/>
          <w:szCs w:val="20"/>
          <w:lang w:val="fr-FR"/>
          <w:rPrChange w:id="7432" w:author="SRO">
            <w:rPr>
              <w:sz w:val="20"/>
              <w:szCs w:val="20"/>
              <w:lang w:val="fr-FR"/>
            </w:rPr>
          </w:rPrChange>
        </w:rPr>
      </w:pPr>
      <w:r w:rsidRPr="000F3EE9">
        <w:rPr>
          <w:sz w:val="20"/>
          <w:szCs w:val="20"/>
          <w:lang w:val="fr-FR"/>
          <w:rPrChange w:id="7433" w:author="SRO">
            <w:rPr>
              <w:sz w:val="20"/>
              <w:szCs w:val="20"/>
              <w:lang w:val="fr-FR"/>
            </w:rPr>
          </w:rPrChange>
        </w:rPr>
        <w:t>Inspecteur des finances</w:t>
      </w:r>
    </w:p>
    <w:p w:rsidR="00832F4C" w:rsidRPr="000F3EE9" w:rsidRDefault="00832F4C">
      <w:pPr>
        <w:autoSpaceDE w:val="0"/>
        <w:autoSpaceDN w:val="0"/>
        <w:ind w:left="567"/>
        <w:rPr>
          <w:sz w:val="20"/>
          <w:szCs w:val="20"/>
          <w:lang w:val="fr-FR"/>
          <w:rPrChange w:id="7434" w:author="SRO">
            <w:rPr>
              <w:sz w:val="20"/>
              <w:szCs w:val="20"/>
              <w:lang w:val="fr-FR"/>
            </w:rPr>
          </w:rPrChange>
        </w:rPr>
      </w:pPr>
      <w:r w:rsidRPr="000F3EE9">
        <w:rPr>
          <w:sz w:val="20"/>
          <w:szCs w:val="20"/>
          <w:lang w:val="fr-FR"/>
          <w:rPrChange w:id="7435" w:author="SRO">
            <w:rPr>
              <w:sz w:val="20"/>
              <w:szCs w:val="20"/>
              <w:lang w:val="fr-FR"/>
            </w:rPr>
          </w:rPrChange>
        </w:rPr>
        <w:t>Ministère de l</w:t>
      </w:r>
      <w:r w:rsidRPr="000F3EE9">
        <w:rPr>
          <w:sz w:val="20"/>
          <w:szCs w:val="20"/>
          <w:lang w:val="fr-FR"/>
          <w:rPrChange w:id="7436" w:author="SRO" w:date="2011-02-21T10:18:00Z">
            <w:rPr>
              <w:sz w:val="20"/>
              <w:szCs w:val="20"/>
              <w:lang w:val="fr-FR"/>
            </w:rPr>
          </w:rPrChange>
        </w:rPr>
        <w:t>’</w:t>
      </w:r>
      <w:r w:rsidRPr="000F3EE9">
        <w:rPr>
          <w:sz w:val="20"/>
          <w:szCs w:val="20"/>
          <w:lang w:val="fr-FR"/>
          <w:rPrChange w:id="7437" w:author="SRO">
            <w:rPr>
              <w:sz w:val="20"/>
              <w:szCs w:val="20"/>
              <w:lang w:val="fr-FR"/>
            </w:rPr>
          </w:rPrChange>
        </w:rPr>
        <w:t>économie et des finances</w:t>
      </w:r>
    </w:p>
    <w:p w:rsidR="00832F4C" w:rsidRPr="000F3EE9" w:rsidRDefault="00832F4C">
      <w:pPr>
        <w:autoSpaceDE w:val="0"/>
        <w:autoSpaceDN w:val="0"/>
        <w:ind w:left="567"/>
        <w:rPr>
          <w:sz w:val="20"/>
          <w:szCs w:val="20"/>
          <w:lang w:val="fr-FR" w:eastAsia="ja-JP"/>
          <w:rPrChange w:id="7438" w:author="SRO">
            <w:rPr>
              <w:sz w:val="20"/>
              <w:szCs w:val="20"/>
              <w:lang w:val="fr-FR" w:eastAsia="ja-JP"/>
            </w:rPr>
          </w:rPrChange>
        </w:rPr>
      </w:pPr>
      <w:r w:rsidRPr="000F3EE9">
        <w:rPr>
          <w:sz w:val="20"/>
          <w:szCs w:val="20"/>
          <w:lang w:val="fr-FR"/>
          <w:rPrChange w:id="7439" w:author="SRO">
            <w:rPr>
              <w:sz w:val="20"/>
              <w:szCs w:val="20"/>
              <w:lang w:val="fr-FR"/>
            </w:rPr>
          </w:rPrChange>
        </w:rPr>
        <w:t>Rabat (Maroc)</w:t>
      </w:r>
    </w:p>
    <w:p w:rsidR="00832F4C" w:rsidRPr="000F3EE9" w:rsidRDefault="00832F4C">
      <w:pPr>
        <w:autoSpaceDE w:val="0"/>
        <w:autoSpaceDN w:val="0"/>
        <w:ind w:left="567"/>
        <w:rPr>
          <w:sz w:val="20"/>
          <w:szCs w:val="20"/>
          <w:lang w:val="fr-FR"/>
          <w:rPrChange w:id="7440" w:author="SRO">
            <w:rPr>
              <w:sz w:val="20"/>
              <w:szCs w:val="20"/>
              <w:lang w:val="fr-FR"/>
            </w:rPr>
          </w:rPrChange>
        </w:rPr>
      </w:pPr>
      <w:r w:rsidRPr="000F3EE9">
        <w:rPr>
          <w:sz w:val="20"/>
          <w:szCs w:val="20"/>
          <w:lang w:val="fr-FR"/>
          <w:rPrChange w:id="7441" w:author="SRO">
            <w:rPr>
              <w:sz w:val="20"/>
              <w:szCs w:val="20"/>
              <w:lang w:val="fr-FR"/>
            </w:rPr>
          </w:rPrChange>
        </w:rPr>
        <w:t>Tel</w:t>
      </w:r>
      <w:r w:rsidRPr="000F3EE9">
        <w:rPr>
          <w:sz w:val="20"/>
          <w:szCs w:val="20"/>
          <w:lang w:val="fr-FR"/>
          <w:rPrChange w:id="7442" w:author="SRO" w:date="2011-02-21T10:18:00Z">
            <w:rPr>
              <w:sz w:val="20"/>
              <w:szCs w:val="20"/>
              <w:lang w:val="fr-FR"/>
            </w:rPr>
          </w:rPrChange>
        </w:rPr>
        <w:t> </w:t>
      </w:r>
      <w:r w:rsidRPr="000F3EE9">
        <w:rPr>
          <w:sz w:val="20"/>
          <w:szCs w:val="20"/>
          <w:lang w:val="fr-FR"/>
          <w:rPrChange w:id="7443" w:author="SRO">
            <w:rPr>
              <w:sz w:val="20"/>
              <w:szCs w:val="20"/>
              <w:lang w:val="fr-FR"/>
            </w:rPr>
          </w:rPrChange>
        </w:rPr>
        <w:t>: +212 661 24 26 49</w:t>
      </w:r>
      <w:r w:rsidRPr="000F3EE9">
        <w:rPr>
          <w:sz w:val="20"/>
          <w:szCs w:val="20"/>
          <w:lang w:val="fr-FR"/>
          <w:rPrChange w:id="7444" w:author="SRO" w:date="2011-02-21T10:18:00Z">
            <w:rPr>
              <w:sz w:val="20"/>
              <w:szCs w:val="20"/>
              <w:lang w:val="fr-FR"/>
            </w:rPr>
          </w:rPrChange>
        </w:rPr>
        <w:tab/>
      </w:r>
    </w:p>
    <w:p w:rsidR="00832F4C" w:rsidRPr="000F3EE9" w:rsidRDefault="00832F4C">
      <w:pPr>
        <w:autoSpaceDE w:val="0"/>
        <w:autoSpaceDN w:val="0"/>
        <w:ind w:left="567"/>
        <w:rPr>
          <w:sz w:val="20"/>
          <w:szCs w:val="20"/>
          <w:lang w:val="fr-FR" w:eastAsia="ja-JP"/>
          <w:rPrChange w:id="7445" w:author="SRO">
            <w:rPr>
              <w:sz w:val="20"/>
              <w:szCs w:val="20"/>
              <w:lang w:val="fr-FR" w:eastAsia="ja-JP"/>
            </w:rPr>
          </w:rPrChange>
        </w:rPr>
      </w:pPr>
      <w:r w:rsidRPr="000F3EE9">
        <w:rPr>
          <w:sz w:val="20"/>
          <w:szCs w:val="20"/>
          <w:lang w:val="fr-FR"/>
          <w:rPrChange w:id="7446" w:author="SRO">
            <w:rPr>
              <w:sz w:val="20"/>
              <w:szCs w:val="20"/>
              <w:lang w:val="fr-FR"/>
            </w:rPr>
          </w:rPrChange>
        </w:rPr>
        <w:t>Email</w:t>
      </w:r>
      <w:r w:rsidRPr="000F3EE9">
        <w:rPr>
          <w:sz w:val="20"/>
          <w:szCs w:val="20"/>
          <w:lang w:val="fr-FR"/>
          <w:rPrChange w:id="7447" w:author="SRO" w:date="2011-02-21T10:18:00Z">
            <w:rPr>
              <w:sz w:val="20"/>
              <w:szCs w:val="20"/>
              <w:lang w:val="fr-FR"/>
            </w:rPr>
          </w:rPrChange>
        </w:rPr>
        <w:t> </w:t>
      </w:r>
      <w:r w:rsidRPr="000F3EE9">
        <w:rPr>
          <w:sz w:val="20"/>
          <w:szCs w:val="20"/>
          <w:lang w:val="fr-FR"/>
          <w:rPrChange w:id="7448" w:author="SRO">
            <w:rPr>
              <w:sz w:val="20"/>
              <w:szCs w:val="20"/>
              <w:lang w:val="fr-FR"/>
            </w:rPr>
          </w:rPrChange>
        </w:rPr>
        <w:t xml:space="preserve">: </w:t>
      </w:r>
      <w:r w:rsidRPr="000F3EE9">
        <w:rPr>
          <w:lang w:val="fr-FR"/>
          <w:rPrChange w:id="7449" w:author="SRO">
            <w:rPr>
              <w:lang w:val="fr-FR"/>
            </w:rPr>
          </w:rPrChange>
        </w:rPr>
        <w:fldChar w:fldCharType="begin"/>
      </w:r>
      <w:r w:rsidRPr="000F3EE9">
        <w:rPr>
          <w:lang w:val="fr-FR"/>
          <w:rPrChange w:id="7450" w:author="SRO">
            <w:rPr>
              <w:lang w:val="fr-FR"/>
            </w:rPr>
          </w:rPrChange>
        </w:rPr>
        <w:instrText>HYPERLINK "mailto:aït_ougarram@yahoo.fr"</w:instrText>
      </w:r>
      <w:r w:rsidRPr="000F3EE9">
        <w:rPr>
          <w:rPrChange w:id="7451" w:author="SRO" w:date="2011-02-21T10:18:00Z">
            <w:rPr/>
          </w:rPrChange>
        </w:rPr>
      </w:r>
      <w:r w:rsidRPr="000F3EE9">
        <w:rPr>
          <w:lang w:val="fr-FR"/>
          <w:rPrChange w:id="7452" w:author="SRO">
            <w:rPr>
              <w:lang w:val="fr-FR"/>
            </w:rPr>
          </w:rPrChange>
        </w:rPr>
        <w:fldChar w:fldCharType="separate"/>
      </w:r>
      <w:r w:rsidRPr="00832F4C">
        <w:rPr>
          <w:rStyle w:val="Hyperlink"/>
          <w:color w:val="auto"/>
          <w:sz w:val="20"/>
          <w:szCs w:val="20"/>
          <w:lang w:val="fr-FR"/>
          <w:rPrChange w:id="7453" w:author="SRO" w:date="2011-02-21T10:18:00Z">
            <w:rPr>
              <w:rStyle w:val="Hyperlink"/>
              <w:sz w:val="20"/>
              <w:szCs w:val="20"/>
              <w:lang w:val="fr-FR"/>
            </w:rPr>
          </w:rPrChange>
        </w:rPr>
        <w:t>aït_ougarram@yahoo.fr</w:t>
      </w:r>
      <w:r w:rsidRPr="000F3EE9">
        <w:rPr>
          <w:lang w:val="fr-FR"/>
          <w:rPrChange w:id="7454" w:author="SRO">
            <w:rPr>
              <w:lang w:val="fr-FR"/>
            </w:rPr>
          </w:rPrChange>
        </w:rPr>
        <w:fldChar w:fldCharType="end"/>
      </w:r>
    </w:p>
    <w:p w:rsidR="00832F4C" w:rsidRPr="000F3EE9" w:rsidRDefault="00832F4C">
      <w:pPr>
        <w:numPr>
          <w:ilvl w:val="0"/>
          <w:numId w:val="27"/>
          <w:numberingChange w:id="7455" w:author="SRO" w:date="2011-02-21T09:12:00Z" w:original="%1:22:0:."/>
        </w:numPr>
        <w:tabs>
          <w:tab w:val="clear" w:pos="1004"/>
          <w:tab w:val="num" w:pos="567"/>
        </w:tabs>
        <w:autoSpaceDE w:val="0"/>
        <w:autoSpaceDN w:val="0"/>
        <w:adjustRightInd w:val="0"/>
        <w:ind w:hanging="1004"/>
        <w:textAlignment w:val="baseline"/>
        <w:rPr>
          <w:sz w:val="20"/>
          <w:szCs w:val="20"/>
          <w:lang w:val="fr-FR" w:eastAsia="ja-JP"/>
          <w:rPrChange w:id="7456" w:author="SRO">
            <w:rPr>
              <w:sz w:val="20"/>
              <w:szCs w:val="20"/>
              <w:lang w:val="fr-FR" w:eastAsia="ja-JP"/>
            </w:rPr>
          </w:rPrChange>
        </w:rPr>
      </w:pPr>
      <w:r w:rsidRPr="000F3EE9">
        <w:rPr>
          <w:sz w:val="20"/>
          <w:szCs w:val="20"/>
          <w:lang w:val="fr-FR" w:eastAsia="ja-JP"/>
          <w:rPrChange w:id="7457" w:author="SRO">
            <w:rPr>
              <w:sz w:val="20"/>
              <w:szCs w:val="20"/>
              <w:lang w:val="fr-FR" w:eastAsia="ja-JP"/>
            </w:rPr>
          </w:rPrChange>
        </w:rPr>
        <w:t>Mme Nadia Jaïdi</w:t>
      </w:r>
    </w:p>
    <w:p w:rsidR="00832F4C" w:rsidRPr="000F3EE9" w:rsidRDefault="00832F4C">
      <w:pPr>
        <w:autoSpaceDE w:val="0"/>
        <w:autoSpaceDN w:val="0"/>
        <w:ind w:left="567"/>
        <w:rPr>
          <w:sz w:val="20"/>
          <w:szCs w:val="20"/>
          <w:lang w:val="fr-FR" w:eastAsia="ja-JP"/>
          <w:rPrChange w:id="7458" w:author="SRO">
            <w:rPr>
              <w:sz w:val="20"/>
              <w:szCs w:val="20"/>
              <w:lang w:val="fr-FR" w:eastAsia="ja-JP"/>
            </w:rPr>
          </w:rPrChange>
        </w:rPr>
      </w:pPr>
      <w:r w:rsidRPr="000F3EE9">
        <w:rPr>
          <w:sz w:val="20"/>
          <w:szCs w:val="20"/>
          <w:lang w:val="fr-FR" w:eastAsia="ja-JP"/>
          <w:rPrChange w:id="7459" w:author="SRO">
            <w:rPr>
              <w:sz w:val="20"/>
              <w:szCs w:val="20"/>
              <w:lang w:val="fr-FR" w:eastAsia="ja-JP"/>
            </w:rPr>
          </w:rPrChange>
        </w:rPr>
        <w:t>Chef de service du financement des entreprises publiques</w:t>
      </w:r>
    </w:p>
    <w:p w:rsidR="00832F4C" w:rsidRPr="000F3EE9" w:rsidRDefault="00832F4C">
      <w:pPr>
        <w:autoSpaceDE w:val="0"/>
        <w:autoSpaceDN w:val="0"/>
        <w:ind w:left="567"/>
        <w:rPr>
          <w:sz w:val="20"/>
          <w:szCs w:val="20"/>
          <w:lang w:val="fr-FR" w:eastAsia="ja-JP"/>
          <w:rPrChange w:id="7460" w:author="SRO">
            <w:rPr>
              <w:sz w:val="20"/>
              <w:szCs w:val="20"/>
              <w:lang w:val="fr-FR" w:eastAsia="ja-JP"/>
            </w:rPr>
          </w:rPrChange>
        </w:rPr>
      </w:pPr>
      <w:r w:rsidRPr="000F3EE9">
        <w:rPr>
          <w:sz w:val="20"/>
          <w:szCs w:val="20"/>
          <w:lang w:val="fr-FR" w:eastAsia="ja-JP"/>
          <w:rPrChange w:id="7461" w:author="SRO">
            <w:rPr>
              <w:sz w:val="20"/>
              <w:szCs w:val="20"/>
              <w:lang w:val="fr-FR" w:eastAsia="ja-JP"/>
            </w:rPr>
          </w:rPrChange>
        </w:rPr>
        <w:t>Ministère des finances et de la privatisation</w:t>
      </w:r>
    </w:p>
    <w:p w:rsidR="00832F4C" w:rsidRPr="000F3EE9" w:rsidRDefault="00832F4C">
      <w:pPr>
        <w:autoSpaceDE w:val="0"/>
        <w:autoSpaceDN w:val="0"/>
        <w:ind w:left="567"/>
        <w:rPr>
          <w:sz w:val="20"/>
          <w:szCs w:val="20"/>
          <w:lang w:val="fr-FR" w:eastAsia="ja-JP"/>
          <w:rPrChange w:id="7462" w:author="SRO">
            <w:rPr>
              <w:sz w:val="20"/>
              <w:szCs w:val="20"/>
              <w:lang w:val="fr-FR" w:eastAsia="ja-JP"/>
            </w:rPr>
          </w:rPrChange>
        </w:rPr>
      </w:pPr>
      <w:r w:rsidRPr="000F3EE9">
        <w:rPr>
          <w:sz w:val="20"/>
          <w:szCs w:val="20"/>
          <w:lang w:val="fr-FR" w:eastAsia="ja-JP"/>
          <w:rPrChange w:id="7463" w:author="SRO">
            <w:rPr>
              <w:sz w:val="20"/>
              <w:szCs w:val="20"/>
              <w:lang w:val="fr-FR" w:eastAsia="ja-JP"/>
            </w:rPr>
          </w:rPrChange>
        </w:rPr>
        <w:t>Rabat</w:t>
      </w:r>
    </w:p>
    <w:p w:rsidR="00832F4C" w:rsidRPr="000F3EE9" w:rsidRDefault="00832F4C">
      <w:pPr>
        <w:autoSpaceDE w:val="0"/>
        <w:autoSpaceDN w:val="0"/>
        <w:ind w:left="567"/>
        <w:rPr>
          <w:sz w:val="20"/>
          <w:szCs w:val="20"/>
          <w:lang w:val="fr-FR" w:eastAsia="ja-JP"/>
          <w:rPrChange w:id="7464" w:author="SRO">
            <w:rPr>
              <w:sz w:val="20"/>
              <w:szCs w:val="20"/>
              <w:lang w:val="fr-FR" w:eastAsia="ja-JP"/>
            </w:rPr>
          </w:rPrChange>
        </w:rPr>
      </w:pPr>
      <w:r w:rsidRPr="000F3EE9">
        <w:rPr>
          <w:sz w:val="20"/>
          <w:szCs w:val="20"/>
          <w:lang w:val="fr-FR" w:eastAsia="ja-JP"/>
          <w:rPrChange w:id="7465" w:author="SRO">
            <w:rPr>
              <w:sz w:val="20"/>
              <w:szCs w:val="20"/>
              <w:lang w:val="fr-FR" w:eastAsia="ja-JP"/>
            </w:rPr>
          </w:rPrChange>
        </w:rPr>
        <w:t>Tel</w:t>
      </w:r>
      <w:r w:rsidRPr="000F3EE9">
        <w:rPr>
          <w:sz w:val="20"/>
          <w:szCs w:val="20"/>
          <w:lang w:val="fr-FR" w:eastAsia="ja-JP"/>
          <w:rPrChange w:id="7466" w:author="SRO" w:date="2011-02-21T10:18:00Z">
            <w:rPr>
              <w:sz w:val="20"/>
              <w:szCs w:val="20"/>
              <w:lang w:val="fr-FR" w:eastAsia="ja-JP"/>
            </w:rPr>
          </w:rPrChange>
        </w:rPr>
        <w:t> </w:t>
      </w:r>
      <w:r w:rsidRPr="000F3EE9">
        <w:rPr>
          <w:sz w:val="20"/>
          <w:szCs w:val="20"/>
          <w:lang w:val="fr-FR" w:eastAsia="ja-JP"/>
          <w:rPrChange w:id="7467" w:author="SRO">
            <w:rPr>
              <w:sz w:val="20"/>
              <w:szCs w:val="20"/>
              <w:lang w:val="fr-FR" w:eastAsia="ja-JP"/>
            </w:rPr>
          </w:rPrChange>
        </w:rPr>
        <w:t>: +212</w:t>
      </w:r>
      <w:r w:rsidRPr="000F3EE9">
        <w:rPr>
          <w:sz w:val="20"/>
          <w:szCs w:val="20"/>
          <w:lang w:val="fr-FR" w:eastAsia="ja-JP"/>
          <w:rPrChange w:id="7468" w:author="SRO" w:date="2011-02-21T10:18:00Z">
            <w:rPr>
              <w:sz w:val="20"/>
              <w:szCs w:val="20"/>
              <w:lang w:val="fr-FR" w:eastAsia="ja-JP"/>
            </w:rPr>
          </w:rPrChange>
        </w:rPr>
        <w:t> </w:t>
      </w:r>
      <w:r w:rsidRPr="000F3EE9">
        <w:rPr>
          <w:sz w:val="20"/>
          <w:szCs w:val="20"/>
          <w:lang w:val="fr-FR" w:eastAsia="ja-JP"/>
          <w:rPrChange w:id="7469" w:author="SRO">
            <w:rPr>
              <w:sz w:val="20"/>
              <w:szCs w:val="20"/>
              <w:lang w:val="fr-FR" w:eastAsia="ja-JP"/>
            </w:rPr>
          </w:rPrChange>
        </w:rPr>
        <w:t xml:space="preserve">537 68 93 34 </w:t>
      </w:r>
      <w:r w:rsidRPr="000F3EE9">
        <w:rPr>
          <w:sz w:val="20"/>
          <w:szCs w:val="20"/>
          <w:lang w:val="fr-FR" w:eastAsia="ja-JP"/>
          <w:rPrChange w:id="7470" w:author="SRO" w:date="2011-02-21T10:18:00Z">
            <w:rPr>
              <w:sz w:val="20"/>
              <w:szCs w:val="20"/>
              <w:lang w:val="fr-FR" w:eastAsia="ja-JP"/>
            </w:rPr>
          </w:rPrChange>
        </w:rPr>
        <w:t>–</w:t>
      </w:r>
      <w:r w:rsidRPr="000F3EE9">
        <w:rPr>
          <w:sz w:val="20"/>
          <w:szCs w:val="20"/>
          <w:lang w:val="fr-FR" w:eastAsia="ja-JP"/>
          <w:rPrChange w:id="7471" w:author="SRO">
            <w:rPr>
              <w:sz w:val="20"/>
              <w:szCs w:val="20"/>
              <w:lang w:val="fr-FR" w:eastAsia="ja-JP"/>
            </w:rPr>
          </w:rPrChange>
        </w:rPr>
        <w:t>Mobile</w:t>
      </w:r>
      <w:r w:rsidRPr="000F3EE9">
        <w:rPr>
          <w:sz w:val="20"/>
          <w:szCs w:val="20"/>
          <w:lang w:val="fr-FR" w:eastAsia="ja-JP"/>
          <w:rPrChange w:id="7472" w:author="SRO" w:date="2011-02-21T10:18:00Z">
            <w:rPr>
              <w:sz w:val="20"/>
              <w:szCs w:val="20"/>
              <w:lang w:val="fr-FR" w:eastAsia="ja-JP"/>
            </w:rPr>
          </w:rPrChange>
        </w:rPr>
        <w:t> </w:t>
      </w:r>
      <w:r w:rsidRPr="000F3EE9">
        <w:rPr>
          <w:sz w:val="20"/>
          <w:szCs w:val="20"/>
          <w:lang w:val="fr-FR" w:eastAsia="ja-JP"/>
          <w:rPrChange w:id="7473" w:author="SRO">
            <w:rPr>
              <w:sz w:val="20"/>
              <w:szCs w:val="20"/>
              <w:lang w:val="fr-FR" w:eastAsia="ja-JP"/>
            </w:rPr>
          </w:rPrChange>
        </w:rPr>
        <w:t>: +212</w:t>
      </w:r>
      <w:r w:rsidRPr="000F3EE9">
        <w:rPr>
          <w:sz w:val="20"/>
          <w:szCs w:val="20"/>
          <w:lang w:val="fr-FR" w:eastAsia="ja-JP"/>
          <w:rPrChange w:id="7474" w:author="SRO" w:date="2011-02-21T10:18:00Z">
            <w:rPr>
              <w:sz w:val="20"/>
              <w:szCs w:val="20"/>
              <w:lang w:val="fr-FR" w:eastAsia="ja-JP"/>
            </w:rPr>
          </w:rPrChange>
        </w:rPr>
        <w:t> </w:t>
      </w:r>
      <w:r w:rsidRPr="000F3EE9">
        <w:rPr>
          <w:sz w:val="20"/>
          <w:szCs w:val="20"/>
          <w:lang w:val="fr-FR" w:eastAsia="ja-JP"/>
          <w:rPrChange w:id="7475" w:author="SRO">
            <w:rPr>
              <w:sz w:val="20"/>
              <w:szCs w:val="20"/>
              <w:lang w:val="fr-FR" w:eastAsia="ja-JP"/>
            </w:rPr>
          </w:rPrChange>
        </w:rPr>
        <w:t xml:space="preserve">773 99 54 38 </w:t>
      </w:r>
    </w:p>
    <w:p w:rsidR="00832F4C" w:rsidRPr="000F3EE9" w:rsidRDefault="00832F4C">
      <w:pPr>
        <w:autoSpaceDE w:val="0"/>
        <w:autoSpaceDN w:val="0"/>
        <w:ind w:left="567"/>
        <w:rPr>
          <w:sz w:val="20"/>
          <w:szCs w:val="20"/>
          <w:lang w:val="fr-FR" w:eastAsia="ja-JP"/>
          <w:rPrChange w:id="7476" w:author="SRO">
            <w:rPr>
              <w:sz w:val="20"/>
              <w:szCs w:val="20"/>
              <w:lang w:val="fr-FR" w:eastAsia="ja-JP"/>
            </w:rPr>
          </w:rPrChange>
        </w:rPr>
      </w:pPr>
      <w:r w:rsidRPr="000F3EE9">
        <w:rPr>
          <w:sz w:val="20"/>
          <w:szCs w:val="20"/>
          <w:lang w:val="fr-FR" w:eastAsia="ja-JP"/>
          <w:rPrChange w:id="7477" w:author="SRO">
            <w:rPr>
              <w:sz w:val="20"/>
              <w:szCs w:val="20"/>
              <w:lang w:val="fr-FR" w:eastAsia="ja-JP"/>
            </w:rPr>
          </w:rPrChange>
        </w:rPr>
        <w:t>Fax</w:t>
      </w:r>
      <w:r w:rsidRPr="000F3EE9">
        <w:rPr>
          <w:sz w:val="20"/>
          <w:szCs w:val="20"/>
          <w:lang w:val="fr-FR" w:eastAsia="ja-JP"/>
          <w:rPrChange w:id="7478" w:author="SRO" w:date="2011-02-21T10:18:00Z">
            <w:rPr>
              <w:sz w:val="20"/>
              <w:szCs w:val="20"/>
              <w:lang w:val="fr-FR" w:eastAsia="ja-JP"/>
            </w:rPr>
          </w:rPrChange>
        </w:rPr>
        <w:t> </w:t>
      </w:r>
      <w:r w:rsidRPr="000F3EE9">
        <w:rPr>
          <w:sz w:val="20"/>
          <w:szCs w:val="20"/>
          <w:lang w:val="fr-FR" w:eastAsia="ja-JP"/>
          <w:rPrChange w:id="7479" w:author="SRO">
            <w:rPr>
              <w:sz w:val="20"/>
              <w:szCs w:val="20"/>
              <w:lang w:val="fr-FR" w:eastAsia="ja-JP"/>
            </w:rPr>
          </w:rPrChange>
        </w:rPr>
        <w:t>:+212</w:t>
      </w:r>
      <w:r w:rsidRPr="000F3EE9">
        <w:rPr>
          <w:sz w:val="20"/>
          <w:szCs w:val="20"/>
          <w:lang w:val="fr-FR" w:eastAsia="ja-JP"/>
          <w:rPrChange w:id="7480" w:author="SRO" w:date="2011-02-21T10:18:00Z">
            <w:rPr>
              <w:sz w:val="20"/>
              <w:szCs w:val="20"/>
              <w:lang w:val="fr-FR" w:eastAsia="ja-JP"/>
            </w:rPr>
          </w:rPrChange>
        </w:rPr>
        <w:t> </w:t>
      </w:r>
      <w:r w:rsidRPr="000F3EE9">
        <w:rPr>
          <w:sz w:val="20"/>
          <w:szCs w:val="20"/>
          <w:lang w:val="fr-FR" w:eastAsia="ja-JP"/>
          <w:rPrChange w:id="7481" w:author="SRO">
            <w:rPr>
              <w:sz w:val="20"/>
              <w:szCs w:val="20"/>
              <w:lang w:val="fr-FR" w:eastAsia="ja-JP"/>
            </w:rPr>
          </w:rPrChange>
        </w:rPr>
        <w:t xml:space="preserve">537 68 96 38 </w:t>
      </w:r>
    </w:p>
    <w:p w:rsidR="00832F4C" w:rsidRPr="000F3EE9" w:rsidRDefault="00832F4C">
      <w:pPr>
        <w:autoSpaceDE w:val="0"/>
        <w:autoSpaceDN w:val="0"/>
        <w:ind w:left="567"/>
        <w:rPr>
          <w:sz w:val="20"/>
          <w:szCs w:val="20"/>
          <w:lang w:val="fr-FR" w:eastAsia="ja-JP"/>
          <w:rPrChange w:id="7482" w:author="SRO">
            <w:rPr>
              <w:sz w:val="20"/>
              <w:szCs w:val="20"/>
              <w:lang w:val="fr-FR" w:eastAsia="ja-JP"/>
            </w:rPr>
          </w:rPrChange>
        </w:rPr>
      </w:pPr>
      <w:r w:rsidRPr="000F3EE9">
        <w:rPr>
          <w:sz w:val="20"/>
          <w:szCs w:val="20"/>
          <w:lang w:val="fr-FR" w:eastAsia="ja-JP"/>
          <w:rPrChange w:id="7483" w:author="SRO">
            <w:rPr>
              <w:sz w:val="20"/>
              <w:szCs w:val="20"/>
              <w:lang w:val="fr-FR" w:eastAsia="ja-JP"/>
            </w:rPr>
          </w:rPrChange>
        </w:rPr>
        <w:t xml:space="preserve">Email:  </w:t>
      </w:r>
      <w:r w:rsidRPr="000F3EE9">
        <w:rPr>
          <w:sz w:val="20"/>
          <w:szCs w:val="20"/>
          <w:lang w:val="fr-FR" w:eastAsia="ja-JP"/>
          <w:rPrChange w:id="7484" w:author="SRO">
            <w:rPr>
              <w:sz w:val="20"/>
              <w:szCs w:val="20"/>
              <w:lang w:val="fr-FR" w:eastAsia="ja-JP"/>
            </w:rPr>
          </w:rPrChange>
        </w:rPr>
        <w:fldChar w:fldCharType="begin"/>
      </w:r>
      <w:r w:rsidRPr="000F3EE9">
        <w:rPr>
          <w:sz w:val="20"/>
          <w:szCs w:val="20"/>
          <w:lang w:val="fr-FR" w:eastAsia="ja-JP"/>
          <w:rPrChange w:id="7485" w:author="SRO">
            <w:rPr>
              <w:sz w:val="20"/>
              <w:szCs w:val="20"/>
              <w:lang w:val="fr-FR" w:eastAsia="ja-JP"/>
            </w:rPr>
          </w:rPrChange>
        </w:rPr>
        <w:instrText xml:space="preserve"> HYPERLINK "mailto:jaidi@depp.finances.gov.ma" </w:instrText>
      </w:r>
      <w:r w:rsidRPr="000F3EE9">
        <w:rPr>
          <w:sz w:val="20"/>
          <w:szCs w:val="20"/>
          <w:lang w:val="fr-FR" w:eastAsia="ja-JP"/>
          <w:rPrChange w:id="7486" w:author="SRO" w:date="2011-02-21T10:18:00Z">
            <w:rPr>
              <w:sz w:val="20"/>
              <w:szCs w:val="20"/>
              <w:lang w:val="fr-FR" w:eastAsia="ja-JP"/>
            </w:rPr>
          </w:rPrChange>
        </w:rPr>
      </w:r>
      <w:r w:rsidRPr="000F3EE9">
        <w:rPr>
          <w:sz w:val="20"/>
          <w:szCs w:val="20"/>
          <w:lang w:val="fr-FR" w:eastAsia="ja-JP"/>
          <w:rPrChange w:id="7487" w:author="SRO">
            <w:rPr>
              <w:sz w:val="20"/>
              <w:szCs w:val="20"/>
              <w:lang w:val="fr-FR" w:eastAsia="ja-JP"/>
            </w:rPr>
          </w:rPrChange>
        </w:rPr>
        <w:fldChar w:fldCharType="separate"/>
      </w:r>
      <w:r w:rsidRPr="00832F4C">
        <w:rPr>
          <w:rStyle w:val="Hyperlink"/>
          <w:color w:val="auto"/>
          <w:sz w:val="20"/>
          <w:szCs w:val="20"/>
          <w:lang w:val="fr-FR" w:eastAsia="ja-JP"/>
          <w:rPrChange w:id="7488" w:author="SRO" w:date="2011-02-21T10:18:00Z">
            <w:rPr>
              <w:rStyle w:val="Hyperlink"/>
              <w:sz w:val="20"/>
              <w:szCs w:val="20"/>
              <w:lang w:val="fr-FR" w:eastAsia="ja-JP"/>
            </w:rPr>
          </w:rPrChange>
        </w:rPr>
        <w:t>jaidi@depp.finances.gov.ma</w:t>
      </w:r>
      <w:r w:rsidRPr="000F3EE9">
        <w:rPr>
          <w:sz w:val="20"/>
          <w:szCs w:val="20"/>
          <w:lang w:val="fr-FR" w:eastAsia="ja-JP"/>
          <w:rPrChange w:id="7489" w:author="SRO">
            <w:rPr>
              <w:sz w:val="20"/>
              <w:szCs w:val="20"/>
              <w:lang w:val="fr-FR" w:eastAsia="ja-JP"/>
            </w:rPr>
          </w:rPrChange>
        </w:rPr>
        <w:fldChar w:fldCharType="end"/>
      </w:r>
    </w:p>
    <w:p w:rsidR="00832F4C" w:rsidRPr="000F3EE9" w:rsidRDefault="00832F4C">
      <w:pPr>
        <w:autoSpaceDE w:val="0"/>
        <w:autoSpaceDN w:val="0"/>
        <w:ind w:left="567"/>
        <w:rPr>
          <w:sz w:val="20"/>
          <w:szCs w:val="20"/>
          <w:lang w:val="fr-FR" w:eastAsia="ja-JP"/>
          <w:rPrChange w:id="7490" w:author="SRO">
            <w:rPr>
              <w:sz w:val="20"/>
              <w:szCs w:val="20"/>
              <w:lang w:val="fr-FR" w:eastAsia="ja-JP"/>
            </w:rPr>
          </w:rPrChange>
        </w:rPr>
      </w:pPr>
    </w:p>
    <w:p w:rsidR="00832F4C" w:rsidRPr="000F3EE9" w:rsidRDefault="00832F4C">
      <w:pPr>
        <w:numPr>
          <w:ilvl w:val="0"/>
          <w:numId w:val="27"/>
          <w:numberingChange w:id="7491" w:author="SRO" w:date="2011-02-21T09:12:00Z" w:original="%1:23:0:."/>
        </w:numPr>
        <w:tabs>
          <w:tab w:val="clear" w:pos="1004"/>
          <w:tab w:val="num" w:pos="567"/>
        </w:tabs>
        <w:autoSpaceDE w:val="0"/>
        <w:autoSpaceDN w:val="0"/>
        <w:adjustRightInd w:val="0"/>
        <w:ind w:hanging="1004"/>
        <w:textAlignment w:val="baseline"/>
        <w:rPr>
          <w:sz w:val="20"/>
          <w:szCs w:val="20"/>
          <w:lang w:val="fr-FR" w:eastAsia="ja-JP"/>
          <w:rPrChange w:id="7492" w:author="SRO">
            <w:rPr>
              <w:sz w:val="20"/>
              <w:szCs w:val="20"/>
              <w:lang w:val="fr-FR" w:eastAsia="ja-JP"/>
            </w:rPr>
          </w:rPrChange>
        </w:rPr>
      </w:pPr>
      <w:r w:rsidRPr="000F3EE9">
        <w:rPr>
          <w:sz w:val="20"/>
          <w:szCs w:val="20"/>
          <w:lang w:val="fr-FR" w:eastAsia="ja-JP"/>
          <w:rPrChange w:id="7493" w:author="SRO">
            <w:rPr>
              <w:sz w:val="20"/>
              <w:szCs w:val="20"/>
              <w:lang w:val="fr-FR" w:eastAsia="ja-JP"/>
            </w:rPr>
          </w:rPrChange>
        </w:rPr>
        <w:t>Mme. Souad Mellouk</w:t>
      </w:r>
    </w:p>
    <w:p w:rsidR="00832F4C" w:rsidRPr="000F3EE9" w:rsidRDefault="00832F4C">
      <w:pPr>
        <w:autoSpaceDE w:val="0"/>
        <w:autoSpaceDN w:val="0"/>
        <w:ind w:left="567"/>
        <w:rPr>
          <w:sz w:val="20"/>
          <w:szCs w:val="20"/>
          <w:lang w:val="fr-FR" w:eastAsia="ja-JP"/>
          <w:rPrChange w:id="7494" w:author="SRO">
            <w:rPr>
              <w:sz w:val="20"/>
              <w:szCs w:val="20"/>
              <w:lang w:val="fr-FR" w:eastAsia="ja-JP"/>
            </w:rPr>
          </w:rPrChange>
        </w:rPr>
      </w:pPr>
      <w:r w:rsidRPr="000F3EE9">
        <w:rPr>
          <w:sz w:val="20"/>
          <w:szCs w:val="20"/>
          <w:lang w:val="fr-FR" w:eastAsia="ja-JP"/>
          <w:rPrChange w:id="7495" w:author="SRO">
            <w:rPr>
              <w:sz w:val="20"/>
              <w:szCs w:val="20"/>
              <w:lang w:val="fr-FR" w:eastAsia="ja-JP"/>
            </w:rPr>
          </w:rPrChange>
        </w:rPr>
        <w:t>Cadre, Direction du trésor et des finances éxtrieurs</w:t>
      </w:r>
    </w:p>
    <w:p w:rsidR="00832F4C" w:rsidRPr="000F3EE9" w:rsidRDefault="00832F4C">
      <w:pPr>
        <w:autoSpaceDE w:val="0"/>
        <w:autoSpaceDN w:val="0"/>
        <w:ind w:left="567"/>
        <w:rPr>
          <w:sz w:val="20"/>
          <w:szCs w:val="20"/>
          <w:lang w:val="fr-FR" w:eastAsia="ja-JP"/>
          <w:rPrChange w:id="7496" w:author="SRO">
            <w:rPr>
              <w:sz w:val="20"/>
              <w:szCs w:val="20"/>
              <w:lang w:val="fr-FR" w:eastAsia="ja-JP"/>
            </w:rPr>
          </w:rPrChange>
        </w:rPr>
      </w:pPr>
      <w:r w:rsidRPr="000F3EE9">
        <w:rPr>
          <w:sz w:val="20"/>
          <w:szCs w:val="20"/>
          <w:lang w:val="fr-FR" w:eastAsia="ja-JP"/>
          <w:rPrChange w:id="7497" w:author="SRO">
            <w:rPr>
              <w:sz w:val="20"/>
              <w:szCs w:val="20"/>
              <w:lang w:val="fr-FR" w:eastAsia="ja-JP"/>
            </w:rPr>
          </w:rPrChange>
        </w:rPr>
        <w:t>Ministère de l</w:t>
      </w:r>
      <w:r w:rsidRPr="000F3EE9">
        <w:rPr>
          <w:sz w:val="20"/>
          <w:szCs w:val="20"/>
          <w:lang w:val="fr-FR" w:eastAsia="ja-JP"/>
          <w:rPrChange w:id="7498" w:author="SRO" w:date="2011-02-21T10:18:00Z">
            <w:rPr>
              <w:sz w:val="20"/>
              <w:szCs w:val="20"/>
              <w:lang w:val="fr-FR" w:eastAsia="ja-JP"/>
            </w:rPr>
          </w:rPrChange>
        </w:rPr>
        <w:t>’</w:t>
      </w:r>
      <w:r w:rsidRPr="000F3EE9">
        <w:rPr>
          <w:sz w:val="20"/>
          <w:szCs w:val="20"/>
          <w:lang w:val="fr-FR" w:eastAsia="ja-JP"/>
          <w:rPrChange w:id="7499" w:author="SRO">
            <w:rPr>
              <w:sz w:val="20"/>
              <w:szCs w:val="20"/>
              <w:lang w:val="fr-FR" w:eastAsia="ja-JP"/>
            </w:rPr>
          </w:rPrChange>
        </w:rPr>
        <w:t>économie et des finances</w:t>
      </w:r>
    </w:p>
    <w:p w:rsidR="00832F4C" w:rsidRPr="000F3EE9" w:rsidRDefault="00832F4C">
      <w:pPr>
        <w:autoSpaceDE w:val="0"/>
        <w:autoSpaceDN w:val="0"/>
        <w:ind w:left="567"/>
        <w:rPr>
          <w:sz w:val="20"/>
          <w:szCs w:val="20"/>
          <w:lang w:val="fr-FR" w:eastAsia="ja-JP"/>
          <w:rPrChange w:id="7500" w:author="SRO">
            <w:rPr>
              <w:sz w:val="20"/>
              <w:szCs w:val="20"/>
              <w:lang w:val="fr-FR" w:eastAsia="ja-JP"/>
            </w:rPr>
          </w:rPrChange>
        </w:rPr>
      </w:pPr>
      <w:r w:rsidRPr="000F3EE9">
        <w:rPr>
          <w:sz w:val="20"/>
          <w:szCs w:val="20"/>
          <w:lang w:val="fr-FR" w:eastAsia="ja-JP"/>
          <w:rPrChange w:id="7501" w:author="SRO">
            <w:rPr>
              <w:sz w:val="20"/>
              <w:szCs w:val="20"/>
              <w:lang w:val="fr-FR" w:eastAsia="ja-JP"/>
            </w:rPr>
          </w:rPrChange>
        </w:rPr>
        <w:t>Tél</w:t>
      </w:r>
      <w:r w:rsidRPr="000F3EE9">
        <w:rPr>
          <w:sz w:val="20"/>
          <w:szCs w:val="20"/>
          <w:lang w:val="fr-FR" w:eastAsia="ja-JP"/>
          <w:rPrChange w:id="7502" w:author="SRO" w:date="2011-02-21T10:18:00Z">
            <w:rPr>
              <w:sz w:val="20"/>
              <w:szCs w:val="20"/>
              <w:lang w:val="fr-FR" w:eastAsia="ja-JP"/>
            </w:rPr>
          </w:rPrChange>
        </w:rPr>
        <w:t> </w:t>
      </w:r>
      <w:r w:rsidRPr="000F3EE9">
        <w:rPr>
          <w:sz w:val="20"/>
          <w:szCs w:val="20"/>
          <w:lang w:val="fr-FR" w:eastAsia="ja-JP"/>
          <w:rPrChange w:id="7503" w:author="SRO">
            <w:rPr>
              <w:sz w:val="20"/>
              <w:szCs w:val="20"/>
              <w:lang w:val="fr-FR" w:eastAsia="ja-JP"/>
            </w:rPr>
          </w:rPrChange>
        </w:rPr>
        <w:t>: +212</w:t>
      </w:r>
      <w:r w:rsidRPr="000F3EE9">
        <w:rPr>
          <w:sz w:val="20"/>
          <w:szCs w:val="20"/>
          <w:lang w:val="fr-FR" w:eastAsia="ja-JP"/>
          <w:rPrChange w:id="7504" w:author="SRO" w:date="2011-02-21T10:18:00Z">
            <w:rPr>
              <w:sz w:val="20"/>
              <w:szCs w:val="20"/>
              <w:lang w:val="fr-FR" w:eastAsia="ja-JP"/>
            </w:rPr>
          </w:rPrChange>
        </w:rPr>
        <w:t> </w:t>
      </w:r>
      <w:r w:rsidRPr="000F3EE9">
        <w:rPr>
          <w:sz w:val="20"/>
          <w:szCs w:val="20"/>
          <w:lang w:val="fr-FR" w:eastAsia="ja-JP"/>
          <w:rPrChange w:id="7505" w:author="SRO">
            <w:rPr>
              <w:sz w:val="20"/>
              <w:szCs w:val="20"/>
              <w:lang w:val="fr-FR" w:eastAsia="ja-JP"/>
            </w:rPr>
          </w:rPrChange>
        </w:rPr>
        <w:t>660 72 40 31</w:t>
      </w:r>
      <w:r w:rsidRPr="000F3EE9">
        <w:rPr>
          <w:sz w:val="20"/>
          <w:szCs w:val="20"/>
          <w:lang w:val="fr-FR" w:eastAsia="ja-JP"/>
          <w:rPrChange w:id="7506" w:author="SRO" w:date="2011-02-21T10:18:00Z">
            <w:rPr>
              <w:sz w:val="20"/>
              <w:szCs w:val="20"/>
              <w:lang w:val="fr-FR" w:eastAsia="ja-JP"/>
            </w:rPr>
          </w:rPrChange>
        </w:rPr>
        <w:tab/>
      </w:r>
      <w:r w:rsidRPr="000F3EE9">
        <w:rPr>
          <w:sz w:val="20"/>
          <w:szCs w:val="20"/>
          <w:lang w:val="fr-FR" w:eastAsia="ja-JP"/>
          <w:rPrChange w:id="7507" w:author="SRO" w:date="2011-02-21T10:18:00Z">
            <w:rPr>
              <w:sz w:val="20"/>
              <w:szCs w:val="20"/>
              <w:lang w:val="fr-FR" w:eastAsia="ja-JP"/>
            </w:rPr>
          </w:rPrChange>
        </w:rPr>
        <w:tab/>
      </w:r>
    </w:p>
    <w:p w:rsidR="00832F4C" w:rsidRPr="000F3EE9" w:rsidRDefault="00832F4C">
      <w:pPr>
        <w:autoSpaceDE w:val="0"/>
        <w:autoSpaceDN w:val="0"/>
        <w:ind w:left="567"/>
        <w:rPr>
          <w:sz w:val="20"/>
          <w:szCs w:val="20"/>
          <w:lang w:val="fr-FR" w:eastAsia="ja-JP"/>
          <w:rPrChange w:id="7508" w:author="SRO">
            <w:rPr>
              <w:sz w:val="20"/>
              <w:szCs w:val="20"/>
              <w:lang w:val="fr-FR" w:eastAsia="ja-JP"/>
            </w:rPr>
          </w:rPrChange>
        </w:rPr>
      </w:pPr>
      <w:r w:rsidRPr="000F3EE9">
        <w:rPr>
          <w:sz w:val="20"/>
          <w:szCs w:val="20"/>
          <w:lang w:val="fr-FR" w:eastAsia="ja-JP"/>
          <w:rPrChange w:id="7509" w:author="SRO">
            <w:rPr>
              <w:sz w:val="20"/>
              <w:szCs w:val="20"/>
              <w:lang w:val="fr-FR" w:eastAsia="ja-JP"/>
            </w:rPr>
          </w:rPrChange>
        </w:rPr>
        <w:t>Email</w:t>
      </w:r>
      <w:r w:rsidRPr="000F3EE9">
        <w:rPr>
          <w:sz w:val="20"/>
          <w:szCs w:val="20"/>
          <w:lang w:val="fr-FR" w:eastAsia="ja-JP"/>
          <w:rPrChange w:id="7510" w:author="SRO" w:date="2011-02-21T10:18:00Z">
            <w:rPr>
              <w:sz w:val="20"/>
              <w:szCs w:val="20"/>
              <w:lang w:val="fr-FR" w:eastAsia="ja-JP"/>
            </w:rPr>
          </w:rPrChange>
        </w:rPr>
        <w:t> </w:t>
      </w:r>
      <w:r w:rsidRPr="000F3EE9">
        <w:rPr>
          <w:sz w:val="20"/>
          <w:szCs w:val="20"/>
          <w:lang w:val="fr-FR" w:eastAsia="ja-JP"/>
          <w:rPrChange w:id="7511" w:author="SRO">
            <w:rPr>
              <w:sz w:val="20"/>
              <w:szCs w:val="20"/>
              <w:lang w:val="fr-FR" w:eastAsia="ja-JP"/>
            </w:rPr>
          </w:rPrChange>
        </w:rPr>
        <w:t xml:space="preserve">: </w:t>
      </w:r>
      <w:r w:rsidRPr="000F3EE9">
        <w:rPr>
          <w:lang w:val="fr-FR"/>
          <w:rPrChange w:id="7512" w:author="SRO">
            <w:rPr>
              <w:lang w:val="fr-FR"/>
            </w:rPr>
          </w:rPrChange>
        </w:rPr>
        <w:fldChar w:fldCharType="begin"/>
      </w:r>
      <w:r w:rsidRPr="000F3EE9">
        <w:rPr>
          <w:lang w:val="fr-FR"/>
          <w:rPrChange w:id="7513" w:author="SRO">
            <w:rPr>
              <w:lang w:val="fr-FR"/>
            </w:rPr>
          </w:rPrChange>
        </w:rPr>
        <w:instrText>HYPERLINK "mailto:s.mellouki@tresor.finances.gov.ma"</w:instrText>
      </w:r>
      <w:r w:rsidRPr="000F3EE9">
        <w:rPr>
          <w:rPrChange w:id="7514" w:author="SRO" w:date="2011-02-21T10:18:00Z">
            <w:rPr/>
          </w:rPrChange>
        </w:rPr>
      </w:r>
      <w:r w:rsidRPr="000F3EE9">
        <w:rPr>
          <w:lang w:val="fr-FR"/>
          <w:rPrChange w:id="7515" w:author="SRO">
            <w:rPr>
              <w:lang w:val="fr-FR"/>
            </w:rPr>
          </w:rPrChange>
        </w:rPr>
        <w:fldChar w:fldCharType="separate"/>
      </w:r>
      <w:r w:rsidRPr="00832F4C">
        <w:rPr>
          <w:rStyle w:val="Hyperlink"/>
          <w:color w:val="auto"/>
          <w:sz w:val="20"/>
          <w:szCs w:val="20"/>
          <w:lang w:val="fr-FR" w:eastAsia="ja-JP"/>
          <w:rPrChange w:id="7516" w:author="SRO" w:date="2011-02-21T10:18:00Z">
            <w:rPr>
              <w:rStyle w:val="Hyperlink"/>
              <w:sz w:val="20"/>
              <w:szCs w:val="20"/>
              <w:lang w:val="fr-FR" w:eastAsia="ja-JP"/>
            </w:rPr>
          </w:rPrChange>
        </w:rPr>
        <w:t>s.mellouki@tresor.finances.gov.ma</w:t>
      </w:r>
      <w:r w:rsidRPr="000F3EE9">
        <w:rPr>
          <w:lang w:val="fr-FR"/>
          <w:rPrChange w:id="7517" w:author="SRO">
            <w:rPr>
              <w:lang w:val="fr-FR"/>
            </w:rPr>
          </w:rPrChange>
        </w:rPr>
        <w:fldChar w:fldCharType="end"/>
      </w:r>
    </w:p>
    <w:p w:rsidR="00832F4C" w:rsidRPr="000F3EE9" w:rsidRDefault="00832F4C">
      <w:pPr>
        <w:autoSpaceDE w:val="0"/>
        <w:autoSpaceDN w:val="0"/>
        <w:ind w:left="567"/>
        <w:rPr>
          <w:sz w:val="20"/>
          <w:szCs w:val="20"/>
          <w:lang w:val="fr-FR" w:eastAsia="ja-JP"/>
          <w:rPrChange w:id="7518" w:author="SRO">
            <w:rPr>
              <w:sz w:val="20"/>
              <w:szCs w:val="20"/>
              <w:lang w:val="fr-FR" w:eastAsia="ja-JP"/>
            </w:rPr>
          </w:rPrChange>
        </w:rPr>
      </w:pPr>
    </w:p>
    <w:p w:rsidR="00832F4C" w:rsidRPr="000F3EE9" w:rsidRDefault="00832F4C">
      <w:pPr>
        <w:numPr>
          <w:ilvl w:val="0"/>
          <w:numId w:val="27"/>
          <w:numberingChange w:id="7519" w:author="SRO" w:date="2011-02-21T09:12:00Z" w:original="%1:24:0:."/>
        </w:numPr>
        <w:tabs>
          <w:tab w:val="clear" w:pos="1004"/>
          <w:tab w:val="num" w:pos="567"/>
        </w:tabs>
        <w:autoSpaceDE w:val="0"/>
        <w:autoSpaceDN w:val="0"/>
        <w:adjustRightInd w:val="0"/>
        <w:ind w:hanging="1004"/>
        <w:textAlignment w:val="baseline"/>
        <w:rPr>
          <w:sz w:val="20"/>
          <w:szCs w:val="20"/>
          <w:lang w:val="fr-FR" w:eastAsia="ja-JP"/>
          <w:rPrChange w:id="7520" w:author="SRO">
            <w:rPr>
              <w:sz w:val="20"/>
              <w:szCs w:val="20"/>
              <w:lang w:val="fr-FR" w:eastAsia="ja-JP"/>
            </w:rPr>
          </w:rPrChange>
        </w:rPr>
      </w:pPr>
      <w:r w:rsidRPr="000F3EE9">
        <w:rPr>
          <w:sz w:val="20"/>
          <w:szCs w:val="20"/>
          <w:lang w:val="fr-FR" w:eastAsia="ja-JP"/>
          <w:rPrChange w:id="7521" w:author="SRO">
            <w:rPr>
              <w:sz w:val="20"/>
              <w:szCs w:val="20"/>
              <w:lang w:val="fr-FR" w:eastAsia="ja-JP"/>
            </w:rPr>
          </w:rPrChange>
        </w:rPr>
        <w:t>M. Abderrahim Bouazza</w:t>
      </w:r>
    </w:p>
    <w:p w:rsidR="00832F4C" w:rsidRPr="000F3EE9" w:rsidRDefault="00832F4C">
      <w:pPr>
        <w:autoSpaceDE w:val="0"/>
        <w:autoSpaceDN w:val="0"/>
        <w:ind w:left="567"/>
        <w:rPr>
          <w:sz w:val="20"/>
          <w:szCs w:val="20"/>
          <w:lang w:val="fr-FR" w:eastAsia="ja-JP"/>
          <w:rPrChange w:id="7522" w:author="SRO">
            <w:rPr>
              <w:sz w:val="20"/>
              <w:szCs w:val="20"/>
              <w:lang w:val="fr-FR" w:eastAsia="ja-JP"/>
            </w:rPr>
          </w:rPrChange>
        </w:rPr>
      </w:pPr>
      <w:r w:rsidRPr="000F3EE9">
        <w:rPr>
          <w:sz w:val="20"/>
          <w:szCs w:val="20"/>
          <w:lang w:val="fr-FR" w:eastAsia="ja-JP"/>
          <w:rPrChange w:id="7523" w:author="SRO">
            <w:rPr>
              <w:sz w:val="20"/>
              <w:szCs w:val="20"/>
              <w:lang w:val="fr-FR" w:eastAsia="ja-JP"/>
            </w:rPr>
          </w:rPrChange>
        </w:rPr>
        <w:t>Directeur de la supervision bancaire</w:t>
      </w:r>
    </w:p>
    <w:p w:rsidR="00832F4C" w:rsidRPr="000F3EE9" w:rsidRDefault="00832F4C">
      <w:pPr>
        <w:autoSpaceDE w:val="0"/>
        <w:autoSpaceDN w:val="0"/>
        <w:ind w:left="567"/>
        <w:rPr>
          <w:sz w:val="20"/>
          <w:szCs w:val="20"/>
          <w:lang w:val="fr-FR" w:eastAsia="ja-JP"/>
          <w:rPrChange w:id="7524" w:author="SRO">
            <w:rPr>
              <w:sz w:val="20"/>
              <w:szCs w:val="20"/>
              <w:lang w:val="fr-FR" w:eastAsia="ja-JP"/>
            </w:rPr>
          </w:rPrChange>
        </w:rPr>
      </w:pPr>
      <w:r w:rsidRPr="000F3EE9">
        <w:rPr>
          <w:sz w:val="20"/>
          <w:szCs w:val="20"/>
          <w:lang w:val="fr-FR"/>
          <w:rPrChange w:id="7525" w:author="SRO">
            <w:rPr>
              <w:sz w:val="20"/>
              <w:szCs w:val="20"/>
              <w:lang w:val="fr-FR"/>
            </w:rPr>
          </w:rPrChange>
        </w:rPr>
        <w:t>Direction de la supervision bancaire</w:t>
      </w:r>
    </w:p>
    <w:p w:rsidR="00832F4C" w:rsidRPr="000F3EE9" w:rsidRDefault="00832F4C">
      <w:pPr>
        <w:autoSpaceDE w:val="0"/>
        <w:autoSpaceDN w:val="0"/>
        <w:ind w:left="567"/>
        <w:rPr>
          <w:sz w:val="20"/>
          <w:szCs w:val="20"/>
          <w:lang w:val="fr-FR" w:eastAsia="ja-JP"/>
          <w:rPrChange w:id="7526" w:author="SRO">
            <w:rPr>
              <w:sz w:val="20"/>
              <w:szCs w:val="20"/>
              <w:lang w:val="fr-FR" w:eastAsia="ja-JP"/>
            </w:rPr>
          </w:rPrChange>
        </w:rPr>
      </w:pPr>
      <w:r w:rsidRPr="000F3EE9">
        <w:rPr>
          <w:sz w:val="20"/>
          <w:szCs w:val="20"/>
          <w:lang w:val="fr-FR"/>
          <w:rPrChange w:id="7527" w:author="SRO">
            <w:rPr>
              <w:sz w:val="20"/>
              <w:szCs w:val="20"/>
              <w:lang w:val="fr-FR"/>
            </w:rPr>
          </w:rPrChange>
        </w:rPr>
        <w:t xml:space="preserve">Bank Al </w:t>
      </w:r>
      <w:r w:rsidRPr="000F3EE9">
        <w:rPr>
          <w:sz w:val="20"/>
          <w:szCs w:val="20"/>
          <w:lang w:val="fr-FR"/>
          <w:rPrChange w:id="7528" w:author="SRO" w:date="2011-02-21T10:18:00Z">
            <w:rPr>
              <w:sz w:val="20"/>
              <w:szCs w:val="20"/>
              <w:lang w:val="fr-FR"/>
            </w:rPr>
          </w:rPrChange>
        </w:rPr>
        <w:t>–</w:t>
      </w:r>
      <w:r w:rsidRPr="000F3EE9">
        <w:rPr>
          <w:sz w:val="20"/>
          <w:szCs w:val="20"/>
          <w:lang w:val="fr-FR"/>
          <w:rPrChange w:id="7529" w:author="SRO">
            <w:rPr>
              <w:sz w:val="20"/>
              <w:szCs w:val="20"/>
              <w:lang w:val="fr-FR"/>
            </w:rPr>
          </w:rPrChange>
        </w:rPr>
        <w:t>Maghrib</w:t>
      </w:r>
    </w:p>
    <w:p w:rsidR="00832F4C" w:rsidRPr="000F3EE9" w:rsidRDefault="00832F4C">
      <w:pPr>
        <w:autoSpaceDE w:val="0"/>
        <w:autoSpaceDN w:val="0"/>
        <w:ind w:left="567"/>
        <w:rPr>
          <w:sz w:val="20"/>
          <w:szCs w:val="20"/>
          <w:lang w:val="fr-FR" w:eastAsia="ja-JP"/>
          <w:rPrChange w:id="7530" w:author="SRO">
            <w:rPr>
              <w:sz w:val="20"/>
              <w:szCs w:val="20"/>
              <w:lang w:val="fr-FR" w:eastAsia="ja-JP"/>
            </w:rPr>
          </w:rPrChange>
        </w:rPr>
      </w:pPr>
      <w:r w:rsidRPr="000F3EE9">
        <w:rPr>
          <w:sz w:val="20"/>
          <w:szCs w:val="20"/>
          <w:lang w:val="fr-FR"/>
          <w:rPrChange w:id="7531" w:author="SRO">
            <w:rPr>
              <w:sz w:val="20"/>
              <w:szCs w:val="20"/>
              <w:lang w:val="fr-FR"/>
            </w:rPr>
          </w:rPrChange>
        </w:rPr>
        <w:t>Rabat</w:t>
      </w:r>
    </w:p>
    <w:p w:rsidR="00832F4C" w:rsidRPr="000F3EE9" w:rsidRDefault="00832F4C">
      <w:pPr>
        <w:autoSpaceDE w:val="0"/>
        <w:autoSpaceDN w:val="0"/>
        <w:ind w:left="567"/>
        <w:rPr>
          <w:sz w:val="20"/>
          <w:szCs w:val="20"/>
          <w:lang w:val="fr-FR"/>
          <w:rPrChange w:id="7532" w:author="SRO">
            <w:rPr>
              <w:sz w:val="20"/>
              <w:szCs w:val="20"/>
              <w:lang w:val="fr-FR"/>
            </w:rPr>
          </w:rPrChange>
        </w:rPr>
      </w:pPr>
      <w:r w:rsidRPr="000F3EE9">
        <w:rPr>
          <w:sz w:val="20"/>
          <w:szCs w:val="20"/>
          <w:lang w:val="fr-FR"/>
          <w:rPrChange w:id="7533" w:author="SRO">
            <w:rPr>
              <w:sz w:val="20"/>
              <w:szCs w:val="20"/>
              <w:lang w:val="fr-FR"/>
            </w:rPr>
          </w:rPrChange>
        </w:rPr>
        <w:t>Tél</w:t>
      </w:r>
      <w:r w:rsidRPr="000F3EE9">
        <w:rPr>
          <w:sz w:val="20"/>
          <w:szCs w:val="20"/>
          <w:lang w:val="fr-FR"/>
          <w:rPrChange w:id="7534" w:author="SRO" w:date="2011-02-21T10:18:00Z">
            <w:rPr>
              <w:sz w:val="20"/>
              <w:szCs w:val="20"/>
              <w:lang w:val="fr-FR"/>
            </w:rPr>
          </w:rPrChange>
        </w:rPr>
        <w:t> </w:t>
      </w:r>
      <w:r w:rsidRPr="000F3EE9">
        <w:rPr>
          <w:sz w:val="20"/>
          <w:szCs w:val="20"/>
          <w:lang w:val="fr-FR"/>
          <w:rPrChange w:id="7535" w:author="SRO">
            <w:rPr>
              <w:sz w:val="20"/>
              <w:szCs w:val="20"/>
              <w:lang w:val="fr-FR"/>
            </w:rPr>
          </w:rPrChange>
        </w:rPr>
        <w:t>: +212</w:t>
      </w:r>
      <w:r w:rsidRPr="000F3EE9">
        <w:rPr>
          <w:sz w:val="20"/>
          <w:szCs w:val="20"/>
          <w:lang w:val="fr-FR"/>
          <w:rPrChange w:id="7536" w:author="SRO" w:date="2011-02-21T10:18:00Z">
            <w:rPr>
              <w:sz w:val="20"/>
              <w:szCs w:val="20"/>
              <w:lang w:val="fr-FR"/>
            </w:rPr>
          </w:rPrChange>
        </w:rPr>
        <w:t> </w:t>
      </w:r>
      <w:r w:rsidRPr="000F3EE9">
        <w:rPr>
          <w:sz w:val="20"/>
          <w:szCs w:val="20"/>
          <w:lang w:val="fr-FR"/>
          <w:rPrChange w:id="7537" w:author="SRO">
            <w:rPr>
              <w:sz w:val="20"/>
              <w:szCs w:val="20"/>
              <w:lang w:val="fr-FR"/>
            </w:rPr>
          </w:rPrChange>
        </w:rPr>
        <w:t>522 47 80 01</w:t>
      </w:r>
      <w:r w:rsidRPr="000F3EE9">
        <w:rPr>
          <w:sz w:val="20"/>
          <w:szCs w:val="20"/>
          <w:lang w:val="fr-FR"/>
          <w:rPrChange w:id="7538" w:author="SRO" w:date="2011-02-21T10:18:00Z">
            <w:rPr>
              <w:sz w:val="20"/>
              <w:szCs w:val="20"/>
              <w:lang w:val="fr-FR"/>
            </w:rPr>
          </w:rPrChange>
        </w:rPr>
        <w:tab/>
      </w:r>
    </w:p>
    <w:p w:rsidR="00832F4C" w:rsidRPr="000F3EE9" w:rsidRDefault="00832F4C">
      <w:pPr>
        <w:autoSpaceDE w:val="0"/>
        <w:autoSpaceDN w:val="0"/>
        <w:ind w:left="567"/>
        <w:rPr>
          <w:sz w:val="20"/>
          <w:szCs w:val="20"/>
          <w:lang w:val="fr-FR" w:eastAsia="ja-JP"/>
          <w:rPrChange w:id="7539" w:author="SRO">
            <w:rPr>
              <w:sz w:val="20"/>
              <w:szCs w:val="20"/>
              <w:lang w:val="fr-FR" w:eastAsia="ja-JP"/>
            </w:rPr>
          </w:rPrChange>
        </w:rPr>
      </w:pPr>
      <w:r w:rsidRPr="000F3EE9">
        <w:rPr>
          <w:sz w:val="20"/>
          <w:szCs w:val="20"/>
          <w:lang w:val="fr-FR"/>
          <w:rPrChange w:id="7540" w:author="SRO">
            <w:rPr>
              <w:sz w:val="20"/>
              <w:szCs w:val="20"/>
              <w:lang w:val="fr-FR"/>
            </w:rPr>
          </w:rPrChange>
        </w:rPr>
        <w:t>Email</w:t>
      </w:r>
      <w:r w:rsidRPr="000F3EE9">
        <w:rPr>
          <w:sz w:val="20"/>
          <w:szCs w:val="20"/>
          <w:lang w:val="fr-FR"/>
          <w:rPrChange w:id="7541" w:author="SRO" w:date="2011-02-21T10:18:00Z">
            <w:rPr>
              <w:sz w:val="20"/>
              <w:szCs w:val="20"/>
              <w:lang w:val="fr-FR"/>
            </w:rPr>
          </w:rPrChange>
        </w:rPr>
        <w:t> </w:t>
      </w:r>
      <w:r w:rsidRPr="000F3EE9">
        <w:rPr>
          <w:sz w:val="20"/>
          <w:szCs w:val="20"/>
          <w:lang w:val="fr-FR"/>
          <w:rPrChange w:id="7542" w:author="SRO">
            <w:rPr>
              <w:sz w:val="20"/>
              <w:szCs w:val="20"/>
              <w:lang w:val="fr-FR"/>
            </w:rPr>
          </w:rPrChange>
        </w:rPr>
        <w:t xml:space="preserve">: </w:t>
      </w:r>
      <w:r w:rsidRPr="000F3EE9">
        <w:rPr>
          <w:rPrChange w:id="7543" w:author="SRO">
            <w:rPr/>
          </w:rPrChange>
        </w:rPr>
        <w:fldChar w:fldCharType="begin"/>
      </w:r>
      <w:r w:rsidRPr="000F3EE9">
        <w:rPr>
          <w:rPrChange w:id="7544" w:author="SRO">
            <w:rPr/>
          </w:rPrChange>
        </w:rPr>
        <w:instrText>HYPERLINK "mailto:a.bouazza@bkam.ma"</w:instrText>
      </w:r>
      <w:r w:rsidRPr="000F3EE9">
        <w:rPr>
          <w:rPrChange w:id="7545" w:author="SRO" w:date="2011-02-21T10:18:00Z">
            <w:rPr/>
          </w:rPrChange>
        </w:rPr>
      </w:r>
      <w:r w:rsidRPr="000F3EE9">
        <w:rPr>
          <w:rPrChange w:id="7546" w:author="SRO">
            <w:rPr/>
          </w:rPrChange>
        </w:rPr>
        <w:fldChar w:fldCharType="separate"/>
      </w:r>
      <w:r w:rsidRPr="00832F4C">
        <w:rPr>
          <w:rStyle w:val="Hyperlink"/>
          <w:color w:val="auto"/>
          <w:sz w:val="20"/>
          <w:szCs w:val="20"/>
          <w:lang w:val="fr-FR"/>
          <w:rPrChange w:id="7547" w:author="SRO" w:date="2011-02-21T10:18:00Z">
            <w:rPr>
              <w:rStyle w:val="Hyperlink"/>
              <w:sz w:val="20"/>
              <w:szCs w:val="20"/>
              <w:lang w:val="fr-FR"/>
            </w:rPr>
          </w:rPrChange>
        </w:rPr>
        <w:t>a.bouazza@bkam.ma</w:t>
      </w:r>
      <w:r w:rsidRPr="000F3EE9">
        <w:rPr>
          <w:rPrChange w:id="7548" w:author="SRO">
            <w:rPr/>
          </w:rPrChange>
        </w:rPr>
        <w:fldChar w:fldCharType="end"/>
      </w:r>
    </w:p>
    <w:p w:rsidR="00832F4C" w:rsidRPr="000F3EE9" w:rsidRDefault="00832F4C">
      <w:pPr>
        <w:autoSpaceDE w:val="0"/>
        <w:autoSpaceDN w:val="0"/>
        <w:ind w:left="567"/>
        <w:rPr>
          <w:sz w:val="20"/>
          <w:szCs w:val="20"/>
          <w:lang w:val="fr-FR" w:eastAsia="ja-JP"/>
          <w:rPrChange w:id="7549" w:author="SRO">
            <w:rPr>
              <w:sz w:val="20"/>
              <w:szCs w:val="20"/>
              <w:lang w:val="fr-FR" w:eastAsia="ja-JP"/>
            </w:rPr>
          </w:rPrChange>
        </w:rPr>
      </w:pPr>
    </w:p>
    <w:p w:rsidR="00832F4C" w:rsidRPr="000F3EE9" w:rsidRDefault="00832F4C">
      <w:pPr>
        <w:numPr>
          <w:ilvl w:val="0"/>
          <w:numId w:val="27"/>
          <w:numberingChange w:id="7550" w:author="SRO" w:date="2011-02-21T09:12:00Z" w:original="%1:25:0:."/>
        </w:numPr>
        <w:tabs>
          <w:tab w:val="clear" w:pos="1004"/>
          <w:tab w:val="num" w:pos="567"/>
        </w:tabs>
        <w:autoSpaceDE w:val="0"/>
        <w:autoSpaceDN w:val="0"/>
        <w:adjustRightInd w:val="0"/>
        <w:ind w:hanging="1004"/>
        <w:textAlignment w:val="baseline"/>
        <w:rPr>
          <w:sz w:val="20"/>
          <w:szCs w:val="20"/>
          <w:lang w:val="fr-FR" w:eastAsia="ja-JP"/>
          <w:rPrChange w:id="7551" w:author="SRO">
            <w:rPr>
              <w:sz w:val="20"/>
              <w:szCs w:val="20"/>
              <w:lang w:val="fr-FR" w:eastAsia="ja-JP"/>
            </w:rPr>
          </w:rPrChange>
        </w:rPr>
      </w:pPr>
      <w:r w:rsidRPr="000F3EE9">
        <w:rPr>
          <w:sz w:val="20"/>
          <w:szCs w:val="20"/>
          <w:lang w:val="fr-FR"/>
          <w:rPrChange w:id="7552" w:author="SRO">
            <w:rPr>
              <w:sz w:val="20"/>
              <w:szCs w:val="20"/>
              <w:lang w:val="fr-FR"/>
            </w:rPr>
          </w:rPrChange>
        </w:rPr>
        <w:t>M. Hassan Agourrame</w:t>
      </w:r>
    </w:p>
    <w:p w:rsidR="00832F4C" w:rsidRPr="000F3EE9" w:rsidRDefault="00832F4C">
      <w:pPr>
        <w:autoSpaceDE w:val="0"/>
        <w:autoSpaceDN w:val="0"/>
        <w:ind w:left="567"/>
        <w:rPr>
          <w:sz w:val="20"/>
          <w:szCs w:val="20"/>
          <w:lang w:val="fr-FR" w:eastAsia="ja-JP"/>
          <w:rPrChange w:id="7553" w:author="SRO">
            <w:rPr>
              <w:sz w:val="20"/>
              <w:szCs w:val="20"/>
              <w:lang w:val="fr-FR" w:eastAsia="ja-JP"/>
            </w:rPr>
          </w:rPrChange>
        </w:rPr>
      </w:pPr>
      <w:r w:rsidRPr="000F3EE9">
        <w:rPr>
          <w:sz w:val="20"/>
          <w:szCs w:val="20"/>
          <w:lang w:val="fr-FR"/>
          <w:rPrChange w:id="7554" w:author="SRO">
            <w:rPr>
              <w:sz w:val="20"/>
              <w:szCs w:val="20"/>
              <w:lang w:val="fr-FR"/>
            </w:rPr>
          </w:rPrChange>
        </w:rPr>
        <w:t>Responsable du département des études comptables et bancaires</w:t>
      </w:r>
    </w:p>
    <w:p w:rsidR="00832F4C" w:rsidRPr="000F3EE9" w:rsidRDefault="00832F4C">
      <w:pPr>
        <w:autoSpaceDE w:val="0"/>
        <w:autoSpaceDN w:val="0"/>
        <w:ind w:left="567"/>
        <w:rPr>
          <w:sz w:val="20"/>
          <w:szCs w:val="20"/>
          <w:lang w:val="fr-FR" w:eastAsia="ja-JP"/>
          <w:rPrChange w:id="7555" w:author="SRO">
            <w:rPr>
              <w:sz w:val="20"/>
              <w:szCs w:val="20"/>
              <w:lang w:val="fr-FR" w:eastAsia="ja-JP"/>
            </w:rPr>
          </w:rPrChange>
        </w:rPr>
      </w:pPr>
      <w:r w:rsidRPr="000F3EE9">
        <w:rPr>
          <w:sz w:val="20"/>
          <w:szCs w:val="20"/>
          <w:lang w:val="fr-FR"/>
          <w:rPrChange w:id="7556" w:author="SRO">
            <w:rPr>
              <w:sz w:val="20"/>
              <w:szCs w:val="20"/>
              <w:lang w:val="fr-FR"/>
            </w:rPr>
          </w:rPrChange>
        </w:rPr>
        <w:t>Direction de la supervision bancaire</w:t>
      </w:r>
    </w:p>
    <w:p w:rsidR="00832F4C" w:rsidRPr="000F3EE9" w:rsidRDefault="00832F4C">
      <w:pPr>
        <w:autoSpaceDE w:val="0"/>
        <w:autoSpaceDN w:val="0"/>
        <w:ind w:left="567"/>
        <w:rPr>
          <w:sz w:val="20"/>
          <w:szCs w:val="20"/>
          <w:lang w:val="fr-FR" w:eastAsia="ja-JP"/>
          <w:rPrChange w:id="7557" w:author="SRO">
            <w:rPr>
              <w:sz w:val="20"/>
              <w:szCs w:val="20"/>
              <w:lang w:val="fr-FR" w:eastAsia="ja-JP"/>
            </w:rPr>
          </w:rPrChange>
        </w:rPr>
      </w:pPr>
      <w:r w:rsidRPr="000F3EE9">
        <w:rPr>
          <w:sz w:val="20"/>
          <w:szCs w:val="20"/>
          <w:lang w:val="fr-FR"/>
          <w:rPrChange w:id="7558" w:author="SRO">
            <w:rPr>
              <w:sz w:val="20"/>
              <w:szCs w:val="20"/>
              <w:lang w:val="fr-FR"/>
            </w:rPr>
          </w:rPrChange>
        </w:rPr>
        <w:t>Bank Al Maghrib</w:t>
      </w:r>
    </w:p>
    <w:p w:rsidR="00832F4C" w:rsidRPr="000F3EE9" w:rsidRDefault="00832F4C">
      <w:pPr>
        <w:autoSpaceDE w:val="0"/>
        <w:autoSpaceDN w:val="0"/>
        <w:ind w:left="567"/>
        <w:rPr>
          <w:sz w:val="20"/>
          <w:szCs w:val="20"/>
          <w:lang w:val="fr-FR" w:eastAsia="ja-JP"/>
          <w:rPrChange w:id="7559" w:author="SRO">
            <w:rPr>
              <w:sz w:val="20"/>
              <w:szCs w:val="20"/>
              <w:lang w:val="fr-FR" w:eastAsia="ja-JP"/>
            </w:rPr>
          </w:rPrChange>
        </w:rPr>
      </w:pPr>
      <w:r w:rsidRPr="000F3EE9">
        <w:rPr>
          <w:sz w:val="20"/>
          <w:szCs w:val="20"/>
          <w:lang w:val="fr-FR"/>
          <w:rPrChange w:id="7560" w:author="SRO">
            <w:rPr>
              <w:sz w:val="20"/>
              <w:szCs w:val="20"/>
              <w:lang w:val="fr-FR"/>
            </w:rPr>
          </w:rPrChange>
        </w:rPr>
        <w:t>Casablanca</w:t>
      </w:r>
    </w:p>
    <w:p w:rsidR="00832F4C" w:rsidRPr="000F3EE9" w:rsidRDefault="00832F4C">
      <w:pPr>
        <w:autoSpaceDE w:val="0"/>
        <w:autoSpaceDN w:val="0"/>
        <w:ind w:left="567"/>
        <w:rPr>
          <w:sz w:val="20"/>
          <w:szCs w:val="20"/>
          <w:lang w:val="fr-FR"/>
          <w:rPrChange w:id="7561" w:author="SRO">
            <w:rPr>
              <w:sz w:val="20"/>
              <w:szCs w:val="20"/>
              <w:lang w:val="fr-FR"/>
            </w:rPr>
          </w:rPrChange>
        </w:rPr>
      </w:pPr>
      <w:r w:rsidRPr="000F3EE9">
        <w:rPr>
          <w:sz w:val="20"/>
          <w:szCs w:val="20"/>
          <w:lang w:val="fr-FR"/>
          <w:rPrChange w:id="7562" w:author="SRO">
            <w:rPr>
              <w:sz w:val="20"/>
              <w:szCs w:val="20"/>
              <w:lang w:val="fr-FR"/>
            </w:rPr>
          </w:rPrChange>
        </w:rPr>
        <w:t>Tél</w:t>
      </w:r>
      <w:r w:rsidRPr="000F3EE9">
        <w:rPr>
          <w:sz w:val="20"/>
          <w:szCs w:val="20"/>
          <w:lang w:val="fr-FR"/>
          <w:rPrChange w:id="7563" w:author="SRO" w:date="2011-02-21T10:18:00Z">
            <w:rPr>
              <w:sz w:val="20"/>
              <w:szCs w:val="20"/>
              <w:lang w:val="fr-FR"/>
            </w:rPr>
          </w:rPrChange>
        </w:rPr>
        <w:t> </w:t>
      </w:r>
      <w:r w:rsidRPr="000F3EE9">
        <w:rPr>
          <w:sz w:val="20"/>
          <w:szCs w:val="20"/>
          <w:lang w:val="fr-FR"/>
          <w:rPrChange w:id="7564" w:author="SRO">
            <w:rPr>
              <w:sz w:val="20"/>
              <w:szCs w:val="20"/>
              <w:lang w:val="fr-FR"/>
            </w:rPr>
          </w:rPrChange>
        </w:rPr>
        <w:t>: +212 613 86 57 45/+212</w:t>
      </w:r>
      <w:r w:rsidRPr="000F3EE9">
        <w:rPr>
          <w:sz w:val="20"/>
          <w:szCs w:val="20"/>
          <w:lang w:val="fr-FR"/>
          <w:rPrChange w:id="7565" w:author="SRO" w:date="2011-02-21T10:18:00Z">
            <w:rPr>
              <w:sz w:val="20"/>
              <w:szCs w:val="20"/>
              <w:lang w:val="fr-FR"/>
            </w:rPr>
          </w:rPrChange>
        </w:rPr>
        <w:t> </w:t>
      </w:r>
      <w:r w:rsidRPr="000F3EE9">
        <w:rPr>
          <w:sz w:val="20"/>
          <w:szCs w:val="20"/>
          <w:lang w:val="fr-FR"/>
          <w:rPrChange w:id="7566" w:author="SRO">
            <w:rPr>
              <w:sz w:val="20"/>
              <w:szCs w:val="20"/>
              <w:lang w:val="fr-FR"/>
            </w:rPr>
          </w:rPrChange>
        </w:rPr>
        <w:t xml:space="preserve">522 47 80 15  </w:t>
      </w:r>
    </w:p>
    <w:p w:rsidR="00832F4C" w:rsidRPr="000F3EE9" w:rsidRDefault="00832F4C">
      <w:pPr>
        <w:autoSpaceDE w:val="0"/>
        <w:autoSpaceDN w:val="0"/>
        <w:ind w:left="567"/>
        <w:rPr>
          <w:sz w:val="20"/>
          <w:szCs w:val="20"/>
          <w:lang w:val="fr-FR"/>
          <w:rPrChange w:id="7567" w:author="SRO">
            <w:rPr>
              <w:sz w:val="20"/>
              <w:szCs w:val="20"/>
              <w:lang w:val="fr-FR"/>
            </w:rPr>
          </w:rPrChange>
        </w:rPr>
      </w:pPr>
      <w:r w:rsidRPr="000F3EE9">
        <w:rPr>
          <w:sz w:val="20"/>
          <w:szCs w:val="20"/>
          <w:lang w:val="fr-FR"/>
          <w:rPrChange w:id="7568" w:author="SRO">
            <w:rPr>
              <w:sz w:val="20"/>
              <w:szCs w:val="20"/>
              <w:lang w:val="fr-FR"/>
            </w:rPr>
          </w:rPrChange>
        </w:rPr>
        <w:t>Fax</w:t>
      </w:r>
      <w:r w:rsidRPr="000F3EE9">
        <w:rPr>
          <w:sz w:val="20"/>
          <w:szCs w:val="20"/>
          <w:lang w:val="fr-FR"/>
          <w:rPrChange w:id="7569" w:author="SRO" w:date="2011-02-21T10:18:00Z">
            <w:rPr>
              <w:sz w:val="20"/>
              <w:szCs w:val="20"/>
              <w:lang w:val="fr-FR"/>
            </w:rPr>
          </w:rPrChange>
        </w:rPr>
        <w:t> </w:t>
      </w:r>
      <w:r w:rsidRPr="000F3EE9">
        <w:rPr>
          <w:sz w:val="20"/>
          <w:szCs w:val="20"/>
          <w:lang w:val="fr-FR"/>
          <w:rPrChange w:id="7570" w:author="SRO">
            <w:rPr>
              <w:sz w:val="20"/>
              <w:szCs w:val="20"/>
              <w:lang w:val="fr-FR"/>
            </w:rPr>
          </w:rPrChange>
        </w:rPr>
        <w:t>: +212</w:t>
      </w:r>
      <w:r w:rsidRPr="000F3EE9">
        <w:rPr>
          <w:sz w:val="20"/>
          <w:szCs w:val="20"/>
          <w:lang w:val="fr-FR"/>
          <w:rPrChange w:id="7571" w:author="SRO" w:date="2011-02-21T10:18:00Z">
            <w:rPr>
              <w:sz w:val="20"/>
              <w:szCs w:val="20"/>
              <w:lang w:val="fr-FR"/>
            </w:rPr>
          </w:rPrChange>
        </w:rPr>
        <w:t> </w:t>
      </w:r>
      <w:r w:rsidRPr="000F3EE9">
        <w:rPr>
          <w:sz w:val="20"/>
          <w:szCs w:val="20"/>
          <w:lang w:val="fr-FR"/>
          <w:rPrChange w:id="7572" w:author="SRO">
            <w:rPr>
              <w:sz w:val="20"/>
              <w:szCs w:val="20"/>
              <w:lang w:val="fr-FR"/>
            </w:rPr>
          </w:rPrChange>
        </w:rPr>
        <w:t>522 22 69 16</w:t>
      </w:r>
      <w:r w:rsidRPr="000F3EE9">
        <w:rPr>
          <w:sz w:val="20"/>
          <w:szCs w:val="20"/>
          <w:lang w:val="fr-FR"/>
          <w:rPrChange w:id="7573" w:author="SRO" w:date="2011-02-21T10:18:00Z">
            <w:rPr>
              <w:sz w:val="20"/>
              <w:szCs w:val="20"/>
              <w:lang w:val="fr-FR"/>
            </w:rPr>
          </w:rPrChange>
        </w:rPr>
        <w:tab/>
      </w:r>
    </w:p>
    <w:p w:rsidR="00832F4C" w:rsidRPr="000F3EE9" w:rsidRDefault="00832F4C">
      <w:pPr>
        <w:autoSpaceDE w:val="0"/>
        <w:autoSpaceDN w:val="0"/>
        <w:ind w:left="567"/>
        <w:rPr>
          <w:sz w:val="20"/>
          <w:szCs w:val="20"/>
          <w:lang w:val="fr-FR" w:eastAsia="ja-JP"/>
          <w:rPrChange w:id="7574" w:author="SRO">
            <w:rPr>
              <w:sz w:val="20"/>
              <w:szCs w:val="20"/>
              <w:lang w:val="fr-FR" w:eastAsia="ja-JP"/>
            </w:rPr>
          </w:rPrChange>
        </w:rPr>
      </w:pPr>
      <w:r w:rsidRPr="000F3EE9">
        <w:rPr>
          <w:sz w:val="20"/>
          <w:szCs w:val="20"/>
          <w:lang w:val="fr-FR"/>
          <w:rPrChange w:id="7575" w:author="SRO">
            <w:rPr>
              <w:sz w:val="20"/>
              <w:szCs w:val="20"/>
              <w:lang w:val="fr-FR"/>
            </w:rPr>
          </w:rPrChange>
        </w:rPr>
        <w:t>Email</w:t>
      </w:r>
      <w:r w:rsidRPr="000F3EE9">
        <w:rPr>
          <w:sz w:val="20"/>
          <w:szCs w:val="20"/>
          <w:lang w:val="fr-FR"/>
          <w:rPrChange w:id="7576" w:author="SRO" w:date="2011-02-21T10:18:00Z">
            <w:rPr>
              <w:sz w:val="20"/>
              <w:szCs w:val="20"/>
              <w:lang w:val="fr-FR"/>
            </w:rPr>
          </w:rPrChange>
        </w:rPr>
        <w:t> </w:t>
      </w:r>
      <w:r w:rsidRPr="000F3EE9">
        <w:rPr>
          <w:sz w:val="20"/>
          <w:szCs w:val="20"/>
          <w:lang w:val="fr-FR"/>
          <w:rPrChange w:id="7577" w:author="SRO">
            <w:rPr>
              <w:sz w:val="20"/>
              <w:szCs w:val="20"/>
              <w:lang w:val="fr-FR"/>
            </w:rPr>
          </w:rPrChange>
        </w:rPr>
        <w:t xml:space="preserve">: </w:t>
      </w:r>
      <w:r w:rsidRPr="000F3EE9">
        <w:rPr>
          <w:lang w:val="fr-FR"/>
          <w:rPrChange w:id="7578" w:author="SRO">
            <w:rPr>
              <w:lang w:val="fr-FR"/>
            </w:rPr>
          </w:rPrChange>
        </w:rPr>
        <w:fldChar w:fldCharType="begin"/>
      </w:r>
      <w:r w:rsidRPr="000F3EE9">
        <w:rPr>
          <w:lang w:val="fr-FR"/>
          <w:rPrChange w:id="7579" w:author="SRO">
            <w:rPr>
              <w:lang w:val="fr-FR"/>
            </w:rPr>
          </w:rPrChange>
        </w:rPr>
        <w:instrText>HYPERLINK "mailto:h.agourrame@bkam.ma"</w:instrText>
      </w:r>
      <w:r w:rsidRPr="000F3EE9">
        <w:rPr>
          <w:rPrChange w:id="7580" w:author="SRO" w:date="2011-02-21T10:18:00Z">
            <w:rPr/>
          </w:rPrChange>
        </w:rPr>
      </w:r>
      <w:r w:rsidRPr="000F3EE9">
        <w:rPr>
          <w:lang w:val="fr-FR"/>
          <w:rPrChange w:id="7581" w:author="SRO">
            <w:rPr>
              <w:lang w:val="fr-FR"/>
            </w:rPr>
          </w:rPrChange>
        </w:rPr>
        <w:fldChar w:fldCharType="separate"/>
      </w:r>
      <w:r w:rsidRPr="00832F4C">
        <w:rPr>
          <w:rStyle w:val="Hyperlink"/>
          <w:color w:val="auto"/>
          <w:sz w:val="20"/>
          <w:szCs w:val="20"/>
          <w:lang w:val="fr-FR"/>
          <w:rPrChange w:id="7582" w:author="SRO" w:date="2011-02-21T10:18:00Z">
            <w:rPr>
              <w:rStyle w:val="Hyperlink"/>
              <w:sz w:val="20"/>
              <w:szCs w:val="20"/>
              <w:lang w:val="fr-FR"/>
            </w:rPr>
          </w:rPrChange>
        </w:rPr>
        <w:t>h.agourrame@bkam.ma</w:t>
      </w:r>
      <w:r w:rsidRPr="000F3EE9">
        <w:rPr>
          <w:lang w:val="fr-FR"/>
          <w:rPrChange w:id="7583" w:author="SRO">
            <w:rPr>
              <w:lang w:val="fr-FR"/>
            </w:rPr>
          </w:rPrChange>
        </w:rPr>
        <w:fldChar w:fldCharType="end"/>
      </w:r>
    </w:p>
    <w:p w:rsidR="00832F4C" w:rsidRPr="000F3EE9" w:rsidRDefault="00832F4C">
      <w:pPr>
        <w:autoSpaceDE w:val="0"/>
        <w:autoSpaceDN w:val="0"/>
        <w:ind w:left="567"/>
        <w:rPr>
          <w:sz w:val="20"/>
          <w:szCs w:val="20"/>
          <w:lang w:val="fr-FR" w:eastAsia="ja-JP"/>
          <w:rPrChange w:id="7584" w:author="SRO">
            <w:rPr>
              <w:sz w:val="20"/>
              <w:szCs w:val="20"/>
              <w:lang w:val="fr-FR" w:eastAsia="ja-JP"/>
            </w:rPr>
          </w:rPrChange>
        </w:rPr>
      </w:pPr>
    </w:p>
    <w:p w:rsidR="00832F4C" w:rsidRPr="000F3EE9" w:rsidRDefault="00832F4C">
      <w:pPr>
        <w:numPr>
          <w:ilvl w:val="0"/>
          <w:numId w:val="27"/>
          <w:numberingChange w:id="7585" w:author="SRO" w:date="2011-02-21T09:12:00Z" w:original="%1:26:0:."/>
        </w:numPr>
        <w:tabs>
          <w:tab w:val="clear" w:pos="1004"/>
          <w:tab w:val="num" w:pos="567"/>
        </w:tabs>
        <w:autoSpaceDE w:val="0"/>
        <w:autoSpaceDN w:val="0"/>
        <w:adjustRightInd w:val="0"/>
        <w:ind w:hanging="1004"/>
        <w:textAlignment w:val="baseline"/>
        <w:rPr>
          <w:sz w:val="20"/>
          <w:szCs w:val="20"/>
          <w:lang w:val="fr-FR" w:eastAsia="ja-JP"/>
          <w:rPrChange w:id="7586" w:author="SRO">
            <w:rPr>
              <w:sz w:val="20"/>
              <w:szCs w:val="20"/>
              <w:lang w:val="fr-FR" w:eastAsia="ja-JP"/>
            </w:rPr>
          </w:rPrChange>
        </w:rPr>
      </w:pPr>
      <w:r w:rsidRPr="000F3EE9">
        <w:rPr>
          <w:sz w:val="20"/>
          <w:szCs w:val="20"/>
          <w:lang w:val="fr-FR"/>
          <w:rPrChange w:id="7587" w:author="SRO">
            <w:rPr>
              <w:sz w:val="20"/>
              <w:szCs w:val="20"/>
              <w:lang w:val="fr-FR"/>
            </w:rPr>
          </w:rPrChange>
        </w:rPr>
        <w:t>Mohammed Hazim</w:t>
      </w:r>
    </w:p>
    <w:p w:rsidR="00832F4C" w:rsidRPr="000F3EE9" w:rsidRDefault="00832F4C">
      <w:pPr>
        <w:autoSpaceDE w:val="0"/>
        <w:autoSpaceDN w:val="0"/>
        <w:ind w:left="567"/>
        <w:rPr>
          <w:sz w:val="20"/>
          <w:szCs w:val="20"/>
          <w:lang w:val="fr-FR" w:eastAsia="ja-JP"/>
          <w:rPrChange w:id="7588" w:author="SRO">
            <w:rPr>
              <w:sz w:val="20"/>
              <w:szCs w:val="20"/>
              <w:lang w:val="fr-FR" w:eastAsia="ja-JP"/>
            </w:rPr>
          </w:rPrChange>
        </w:rPr>
      </w:pPr>
      <w:r w:rsidRPr="000F3EE9">
        <w:rPr>
          <w:sz w:val="20"/>
          <w:szCs w:val="20"/>
          <w:lang w:val="fr-FR"/>
          <w:rPrChange w:id="7589" w:author="SRO">
            <w:rPr>
              <w:sz w:val="20"/>
              <w:szCs w:val="20"/>
              <w:lang w:val="fr-FR"/>
            </w:rPr>
          </w:rPrChange>
        </w:rPr>
        <w:t>Chef de division études générales</w:t>
      </w:r>
    </w:p>
    <w:p w:rsidR="00832F4C" w:rsidRPr="000F3EE9" w:rsidRDefault="00832F4C">
      <w:pPr>
        <w:autoSpaceDE w:val="0"/>
        <w:autoSpaceDN w:val="0"/>
        <w:ind w:left="567"/>
        <w:rPr>
          <w:sz w:val="20"/>
          <w:szCs w:val="20"/>
          <w:lang w:val="fr-FR" w:eastAsia="ja-JP"/>
          <w:rPrChange w:id="7590" w:author="SRO">
            <w:rPr>
              <w:sz w:val="20"/>
              <w:szCs w:val="20"/>
              <w:lang w:val="fr-FR" w:eastAsia="ja-JP"/>
            </w:rPr>
          </w:rPrChange>
        </w:rPr>
      </w:pPr>
      <w:r w:rsidRPr="000F3EE9">
        <w:rPr>
          <w:sz w:val="20"/>
          <w:szCs w:val="20"/>
          <w:lang w:val="fr-FR"/>
          <w:rPrChange w:id="7591" w:author="SRO">
            <w:rPr>
              <w:sz w:val="20"/>
              <w:szCs w:val="20"/>
              <w:lang w:val="fr-FR"/>
            </w:rPr>
          </w:rPrChange>
        </w:rPr>
        <w:t>Haut commissariat au plan</w:t>
      </w:r>
    </w:p>
    <w:p w:rsidR="00832F4C" w:rsidRPr="000F3EE9" w:rsidRDefault="00832F4C">
      <w:pPr>
        <w:autoSpaceDE w:val="0"/>
        <w:autoSpaceDN w:val="0"/>
        <w:ind w:left="567"/>
        <w:rPr>
          <w:sz w:val="20"/>
          <w:szCs w:val="20"/>
          <w:lang w:val="fr-FR" w:eastAsia="ja-JP"/>
          <w:rPrChange w:id="7592" w:author="SRO">
            <w:rPr>
              <w:sz w:val="20"/>
              <w:szCs w:val="20"/>
              <w:lang w:val="fr-FR" w:eastAsia="ja-JP"/>
            </w:rPr>
          </w:rPrChange>
        </w:rPr>
      </w:pPr>
      <w:r w:rsidRPr="000F3EE9">
        <w:rPr>
          <w:sz w:val="20"/>
          <w:szCs w:val="20"/>
          <w:lang w:val="fr-FR"/>
          <w:rPrChange w:id="7593" w:author="SRO">
            <w:rPr>
              <w:sz w:val="20"/>
              <w:szCs w:val="20"/>
              <w:lang w:val="fr-FR"/>
            </w:rPr>
          </w:rPrChange>
        </w:rPr>
        <w:t>Rabat</w:t>
      </w:r>
    </w:p>
    <w:p w:rsidR="00832F4C" w:rsidRPr="000F3EE9" w:rsidRDefault="00832F4C">
      <w:pPr>
        <w:autoSpaceDE w:val="0"/>
        <w:autoSpaceDN w:val="0"/>
        <w:ind w:left="567"/>
        <w:rPr>
          <w:sz w:val="20"/>
          <w:szCs w:val="20"/>
          <w:lang w:val="fr-FR"/>
          <w:rPrChange w:id="7594" w:author="SRO">
            <w:rPr>
              <w:sz w:val="20"/>
              <w:szCs w:val="20"/>
              <w:lang w:val="fr-FR"/>
            </w:rPr>
          </w:rPrChange>
        </w:rPr>
      </w:pPr>
      <w:r w:rsidRPr="000F3EE9">
        <w:rPr>
          <w:sz w:val="20"/>
          <w:szCs w:val="20"/>
          <w:lang w:val="fr-FR"/>
          <w:rPrChange w:id="7595" w:author="SRO">
            <w:rPr>
              <w:sz w:val="20"/>
              <w:szCs w:val="20"/>
              <w:lang w:val="fr-FR"/>
            </w:rPr>
          </w:rPrChange>
        </w:rPr>
        <w:t>Tél:</w:t>
      </w:r>
      <w:r w:rsidRPr="000F3EE9">
        <w:rPr>
          <w:sz w:val="20"/>
          <w:szCs w:val="20"/>
          <w:lang w:val="fr-FR"/>
          <w:rPrChange w:id="7596" w:author="SRO" w:date="2011-02-21T10:18:00Z">
            <w:rPr>
              <w:sz w:val="20"/>
              <w:szCs w:val="20"/>
              <w:lang w:val="fr-FR"/>
            </w:rPr>
          </w:rPrChange>
        </w:rPr>
        <w:tab/>
      </w:r>
      <w:r w:rsidRPr="000F3EE9">
        <w:rPr>
          <w:sz w:val="20"/>
          <w:szCs w:val="20"/>
          <w:lang w:val="fr-FR"/>
          <w:rPrChange w:id="7597" w:author="SRO">
            <w:rPr>
              <w:sz w:val="20"/>
              <w:szCs w:val="20"/>
              <w:lang w:val="fr-FR"/>
            </w:rPr>
          </w:rPrChange>
        </w:rPr>
        <w:t>+212</w:t>
      </w:r>
      <w:r w:rsidRPr="000F3EE9">
        <w:rPr>
          <w:sz w:val="20"/>
          <w:szCs w:val="20"/>
          <w:lang w:val="fr-FR"/>
          <w:rPrChange w:id="7598" w:author="SRO" w:date="2011-02-21T10:18:00Z">
            <w:rPr>
              <w:sz w:val="20"/>
              <w:szCs w:val="20"/>
              <w:lang w:val="fr-FR"/>
            </w:rPr>
          </w:rPrChange>
        </w:rPr>
        <w:t> </w:t>
      </w:r>
      <w:r w:rsidRPr="000F3EE9">
        <w:rPr>
          <w:sz w:val="20"/>
          <w:szCs w:val="20"/>
          <w:lang w:val="fr-FR"/>
          <w:rPrChange w:id="7599" w:author="SRO">
            <w:rPr>
              <w:sz w:val="20"/>
              <w:szCs w:val="20"/>
              <w:lang w:val="fr-FR"/>
            </w:rPr>
          </w:rPrChange>
        </w:rPr>
        <w:t>660 10 21 24</w:t>
      </w:r>
      <w:r w:rsidRPr="000F3EE9">
        <w:rPr>
          <w:sz w:val="20"/>
          <w:szCs w:val="20"/>
          <w:lang w:val="fr-FR"/>
          <w:rPrChange w:id="7600" w:author="SRO" w:date="2011-02-21T10:18:00Z">
            <w:rPr>
              <w:sz w:val="20"/>
              <w:szCs w:val="20"/>
              <w:lang w:val="fr-FR"/>
            </w:rPr>
          </w:rPrChange>
        </w:rPr>
        <w:tab/>
      </w:r>
    </w:p>
    <w:p w:rsidR="00832F4C" w:rsidRPr="000F3EE9" w:rsidRDefault="00832F4C">
      <w:pPr>
        <w:autoSpaceDE w:val="0"/>
        <w:autoSpaceDN w:val="0"/>
        <w:ind w:left="567"/>
        <w:rPr>
          <w:sz w:val="20"/>
          <w:szCs w:val="20"/>
          <w:lang w:val="fr-FR"/>
          <w:rPrChange w:id="7601" w:author="SRO">
            <w:rPr>
              <w:sz w:val="20"/>
              <w:szCs w:val="20"/>
              <w:lang w:val="fr-FR"/>
            </w:rPr>
          </w:rPrChange>
        </w:rPr>
      </w:pPr>
      <w:r w:rsidRPr="000F3EE9">
        <w:rPr>
          <w:sz w:val="20"/>
          <w:szCs w:val="20"/>
          <w:lang w:val="fr-FR"/>
          <w:rPrChange w:id="7602" w:author="SRO">
            <w:rPr>
              <w:sz w:val="20"/>
              <w:szCs w:val="20"/>
              <w:lang w:val="fr-FR"/>
            </w:rPr>
          </w:rPrChange>
        </w:rPr>
        <w:t>Email</w:t>
      </w:r>
      <w:r w:rsidRPr="000F3EE9">
        <w:rPr>
          <w:sz w:val="20"/>
          <w:szCs w:val="20"/>
          <w:lang w:val="fr-FR"/>
          <w:rPrChange w:id="7603" w:author="SRO" w:date="2011-02-21T10:18:00Z">
            <w:rPr>
              <w:sz w:val="20"/>
              <w:szCs w:val="20"/>
              <w:lang w:val="fr-FR"/>
            </w:rPr>
          </w:rPrChange>
        </w:rPr>
        <w:t> </w:t>
      </w:r>
      <w:r w:rsidRPr="000F3EE9">
        <w:rPr>
          <w:sz w:val="20"/>
          <w:szCs w:val="20"/>
          <w:lang w:val="fr-FR"/>
          <w:rPrChange w:id="7604" w:author="SRO">
            <w:rPr>
              <w:sz w:val="20"/>
              <w:szCs w:val="20"/>
              <w:lang w:val="fr-FR"/>
            </w:rPr>
          </w:rPrChange>
        </w:rPr>
        <w:t>:</w:t>
      </w:r>
      <w:r w:rsidRPr="000F3EE9">
        <w:rPr>
          <w:sz w:val="20"/>
          <w:szCs w:val="20"/>
          <w:lang w:val="fr-FR"/>
          <w:rPrChange w:id="7605" w:author="SRO" w:date="2011-02-21T10:18:00Z">
            <w:rPr>
              <w:sz w:val="20"/>
              <w:szCs w:val="20"/>
              <w:lang w:val="fr-FR"/>
            </w:rPr>
          </w:rPrChange>
        </w:rPr>
        <w:tab/>
      </w:r>
      <w:r w:rsidRPr="000F3EE9">
        <w:rPr>
          <w:rPrChange w:id="7606" w:author="SRO">
            <w:rPr/>
          </w:rPrChange>
        </w:rPr>
        <w:fldChar w:fldCharType="begin"/>
      </w:r>
      <w:r w:rsidRPr="000F3EE9">
        <w:rPr>
          <w:rPrChange w:id="7607" w:author="SRO">
            <w:rPr/>
          </w:rPrChange>
        </w:rPr>
        <w:instrText>HYPERLINK "mailto:hazimoh@hotmail.com"</w:instrText>
      </w:r>
      <w:r w:rsidRPr="000F3EE9">
        <w:rPr>
          <w:rPrChange w:id="7608" w:author="SRO" w:date="2011-02-21T10:18:00Z">
            <w:rPr/>
          </w:rPrChange>
        </w:rPr>
      </w:r>
      <w:r w:rsidRPr="000F3EE9">
        <w:rPr>
          <w:rPrChange w:id="7609" w:author="SRO">
            <w:rPr/>
          </w:rPrChange>
        </w:rPr>
        <w:fldChar w:fldCharType="separate"/>
      </w:r>
      <w:r w:rsidRPr="00832F4C">
        <w:rPr>
          <w:rStyle w:val="Hyperlink"/>
          <w:color w:val="auto"/>
          <w:sz w:val="20"/>
          <w:szCs w:val="20"/>
          <w:lang w:val="fr-FR"/>
          <w:rPrChange w:id="7610" w:author="SRO" w:date="2011-02-21T10:18:00Z">
            <w:rPr>
              <w:rStyle w:val="Hyperlink"/>
              <w:sz w:val="20"/>
              <w:szCs w:val="20"/>
              <w:lang w:val="fr-FR"/>
            </w:rPr>
          </w:rPrChange>
        </w:rPr>
        <w:t>hazimoh@hotmail.com</w:t>
      </w:r>
      <w:r w:rsidRPr="000F3EE9">
        <w:rPr>
          <w:rPrChange w:id="7611" w:author="SRO">
            <w:rPr/>
          </w:rPrChange>
        </w:rPr>
        <w:fldChar w:fldCharType="end"/>
      </w:r>
    </w:p>
    <w:p w:rsidR="00832F4C" w:rsidRPr="000F3EE9" w:rsidRDefault="00832F4C">
      <w:pPr>
        <w:autoSpaceDE w:val="0"/>
        <w:autoSpaceDN w:val="0"/>
        <w:ind w:left="567"/>
        <w:rPr>
          <w:sz w:val="20"/>
          <w:szCs w:val="20"/>
          <w:lang w:val="fr-FR"/>
          <w:rPrChange w:id="7612" w:author="SRO">
            <w:rPr>
              <w:sz w:val="20"/>
              <w:szCs w:val="20"/>
              <w:lang w:val="fr-FR"/>
            </w:rPr>
          </w:rPrChange>
        </w:rPr>
      </w:pPr>
    </w:p>
    <w:p w:rsidR="00832F4C" w:rsidRPr="000F3EE9" w:rsidRDefault="00832F4C">
      <w:pPr>
        <w:numPr>
          <w:ilvl w:val="0"/>
          <w:numId w:val="27"/>
          <w:numberingChange w:id="7613" w:author="SRO" w:date="2011-02-21T09:12:00Z" w:original="%1:27:0:."/>
        </w:numPr>
        <w:tabs>
          <w:tab w:val="clear" w:pos="1004"/>
          <w:tab w:val="num" w:pos="567"/>
        </w:tabs>
        <w:autoSpaceDE w:val="0"/>
        <w:autoSpaceDN w:val="0"/>
        <w:adjustRightInd w:val="0"/>
        <w:ind w:hanging="1004"/>
        <w:textAlignment w:val="baseline"/>
        <w:rPr>
          <w:sz w:val="20"/>
          <w:szCs w:val="20"/>
          <w:lang w:val="fr-FR" w:eastAsia="ja-JP"/>
          <w:rPrChange w:id="7614" w:author="SRO">
            <w:rPr>
              <w:sz w:val="20"/>
              <w:szCs w:val="20"/>
              <w:lang w:val="fr-FR" w:eastAsia="ja-JP"/>
            </w:rPr>
          </w:rPrChange>
        </w:rPr>
      </w:pPr>
      <w:r w:rsidRPr="000F3EE9">
        <w:rPr>
          <w:sz w:val="20"/>
          <w:szCs w:val="20"/>
          <w:lang w:val="fr-FR"/>
          <w:rPrChange w:id="7615" w:author="SRO">
            <w:rPr>
              <w:sz w:val="20"/>
              <w:szCs w:val="20"/>
              <w:lang w:val="fr-FR"/>
            </w:rPr>
          </w:rPrChange>
        </w:rPr>
        <w:t>M. Mohammed Assouli</w:t>
      </w:r>
    </w:p>
    <w:p w:rsidR="00832F4C" w:rsidRPr="000F3EE9" w:rsidRDefault="00832F4C">
      <w:pPr>
        <w:autoSpaceDE w:val="0"/>
        <w:autoSpaceDN w:val="0"/>
        <w:ind w:left="567"/>
        <w:rPr>
          <w:sz w:val="20"/>
          <w:szCs w:val="20"/>
          <w:lang w:val="fr-FR"/>
          <w:rPrChange w:id="7616" w:author="SRO">
            <w:rPr>
              <w:sz w:val="20"/>
              <w:szCs w:val="20"/>
              <w:lang w:val="fr-FR"/>
            </w:rPr>
          </w:rPrChange>
        </w:rPr>
      </w:pPr>
      <w:r w:rsidRPr="000F3EE9">
        <w:rPr>
          <w:sz w:val="20"/>
          <w:szCs w:val="20"/>
          <w:lang w:val="fr-FR"/>
          <w:rPrChange w:id="7617" w:author="SRO">
            <w:rPr>
              <w:sz w:val="20"/>
              <w:szCs w:val="20"/>
              <w:lang w:val="fr-FR"/>
            </w:rPr>
          </w:rPrChange>
        </w:rPr>
        <w:t>Chef de service</w:t>
      </w:r>
    </w:p>
    <w:p w:rsidR="00832F4C" w:rsidRPr="000F3EE9" w:rsidRDefault="00832F4C">
      <w:pPr>
        <w:autoSpaceDE w:val="0"/>
        <w:autoSpaceDN w:val="0"/>
        <w:ind w:left="567"/>
        <w:rPr>
          <w:sz w:val="20"/>
          <w:szCs w:val="20"/>
          <w:lang w:val="fr-FR"/>
          <w:rPrChange w:id="7618" w:author="SRO">
            <w:rPr>
              <w:sz w:val="20"/>
              <w:szCs w:val="20"/>
              <w:lang w:val="fr-FR"/>
            </w:rPr>
          </w:rPrChange>
        </w:rPr>
      </w:pPr>
      <w:r w:rsidRPr="000F3EE9">
        <w:rPr>
          <w:sz w:val="20"/>
          <w:szCs w:val="20"/>
          <w:lang w:val="fr-FR"/>
          <w:rPrChange w:id="7619" w:author="SRO">
            <w:rPr>
              <w:sz w:val="20"/>
              <w:szCs w:val="20"/>
              <w:lang w:val="fr-FR"/>
            </w:rPr>
          </w:rPrChange>
        </w:rPr>
        <w:t>Haut commissariat au plan</w:t>
      </w:r>
    </w:p>
    <w:p w:rsidR="00832F4C" w:rsidRPr="000F3EE9" w:rsidRDefault="00832F4C">
      <w:pPr>
        <w:autoSpaceDE w:val="0"/>
        <w:autoSpaceDN w:val="0"/>
        <w:ind w:left="567"/>
        <w:rPr>
          <w:sz w:val="20"/>
          <w:szCs w:val="20"/>
          <w:lang w:val="fr-FR"/>
          <w:rPrChange w:id="7620" w:author="SRO">
            <w:rPr>
              <w:sz w:val="20"/>
              <w:szCs w:val="20"/>
              <w:lang w:val="fr-FR"/>
            </w:rPr>
          </w:rPrChange>
        </w:rPr>
      </w:pPr>
      <w:r w:rsidRPr="000F3EE9">
        <w:rPr>
          <w:sz w:val="20"/>
          <w:szCs w:val="20"/>
          <w:lang w:val="fr-FR"/>
          <w:rPrChange w:id="7621" w:author="SRO">
            <w:rPr>
              <w:sz w:val="20"/>
              <w:szCs w:val="20"/>
              <w:lang w:val="fr-FR"/>
            </w:rPr>
          </w:rPrChange>
        </w:rPr>
        <w:t xml:space="preserve">Rabat </w:t>
      </w:r>
    </w:p>
    <w:p w:rsidR="00832F4C" w:rsidRPr="000F3EE9" w:rsidRDefault="00832F4C">
      <w:pPr>
        <w:autoSpaceDE w:val="0"/>
        <w:autoSpaceDN w:val="0"/>
        <w:ind w:left="567"/>
        <w:rPr>
          <w:sz w:val="20"/>
          <w:szCs w:val="20"/>
          <w:lang w:val="fr-FR"/>
          <w:rPrChange w:id="7622" w:author="SRO">
            <w:rPr>
              <w:sz w:val="20"/>
              <w:szCs w:val="20"/>
              <w:lang w:val="fr-FR"/>
            </w:rPr>
          </w:rPrChange>
        </w:rPr>
      </w:pPr>
      <w:r w:rsidRPr="000F3EE9">
        <w:rPr>
          <w:sz w:val="20"/>
          <w:szCs w:val="20"/>
          <w:lang w:val="fr-FR"/>
          <w:rPrChange w:id="7623" w:author="SRO">
            <w:rPr>
              <w:sz w:val="20"/>
              <w:szCs w:val="20"/>
              <w:lang w:val="fr-FR"/>
            </w:rPr>
          </w:rPrChange>
        </w:rPr>
        <w:t>Tel</w:t>
      </w:r>
      <w:r w:rsidRPr="000F3EE9">
        <w:rPr>
          <w:sz w:val="20"/>
          <w:szCs w:val="20"/>
          <w:lang w:val="fr-FR"/>
          <w:rPrChange w:id="7624" w:author="SRO" w:date="2011-02-21T10:18:00Z">
            <w:rPr>
              <w:sz w:val="20"/>
              <w:szCs w:val="20"/>
              <w:lang w:val="fr-FR"/>
            </w:rPr>
          </w:rPrChange>
        </w:rPr>
        <w:t> </w:t>
      </w:r>
      <w:r w:rsidRPr="000F3EE9">
        <w:rPr>
          <w:sz w:val="20"/>
          <w:szCs w:val="20"/>
          <w:lang w:val="fr-FR"/>
          <w:rPrChange w:id="7625" w:author="SRO">
            <w:rPr>
              <w:sz w:val="20"/>
              <w:szCs w:val="20"/>
              <w:lang w:val="fr-FR"/>
            </w:rPr>
          </w:rPrChange>
        </w:rPr>
        <w:t>: +212</w:t>
      </w:r>
      <w:r w:rsidRPr="000F3EE9">
        <w:rPr>
          <w:sz w:val="20"/>
          <w:szCs w:val="20"/>
          <w:lang w:val="fr-FR"/>
          <w:rPrChange w:id="7626" w:author="SRO" w:date="2011-02-21T10:18:00Z">
            <w:rPr>
              <w:sz w:val="20"/>
              <w:szCs w:val="20"/>
              <w:lang w:val="fr-FR"/>
            </w:rPr>
          </w:rPrChange>
        </w:rPr>
        <w:t> </w:t>
      </w:r>
      <w:r w:rsidRPr="000F3EE9">
        <w:rPr>
          <w:sz w:val="20"/>
          <w:szCs w:val="20"/>
          <w:lang w:val="fr-FR"/>
          <w:rPrChange w:id="7627" w:author="SRO">
            <w:rPr>
              <w:sz w:val="20"/>
              <w:szCs w:val="20"/>
              <w:lang w:val="fr-FR"/>
            </w:rPr>
          </w:rPrChange>
        </w:rPr>
        <w:t>660 10 21 79</w:t>
      </w:r>
      <w:r w:rsidRPr="000F3EE9">
        <w:rPr>
          <w:sz w:val="20"/>
          <w:szCs w:val="20"/>
          <w:lang w:val="fr-FR"/>
          <w:rPrChange w:id="7628" w:author="SRO" w:date="2011-02-21T10:18:00Z">
            <w:rPr>
              <w:sz w:val="20"/>
              <w:szCs w:val="20"/>
              <w:lang w:val="fr-FR"/>
            </w:rPr>
          </w:rPrChange>
        </w:rPr>
        <w:tab/>
      </w:r>
      <w:r w:rsidRPr="000F3EE9">
        <w:rPr>
          <w:sz w:val="20"/>
          <w:szCs w:val="20"/>
          <w:lang w:val="fr-FR"/>
          <w:rPrChange w:id="7629" w:author="SRO" w:date="2011-02-21T10:18:00Z">
            <w:rPr>
              <w:sz w:val="20"/>
              <w:szCs w:val="20"/>
              <w:lang w:val="fr-FR"/>
            </w:rPr>
          </w:rPrChange>
        </w:rPr>
        <w:tab/>
      </w:r>
    </w:p>
    <w:p w:rsidR="00832F4C" w:rsidRPr="000F3EE9" w:rsidRDefault="00832F4C">
      <w:pPr>
        <w:autoSpaceDE w:val="0"/>
        <w:autoSpaceDN w:val="0"/>
        <w:ind w:left="567"/>
        <w:rPr>
          <w:sz w:val="20"/>
          <w:szCs w:val="20"/>
          <w:lang w:val="fr-FR"/>
          <w:rPrChange w:id="7630" w:author="SRO">
            <w:rPr>
              <w:sz w:val="20"/>
              <w:szCs w:val="20"/>
              <w:lang w:val="fr-FR"/>
            </w:rPr>
          </w:rPrChange>
        </w:rPr>
      </w:pPr>
    </w:p>
    <w:p w:rsidR="00832F4C" w:rsidRPr="000F3EE9" w:rsidRDefault="00832F4C">
      <w:pPr>
        <w:numPr>
          <w:ilvl w:val="0"/>
          <w:numId w:val="27"/>
          <w:numberingChange w:id="7631" w:author="SRO" w:date="2011-02-21T09:12:00Z" w:original="%1:28:0:."/>
        </w:numPr>
        <w:tabs>
          <w:tab w:val="clear" w:pos="1004"/>
          <w:tab w:val="num" w:pos="567"/>
        </w:tabs>
        <w:autoSpaceDE w:val="0"/>
        <w:autoSpaceDN w:val="0"/>
        <w:adjustRightInd w:val="0"/>
        <w:ind w:hanging="1004"/>
        <w:textAlignment w:val="baseline"/>
        <w:rPr>
          <w:sz w:val="20"/>
          <w:szCs w:val="20"/>
          <w:lang w:val="fr-FR"/>
          <w:rPrChange w:id="7632" w:author="SRO">
            <w:rPr>
              <w:sz w:val="20"/>
              <w:szCs w:val="20"/>
              <w:lang w:val="fr-FR"/>
            </w:rPr>
          </w:rPrChange>
        </w:rPr>
      </w:pPr>
      <w:r w:rsidRPr="000F3EE9">
        <w:rPr>
          <w:sz w:val="20"/>
          <w:szCs w:val="20"/>
          <w:lang w:val="fr-FR"/>
          <w:rPrChange w:id="7633" w:author="SRO">
            <w:rPr>
              <w:sz w:val="20"/>
              <w:szCs w:val="20"/>
              <w:lang w:val="fr-FR"/>
            </w:rPr>
          </w:rPrChange>
        </w:rPr>
        <w:t>Mme Saadia Rassafi</w:t>
      </w:r>
    </w:p>
    <w:p w:rsidR="00832F4C" w:rsidRPr="000F3EE9" w:rsidRDefault="00832F4C">
      <w:pPr>
        <w:autoSpaceDE w:val="0"/>
        <w:autoSpaceDN w:val="0"/>
        <w:ind w:left="567"/>
        <w:rPr>
          <w:sz w:val="20"/>
          <w:szCs w:val="20"/>
          <w:lang w:val="fr-FR"/>
          <w:rPrChange w:id="7634" w:author="SRO">
            <w:rPr>
              <w:sz w:val="20"/>
              <w:szCs w:val="20"/>
              <w:lang w:val="fr-FR"/>
            </w:rPr>
          </w:rPrChange>
        </w:rPr>
      </w:pPr>
      <w:r w:rsidRPr="000F3EE9">
        <w:rPr>
          <w:sz w:val="20"/>
          <w:szCs w:val="20"/>
          <w:lang w:val="fr-FR"/>
          <w:rPrChange w:id="7635" w:author="SRO">
            <w:rPr>
              <w:sz w:val="20"/>
              <w:szCs w:val="20"/>
              <w:lang w:val="fr-FR"/>
            </w:rPr>
          </w:rPrChange>
        </w:rPr>
        <w:t>Chef de service</w:t>
      </w:r>
    </w:p>
    <w:p w:rsidR="00832F4C" w:rsidRPr="000F3EE9" w:rsidRDefault="00832F4C">
      <w:pPr>
        <w:autoSpaceDE w:val="0"/>
        <w:autoSpaceDN w:val="0"/>
        <w:ind w:left="567"/>
        <w:rPr>
          <w:sz w:val="20"/>
          <w:szCs w:val="20"/>
          <w:lang w:val="fr-FR"/>
          <w:rPrChange w:id="7636" w:author="SRO">
            <w:rPr>
              <w:sz w:val="20"/>
              <w:szCs w:val="20"/>
              <w:lang w:val="fr-FR"/>
            </w:rPr>
          </w:rPrChange>
        </w:rPr>
      </w:pPr>
      <w:r w:rsidRPr="000F3EE9">
        <w:rPr>
          <w:sz w:val="20"/>
          <w:szCs w:val="20"/>
          <w:lang w:val="fr-FR"/>
          <w:rPrChange w:id="7637" w:author="SRO">
            <w:rPr>
              <w:sz w:val="20"/>
              <w:szCs w:val="20"/>
              <w:lang w:val="fr-FR"/>
            </w:rPr>
          </w:rPrChange>
        </w:rPr>
        <w:t>Haut commissariat au plan</w:t>
      </w:r>
    </w:p>
    <w:p w:rsidR="00832F4C" w:rsidRPr="000F3EE9" w:rsidRDefault="00832F4C">
      <w:pPr>
        <w:autoSpaceDE w:val="0"/>
        <w:autoSpaceDN w:val="0"/>
        <w:ind w:left="567"/>
        <w:rPr>
          <w:sz w:val="20"/>
          <w:szCs w:val="20"/>
          <w:lang w:val="fr-FR"/>
          <w:rPrChange w:id="7638" w:author="SRO">
            <w:rPr>
              <w:sz w:val="20"/>
              <w:szCs w:val="20"/>
              <w:lang w:val="fr-FR"/>
            </w:rPr>
          </w:rPrChange>
        </w:rPr>
      </w:pPr>
      <w:r w:rsidRPr="000F3EE9">
        <w:rPr>
          <w:sz w:val="20"/>
          <w:szCs w:val="20"/>
          <w:lang w:val="fr-FR"/>
          <w:rPrChange w:id="7639" w:author="SRO">
            <w:rPr>
              <w:sz w:val="20"/>
              <w:szCs w:val="20"/>
              <w:lang w:val="fr-FR"/>
            </w:rPr>
          </w:rPrChange>
        </w:rPr>
        <w:t>Rabat</w:t>
      </w:r>
    </w:p>
    <w:p w:rsidR="00832F4C" w:rsidRPr="000F3EE9" w:rsidRDefault="00832F4C">
      <w:pPr>
        <w:autoSpaceDE w:val="0"/>
        <w:autoSpaceDN w:val="0"/>
        <w:ind w:left="567"/>
        <w:rPr>
          <w:sz w:val="20"/>
          <w:szCs w:val="20"/>
          <w:lang w:val="fr-FR"/>
          <w:rPrChange w:id="7640" w:author="SRO">
            <w:rPr>
              <w:sz w:val="20"/>
              <w:szCs w:val="20"/>
              <w:lang w:val="fr-FR"/>
            </w:rPr>
          </w:rPrChange>
        </w:rPr>
      </w:pPr>
      <w:r w:rsidRPr="000F3EE9">
        <w:rPr>
          <w:sz w:val="20"/>
          <w:szCs w:val="20"/>
          <w:lang w:val="fr-FR"/>
          <w:rPrChange w:id="7641" w:author="SRO">
            <w:rPr>
              <w:sz w:val="20"/>
              <w:szCs w:val="20"/>
              <w:lang w:val="fr-FR"/>
            </w:rPr>
          </w:rPrChange>
        </w:rPr>
        <w:t>Tel</w:t>
      </w:r>
      <w:r w:rsidRPr="000F3EE9">
        <w:rPr>
          <w:sz w:val="20"/>
          <w:szCs w:val="20"/>
          <w:lang w:val="fr-FR"/>
          <w:rPrChange w:id="7642" w:author="SRO" w:date="2011-02-21T10:18:00Z">
            <w:rPr>
              <w:sz w:val="20"/>
              <w:szCs w:val="20"/>
              <w:lang w:val="fr-FR"/>
            </w:rPr>
          </w:rPrChange>
        </w:rPr>
        <w:t> </w:t>
      </w:r>
      <w:r w:rsidRPr="000F3EE9">
        <w:rPr>
          <w:sz w:val="20"/>
          <w:szCs w:val="20"/>
          <w:lang w:val="fr-FR"/>
          <w:rPrChange w:id="7643" w:author="SRO">
            <w:rPr>
              <w:sz w:val="20"/>
              <w:szCs w:val="20"/>
              <w:lang w:val="fr-FR"/>
            </w:rPr>
          </w:rPrChange>
        </w:rPr>
        <w:t>: +212</w:t>
      </w:r>
      <w:r w:rsidRPr="000F3EE9">
        <w:rPr>
          <w:sz w:val="20"/>
          <w:szCs w:val="20"/>
          <w:lang w:val="fr-FR"/>
          <w:rPrChange w:id="7644" w:author="SRO" w:date="2011-02-21T10:18:00Z">
            <w:rPr>
              <w:sz w:val="20"/>
              <w:szCs w:val="20"/>
              <w:lang w:val="fr-FR"/>
            </w:rPr>
          </w:rPrChange>
        </w:rPr>
        <w:t> </w:t>
      </w:r>
      <w:r w:rsidRPr="000F3EE9">
        <w:rPr>
          <w:sz w:val="20"/>
          <w:szCs w:val="20"/>
          <w:lang w:val="fr-FR"/>
          <w:rPrChange w:id="7645" w:author="SRO">
            <w:rPr>
              <w:sz w:val="20"/>
              <w:szCs w:val="20"/>
              <w:lang w:val="fr-FR"/>
            </w:rPr>
          </w:rPrChange>
        </w:rPr>
        <w:t>660 10 21 80</w:t>
      </w:r>
      <w:r w:rsidRPr="000F3EE9">
        <w:rPr>
          <w:sz w:val="20"/>
          <w:szCs w:val="20"/>
          <w:lang w:val="fr-FR"/>
          <w:rPrChange w:id="7646" w:author="SRO" w:date="2011-02-21T10:18:00Z">
            <w:rPr>
              <w:sz w:val="20"/>
              <w:szCs w:val="20"/>
              <w:lang w:val="fr-FR"/>
            </w:rPr>
          </w:rPrChange>
        </w:rPr>
        <w:tab/>
      </w:r>
    </w:p>
    <w:p w:rsidR="00832F4C" w:rsidRPr="000F3EE9" w:rsidRDefault="00832F4C">
      <w:pPr>
        <w:autoSpaceDE w:val="0"/>
        <w:autoSpaceDN w:val="0"/>
        <w:ind w:left="567"/>
        <w:rPr>
          <w:sz w:val="20"/>
          <w:szCs w:val="20"/>
          <w:lang w:val="fr-FR"/>
          <w:rPrChange w:id="7647" w:author="SRO">
            <w:rPr>
              <w:sz w:val="20"/>
              <w:szCs w:val="20"/>
              <w:lang w:val="fr-FR"/>
            </w:rPr>
          </w:rPrChange>
        </w:rPr>
      </w:pPr>
      <w:r w:rsidRPr="000F3EE9">
        <w:rPr>
          <w:sz w:val="20"/>
          <w:szCs w:val="20"/>
          <w:lang w:val="fr-FR"/>
          <w:rPrChange w:id="7648" w:author="SRO">
            <w:rPr>
              <w:sz w:val="20"/>
              <w:szCs w:val="20"/>
              <w:lang w:val="fr-FR"/>
            </w:rPr>
          </w:rPrChange>
        </w:rPr>
        <w:t>Email</w:t>
      </w:r>
      <w:r w:rsidRPr="000F3EE9">
        <w:rPr>
          <w:sz w:val="20"/>
          <w:szCs w:val="20"/>
          <w:lang w:val="fr-FR"/>
          <w:rPrChange w:id="7649" w:author="SRO" w:date="2011-02-21T10:18:00Z">
            <w:rPr>
              <w:sz w:val="20"/>
              <w:szCs w:val="20"/>
              <w:lang w:val="fr-FR"/>
            </w:rPr>
          </w:rPrChange>
        </w:rPr>
        <w:t> </w:t>
      </w:r>
      <w:r w:rsidRPr="000F3EE9">
        <w:rPr>
          <w:sz w:val="20"/>
          <w:szCs w:val="20"/>
          <w:lang w:val="fr-FR"/>
          <w:rPrChange w:id="7650" w:author="SRO">
            <w:rPr>
              <w:sz w:val="20"/>
              <w:szCs w:val="20"/>
              <w:lang w:val="fr-FR"/>
            </w:rPr>
          </w:rPrChange>
        </w:rPr>
        <w:t xml:space="preserve">: </w:t>
      </w:r>
      <w:r w:rsidRPr="000F3EE9">
        <w:rPr>
          <w:rPrChange w:id="7651" w:author="SRO">
            <w:rPr/>
          </w:rPrChange>
        </w:rPr>
        <w:fldChar w:fldCharType="begin"/>
      </w:r>
      <w:r w:rsidRPr="000F3EE9">
        <w:rPr>
          <w:rPrChange w:id="7652" w:author="SRO">
            <w:rPr/>
          </w:rPrChange>
        </w:rPr>
        <w:instrText>HYPERLINK "mailto:rassadia@hotmail.com"</w:instrText>
      </w:r>
      <w:r w:rsidRPr="000F3EE9">
        <w:rPr>
          <w:rPrChange w:id="7653" w:author="SRO" w:date="2011-02-21T10:18:00Z">
            <w:rPr/>
          </w:rPrChange>
        </w:rPr>
      </w:r>
      <w:r w:rsidRPr="000F3EE9">
        <w:rPr>
          <w:rPrChange w:id="7654" w:author="SRO">
            <w:rPr/>
          </w:rPrChange>
        </w:rPr>
        <w:fldChar w:fldCharType="separate"/>
      </w:r>
      <w:r w:rsidRPr="00832F4C">
        <w:rPr>
          <w:rStyle w:val="Hyperlink"/>
          <w:color w:val="auto"/>
          <w:sz w:val="20"/>
          <w:szCs w:val="20"/>
          <w:lang w:val="fr-FR"/>
          <w:rPrChange w:id="7655" w:author="SRO" w:date="2011-02-21T10:18:00Z">
            <w:rPr>
              <w:rStyle w:val="Hyperlink"/>
              <w:sz w:val="20"/>
              <w:szCs w:val="20"/>
              <w:lang w:val="fr-FR"/>
            </w:rPr>
          </w:rPrChange>
        </w:rPr>
        <w:t>rassadia@hotmail.com</w:t>
      </w:r>
      <w:r w:rsidRPr="000F3EE9">
        <w:rPr>
          <w:rPrChange w:id="7656" w:author="SRO">
            <w:rPr/>
          </w:rPrChange>
        </w:rPr>
        <w:fldChar w:fldCharType="end"/>
      </w:r>
    </w:p>
    <w:p w:rsidR="00832F4C" w:rsidRPr="000F3EE9" w:rsidDel="00887194" w:rsidRDefault="00832F4C">
      <w:pPr>
        <w:autoSpaceDE w:val="0"/>
        <w:autoSpaceDN w:val="0"/>
        <w:ind w:left="567"/>
        <w:rPr>
          <w:del w:id="7657" w:author="SRO" w:date="2011-02-21T11:04:00Z"/>
          <w:sz w:val="20"/>
          <w:szCs w:val="20"/>
          <w:lang w:val="fr-FR"/>
          <w:rPrChange w:id="7658" w:author="SRO">
            <w:rPr>
              <w:del w:id="7659" w:author="SRO" w:date="2011-02-21T11:04:00Z"/>
              <w:sz w:val="20"/>
              <w:szCs w:val="20"/>
              <w:lang w:val="fr-FR"/>
            </w:rPr>
          </w:rPrChange>
        </w:rPr>
      </w:pPr>
    </w:p>
    <w:p w:rsidR="00832F4C" w:rsidRPr="000F3EE9" w:rsidDel="00887194" w:rsidRDefault="00832F4C">
      <w:pPr>
        <w:autoSpaceDE w:val="0"/>
        <w:autoSpaceDN w:val="0"/>
        <w:ind w:left="567"/>
        <w:rPr>
          <w:del w:id="7660" w:author="SRO" w:date="2011-02-21T11:04:00Z"/>
          <w:sz w:val="20"/>
          <w:szCs w:val="20"/>
          <w:lang w:val="fr-FR"/>
          <w:rPrChange w:id="7661" w:author="SRO">
            <w:rPr>
              <w:del w:id="7662" w:author="SRO" w:date="2011-02-21T11:04:00Z"/>
              <w:sz w:val="20"/>
              <w:szCs w:val="20"/>
              <w:lang w:val="fr-FR"/>
            </w:rPr>
          </w:rPrChange>
        </w:rPr>
      </w:pPr>
    </w:p>
    <w:p w:rsidR="00832F4C" w:rsidRPr="000F3EE9" w:rsidDel="00887194" w:rsidRDefault="00832F4C">
      <w:pPr>
        <w:autoSpaceDE w:val="0"/>
        <w:autoSpaceDN w:val="0"/>
        <w:ind w:left="567"/>
        <w:rPr>
          <w:del w:id="7663" w:author="SRO" w:date="2011-02-21T11:04:00Z"/>
          <w:sz w:val="20"/>
          <w:szCs w:val="20"/>
          <w:lang w:val="fr-FR"/>
          <w:rPrChange w:id="7664" w:author="SRO">
            <w:rPr>
              <w:del w:id="7665" w:author="SRO" w:date="2011-02-21T11:04:00Z"/>
              <w:sz w:val="20"/>
              <w:szCs w:val="20"/>
              <w:lang w:val="fr-FR"/>
            </w:rPr>
          </w:rPrChange>
        </w:rPr>
      </w:pPr>
    </w:p>
    <w:p w:rsidR="00832F4C" w:rsidRPr="000F3EE9" w:rsidRDefault="00832F4C">
      <w:pPr>
        <w:autoSpaceDE w:val="0"/>
        <w:autoSpaceDN w:val="0"/>
        <w:ind w:left="567"/>
        <w:rPr>
          <w:sz w:val="20"/>
          <w:szCs w:val="20"/>
          <w:lang w:val="fr-FR"/>
          <w:rPrChange w:id="7666" w:author="SRO">
            <w:rPr>
              <w:sz w:val="20"/>
              <w:szCs w:val="20"/>
              <w:lang w:val="fr-FR"/>
            </w:rPr>
          </w:rPrChange>
        </w:rPr>
      </w:pPr>
    </w:p>
    <w:p w:rsidR="00832F4C" w:rsidRPr="000F3EE9" w:rsidRDefault="00832F4C">
      <w:pPr>
        <w:numPr>
          <w:ilvl w:val="0"/>
          <w:numId w:val="27"/>
          <w:numberingChange w:id="7667" w:author="SRO" w:date="2011-02-21T09:12:00Z" w:original="%1:29:0:."/>
        </w:numPr>
        <w:tabs>
          <w:tab w:val="clear" w:pos="1004"/>
          <w:tab w:val="num" w:pos="567"/>
        </w:tabs>
        <w:autoSpaceDE w:val="0"/>
        <w:autoSpaceDN w:val="0"/>
        <w:adjustRightInd w:val="0"/>
        <w:ind w:hanging="1004"/>
        <w:textAlignment w:val="baseline"/>
        <w:rPr>
          <w:sz w:val="20"/>
          <w:szCs w:val="20"/>
          <w:lang w:val="fr-FR"/>
          <w:rPrChange w:id="7668" w:author="SRO">
            <w:rPr>
              <w:sz w:val="20"/>
              <w:szCs w:val="20"/>
              <w:lang w:val="fr-FR"/>
            </w:rPr>
          </w:rPrChange>
        </w:rPr>
      </w:pPr>
      <w:r w:rsidRPr="000F3EE9">
        <w:rPr>
          <w:sz w:val="20"/>
          <w:szCs w:val="20"/>
          <w:lang w:val="fr-FR"/>
          <w:rPrChange w:id="7669" w:author="SRO">
            <w:rPr>
              <w:sz w:val="20"/>
              <w:szCs w:val="20"/>
              <w:lang w:val="fr-FR"/>
            </w:rPr>
          </w:rPrChange>
        </w:rPr>
        <w:t xml:space="preserve">M. Aziz Khatouri </w:t>
      </w:r>
    </w:p>
    <w:p w:rsidR="00832F4C" w:rsidRPr="000F3EE9" w:rsidRDefault="00832F4C">
      <w:pPr>
        <w:autoSpaceDE w:val="0"/>
        <w:autoSpaceDN w:val="0"/>
        <w:ind w:left="567"/>
        <w:rPr>
          <w:sz w:val="20"/>
          <w:szCs w:val="20"/>
          <w:lang w:val="fr-FR"/>
          <w:rPrChange w:id="7670" w:author="SRO">
            <w:rPr>
              <w:sz w:val="20"/>
              <w:szCs w:val="20"/>
              <w:lang w:val="fr-FR"/>
            </w:rPr>
          </w:rPrChange>
        </w:rPr>
      </w:pPr>
      <w:r w:rsidRPr="000F3EE9">
        <w:rPr>
          <w:sz w:val="20"/>
          <w:szCs w:val="20"/>
          <w:lang w:val="fr-FR"/>
          <w:rPrChange w:id="7671" w:author="SRO">
            <w:rPr>
              <w:sz w:val="20"/>
              <w:szCs w:val="20"/>
              <w:lang w:val="fr-FR"/>
            </w:rPr>
          </w:rPrChange>
        </w:rPr>
        <w:t>Chef du service</w:t>
      </w:r>
    </w:p>
    <w:p w:rsidR="00832F4C" w:rsidRPr="000F3EE9" w:rsidRDefault="00832F4C">
      <w:pPr>
        <w:autoSpaceDE w:val="0"/>
        <w:autoSpaceDN w:val="0"/>
        <w:ind w:left="567"/>
        <w:rPr>
          <w:sz w:val="20"/>
          <w:szCs w:val="20"/>
          <w:lang w:val="fr-FR"/>
          <w:rPrChange w:id="7672" w:author="SRO">
            <w:rPr>
              <w:sz w:val="20"/>
              <w:szCs w:val="20"/>
              <w:lang w:val="fr-FR"/>
            </w:rPr>
          </w:rPrChange>
        </w:rPr>
      </w:pPr>
      <w:r w:rsidRPr="000F3EE9">
        <w:rPr>
          <w:sz w:val="20"/>
          <w:szCs w:val="20"/>
          <w:lang w:val="fr-FR"/>
          <w:rPrChange w:id="7673" w:author="SRO">
            <w:rPr>
              <w:sz w:val="20"/>
              <w:szCs w:val="20"/>
              <w:lang w:val="fr-FR"/>
            </w:rPr>
          </w:rPrChange>
        </w:rPr>
        <w:t>Haut commissariat au plan</w:t>
      </w:r>
    </w:p>
    <w:p w:rsidR="00832F4C" w:rsidRPr="000F3EE9" w:rsidRDefault="00832F4C">
      <w:pPr>
        <w:autoSpaceDE w:val="0"/>
        <w:autoSpaceDN w:val="0"/>
        <w:ind w:left="567"/>
        <w:rPr>
          <w:sz w:val="20"/>
          <w:szCs w:val="20"/>
          <w:lang w:val="fr-FR"/>
          <w:rPrChange w:id="7674" w:author="SRO">
            <w:rPr>
              <w:sz w:val="20"/>
              <w:szCs w:val="20"/>
              <w:lang w:val="fr-FR"/>
            </w:rPr>
          </w:rPrChange>
        </w:rPr>
      </w:pPr>
      <w:r w:rsidRPr="000F3EE9">
        <w:rPr>
          <w:sz w:val="20"/>
          <w:szCs w:val="20"/>
          <w:lang w:val="fr-FR"/>
          <w:rPrChange w:id="7675" w:author="SRO">
            <w:rPr>
              <w:sz w:val="20"/>
              <w:szCs w:val="20"/>
              <w:lang w:val="fr-FR"/>
            </w:rPr>
          </w:rPrChange>
        </w:rPr>
        <w:t>Rabat</w:t>
      </w:r>
    </w:p>
    <w:p w:rsidR="00832F4C" w:rsidRPr="000F3EE9" w:rsidRDefault="00832F4C">
      <w:pPr>
        <w:autoSpaceDE w:val="0"/>
        <w:autoSpaceDN w:val="0"/>
        <w:ind w:left="567"/>
        <w:rPr>
          <w:sz w:val="20"/>
          <w:szCs w:val="20"/>
          <w:lang w:val="fr-FR"/>
          <w:rPrChange w:id="7676" w:author="SRO">
            <w:rPr>
              <w:sz w:val="20"/>
              <w:szCs w:val="20"/>
              <w:lang w:val="fr-FR"/>
            </w:rPr>
          </w:rPrChange>
        </w:rPr>
      </w:pPr>
      <w:r w:rsidRPr="000F3EE9">
        <w:rPr>
          <w:sz w:val="20"/>
          <w:szCs w:val="20"/>
          <w:lang w:val="fr-FR"/>
          <w:rPrChange w:id="7677" w:author="SRO">
            <w:rPr>
              <w:sz w:val="20"/>
              <w:szCs w:val="20"/>
              <w:lang w:val="fr-FR"/>
            </w:rPr>
          </w:rPrChange>
        </w:rPr>
        <w:t>Tel</w:t>
      </w:r>
      <w:r w:rsidRPr="000F3EE9">
        <w:rPr>
          <w:sz w:val="20"/>
          <w:szCs w:val="20"/>
          <w:lang w:val="fr-FR"/>
          <w:rPrChange w:id="7678" w:author="SRO" w:date="2011-02-21T10:18:00Z">
            <w:rPr>
              <w:sz w:val="20"/>
              <w:szCs w:val="20"/>
              <w:lang w:val="fr-FR"/>
            </w:rPr>
          </w:rPrChange>
        </w:rPr>
        <w:t> </w:t>
      </w:r>
      <w:r w:rsidRPr="000F3EE9">
        <w:rPr>
          <w:sz w:val="20"/>
          <w:szCs w:val="20"/>
          <w:lang w:val="fr-FR"/>
          <w:rPrChange w:id="7679" w:author="SRO">
            <w:rPr>
              <w:sz w:val="20"/>
              <w:szCs w:val="20"/>
              <w:lang w:val="fr-FR"/>
            </w:rPr>
          </w:rPrChange>
        </w:rPr>
        <w:t>: +212</w:t>
      </w:r>
      <w:r w:rsidRPr="000F3EE9">
        <w:rPr>
          <w:sz w:val="20"/>
          <w:szCs w:val="20"/>
          <w:lang w:val="fr-FR"/>
          <w:rPrChange w:id="7680" w:author="SRO" w:date="2011-02-21T10:18:00Z">
            <w:rPr>
              <w:sz w:val="20"/>
              <w:szCs w:val="20"/>
              <w:lang w:val="fr-FR"/>
            </w:rPr>
          </w:rPrChange>
        </w:rPr>
        <w:t> </w:t>
      </w:r>
      <w:r w:rsidRPr="000F3EE9">
        <w:rPr>
          <w:sz w:val="20"/>
          <w:szCs w:val="20"/>
          <w:lang w:val="fr-FR"/>
          <w:rPrChange w:id="7681" w:author="SRO">
            <w:rPr>
              <w:sz w:val="20"/>
              <w:szCs w:val="20"/>
              <w:lang w:val="fr-FR"/>
            </w:rPr>
          </w:rPrChange>
        </w:rPr>
        <w:t>660 10 21 92</w:t>
      </w:r>
      <w:r w:rsidRPr="000F3EE9">
        <w:rPr>
          <w:sz w:val="20"/>
          <w:szCs w:val="20"/>
          <w:lang w:val="fr-FR"/>
          <w:rPrChange w:id="7682" w:author="SRO" w:date="2011-02-21T10:18:00Z">
            <w:rPr>
              <w:sz w:val="20"/>
              <w:szCs w:val="20"/>
              <w:lang w:val="fr-FR"/>
            </w:rPr>
          </w:rPrChange>
        </w:rPr>
        <w:tab/>
      </w:r>
    </w:p>
    <w:p w:rsidR="00832F4C" w:rsidRPr="000F3EE9" w:rsidRDefault="00832F4C">
      <w:pPr>
        <w:autoSpaceDE w:val="0"/>
        <w:autoSpaceDN w:val="0"/>
        <w:ind w:left="567"/>
        <w:rPr>
          <w:sz w:val="20"/>
          <w:szCs w:val="20"/>
          <w:lang w:val="fr-FR"/>
          <w:rPrChange w:id="7683" w:author="SRO">
            <w:rPr>
              <w:sz w:val="20"/>
              <w:szCs w:val="20"/>
              <w:lang w:val="fr-FR"/>
            </w:rPr>
          </w:rPrChange>
        </w:rPr>
      </w:pPr>
      <w:r w:rsidRPr="000F3EE9">
        <w:rPr>
          <w:sz w:val="20"/>
          <w:szCs w:val="20"/>
          <w:lang w:val="fr-FR"/>
          <w:rPrChange w:id="7684" w:author="SRO">
            <w:rPr>
              <w:sz w:val="20"/>
              <w:szCs w:val="20"/>
              <w:lang w:val="fr-FR"/>
            </w:rPr>
          </w:rPrChange>
        </w:rPr>
        <w:t>Email</w:t>
      </w:r>
      <w:r w:rsidRPr="000F3EE9">
        <w:rPr>
          <w:sz w:val="20"/>
          <w:szCs w:val="20"/>
          <w:lang w:val="fr-FR"/>
          <w:rPrChange w:id="7685" w:author="SRO" w:date="2011-02-21T10:18:00Z">
            <w:rPr>
              <w:sz w:val="20"/>
              <w:szCs w:val="20"/>
              <w:lang w:val="fr-FR"/>
            </w:rPr>
          </w:rPrChange>
        </w:rPr>
        <w:t> </w:t>
      </w:r>
      <w:r w:rsidRPr="000F3EE9">
        <w:rPr>
          <w:sz w:val="20"/>
          <w:szCs w:val="20"/>
          <w:lang w:val="fr-FR"/>
          <w:rPrChange w:id="7686" w:author="SRO">
            <w:rPr>
              <w:sz w:val="20"/>
              <w:szCs w:val="20"/>
              <w:lang w:val="fr-FR"/>
            </w:rPr>
          </w:rPrChange>
        </w:rPr>
        <w:t xml:space="preserve">: </w:t>
      </w:r>
      <w:r w:rsidRPr="000F3EE9">
        <w:rPr>
          <w:rPrChange w:id="7687" w:author="SRO">
            <w:rPr/>
          </w:rPrChange>
        </w:rPr>
        <w:fldChar w:fldCharType="begin"/>
      </w:r>
      <w:r w:rsidRPr="000F3EE9">
        <w:rPr>
          <w:rPrChange w:id="7688" w:author="SRO">
            <w:rPr/>
          </w:rPrChange>
        </w:rPr>
        <w:instrText>HYPERLINK "mailto:akhatouri@hotmail.fr"</w:instrText>
      </w:r>
      <w:r w:rsidRPr="000F3EE9">
        <w:rPr>
          <w:rPrChange w:id="7689" w:author="SRO" w:date="2011-02-21T10:18:00Z">
            <w:rPr/>
          </w:rPrChange>
        </w:rPr>
      </w:r>
      <w:r w:rsidRPr="000F3EE9">
        <w:rPr>
          <w:rPrChange w:id="7690" w:author="SRO">
            <w:rPr/>
          </w:rPrChange>
        </w:rPr>
        <w:fldChar w:fldCharType="separate"/>
      </w:r>
      <w:r w:rsidRPr="00832F4C">
        <w:rPr>
          <w:rStyle w:val="Hyperlink"/>
          <w:color w:val="auto"/>
          <w:sz w:val="20"/>
          <w:szCs w:val="20"/>
          <w:lang w:val="fr-FR"/>
          <w:rPrChange w:id="7691" w:author="SRO" w:date="2011-02-21T10:18:00Z">
            <w:rPr>
              <w:rStyle w:val="Hyperlink"/>
              <w:sz w:val="20"/>
              <w:szCs w:val="20"/>
              <w:lang w:val="fr-FR"/>
            </w:rPr>
          </w:rPrChange>
        </w:rPr>
        <w:t>akhatouri@hotmail.fr</w:t>
      </w:r>
      <w:r w:rsidRPr="000F3EE9">
        <w:rPr>
          <w:rPrChange w:id="7692" w:author="SRO">
            <w:rPr/>
          </w:rPrChange>
        </w:rPr>
        <w:fldChar w:fldCharType="end"/>
      </w:r>
    </w:p>
    <w:p w:rsidR="00832F4C" w:rsidRPr="000F3EE9" w:rsidRDefault="00832F4C">
      <w:pPr>
        <w:autoSpaceDE w:val="0"/>
        <w:autoSpaceDN w:val="0"/>
        <w:ind w:left="567"/>
        <w:rPr>
          <w:sz w:val="20"/>
          <w:szCs w:val="20"/>
          <w:lang w:val="fr-FR"/>
          <w:rPrChange w:id="7693" w:author="SRO">
            <w:rPr>
              <w:sz w:val="20"/>
              <w:szCs w:val="20"/>
              <w:lang w:val="fr-FR"/>
            </w:rPr>
          </w:rPrChange>
        </w:rPr>
      </w:pPr>
    </w:p>
    <w:p w:rsidR="00832F4C" w:rsidRPr="000F3EE9" w:rsidRDefault="00832F4C">
      <w:pPr>
        <w:numPr>
          <w:ilvl w:val="0"/>
          <w:numId w:val="27"/>
          <w:numberingChange w:id="7694" w:author="SRO" w:date="2011-02-21T09:12:00Z" w:original="%1:30:0:."/>
        </w:numPr>
        <w:tabs>
          <w:tab w:val="clear" w:pos="1004"/>
          <w:tab w:val="num" w:pos="567"/>
        </w:tabs>
        <w:autoSpaceDE w:val="0"/>
        <w:autoSpaceDN w:val="0"/>
        <w:adjustRightInd w:val="0"/>
        <w:ind w:hanging="1004"/>
        <w:textAlignment w:val="baseline"/>
        <w:rPr>
          <w:sz w:val="20"/>
          <w:szCs w:val="20"/>
          <w:lang w:val="fr-FR"/>
          <w:rPrChange w:id="7695" w:author="SRO">
            <w:rPr>
              <w:sz w:val="20"/>
              <w:szCs w:val="20"/>
              <w:lang w:val="fr-FR"/>
            </w:rPr>
          </w:rPrChange>
        </w:rPr>
      </w:pPr>
      <w:r w:rsidRPr="000F3EE9">
        <w:rPr>
          <w:sz w:val="20"/>
          <w:szCs w:val="20"/>
          <w:lang w:val="fr-FR"/>
          <w:rPrChange w:id="7696" w:author="SRO">
            <w:rPr>
              <w:sz w:val="20"/>
              <w:szCs w:val="20"/>
              <w:lang w:val="fr-FR"/>
            </w:rPr>
          </w:rPrChange>
        </w:rPr>
        <w:t>Mme Rime Jedidi</w:t>
      </w:r>
    </w:p>
    <w:p w:rsidR="00832F4C" w:rsidRPr="000F3EE9" w:rsidRDefault="00832F4C">
      <w:pPr>
        <w:autoSpaceDE w:val="0"/>
        <w:autoSpaceDN w:val="0"/>
        <w:ind w:left="567"/>
        <w:rPr>
          <w:sz w:val="20"/>
          <w:szCs w:val="20"/>
          <w:lang w:val="fr-FR"/>
          <w:rPrChange w:id="7697" w:author="SRO">
            <w:rPr>
              <w:sz w:val="20"/>
              <w:szCs w:val="20"/>
              <w:lang w:val="fr-FR"/>
            </w:rPr>
          </w:rPrChange>
        </w:rPr>
      </w:pPr>
      <w:r w:rsidRPr="000F3EE9">
        <w:rPr>
          <w:sz w:val="20"/>
          <w:szCs w:val="20"/>
          <w:lang w:val="fr-FR"/>
          <w:rPrChange w:id="7698" w:author="SRO">
            <w:rPr>
              <w:sz w:val="20"/>
              <w:szCs w:val="20"/>
              <w:lang w:val="fr-FR"/>
            </w:rPr>
          </w:rPrChange>
        </w:rPr>
        <w:t>Chargée d</w:t>
      </w:r>
      <w:r w:rsidRPr="000F3EE9">
        <w:rPr>
          <w:sz w:val="20"/>
          <w:szCs w:val="20"/>
          <w:lang w:val="fr-FR"/>
          <w:rPrChange w:id="7699" w:author="SRO" w:date="2011-02-21T10:18:00Z">
            <w:rPr>
              <w:sz w:val="20"/>
              <w:szCs w:val="20"/>
              <w:lang w:val="fr-FR"/>
            </w:rPr>
          </w:rPrChange>
        </w:rPr>
        <w:t>’</w:t>
      </w:r>
      <w:r w:rsidRPr="000F3EE9">
        <w:rPr>
          <w:sz w:val="20"/>
          <w:szCs w:val="20"/>
          <w:lang w:val="fr-FR"/>
          <w:rPrChange w:id="7700" w:author="SRO">
            <w:rPr>
              <w:sz w:val="20"/>
              <w:szCs w:val="20"/>
              <w:lang w:val="fr-FR"/>
            </w:rPr>
          </w:rPrChange>
        </w:rPr>
        <w:t>études</w:t>
      </w:r>
    </w:p>
    <w:p w:rsidR="00832F4C" w:rsidRPr="000F3EE9" w:rsidRDefault="00832F4C">
      <w:pPr>
        <w:autoSpaceDE w:val="0"/>
        <w:autoSpaceDN w:val="0"/>
        <w:ind w:left="567"/>
        <w:rPr>
          <w:sz w:val="20"/>
          <w:szCs w:val="20"/>
          <w:lang w:val="fr-FR"/>
          <w:rPrChange w:id="7701" w:author="SRO">
            <w:rPr>
              <w:sz w:val="20"/>
              <w:szCs w:val="20"/>
              <w:lang w:val="fr-FR"/>
            </w:rPr>
          </w:rPrChange>
        </w:rPr>
      </w:pPr>
      <w:r w:rsidRPr="000F3EE9">
        <w:rPr>
          <w:sz w:val="20"/>
          <w:szCs w:val="20"/>
          <w:lang w:val="fr-FR"/>
          <w:rPrChange w:id="7702" w:author="SRO">
            <w:rPr>
              <w:sz w:val="20"/>
              <w:szCs w:val="20"/>
              <w:lang w:val="fr-FR"/>
            </w:rPr>
          </w:rPrChange>
        </w:rPr>
        <w:t>Ministère des affaires économiques et générales</w:t>
      </w:r>
    </w:p>
    <w:p w:rsidR="00832F4C" w:rsidRPr="000F3EE9" w:rsidRDefault="00832F4C">
      <w:pPr>
        <w:autoSpaceDE w:val="0"/>
        <w:autoSpaceDN w:val="0"/>
        <w:ind w:left="567"/>
        <w:rPr>
          <w:sz w:val="20"/>
          <w:szCs w:val="20"/>
          <w:lang w:val="fr-FR"/>
          <w:rPrChange w:id="7703" w:author="SRO">
            <w:rPr>
              <w:sz w:val="20"/>
              <w:szCs w:val="20"/>
              <w:lang w:val="fr-FR"/>
            </w:rPr>
          </w:rPrChange>
        </w:rPr>
      </w:pPr>
      <w:r w:rsidRPr="000F3EE9">
        <w:rPr>
          <w:sz w:val="20"/>
          <w:szCs w:val="20"/>
          <w:lang w:val="fr-FR"/>
          <w:rPrChange w:id="7704" w:author="SRO">
            <w:rPr>
              <w:sz w:val="20"/>
              <w:szCs w:val="20"/>
              <w:lang w:val="fr-FR"/>
            </w:rPr>
          </w:rPrChange>
        </w:rPr>
        <w:t>Rabat</w:t>
      </w:r>
    </w:p>
    <w:p w:rsidR="00832F4C" w:rsidRPr="000F3EE9" w:rsidRDefault="00832F4C">
      <w:pPr>
        <w:autoSpaceDE w:val="0"/>
        <w:autoSpaceDN w:val="0"/>
        <w:ind w:left="993" w:hanging="426"/>
        <w:rPr>
          <w:sz w:val="20"/>
          <w:szCs w:val="20"/>
          <w:lang w:val="fr-FR"/>
          <w:rPrChange w:id="7705" w:author="SRO">
            <w:rPr>
              <w:sz w:val="20"/>
              <w:szCs w:val="20"/>
              <w:lang w:val="fr-FR"/>
            </w:rPr>
          </w:rPrChange>
        </w:rPr>
      </w:pPr>
      <w:r w:rsidRPr="000F3EE9">
        <w:rPr>
          <w:sz w:val="20"/>
          <w:szCs w:val="20"/>
          <w:lang w:val="fr-FR"/>
          <w:rPrChange w:id="7706" w:author="SRO">
            <w:rPr>
              <w:sz w:val="20"/>
              <w:szCs w:val="20"/>
              <w:lang w:val="fr-FR"/>
            </w:rPr>
          </w:rPrChange>
        </w:rPr>
        <w:t>Tel</w:t>
      </w:r>
      <w:r w:rsidRPr="000F3EE9">
        <w:rPr>
          <w:sz w:val="20"/>
          <w:szCs w:val="20"/>
          <w:lang w:val="fr-FR"/>
          <w:rPrChange w:id="7707" w:author="SRO" w:date="2011-02-21T10:18:00Z">
            <w:rPr>
              <w:sz w:val="20"/>
              <w:szCs w:val="20"/>
              <w:lang w:val="fr-FR"/>
            </w:rPr>
          </w:rPrChange>
        </w:rPr>
        <w:t> </w:t>
      </w:r>
      <w:r w:rsidRPr="000F3EE9">
        <w:rPr>
          <w:sz w:val="20"/>
          <w:szCs w:val="20"/>
          <w:lang w:val="fr-FR"/>
          <w:rPrChange w:id="7708" w:author="SRO">
            <w:rPr>
              <w:sz w:val="20"/>
              <w:szCs w:val="20"/>
              <w:lang w:val="fr-FR"/>
            </w:rPr>
          </w:rPrChange>
        </w:rPr>
        <w:t>: +212</w:t>
      </w:r>
      <w:r w:rsidRPr="000F3EE9">
        <w:rPr>
          <w:sz w:val="20"/>
          <w:szCs w:val="20"/>
          <w:lang w:val="fr-FR"/>
          <w:rPrChange w:id="7709" w:author="SRO" w:date="2011-02-21T10:18:00Z">
            <w:rPr>
              <w:sz w:val="20"/>
              <w:szCs w:val="20"/>
              <w:lang w:val="fr-FR"/>
            </w:rPr>
          </w:rPrChange>
        </w:rPr>
        <w:t> </w:t>
      </w:r>
      <w:r w:rsidRPr="000F3EE9">
        <w:rPr>
          <w:sz w:val="20"/>
          <w:szCs w:val="20"/>
          <w:lang w:val="fr-FR"/>
          <w:rPrChange w:id="7710" w:author="SRO">
            <w:rPr>
              <w:sz w:val="20"/>
              <w:szCs w:val="20"/>
              <w:lang w:val="fr-FR"/>
            </w:rPr>
          </w:rPrChange>
        </w:rPr>
        <w:t>537 68 73 00</w:t>
      </w:r>
      <w:r w:rsidRPr="000F3EE9">
        <w:rPr>
          <w:sz w:val="20"/>
          <w:szCs w:val="20"/>
          <w:lang w:val="fr-FR"/>
          <w:rPrChange w:id="7711" w:author="SRO" w:date="2011-02-21T10:18:00Z">
            <w:rPr>
              <w:sz w:val="20"/>
              <w:szCs w:val="20"/>
              <w:lang w:val="fr-FR"/>
            </w:rPr>
          </w:rPrChange>
        </w:rPr>
        <w:tab/>
      </w:r>
    </w:p>
    <w:p w:rsidR="00832F4C" w:rsidRPr="000F3EE9" w:rsidRDefault="00832F4C">
      <w:pPr>
        <w:autoSpaceDE w:val="0"/>
        <w:autoSpaceDN w:val="0"/>
        <w:ind w:left="993" w:hanging="426"/>
        <w:rPr>
          <w:sz w:val="20"/>
          <w:szCs w:val="20"/>
          <w:lang w:val="fr-FR"/>
          <w:rPrChange w:id="7712" w:author="SRO">
            <w:rPr>
              <w:sz w:val="20"/>
              <w:szCs w:val="20"/>
              <w:lang w:val="fr-FR"/>
            </w:rPr>
          </w:rPrChange>
        </w:rPr>
      </w:pPr>
      <w:r w:rsidRPr="000F3EE9">
        <w:rPr>
          <w:sz w:val="20"/>
          <w:szCs w:val="20"/>
          <w:lang w:val="fr-FR"/>
          <w:rPrChange w:id="7713" w:author="SRO">
            <w:rPr>
              <w:sz w:val="20"/>
              <w:szCs w:val="20"/>
              <w:lang w:val="fr-FR"/>
            </w:rPr>
          </w:rPrChange>
        </w:rPr>
        <w:t>Email</w:t>
      </w:r>
      <w:r w:rsidRPr="000F3EE9">
        <w:rPr>
          <w:sz w:val="20"/>
          <w:szCs w:val="20"/>
          <w:lang w:val="fr-FR"/>
          <w:rPrChange w:id="7714" w:author="SRO" w:date="2011-02-21T10:18:00Z">
            <w:rPr>
              <w:sz w:val="20"/>
              <w:szCs w:val="20"/>
              <w:lang w:val="fr-FR"/>
            </w:rPr>
          </w:rPrChange>
        </w:rPr>
        <w:t> </w:t>
      </w:r>
      <w:r w:rsidRPr="000F3EE9">
        <w:rPr>
          <w:sz w:val="20"/>
          <w:szCs w:val="20"/>
          <w:lang w:val="fr-FR"/>
          <w:rPrChange w:id="7715" w:author="SRO">
            <w:rPr>
              <w:sz w:val="20"/>
              <w:szCs w:val="20"/>
              <w:lang w:val="fr-FR"/>
            </w:rPr>
          </w:rPrChange>
        </w:rPr>
        <w:t>:</w:t>
      </w:r>
      <w:r w:rsidRPr="000F3EE9">
        <w:rPr>
          <w:sz w:val="20"/>
          <w:szCs w:val="20"/>
          <w:lang w:val="fr-FR"/>
          <w:rPrChange w:id="7716" w:author="SRO" w:date="2011-02-21T10:18:00Z">
            <w:rPr>
              <w:sz w:val="20"/>
              <w:szCs w:val="20"/>
              <w:lang w:val="fr-FR"/>
            </w:rPr>
          </w:rPrChange>
        </w:rPr>
        <w:tab/>
      </w:r>
      <w:r w:rsidRPr="000F3EE9">
        <w:rPr>
          <w:lang w:val="fr-FR"/>
          <w:rPrChange w:id="7717" w:author="SRO">
            <w:rPr>
              <w:lang w:val="fr-FR"/>
            </w:rPr>
          </w:rPrChange>
        </w:rPr>
        <w:fldChar w:fldCharType="begin"/>
      </w:r>
      <w:r w:rsidRPr="000F3EE9">
        <w:rPr>
          <w:lang w:val="fr-FR"/>
          <w:rPrChange w:id="7718" w:author="SRO">
            <w:rPr>
              <w:lang w:val="fr-FR"/>
            </w:rPr>
          </w:rPrChange>
        </w:rPr>
        <w:instrText>HYPERLINK "mailto:jedidi@affaires-generales.gov.ma"</w:instrText>
      </w:r>
      <w:r w:rsidRPr="000F3EE9">
        <w:rPr>
          <w:rPrChange w:id="7719" w:author="SRO" w:date="2011-02-21T10:18:00Z">
            <w:rPr/>
          </w:rPrChange>
        </w:rPr>
      </w:r>
      <w:r w:rsidRPr="000F3EE9">
        <w:rPr>
          <w:lang w:val="fr-FR"/>
          <w:rPrChange w:id="7720" w:author="SRO">
            <w:rPr>
              <w:lang w:val="fr-FR"/>
            </w:rPr>
          </w:rPrChange>
        </w:rPr>
        <w:fldChar w:fldCharType="separate"/>
      </w:r>
      <w:r w:rsidRPr="00832F4C">
        <w:rPr>
          <w:rStyle w:val="Hyperlink"/>
          <w:color w:val="auto"/>
          <w:sz w:val="20"/>
          <w:szCs w:val="20"/>
          <w:lang w:val="fr-FR"/>
          <w:rPrChange w:id="7721" w:author="SRO" w:date="2011-02-21T10:18:00Z">
            <w:rPr>
              <w:rStyle w:val="Hyperlink"/>
              <w:sz w:val="20"/>
              <w:szCs w:val="20"/>
              <w:lang w:val="fr-FR"/>
            </w:rPr>
          </w:rPrChange>
        </w:rPr>
        <w:t>jedidi@affaires-generales.gov.ma</w:t>
      </w:r>
      <w:r w:rsidRPr="000F3EE9">
        <w:rPr>
          <w:lang w:val="fr-FR"/>
          <w:rPrChange w:id="7722" w:author="SRO">
            <w:rPr>
              <w:lang w:val="fr-FR"/>
            </w:rPr>
          </w:rPrChange>
        </w:rPr>
        <w:fldChar w:fldCharType="end"/>
      </w:r>
    </w:p>
    <w:p w:rsidR="00832F4C" w:rsidRPr="000F3EE9" w:rsidRDefault="00832F4C">
      <w:pPr>
        <w:autoSpaceDE w:val="0"/>
        <w:autoSpaceDN w:val="0"/>
        <w:ind w:left="993" w:hanging="426"/>
        <w:rPr>
          <w:sz w:val="20"/>
          <w:szCs w:val="20"/>
          <w:lang w:val="fr-FR"/>
          <w:rPrChange w:id="7723" w:author="SRO">
            <w:rPr>
              <w:sz w:val="20"/>
              <w:szCs w:val="20"/>
              <w:lang w:val="fr-FR"/>
            </w:rPr>
          </w:rPrChange>
        </w:rPr>
      </w:pPr>
    </w:p>
    <w:p w:rsidR="00832F4C" w:rsidRPr="000F3EE9" w:rsidRDefault="00832F4C">
      <w:pPr>
        <w:numPr>
          <w:ilvl w:val="0"/>
          <w:numId w:val="27"/>
          <w:numberingChange w:id="7724" w:author="SRO" w:date="2011-02-21T09:12:00Z" w:original="%1:31:0:."/>
        </w:numPr>
        <w:tabs>
          <w:tab w:val="clear" w:pos="1004"/>
          <w:tab w:val="num" w:pos="567"/>
        </w:tabs>
        <w:autoSpaceDE w:val="0"/>
        <w:autoSpaceDN w:val="0"/>
        <w:adjustRightInd w:val="0"/>
        <w:ind w:hanging="1004"/>
        <w:textAlignment w:val="baseline"/>
        <w:rPr>
          <w:sz w:val="20"/>
          <w:szCs w:val="20"/>
          <w:lang w:val="fr-FR"/>
          <w:rPrChange w:id="7725" w:author="SRO">
            <w:rPr>
              <w:sz w:val="20"/>
              <w:szCs w:val="20"/>
              <w:lang w:val="fr-FR"/>
            </w:rPr>
          </w:rPrChange>
        </w:rPr>
      </w:pPr>
      <w:r w:rsidRPr="000F3EE9">
        <w:rPr>
          <w:sz w:val="20"/>
          <w:szCs w:val="20"/>
          <w:lang w:val="fr-FR"/>
          <w:rPrChange w:id="7726" w:author="SRO">
            <w:rPr>
              <w:sz w:val="20"/>
              <w:szCs w:val="20"/>
              <w:lang w:val="fr-FR"/>
            </w:rPr>
          </w:rPrChange>
        </w:rPr>
        <w:t>M. Younes El Bakirdi</w:t>
      </w:r>
    </w:p>
    <w:p w:rsidR="00832F4C" w:rsidRPr="000F3EE9" w:rsidRDefault="00832F4C">
      <w:pPr>
        <w:autoSpaceDE w:val="0"/>
        <w:autoSpaceDN w:val="0"/>
        <w:ind w:left="993" w:hanging="426"/>
        <w:rPr>
          <w:sz w:val="20"/>
          <w:szCs w:val="20"/>
          <w:lang w:val="fr-FR"/>
          <w:rPrChange w:id="7727" w:author="SRO">
            <w:rPr>
              <w:sz w:val="20"/>
              <w:szCs w:val="20"/>
              <w:lang w:val="fr-FR"/>
            </w:rPr>
          </w:rPrChange>
        </w:rPr>
      </w:pPr>
      <w:r w:rsidRPr="000F3EE9">
        <w:rPr>
          <w:sz w:val="20"/>
          <w:szCs w:val="20"/>
          <w:lang w:val="fr-FR"/>
          <w:rPrChange w:id="7728" w:author="SRO">
            <w:rPr>
              <w:sz w:val="20"/>
              <w:szCs w:val="20"/>
              <w:lang w:val="fr-FR"/>
            </w:rPr>
          </w:rPrChange>
        </w:rPr>
        <w:t>Administrateur</w:t>
      </w:r>
    </w:p>
    <w:p w:rsidR="00832F4C" w:rsidRPr="000F3EE9" w:rsidRDefault="00832F4C">
      <w:pPr>
        <w:autoSpaceDE w:val="0"/>
        <w:autoSpaceDN w:val="0"/>
        <w:ind w:left="993" w:hanging="426"/>
        <w:rPr>
          <w:sz w:val="20"/>
          <w:szCs w:val="20"/>
          <w:lang w:val="fr-FR"/>
          <w:rPrChange w:id="7729" w:author="SRO">
            <w:rPr>
              <w:sz w:val="20"/>
              <w:szCs w:val="20"/>
              <w:lang w:val="fr-FR"/>
            </w:rPr>
          </w:rPrChange>
        </w:rPr>
      </w:pPr>
      <w:r w:rsidRPr="000F3EE9">
        <w:rPr>
          <w:sz w:val="20"/>
          <w:szCs w:val="20"/>
          <w:lang w:val="fr-FR"/>
          <w:rPrChange w:id="7730" w:author="SRO">
            <w:rPr>
              <w:sz w:val="20"/>
              <w:szCs w:val="20"/>
              <w:lang w:val="fr-FR"/>
            </w:rPr>
          </w:rPrChange>
        </w:rPr>
        <w:t>Ministère des affaires économiques et générales</w:t>
      </w:r>
    </w:p>
    <w:p w:rsidR="00832F4C" w:rsidRPr="000F3EE9" w:rsidRDefault="00832F4C">
      <w:pPr>
        <w:autoSpaceDE w:val="0"/>
        <w:autoSpaceDN w:val="0"/>
        <w:ind w:left="993" w:hanging="426"/>
        <w:rPr>
          <w:sz w:val="20"/>
          <w:szCs w:val="20"/>
          <w:lang w:val="fr-FR"/>
          <w:rPrChange w:id="7731" w:author="SRO">
            <w:rPr>
              <w:sz w:val="20"/>
              <w:szCs w:val="20"/>
              <w:lang w:val="fr-FR"/>
            </w:rPr>
          </w:rPrChange>
        </w:rPr>
      </w:pPr>
      <w:r w:rsidRPr="000F3EE9">
        <w:rPr>
          <w:sz w:val="20"/>
          <w:szCs w:val="20"/>
          <w:lang w:val="fr-FR"/>
          <w:rPrChange w:id="7732" w:author="SRO">
            <w:rPr>
              <w:sz w:val="20"/>
              <w:szCs w:val="20"/>
              <w:lang w:val="fr-FR"/>
            </w:rPr>
          </w:rPrChange>
        </w:rPr>
        <w:t>Rabat</w:t>
      </w:r>
    </w:p>
    <w:p w:rsidR="00832F4C" w:rsidRPr="000F3EE9" w:rsidRDefault="00832F4C">
      <w:pPr>
        <w:autoSpaceDE w:val="0"/>
        <w:autoSpaceDN w:val="0"/>
        <w:ind w:left="993" w:hanging="426"/>
        <w:rPr>
          <w:sz w:val="20"/>
          <w:szCs w:val="20"/>
          <w:lang w:val="fr-FR"/>
          <w:rPrChange w:id="7733" w:author="SRO">
            <w:rPr>
              <w:sz w:val="20"/>
              <w:szCs w:val="20"/>
              <w:lang w:val="fr-FR"/>
            </w:rPr>
          </w:rPrChange>
        </w:rPr>
      </w:pPr>
      <w:r w:rsidRPr="000F3EE9">
        <w:rPr>
          <w:sz w:val="20"/>
          <w:szCs w:val="20"/>
          <w:lang w:val="fr-FR"/>
          <w:rPrChange w:id="7734" w:author="SRO">
            <w:rPr>
              <w:sz w:val="20"/>
              <w:szCs w:val="20"/>
              <w:lang w:val="fr-FR"/>
            </w:rPr>
          </w:rPrChange>
        </w:rPr>
        <w:t>Tél</w:t>
      </w:r>
      <w:r w:rsidRPr="000F3EE9">
        <w:rPr>
          <w:sz w:val="20"/>
          <w:szCs w:val="20"/>
          <w:lang w:val="fr-FR"/>
          <w:rPrChange w:id="7735" w:author="SRO" w:date="2011-02-21T10:18:00Z">
            <w:rPr>
              <w:sz w:val="20"/>
              <w:szCs w:val="20"/>
              <w:lang w:val="fr-FR"/>
            </w:rPr>
          </w:rPrChange>
        </w:rPr>
        <w:t> </w:t>
      </w:r>
      <w:r w:rsidRPr="000F3EE9">
        <w:rPr>
          <w:sz w:val="20"/>
          <w:szCs w:val="20"/>
          <w:lang w:val="fr-FR"/>
          <w:rPrChange w:id="7736" w:author="SRO">
            <w:rPr>
              <w:sz w:val="20"/>
              <w:szCs w:val="20"/>
              <w:lang w:val="fr-FR"/>
            </w:rPr>
          </w:rPrChange>
        </w:rPr>
        <w:t>: +212</w:t>
      </w:r>
      <w:r w:rsidRPr="000F3EE9">
        <w:rPr>
          <w:sz w:val="20"/>
          <w:szCs w:val="20"/>
          <w:lang w:val="fr-FR"/>
          <w:rPrChange w:id="7737" w:author="SRO" w:date="2011-02-21T10:18:00Z">
            <w:rPr>
              <w:sz w:val="20"/>
              <w:szCs w:val="20"/>
              <w:lang w:val="fr-FR"/>
            </w:rPr>
          </w:rPrChange>
        </w:rPr>
        <w:t> </w:t>
      </w:r>
      <w:r w:rsidRPr="000F3EE9">
        <w:rPr>
          <w:sz w:val="20"/>
          <w:szCs w:val="20"/>
          <w:lang w:val="fr-FR"/>
          <w:rPrChange w:id="7738" w:author="SRO">
            <w:rPr>
              <w:sz w:val="20"/>
              <w:szCs w:val="20"/>
              <w:lang w:val="fr-FR"/>
            </w:rPr>
          </w:rPrChange>
        </w:rPr>
        <w:t>671 04 84 64</w:t>
      </w:r>
      <w:r w:rsidRPr="000F3EE9">
        <w:rPr>
          <w:sz w:val="20"/>
          <w:szCs w:val="20"/>
          <w:lang w:val="fr-FR"/>
          <w:rPrChange w:id="7739" w:author="SRO" w:date="2011-02-21T10:18:00Z">
            <w:rPr>
              <w:sz w:val="20"/>
              <w:szCs w:val="20"/>
              <w:lang w:val="fr-FR"/>
            </w:rPr>
          </w:rPrChange>
        </w:rPr>
        <w:tab/>
      </w:r>
    </w:p>
    <w:p w:rsidR="00832F4C" w:rsidRPr="000F3EE9" w:rsidRDefault="00832F4C">
      <w:pPr>
        <w:autoSpaceDE w:val="0"/>
        <w:autoSpaceDN w:val="0"/>
        <w:ind w:left="993" w:hanging="426"/>
        <w:rPr>
          <w:sz w:val="20"/>
          <w:szCs w:val="20"/>
          <w:lang w:val="fr-FR"/>
          <w:rPrChange w:id="7740" w:author="SRO">
            <w:rPr>
              <w:sz w:val="20"/>
              <w:szCs w:val="20"/>
              <w:lang w:val="fr-FR"/>
            </w:rPr>
          </w:rPrChange>
        </w:rPr>
      </w:pPr>
      <w:r w:rsidRPr="000F3EE9">
        <w:rPr>
          <w:sz w:val="20"/>
          <w:szCs w:val="20"/>
          <w:lang w:val="fr-FR"/>
          <w:rPrChange w:id="7741" w:author="SRO">
            <w:rPr>
              <w:sz w:val="20"/>
              <w:szCs w:val="20"/>
              <w:lang w:val="fr-FR"/>
            </w:rPr>
          </w:rPrChange>
        </w:rPr>
        <w:t>Email</w:t>
      </w:r>
      <w:r w:rsidRPr="000F3EE9">
        <w:rPr>
          <w:sz w:val="20"/>
          <w:szCs w:val="20"/>
          <w:lang w:val="fr-FR"/>
          <w:rPrChange w:id="7742" w:author="SRO" w:date="2011-02-21T10:18:00Z">
            <w:rPr>
              <w:sz w:val="20"/>
              <w:szCs w:val="20"/>
              <w:lang w:val="fr-FR"/>
            </w:rPr>
          </w:rPrChange>
        </w:rPr>
        <w:t> </w:t>
      </w:r>
      <w:r w:rsidRPr="000F3EE9">
        <w:rPr>
          <w:sz w:val="20"/>
          <w:szCs w:val="20"/>
          <w:lang w:val="fr-FR"/>
          <w:rPrChange w:id="7743" w:author="SRO">
            <w:rPr>
              <w:sz w:val="20"/>
              <w:szCs w:val="20"/>
              <w:lang w:val="fr-FR"/>
            </w:rPr>
          </w:rPrChange>
        </w:rPr>
        <w:t xml:space="preserve">: </w:t>
      </w:r>
      <w:r w:rsidRPr="000F3EE9">
        <w:rPr>
          <w:lang w:val="fr-FR"/>
          <w:rPrChange w:id="7744" w:author="SRO">
            <w:rPr>
              <w:lang w:val="fr-FR"/>
            </w:rPr>
          </w:rPrChange>
        </w:rPr>
        <w:fldChar w:fldCharType="begin"/>
      </w:r>
      <w:r w:rsidRPr="000F3EE9">
        <w:rPr>
          <w:lang w:val="fr-FR"/>
          <w:rPrChange w:id="7745" w:author="SRO">
            <w:rPr>
              <w:lang w:val="fr-FR"/>
            </w:rPr>
          </w:rPrChange>
        </w:rPr>
        <w:instrText>HYPERLINK "mailto:elbakirdi@affaires-generales.gov.ma"</w:instrText>
      </w:r>
      <w:r w:rsidRPr="000F3EE9">
        <w:rPr>
          <w:rPrChange w:id="7746" w:author="SRO" w:date="2011-02-21T10:18:00Z">
            <w:rPr/>
          </w:rPrChange>
        </w:rPr>
      </w:r>
      <w:r w:rsidRPr="000F3EE9">
        <w:rPr>
          <w:lang w:val="fr-FR"/>
          <w:rPrChange w:id="7747" w:author="SRO">
            <w:rPr>
              <w:lang w:val="fr-FR"/>
            </w:rPr>
          </w:rPrChange>
        </w:rPr>
        <w:fldChar w:fldCharType="separate"/>
      </w:r>
      <w:r w:rsidRPr="00832F4C">
        <w:rPr>
          <w:rStyle w:val="Hyperlink"/>
          <w:color w:val="auto"/>
          <w:sz w:val="20"/>
          <w:szCs w:val="20"/>
          <w:lang w:val="fr-FR"/>
          <w:rPrChange w:id="7748" w:author="SRO" w:date="2011-02-21T10:18:00Z">
            <w:rPr>
              <w:rStyle w:val="Hyperlink"/>
              <w:sz w:val="20"/>
              <w:szCs w:val="20"/>
              <w:lang w:val="fr-FR"/>
            </w:rPr>
          </w:rPrChange>
        </w:rPr>
        <w:t>elbakirdi@affaires-generales.gov.ma</w:t>
      </w:r>
      <w:r w:rsidRPr="000F3EE9">
        <w:rPr>
          <w:lang w:val="fr-FR"/>
          <w:rPrChange w:id="7749" w:author="SRO">
            <w:rPr>
              <w:lang w:val="fr-FR"/>
            </w:rPr>
          </w:rPrChange>
        </w:rPr>
        <w:fldChar w:fldCharType="end"/>
      </w:r>
    </w:p>
    <w:p w:rsidR="00832F4C" w:rsidRDefault="00832F4C">
      <w:pPr>
        <w:numPr>
          <w:ins w:id="7750" w:author="SRO" w:date="2011-02-21T11:04:00Z"/>
        </w:numPr>
        <w:autoSpaceDE w:val="0"/>
        <w:autoSpaceDN w:val="0"/>
        <w:ind w:left="993" w:hanging="426"/>
        <w:rPr>
          <w:ins w:id="7751" w:author="SRO" w:date="2011-02-21T11:04:00Z"/>
          <w:sz w:val="20"/>
          <w:szCs w:val="20"/>
          <w:rtl/>
          <w:lang w:val="fr-FR"/>
        </w:rPr>
      </w:pPr>
    </w:p>
    <w:p w:rsidR="00832F4C" w:rsidRDefault="00832F4C">
      <w:pPr>
        <w:numPr>
          <w:ins w:id="7752" w:author="SRO" w:date="2011-02-21T11:04:00Z"/>
        </w:numPr>
        <w:autoSpaceDE w:val="0"/>
        <w:autoSpaceDN w:val="0"/>
        <w:ind w:left="993" w:hanging="426"/>
        <w:rPr>
          <w:ins w:id="7753" w:author="SRO" w:date="2011-02-21T11:04:00Z"/>
          <w:sz w:val="20"/>
          <w:szCs w:val="20"/>
          <w:rtl/>
          <w:lang w:val="fr-FR"/>
        </w:rPr>
      </w:pPr>
    </w:p>
    <w:p w:rsidR="00832F4C" w:rsidRPr="000F3EE9" w:rsidRDefault="00832F4C">
      <w:pPr>
        <w:autoSpaceDE w:val="0"/>
        <w:autoSpaceDN w:val="0"/>
        <w:ind w:left="993" w:hanging="426"/>
        <w:rPr>
          <w:sz w:val="20"/>
          <w:szCs w:val="20"/>
          <w:lang w:val="fr-FR"/>
          <w:rPrChange w:id="7754" w:author="SRO">
            <w:rPr>
              <w:sz w:val="20"/>
              <w:szCs w:val="20"/>
              <w:lang w:val="fr-FR"/>
            </w:rPr>
          </w:rPrChange>
        </w:rPr>
      </w:pPr>
    </w:p>
    <w:p w:rsidR="00832F4C" w:rsidRPr="000F3EE9" w:rsidRDefault="00832F4C">
      <w:pPr>
        <w:numPr>
          <w:ilvl w:val="0"/>
          <w:numId w:val="27"/>
          <w:numberingChange w:id="7755" w:author="SRO" w:date="2011-02-21T09:12:00Z" w:original="%1:32:0:."/>
        </w:numPr>
        <w:tabs>
          <w:tab w:val="clear" w:pos="1004"/>
          <w:tab w:val="num" w:pos="567"/>
        </w:tabs>
        <w:autoSpaceDE w:val="0"/>
        <w:autoSpaceDN w:val="0"/>
        <w:adjustRightInd w:val="0"/>
        <w:ind w:hanging="1004"/>
        <w:textAlignment w:val="baseline"/>
        <w:rPr>
          <w:sz w:val="20"/>
          <w:szCs w:val="20"/>
          <w:lang w:val="fr-FR"/>
          <w:rPrChange w:id="7756" w:author="SRO">
            <w:rPr>
              <w:sz w:val="20"/>
              <w:szCs w:val="20"/>
              <w:lang w:val="fr-FR"/>
            </w:rPr>
          </w:rPrChange>
        </w:rPr>
      </w:pPr>
      <w:r w:rsidRPr="000F3EE9">
        <w:rPr>
          <w:sz w:val="20"/>
          <w:szCs w:val="20"/>
          <w:lang w:val="fr-FR"/>
          <w:rPrChange w:id="7757" w:author="SRO">
            <w:rPr>
              <w:sz w:val="20"/>
              <w:szCs w:val="20"/>
              <w:lang w:val="fr-FR"/>
            </w:rPr>
          </w:rPrChange>
        </w:rPr>
        <w:t>Mme Bahia Omari</w:t>
      </w:r>
    </w:p>
    <w:p w:rsidR="00832F4C" w:rsidRPr="000F3EE9" w:rsidRDefault="00832F4C">
      <w:pPr>
        <w:autoSpaceDE w:val="0"/>
        <w:autoSpaceDN w:val="0"/>
        <w:ind w:left="993" w:hanging="426"/>
        <w:rPr>
          <w:sz w:val="20"/>
          <w:szCs w:val="20"/>
          <w:lang w:val="fr-FR"/>
          <w:rPrChange w:id="7758" w:author="SRO">
            <w:rPr>
              <w:sz w:val="20"/>
              <w:szCs w:val="20"/>
              <w:lang w:val="fr-FR"/>
            </w:rPr>
          </w:rPrChange>
        </w:rPr>
      </w:pPr>
      <w:r w:rsidRPr="000F3EE9">
        <w:rPr>
          <w:sz w:val="20"/>
          <w:szCs w:val="20"/>
          <w:lang w:val="fr-FR"/>
          <w:rPrChange w:id="7759" w:author="SRO">
            <w:rPr>
              <w:sz w:val="20"/>
              <w:szCs w:val="20"/>
              <w:lang w:val="fr-FR"/>
            </w:rPr>
          </w:rPrChange>
        </w:rPr>
        <w:t>Chargée de mission auprès du Premier Ministre</w:t>
      </w:r>
    </w:p>
    <w:p w:rsidR="00832F4C" w:rsidRPr="000F3EE9" w:rsidRDefault="00832F4C">
      <w:pPr>
        <w:autoSpaceDE w:val="0"/>
        <w:autoSpaceDN w:val="0"/>
        <w:ind w:left="993" w:hanging="426"/>
        <w:rPr>
          <w:sz w:val="20"/>
          <w:szCs w:val="20"/>
          <w:lang w:val="fr-FR"/>
          <w:rPrChange w:id="7760" w:author="SRO">
            <w:rPr>
              <w:sz w:val="20"/>
              <w:szCs w:val="20"/>
              <w:lang w:val="fr-FR"/>
            </w:rPr>
          </w:rPrChange>
        </w:rPr>
      </w:pPr>
      <w:r w:rsidRPr="000F3EE9">
        <w:rPr>
          <w:sz w:val="20"/>
          <w:szCs w:val="20"/>
          <w:lang w:val="fr-FR"/>
          <w:rPrChange w:id="7761" w:author="SRO">
            <w:rPr>
              <w:sz w:val="20"/>
              <w:szCs w:val="20"/>
              <w:lang w:val="fr-FR"/>
            </w:rPr>
          </w:rPrChange>
        </w:rPr>
        <w:t>Direction coopération internaitonale, relations économiques (pôle banque mondiale)</w:t>
      </w:r>
    </w:p>
    <w:p w:rsidR="00832F4C" w:rsidRPr="000F3EE9" w:rsidRDefault="00832F4C">
      <w:pPr>
        <w:autoSpaceDE w:val="0"/>
        <w:autoSpaceDN w:val="0"/>
        <w:ind w:left="993" w:hanging="426"/>
        <w:rPr>
          <w:sz w:val="20"/>
          <w:szCs w:val="20"/>
          <w:lang w:val="fr-FR"/>
          <w:rPrChange w:id="7762" w:author="SRO">
            <w:rPr>
              <w:sz w:val="20"/>
              <w:szCs w:val="20"/>
              <w:lang w:val="fr-FR"/>
            </w:rPr>
          </w:rPrChange>
        </w:rPr>
      </w:pPr>
      <w:r w:rsidRPr="000F3EE9">
        <w:rPr>
          <w:sz w:val="20"/>
          <w:szCs w:val="20"/>
          <w:lang w:val="fr-FR"/>
          <w:rPrChange w:id="7763" w:author="SRO">
            <w:rPr>
              <w:sz w:val="20"/>
              <w:szCs w:val="20"/>
              <w:lang w:val="fr-FR"/>
            </w:rPr>
          </w:rPrChange>
        </w:rPr>
        <w:t>Ministère des affaires économiques générales</w:t>
      </w:r>
    </w:p>
    <w:p w:rsidR="00832F4C" w:rsidRPr="000F3EE9" w:rsidRDefault="00832F4C">
      <w:pPr>
        <w:autoSpaceDE w:val="0"/>
        <w:autoSpaceDN w:val="0"/>
        <w:ind w:left="993" w:hanging="426"/>
        <w:rPr>
          <w:sz w:val="20"/>
          <w:szCs w:val="20"/>
          <w:lang w:val="fr-FR"/>
          <w:rPrChange w:id="7764" w:author="SRO">
            <w:rPr>
              <w:sz w:val="20"/>
              <w:szCs w:val="20"/>
              <w:lang w:val="fr-FR"/>
            </w:rPr>
          </w:rPrChange>
        </w:rPr>
      </w:pPr>
      <w:r w:rsidRPr="000F3EE9">
        <w:rPr>
          <w:sz w:val="20"/>
          <w:szCs w:val="20"/>
          <w:lang w:val="fr-FR"/>
          <w:rPrChange w:id="7765" w:author="SRO">
            <w:rPr>
              <w:sz w:val="20"/>
              <w:szCs w:val="20"/>
              <w:lang w:val="fr-FR"/>
            </w:rPr>
          </w:rPrChange>
        </w:rPr>
        <w:t>Rabat</w:t>
      </w:r>
    </w:p>
    <w:p w:rsidR="00832F4C" w:rsidRPr="000F3EE9" w:rsidRDefault="00832F4C">
      <w:pPr>
        <w:autoSpaceDE w:val="0"/>
        <w:autoSpaceDN w:val="0"/>
        <w:ind w:left="993" w:hanging="426"/>
        <w:rPr>
          <w:sz w:val="20"/>
          <w:szCs w:val="20"/>
          <w:lang w:val="fr-FR"/>
          <w:rPrChange w:id="7766" w:author="SRO">
            <w:rPr>
              <w:sz w:val="20"/>
              <w:szCs w:val="20"/>
              <w:lang w:val="fr-FR"/>
            </w:rPr>
          </w:rPrChange>
        </w:rPr>
      </w:pPr>
      <w:r w:rsidRPr="000F3EE9">
        <w:rPr>
          <w:sz w:val="20"/>
          <w:szCs w:val="20"/>
          <w:lang w:val="fr-FR"/>
          <w:rPrChange w:id="7767" w:author="SRO">
            <w:rPr>
              <w:sz w:val="20"/>
              <w:szCs w:val="20"/>
              <w:lang w:val="fr-FR"/>
            </w:rPr>
          </w:rPrChange>
        </w:rPr>
        <w:t>Tel</w:t>
      </w:r>
      <w:r w:rsidRPr="000F3EE9">
        <w:rPr>
          <w:sz w:val="20"/>
          <w:szCs w:val="20"/>
          <w:lang w:val="fr-FR"/>
          <w:rPrChange w:id="7768" w:author="SRO" w:date="2011-02-21T10:18:00Z">
            <w:rPr>
              <w:sz w:val="20"/>
              <w:szCs w:val="20"/>
              <w:lang w:val="fr-FR"/>
            </w:rPr>
          </w:rPrChange>
        </w:rPr>
        <w:t> </w:t>
      </w:r>
      <w:r w:rsidRPr="000F3EE9">
        <w:rPr>
          <w:sz w:val="20"/>
          <w:szCs w:val="20"/>
          <w:lang w:val="fr-FR"/>
          <w:rPrChange w:id="7769" w:author="SRO">
            <w:rPr>
              <w:sz w:val="20"/>
              <w:szCs w:val="20"/>
              <w:lang w:val="fr-FR"/>
            </w:rPr>
          </w:rPrChange>
        </w:rPr>
        <w:t>: +212</w:t>
      </w:r>
      <w:r w:rsidRPr="000F3EE9">
        <w:rPr>
          <w:sz w:val="20"/>
          <w:szCs w:val="20"/>
          <w:lang w:val="fr-FR"/>
          <w:rPrChange w:id="7770" w:author="SRO" w:date="2011-02-21T10:18:00Z">
            <w:rPr>
              <w:sz w:val="20"/>
              <w:szCs w:val="20"/>
              <w:lang w:val="fr-FR"/>
            </w:rPr>
          </w:rPrChange>
        </w:rPr>
        <w:t> </w:t>
      </w:r>
      <w:r w:rsidRPr="000F3EE9">
        <w:rPr>
          <w:sz w:val="20"/>
          <w:szCs w:val="20"/>
          <w:lang w:val="fr-FR"/>
          <w:rPrChange w:id="7771" w:author="SRO">
            <w:rPr>
              <w:sz w:val="20"/>
              <w:szCs w:val="20"/>
              <w:lang w:val="fr-FR"/>
            </w:rPr>
          </w:rPrChange>
        </w:rPr>
        <w:t>537 68 73 16</w:t>
      </w:r>
      <w:r w:rsidRPr="000F3EE9">
        <w:rPr>
          <w:sz w:val="20"/>
          <w:szCs w:val="20"/>
          <w:lang w:val="fr-FR"/>
          <w:rPrChange w:id="7772" w:author="SRO" w:date="2011-02-21T10:18:00Z">
            <w:rPr>
              <w:sz w:val="20"/>
              <w:szCs w:val="20"/>
              <w:lang w:val="fr-FR"/>
            </w:rPr>
          </w:rPrChange>
        </w:rPr>
        <w:tab/>
      </w:r>
    </w:p>
    <w:p w:rsidR="00832F4C" w:rsidRPr="000F3EE9" w:rsidRDefault="00832F4C" w:rsidP="00887194">
      <w:pPr>
        <w:autoSpaceDE w:val="0"/>
        <w:autoSpaceDN w:val="0"/>
        <w:ind w:left="993" w:hanging="426"/>
        <w:rPr>
          <w:sz w:val="20"/>
          <w:szCs w:val="20"/>
          <w:lang w:val="fr-FR"/>
          <w:rPrChange w:id="7773" w:author="SRO">
            <w:rPr>
              <w:sz w:val="20"/>
              <w:szCs w:val="20"/>
              <w:lang w:val="fr-FR"/>
            </w:rPr>
          </w:rPrChange>
        </w:rPr>
      </w:pPr>
      <w:r w:rsidRPr="000F3EE9">
        <w:rPr>
          <w:sz w:val="20"/>
          <w:szCs w:val="20"/>
          <w:lang w:val="fr-FR"/>
          <w:rPrChange w:id="7774" w:author="SRO">
            <w:rPr>
              <w:sz w:val="20"/>
              <w:szCs w:val="20"/>
              <w:lang w:val="fr-FR"/>
            </w:rPr>
          </w:rPrChange>
        </w:rPr>
        <w:t>Email</w:t>
      </w:r>
      <w:r w:rsidRPr="000F3EE9">
        <w:rPr>
          <w:sz w:val="20"/>
          <w:szCs w:val="20"/>
          <w:lang w:val="fr-FR"/>
          <w:rPrChange w:id="7775" w:author="SRO" w:date="2011-02-21T10:18:00Z">
            <w:rPr>
              <w:sz w:val="20"/>
              <w:szCs w:val="20"/>
              <w:lang w:val="fr-FR"/>
            </w:rPr>
          </w:rPrChange>
        </w:rPr>
        <w:t> </w:t>
      </w:r>
      <w:r w:rsidRPr="000F3EE9">
        <w:rPr>
          <w:sz w:val="20"/>
          <w:szCs w:val="20"/>
          <w:lang w:val="fr-FR"/>
          <w:rPrChange w:id="7776" w:author="SRO">
            <w:rPr>
              <w:sz w:val="20"/>
              <w:szCs w:val="20"/>
              <w:lang w:val="fr-FR"/>
            </w:rPr>
          </w:rPrChange>
        </w:rPr>
        <w:t>:</w:t>
      </w:r>
      <w:ins w:id="7777" w:author="SRO" w:date="2011-02-21T11:04:00Z">
        <w:r>
          <w:rPr>
            <w:sz w:val="20"/>
            <w:szCs w:val="20"/>
            <w:rtl/>
            <w:lang w:val="fr-FR"/>
          </w:rPr>
          <w:t xml:space="preserve"> </w:t>
        </w:r>
      </w:ins>
      <w:del w:id="7778" w:author="SRO" w:date="2011-02-21T11:04:00Z">
        <w:r w:rsidRPr="000F3EE9" w:rsidDel="00887194">
          <w:rPr>
            <w:sz w:val="20"/>
            <w:szCs w:val="20"/>
            <w:lang w:val="fr-FR"/>
            <w:rPrChange w:id="7779" w:author="SRO" w:date="2011-02-21T10:18:00Z">
              <w:rPr>
                <w:sz w:val="20"/>
                <w:szCs w:val="20"/>
                <w:lang w:val="fr-FR"/>
              </w:rPr>
            </w:rPrChange>
          </w:rPr>
          <w:tab/>
        </w:r>
      </w:del>
      <w:r w:rsidRPr="000F3EE9">
        <w:rPr>
          <w:rPrChange w:id="7780" w:author="SRO">
            <w:rPr/>
          </w:rPrChange>
        </w:rPr>
        <w:fldChar w:fldCharType="begin"/>
      </w:r>
      <w:r w:rsidRPr="000F3EE9">
        <w:rPr>
          <w:rPrChange w:id="7781" w:author="SRO">
            <w:rPr/>
          </w:rPrChange>
        </w:rPr>
        <w:instrText>HYPERLINK "mailto:omari@affaires-générales.gov.ma"</w:instrText>
      </w:r>
      <w:r w:rsidRPr="000F3EE9">
        <w:rPr>
          <w:rPrChange w:id="7782" w:author="SRO" w:date="2011-02-21T10:18:00Z">
            <w:rPr/>
          </w:rPrChange>
        </w:rPr>
      </w:r>
      <w:r w:rsidRPr="000F3EE9">
        <w:rPr>
          <w:rPrChange w:id="7783" w:author="SRO">
            <w:rPr/>
          </w:rPrChange>
        </w:rPr>
        <w:fldChar w:fldCharType="separate"/>
      </w:r>
      <w:r w:rsidRPr="00832F4C">
        <w:rPr>
          <w:rStyle w:val="Hyperlink"/>
          <w:color w:val="auto"/>
          <w:sz w:val="20"/>
          <w:szCs w:val="20"/>
          <w:lang w:val="fr-FR"/>
          <w:rPrChange w:id="7784" w:author="SRO" w:date="2011-02-21T10:18:00Z">
            <w:rPr>
              <w:rStyle w:val="Hyperlink"/>
              <w:sz w:val="20"/>
              <w:szCs w:val="20"/>
              <w:lang w:val="fr-FR"/>
            </w:rPr>
          </w:rPrChange>
        </w:rPr>
        <w:t>omari@affaires-générales.gov.ma</w:t>
      </w:r>
      <w:r w:rsidRPr="000F3EE9">
        <w:rPr>
          <w:rPrChange w:id="7785" w:author="SRO">
            <w:rPr/>
          </w:rPrChange>
        </w:rPr>
        <w:fldChar w:fldCharType="end"/>
      </w:r>
    </w:p>
    <w:p w:rsidR="00832F4C" w:rsidRPr="000F3EE9" w:rsidRDefault="00832F4C">
      <w:pPr>
        <w:autoSpaceDE w:val="0"/>
        <w:autoSpaceDN w:val="0"/>
        <w:ind w:left="993" w:hanging="426"/>
        <w:rPr>
          <w:sz w:val="20"/>
          <w:szCs w:val="20"/>
          <w:lang w:val="fr-FR"/>
          <w:rPrChange w:id="7786" w:author="SRO">
            <w:rPr>
              <w:sz w:val="20"/>
              <w:szCs w:val="20"/>
              <w:lang w:val="fr-FR"/>
            </w:rPr>
          </w:rPrChange>
        </w:rPr>
      </w:pPr>
    </w:p>
    <w:p w:rsidR="00832F4C" w:rsidRPr="000F3EE9" w:rsidRDefault="00832F4C">
      <w:pPr>
        <w:numPr>
          <w:ilvl w:val="0"/>
          <w:numId w:val="27"/>
          <w:numberingChange w:id="7787" w:author="SRO" w:date="2011-02-21T09:12:00Z" w:original="%1:33:0:."/>
        </w:numPr>
        <w:tabs>
          <w:tab w:val="clear" w:pos="1004"/>
          <w:tab w:val="num" w:pos="567"/>
        </w:tabs>
        <w:autoSpaceDE w:val="0"/>
        <w:autoSpaceDN w:val="0"/>
        <w:adjustRightInd w:val="0"/>
        <w:ind w:hanging="1004"/>
        <w:textAlignment w:val="baseline"/>
        <w:rPr>
          <w:sz w:val="20"/>
          <w:szCs w:val="20"/>
          <w:lang w:val="fr-FR"/>
          <w:rPrChange w:id="7788" w:author="SRO">
            <w:rPr>
              <w:sz w:val="20"/>
              <w:szCs w:val="20"/>
              <w:lang w:val="fr-FR"/>
            </w:rPr>
          </w:rPrChange>
        </w:rPr>
      </w:pPr>
      <w:r w:rsidRPr="000F3EE9">
        <w:rPr>
          <w:sz w:val="20"/>
          <w:szCs w:val="20"/>
          <w:lang w:val="fr-FR" w:eastAsia="ja-JP"/>
          <w:rPrChange w:id="7789" w:author="SRO">
            <w:rPr>
              <w:sz w:val="20"/>
              <w:szCs w:val="20"/>
              <w:lang w:val="fr-FR" w:eastAsia="ja-JP"/>
            </w:rPr>
          </w:rPrChange>
        </w:rPr>
        <w:t>M. Abdelghani Bendriouch</w:t>
      </w:r>
    </w:p>
    <w:p w:rsidR="00832F4C" w:rsidRPr="000F3EE9" w:rsidRDefault="00832F4C">
      <w:pPr>
        <w:autoSpaceDE w:val="0"/>
        <w:autoSpaceDN w:val="0"/>
        <w:ind w:left="993" w:hanging="426"/>
        <w:rPr>
          <w:sz w:val="20"/>
          <w:szCs w:val="20"/>
          <w:lang w:val="fr-FR"/>
          <w:rPrChange w:id="7790" w:author="SRO">
            <w:rPr>
              <w:sz w:val="20"/>
              <w:szCs w:val="20"/>
              <w:lang w:val="fr-FR"/>
            </w:rPr>
          </w:rPrChange>
        </w:rPr>
      </w:pPr>
      <w:r w:rsidRPr="000F3EE9">
        <w:rPr>
          <w:sz w:val="20"/>
          <w:szCs w:val="20"/>
          <w:lang w:val="fr-FR" w:eastAsia="ja-JP"/>
          <w:rPrChange w:id="7791" w:author="SRO">
            <w:rPr>
              <w:sz w:val="20"/>
              <w:szCs w:val="20"/>
              <w:lang w:val="fr-FR" w:eastAsia="ja-JP"/>
            </w:rPr>
          </w:rPrChange>
        </w:rPr>
        <w:t>Doyen et Professeur de l</w:t>
      </w:r>
      <w:r w:rsidRPr="000F3EE9">
        <w:rPr>
          <w:sz w:val="20"/>
          <w:szCs w:val="20"/>
          <w:lang w:val="fr-FR" w:eastAsia="ja-JP"/>
          <w:rPrChange w:id="7792" w:author="SRO" w:date="2011-02-21T10:18:00Z">
            <w:rPr>
              <w:sz w:val="20"/>
              <w:szCs w:val="20"/>
              <w:lang w:val="fr-FR" w:eastAsia="ja-JP"/>
            </w:rPr>
          </w:rPrChange>
        </w:rPr>
        <w:t>’</w:t>
      </w:r>
      <w:r w:rsidRPr="000F3EE9">
        <w:rPr>
          <w:sz w:val="20"/>
          <w:szCs w:val="20"/>
          <w:lang w:val="fr-FR" w:eastAsia="ja-JP"/>
          <w:rPrChange w:id="7793" w:author="SRO">
            <w:rPr>
              <w:sz w:val="20"/>
              <w:szCs w:val="20"/>
              <w:lang w:val="fr-FR" w:eastAsia="ja-JP"/>
            </w:rPr>
          </w:rPrChange>
        </w:rPr>
        <w:t xml:space="preserve">enseignement supérieur </w:t>
      </w:r>
    </w:p>
    <w:p w:rsidR="00832F4C" w:rsidRPr="000F3EE9" w:rsidRDefault="00832F4C">
      <w:pPr>
        <w:autoSpaceDE w:val="0"/>
        <w:autoSpaceDN w:val="0"/>
        <w:ind w:left="993" w:hanging="426"/>
        <w:rPr>
          <w:sz w:val="20"/>
          <w:szCs w:val="20"/>
          <w:lang w:val="fr-FR"/>
          <w:rPrChange w:id="7794" w:author="SRO">
            <w:rPr>
              <w:sz w:val="20"/>
              <w:szCs w:val="20"/>
              <w:lang w:val="fr-FR"/>
            </w:rPr>
          </w:rPrChange>
        </w:rPr>
      </w:pPr>
      <w:r w:rsidRPr="000F3EE9">
        <w:rPr>
          <w:sz w:val="20"/>
          <w:szCs w:val="20"/>
          <w:lang w:val="fr-FR" w:eastAsia="ja-JP"/>
          <w:rPrChange w:id="7795" w:author="SRO">
            <w:rPr>
              <w:sz w:val="20"/>
              <w:szCs w:val="20"/>
              <w:lang w:val="fr-FR" w:eastAsia="ja-JP"/>
            </w:rPr>
          </w:rPrChange>
        </w:rPr>
        <w:t>Faculté de commerce de Gestion</w:t>
      </w:r>
    </w:p>
    <w:p w:rsidR="00832F4C" w:rsidRPr="000F3EE9" w:rsidRDefault="00832F4C">
      <w:pPr>
        <w:autoSpaceDE w:val="0"/>
        <w:autoSpaceDN w:val="0"/>
        <w:ind w:left="993" w:hanging="426"/>
        <w:rPr>
          <w:sz w:val="20"/>
          <w:szCs w:val="20"/>
          <w:lang w:val="fr-FR"/>
          <w:rPrChange w:id="7796" w:author="SRO">
            <w:rPr>
              <w:sz w:val="20"/>
              <w:szCs w:val="20"/>
              <w:lang w:val="fr-FR"/>
            </w:rPr>
          </w:rPrChange>
        </w:rPr>
      </w:pPr>
      <w:r w:rsidRPr="000F3EE9">
        <w:rPr>
          <w:sz w:val="20"/>
          <w:szCs w:val="20"/>
          <w:lang w:val="fr-FR" w:eastAsia="ja-JP"/>
          <w:rPrChange w:id="7797" w:author="SRO">
            <w:rPr>
              <w:sz w:val="20"/>
              <w:szCs w:val="20"/>
              <w:lang w:val="fr-FR" w:eastAsia="ja-JP"/>
            </w:rPr>
          </w:rPrChange>
        </w:rPr>
        <w:t>Université internationale de casablanca</w:t>
      </w:r>
    </w:p>
    <w:p w:rsidR="00832F4C" w:rsidRPr="000F3EE9" w:rsidRDefault="00832F4C">
      <w:pPr>
        <w:autoSpaceDE w:val="0"/>
        <w:autoSpaceDN w:val="0"/>
        <w:ind w:left="993" w:hanging="426"/>
        <w:rPr>
          <w:sz w:val="20"/>
          <w:szCs w:val="20"/>
          <w:lang w:val="fr-FR"/>
          <w:rPrChange w:id="7798" w:author="SRO">
            <w:rPr>
              <w:sz w:val="20"/>
              <w:szCs w:val="20"/>
              <w:lang w:val="fr-FR"/>
            </w:rPr>
          </w:rPrChange>
        </w:rPr>
      </w:pPr>
      <w:r w:rsidRPr="000F3EE9">
        <w:rPr>
          <w:sz w:val="20"/>
          <w:szCs w:val="20"/>
          <w:lang w:val="fr-FR" w:eastAsia="ja-JP"/>
          <w:rPrChange w:id="7799" w:author="SRO">
            <w:rPr>
              <w:sz w:val="20"/>
              <w:szCs w:val="20"/>
              <w:lang w:val="fr-FR" w:eastAsia="ja-JP"/>
            </w:rPr>
          </w:rPrChange>
        </w:rPr>
        <w:t>Casablanca</w:t>
      </w:r>
    </w:p>
    <w:p w:rsidR="00832F4C" w:rsidRPr="000F3EE9" w:rsidRDefault="00832F4C" w:rsidP="00887194">
      <w:pPr>
        <w:numPr>
          <w:ins w:id="7800" w:author="SRO" w:date="2011-02-21T11:04:00Z"/>
        </w:numPr>
        <w:autoSpaceDE w:val="0"/>
        <w:autoSpaceDN w:val="0"/>
        <w:ind w:left="993" w:hanging="426"/>
        <w:rPr>
          <w:sz w:val="20"/>
          <w:szCs w:val="20"/>
          <w:lang w:val="fr-FR" w:eastAsia="ja-JP"/>
          <w:rPrChange w:id="7801" w:author="SRO">
            <w:rPr>
              <w:sz w:val="20"/>
              <w:szCs w:val="20"/>
              <w:lang w:val="fr-FR" w:eastAsia="ja-JP"/>
            </w:rPr>
          </w:rPrChange>
        </w:rPr>
      </w:pPr>
      <w:r w:rsidRPr="000F3EE9">
        <w:rPr>
          <w:sz w:val="20"/>
          <w:szCs w:val="20"/>
          <w:lang w:val="fr-FR" w:eastAsia="ja-JP"/>
          <w:rPrChange w:id="7802" w:author="SRO">
            <w:rPr>
              <w:sz w:val="20"/>
              <w:szCs w:val="20"/>
              <w:lang w:val="fr-FR" w:eastAsia="ja-JP"/>
            </w:rPr>
          </w:rPrChange>
        </w:rPr>
        <w:t>Tél</w:t>
      </w:r>
      <w:r w:rsidRPr="000F3EE9">
        <w:rPr>
          <w:sz w:val="20"/>
          <w:szCs w:val="20"/>
          <w:lang w:val="fr-FR" w:eastAsia="ja-JP"/>
          <w:rPrChange w:id="7803" w:author="SRO" w:date="2011-02-21T10:18:00Z">
            <w:rPr>
              <w:sz w:val="20"/>
              <w:szCs w:val="20"/>
              <w:lang w:val="fr-FR" w:eastAsia="ja-JP"/>
            </w:rPr>
          </w:rPrChange>
        </w:rPr>
        <w:t> </w:t>
      </w:r>
      <w:r w:rsidRPr="000F3EE9">
        <w:rPr>
          <w:sz w:val="20"/>
          <w:szCs w:val="20"/>
          <w:lang w:val="fr-FR" w:eastAsia="ja-JP"/>
          <w:rPrChange w:id="7804" w:author="SRO">
            <w:rPr>
              <w:sz w:val="20"/>
              <w:szCs w:val="20"/>
              <w:lang w:val="fr-FR" w:eastAsia="ja-JP"/>
            </w:rPr>
          </w:rPrChange>
        </w:rPr>
        <w:t xml:space="preserve">Mobile: 06 65 18 30 50 </w:t>
      </w:r>
      <w:del w:id="7805" w:author="SRO" w:date="2011-02-21T11:04:00Z">
        <w:r w:rsidRPr="000F3EE9" w:rsidDel="00887194">
          <w:rPr>
            <w:sz w:val="20"/>
            <w:szCs w:val="20"/>
            <w:lang w:val="fr-FR" w:eastAsia="ja-JP"/>
            <w:rPrChange w:id="7806" w:author="SRO">
              <w:rPr>
                <w:sz w:val="20"/>
                <w:szCs w:val="20"/>
                <w:lang w:val="fr-FR" w:eastAsia="ja-JP"/>
              </w:rPr>
            </w:rPrChange>
          </w:rPr>
          <w:delText xml:space="preserve">- </w:delText>
        </w:r>
      </w:del>
      <w:ins w:id="7807" w:author="SRO" w:date="2011-02-21T11:05:00Z">
        <w:r>
          <w:rPr>
            <w:sz w:val="20"/>
            <w:szCs w:val="20"/>
            <w:rtl/>
            <w:lang w:val="fr-FR" w:eastAsia="ja-JP"/>
          </w:rPr>
          <w:t xml:space="preserve"> </w:t>
        </w:r>
      </w:ins>
      <w:r w:rsidRPr="000F3EE9">
        <w:rPr>
          <w:sz w:val="20"/>
          <w:szCs w:val="20"/>
          <w:lang w:val="fr-FR" w:eastAsia="ja-JP"/>
          <w:rPrChange w:id="7808" w:author="SRO">
            <w:rPr>
              <w:sz w:val="20"/>
              <w:szCs w:val="20"/>
              <w:lang w:val="fr-FR" w:eastAsia="ja-JP"/>
            </w:rPr>
          </w:rPrChange>
        </w:rPr>
        <w:t xml:space="preserve">Fax: 05 22 31 70 66 </w:t>
      </w:r>
    </w:p>
    <w:p w:rsidR="00832F4C" w:rsidRPr="000F3EE9" w:rsidRDefault="00832F4C">
      <w:pPr>
        <w:autoSpaceDE w:val="0"/>
        <w:autoSpaceDN w:val="0"/>
        <w:ind w:left="993" w:hanging="426"/>
        <w:rPr>
          <w:sz w:val="20"/>
          <w:szCs w:val="20"/>
          <w:lang w:val="fr-FR"/>
          <w:rPrChange w:id="7809" w:author="SRO">
            <w:rPr>
              <w:sz w:val="20"/>
              <w:szCs w:val="20"/>
              <w:lang w:val="fr-FR"/>
            </w:rPr>
          </w:rPrChange>
        </w:rPr>
      </w:pPr>
      <w:r w:rsidRPr="000F3EE9">
        <w:rPr>
          <w:sz w:val="20"/>
          <w:szCs w:val="20"/>
          <w:lang w:val="fr-FR" w:eastAsia="ja-JP"/>
          <w:rPrChange w:id="7810" w:author="SRO">
            <w:rPr>
              <w:sz w:val="20"/>
              <w:szCs w:val="20"/>
              <w:lang w:val="fr-FR" w:eastAsia="ja-JP"/>
            </w:rPr>
          </w:rPrChange>
        </w:rPr>
        <w:t>E-mail</w:t>
      </w:r>
      <w:r w:rsidRPr="000F3EE9">
        <w:rPr>
          <w:sz w:val="20"/>
          <w:szCs w:val="20"/>
          <w:lang w:val="fr-FR" w:eastAsia="ja-JP"/>
          <w:rPrChange w:id="7811" w:author="SRO" w:date="2011-02-21T10:18:00Z">
            <w:rPr>
              <w:sz w:val="20"/>
              <w:szCs w:val="20"/>
              <w:lang w:val="fr-FR" w:eastAsia="ja-JP"/>
            </w:rPr>
          </w:rPrChange>
        </w:rPr>
        <w:t> </w:t>
      </w:r>
      <w:r w:rsidRPr="000F3EE9">
        <w:rPr>
          <w:sz w:val="20"/>
          <w:szCs w:val="20"/>
          <w:lang w:val="fr-FR" w:eastAsia="ja-JP"/>
          <w:rPrChange w:id="7812" w:author="SRO">
            <w:rPr>
              <w:sz w:val="20"/>
              <w:szCs w:val="20"/>
              <w:lang w:val="fr-FR" w:eastAsia="ja-JP"/>
            </w:rPr>
          </w:rPrChange>
        </w:rPr>
        <w:t>:adbelghani.bendriouch@uic.ac.ma</w:t>
      </w:r>
    </w:p>
    <w:p w:rsidR="00832F4C" w:rsidRPr="000F3EE9" w:rsidRDefault="00832F4C">
      <w:pPr>
        <w:autoSpaceDE w:val="0"/>
        <w:autoSpaceDN w:val="0"/>
        <w:ind w:left="993" w:hanging="426"/>
        <w:rPr>
          <w:sz w:val="20"/>
          <w:szCs w:val="20"/>
          <w:lang w:val="fr-FR"/>
          <w:rPrChange w:id="7813" w:author="SRO">
            <w:rPr>
              <w:sz w:val="20"/>
              <w:szCs w:val="20"/>
              <w:lang w:val="fr-FR"/>
            </w:rPr>
          </w:rPrChange>
        </w:rPr>
      </w:pPr>
    </w:p>
    <w:p w:rsidR="00832F4C" w:rsidRPr="000F3EE9" w:rsidRDefault="00832F4C">
      <w:pPr>
        <w:numPr>
          <w:ilvl w:val="0"/>
          <w:numId w:val="27"/>
          <w:numberingChange w:id="7814" w:author="SRO" w:date="2011-02-21T09:12:00Z" w:original="%1:34:0:."/>
        </w:numPr>
        <w:tabs>
          <w:tab w:val="clear" w:pos="1004"/>
          <w:tab w:val="num" w:pos="567"/>
        </w:tabs>
        <w:autoSpaceDE w:val="0"/>
        <w:autoSpaceDN w:val="0"/>
        <w:adjustRightInd w:val="0"/>
        <w:ind w:hanging="1004"/>
        <w:textAlignment w:val="baseline"/>
        <w:rPr>
          <w:sz w:val="20"/>
          <w:szCs w:val="20"/>
          <w:lang w:val="fr-FR"/>
          <w:rPrChange w:id="7815" w:author="SRO">
            <w:rPr>
              <w:sz w:val="20"/>
              <w:szCs w:val="20"/>
              <w:lang w:val="fr-FR"/>
            </w:rPr>
          </w:rPrChange>
        </w:rPr>
      </w:pPr>
      <w:r w:rsidRPr="000F3EE9">
        <w:rPr>
          <w:sz w:val="20"/>
          <w:szCs w:val="20"/>
          <w:lang w:val="fr-FR" w:eastAsia="ja-JP"/>
          <w:rPrChange w:id="7816" w:author="SRO">
            <w:rPr>
              <w:sz w:val="20"/>
              <w:szCs w:val="20"/>
              <w:lang w:val="fr-FR" w:eastAsia="ja-JP"/>
            </w:rPr>
          </w:rPrChange>
        </w:rPr>
        <w:t xml:space="preserve">Mme Nadia Kaaouas </w:t>
      </w:r>
    </w:p>
    <w:p w:rsidR="00832F4C" w:rsidRPr="000F3EE9" w:rsidRDefault="00832F4C">
      <w:pPr>
        <w:autoSpaceDE w:val="0"/>
        <w:autoSpaceDN w:val="0"/>
        <w:ind w:left="993" w:hanging="426"/>
        <w:rPr>
          <w:sz w:val="20"/>
          <w:szCs w:val="20"/>
          <w:lang w:val="fr-FR"/>
          <w:rPrChange w:id="7817" w:author="SRO">
            <w:rPr>
              <w:sz w:val="20"/>
              <w:szCs w:val="20"/>
              <w:lang w:val="fr-FR"/>
            </w:rPr>
          </w:rPrChange>
        </w:rPr>
      </w:pPr>
      <w:r w:rsidRPr="000F3EE9">
        <w:rPr>
          <w:sz w:val="20"/>
          <w:szCs w:val="20"/>
          <w:lang w:val="fr-FR" w:eastAsia="ja-JP"/>
          <w:rPrChange w:id="7818" w:author="SRO">
            <w:rPr>
              <w:sz w:val="20"/>
              <w:szCs w:val="20"/>
              <w:lang w:val="fr-FR" w:eastAsia="ja-JP"/>
            </w:rPr>
          </w:rPrChange>
        </w:rPr>
        <w:t>Professeur Universitaire</w:t>
      </w:r>
    </w:p>
    <w:p w:rsidR="00832F4C" w:rsidRPr="000F3EE9" w:rsidRDefault="00832F4C">
      <w:pPr>
        <w:autoSpaceDE w:val="0"/>
        <w:autoSpaceDN w:val="0"/>
        <w:ind w:left="993" w:hanging="426"/>
        <w:rPr>
          <w:sz w:val="20"/>
          <w:szCs w:val="20"/>
          <w:lang w:val="fr-FR"/>
          <w:rPrChange w:id="7819" w:author="SRO">
            <w:rPr>
              <w:sz w:val="20"/>
              <w:szCs w:val="20"/>
              <w:lang w:val="fr-FR"/>
            </w:rPr>
          </w:rPrChange>
        </w:rPr>
      </w:pPr>
      <w:r w:rsidRPr="000F3EE9">
        <w:rPr>
          <w:sz w:val="20"/>
          <w:szCs w:val="20"/>
          <w:lang w:val="fr-FR" w:eastAsia="ja-JP"/>
          <w:rPrChange w:id="7820" w:author="SRO">
            <w:rPr>
              <w:sz w:val="20"/>
              <w:szCs w:val="20"/>
              <w:lang w:val="fr-FR" w:eastAsia="ja-JP"/>
            </w:rPr>
          </w:rPrChange>
        </w:rPr>
        <w:t>Université international de Casablanca</w:t>
      </w:r>
    </w:p>
    <w:p w:rsidR="00832F4C" w:rsidRPr="000F3EE9" w:rsidRDefault="00832F4C">
      <w:pPr>
        <w:autoSpaceDE w:val="0"/>
        <w:autoSpaceDN w:val="0"/>
        <w:ind w:left="993" w:hanging="426"/>
        <w:rPr>
          <w:sz w:val="20"/>
          <w:szCs w:val="20"/>
          <w:lang w:val="fr-FR"/>
          <w:rPrChange w:id="7821" w:author="SRO">
            <w:rPr>
              <w:sz w:val="20"/>
              <w:szCs w:val="20"/>
              <w:lang w:val="fr-FR"/>
            </w:rPr>
          </w:rPrChange>
        </w:rPr>
      </w:pPr>
      <w:r w:rsidRPr="000F3EE9">
        <w:rPr>
          <w:sz w:val="20"/>
          <w:szCs w:val="20"/>
          <w:lang w:val="fr-FR" w:eastAsia="ja-JP"/>
          <w:rPrChange w:id="7822" w:author="SRO">
            <w:rPr>
              <w:sz w:val="20"/>
              <w:szCs w:val="20"/>
              <w:lang w:val="fr-FR" w:eastAsia="ja-JP"/>
            </w:rPr>
          </w:rPrChange>
        </w:rPr>
        <w:t>Casablanca</w:t>
      </w:r>
    </w:p>
    <w:p w:rsidR="00832F4C" w:rsidRPr="000F3EE9" w:rsidRDefault="00832F4C">
      <w:pPr>
        <w:autoSpaceDE w:val="0"/>
        <w:autoSpaceDN w:val="0"/>
        <w:ind w:left="993" w:hanging="426"/>
        <w:rPr>
          <w:sz w:val="20"/>
          <w:szCs w:val="20"/>
          <w:lang w:val="fr-FR" w:eastAsia="ja-JP"/>
          <w:rPrChange w:id="7823" w:author="SRO">
            <w:rPr>
              <w:sz w:val="20"/>
              <w:szCs w:val="20"/>
              <w:lang w:val="fr-FR" w:eastAsia="ja-JP"/>
            </w:rPr>
          </w:rPrChange>
        </w:rPr>
      </w:pPr>
      <w:r w:rsidRPr="000F3EE9">
        <w:rPr>
          <w:sz w:val="20"/>
          <w:szCs w:val="20"/>
          <w:lang w:val="fr-FR" w:eastAsia="ja-JP"/>
          <w:rPrChange w:id="7824" w:author="SRO">
            <w:rPr>
              <w:sz w:val="20"/>
              <w:szCs w:val="20"/>
              <w:lang w:val="fr-FR" w:eastAsia="ja-JP"/>
            </w:rPr>
          </w:rPrChange>
        </w:rPr>
        <w:t>Tel</w:t>
      </w:r>
      <w:r w:rsidRPr="000F3EE9">
        <w:rPr>
          <w:sz w:val="20"/>
          <w:szCs w:val="20"/>
          <w:lang w:val="fr-FR" w:eastAsia="ja-JP"/>
          <w:rPrChange w:id="7825" w:author="SRO" w:date="2011-02-21T10:18:00Z">
            <w:rPr>
              <w:sz w:val="20"/>
              <w:szCs w:val="20"/>
              <w:lang w:val="fr-FR" w:eastAsia="ja-JP"/>
            </w:rPr>
          </w:rPrChange>
        </w:rPr>
        <w:t> </w:t>
      </w:r>
      <w:r w:rsidRPr="000F3EE9">
        <w:rPr>
          <w:sz w:val="20"/>
          <w:szCs w:val="20"/>
          <w:lang w:val="fr-FR" w:eastAsia="ja-JP"/>
          <w:rPrChange w:id="7826" w:author="SRO">
            <w:rPr>
              <w:sz w:val="20"/>
              <w:szCs w:val="20"/>
              <w:lang w:val="fr-FR" w:eastAsia="ja-JP"/>
            </w:rPr>
          </w:rPrChange>
        </w:rPr>
        <w:t>: +212</w:t>
      </w:r>
      <w:r w:rsidRPr="000F3EE9">
        <w:rPr>
          <w:sz w:val="20"/>
          <w:szCs w:val="20"/>
          <w:lang w:val="fr-FR" w:eastAsia="ja-JP"/>
          <w:rPrChange w:id="7827" w:author="SRO" w:date="2011-02-21T10:18:00Z">
            <w:rPr>
              <w:sz w:val="20"/>
              <w:szCs w:val="20"/>
              <w:lang w:val="fr-FR" w:eastAsia="ja-JP"/>
            </w:rPr>
          </w:rPrChange>
        </w:rPr>
        <w:t> </w:t>
      </w:r>
      <w:r w:rsidRPr="000F3EE9">
        <w:rPr>
          <w:sz w:val="20"/>
          <w:szCs w:val="20"/>
          <w:lang w:val="fr-FR" w:eastAsia="ja-JP"/>
          <w:rPrChange w:id="7828" w:author="SRO">
            <w:rPr>
              <w:sz w:val="20"/>
              <w:szCs w:val="20"/>
              <w:lang w:val="fr-FR" w:eastAsia="ja-JP"/>
            </w:rPr>
          </w:rPrChange>
        </w:rPr>
        <w:t>663 73 52 87</w:t>
      </w:r>
      <w:r w:rsidRPr="000F3EE9">
        <w:rPr>
          <w:sz w:val="20"/>
          <w:szCs w:val="20"/>
          <w:lang w:val="fr-FR" w:eastAsia="ja-JP"/>
          <w:rPrChange w:id="7829" w:author="SRO" w:date="2011-02-21T10:18:00Z">
            <w:rPr>
              <w:sz w:val="20"/>
              <w:szCs w:val="20"/>
              <w:lang w:val="fr-FR" w:eastAsia="ja-JP"/>
            </w:rPr>
          </w:rPrChange>
        </w:rPr>
        <w:tab/>
      </w:r>
    </w:p>
    <w:p w:rsidR="00832F4C" w:rsidRPr="000F3EE9" w:rsidRDefault="00832F4C">
      <w:pPr>
        <w:autoSpaceDE w:val="0"/>
        <w:autoSpaceDN w:val="0"/>
        <w:ind w:left="993" w:hanging="426"/>
        <w:rPr>
          <w:sz w:val="20"/>
          <w:szCs w:val="20"/>
          <w:lang w:val="fr-FR"/>
          <w:rPrChange w:id="7830" w:author="SRO">
            <w:rPr>
              <w:sz w:val="20"/>
              <w:szCs w:val="20"/>
              <w:lang w:val="fr-FR"/>
            </w:rPr>
          </w:rPrChange>
        </w:rPr>
      </w:pPr>
      <w:r w:rsidRPr="000F3EE9">
        <w:rPr>
          <w:sz w:val="20"/>
          <w:szCs w:val="20"/>
          <w:lang w:val="fr-FR" w:eastAsia="ja-JP"/>
          <w:rPrChange w:id="7831" w:author="SRO">
            <w:rPr>
              <w:sz w:val="20"/>
              <w:szCs w:val="20"/>
              <w:lang w:val="fr-FR" w:eastAsia="ja-JP"/>
            </w:rPr>
          </w:rPrChange>
        </w:rPr>
        <w:t>Email</w:t>
      </w:r>
      <w:r w:rsidRPr="000F3EE9">
        <w:rPr>
          <w:sz w:val="20"/>
          <w:szCs w:val="20"/>
          <w:lang w:val="fr-FR" w:eastAsia="ja-JP"/>
          <w:rPrChange w:id="7832" w:author="SRO" w:date="2011-02-21T10:18:00Z">
            <w:rPr>
              <w:sz w:val="20"/>
              <w:szCs w:val="20"/>
              <w:lang w:val="fr-FR" w:eastAsia="ja-JP"/>
            </w:rPr>
          </w:rPrChange>
        </w:rPr>
        <w:t> </w:t>
      </w:r>
      <w:r w:rsidRPr="000F3EE9">
        <w:rPr>
          <w:sz w:val="20"/>
          <w:szCs w:val="20"/>
          <w:lang w:val="fr-FR" w:eastAsia="ja-JP"/>
          <w:rPrChange w:id="7833" w:author="SRO">
            <w:rPr>
              <w:sz w:val="20"/>
              <w:szCs w:val="20"/>
              <w:lang w:val="fr-FR" w:eastAsia="ja-JP"/>
            </w:rPr>
          </w:rPrChange>
        </w:rPr>
        <w:t xml:space="preserve">: </w:t>
      </w:r>
      <w:r w:rsidRPr="000F3EE9">
        <w:rPr>
          <w:rPrChange w:id="7834" w:author="SRO">
            <w:rPr/>
          </w:rPrChange>
        </w:rPr>
        <w:fldChar w:fldCharType="begin"/>
      </w:r>
      <w:r w:rsidRPr="000F3EE9">
        <w:rPr>
          <w:rPrChange w:id="7835" w:author="SRO">
            <w:rPr/>
          </w:rPrChange>
        </w:rPr>
        <w:instrText>HYPERLINK "mailto:kaaouas_nadia@yahoo.fr"</w:instrText>
      </w:r>
      <w:r w:rsidRPr="000F3EE9">
        <w:rPr>
          <w:rPrChange w:id="7836" w:author="SRO" w:date="2011-02-21T10:18:00Z">
            <w:rPr/>
          </w:rPrChange>
        </w:rPr>
      </w:r>
      <w:r w:rsidRPr="000F3EE9">
        <w:rPr>
          <w:rPrChange w:id="7837" w:author="SRO">
            <w:rPr/>
          </w:rPrChange>
        </w:rPr>
        <w:fldChar w:fldCharType="separate"/>
      </w:r>
      <w:r w:rsidRPr="00832F4C">
        <w:rPr>
          <w:rStyle w:val="Hyperlink"/>
          <w:color w:val="auto"/>
          <w:sz w:val="20"/>
          <w:szCs w:val="20"/>
          <w:lang w:val="fr-FR" w:eastAsia="ja-JP"/>
          <w:rPrChange w:id="7838" w:author="SRO" w:date="2011-02-21T10:18:00Z">
            <w:rPr>
              <w:rStyle w:val="Hyperlink"/>
              <w:sz w:val="20"/>
              <w:szCs w:val="20"/>
              <w:lang w:val="fr-FR" w:eastAsia="ja-JP"/>
            </w:rPr>
          </w:rPrChange>
        </w:rPr>
        <w:t>kaaouas_nadia@yahoo.fr</w:t>
      </w:r>
      <w:r w:rsidRPr="000F3EE9">
        <w:rPr>
          <w:rPrChange w:id="7839" w:author="SRO">
            <w:rPr/>
          </w:rPrChange>
        </w:rPr>
        <w:fldChar w:fldCharType="end"/>
      </w:r>
    </w:p>
    <w:p w:rsidR="00832F4C" w:rsidRPr="000F3EE9" w:rsidRDefault="00832F4C">
      <w:pPr>
        <w:autoSpaceDE w:val="0"/>
        <w:autoSpaceDN w:val="0"/>
        <w:ind w:left="993" w:hanging="426"/>
        <w:rPr>
          <w:sz w:val="20"/>
          <w:szCs w:val="20"/>
          <w:lang w:val="fr-FR"/>
          <w:rPrChange w:id="7840" w:author="SRO">
            <w:rPr>
              <w:sz w:val="20"/>
              <w:szCs w:val="20"/>
              <w:lang w:val="fr-FR"/>
            </w:rPr>
          </w:rPrChange>
        </w:rPr>
      </w:pPr>
    </w:p>
    <w:p w:rsidR="00832F4C" w:rsidRPr="000F3EE9" w:rsidRDefault="00832F4C">
      <w:pPr>
        <w:numPr>
          <w:ilvl w:val="0"/>
          <w:numId w:val="27"/>
          <w:numberingChange w:id="7841" w:author="SRO" w:date="2011-02-21T09:12:00Z" w:original="%1:35:0:."/>
        </w:numPr>
        <w:tabs>
          <w:tab w:val="clear" w:pos="1004"/>
          <w:tab w:val="num" w:pos="567"/>
        </w:tabs>
        <w:autoSpaceDE w:val="0"/>
        <w:autoSpaceDN w:val="0"/>
        <w:adjustRightInd w:val="0"/>
        <w:ind w:hanging="1004"/>
        <w:textAlignment w:val="baseline"/>
        <w:rPr>
          <w:sz w:val="20"/>
          <w:szCs w:val="20"/>
          <w:lang w:val="fr-FR"/>
          <w:rPrChange w:id="7842" w:author="SRO">
            <w:rPr>
              <w:sz w:val="20"/>
              <w:szCs w:val="20"/>
              <w:lang w:val="fr-FR"/>
            </w:rPr>
          </w:rPrChange>
        </w:rPr>
      </w:pPr>
      <w:r w:rsidRPr="000F3EE9">
        <w:rPr>
          <w:sz w:val="20"/>
          <w:szCs w:val="20"/>
          <w:lang w:val="fr-FR"/>
          <w:rPrChange w:id="7843" w:author="SRO">
            <w:rPr>
              <w:sz w:val="20"/>
              <w:szCs w:val="20"/>
              <w:lang w:val="fr-FR"/>
            </w:rPr>
          </w:rPrChange>
        </w:rPr>
        <w:t>Mme Boutaina Houbdine</w:t>
      </w:r>
    </w:p>
    <w:p w:rsidR="00832F4C" w:rsidRPr="000F3EE9" w:rsidRDefault="00832F4C">
      <w:pPr>
        <w:autoSpaceDE w:val="0"/>
        <w:autoSpaceDN w:val="0"/>
        <w:ind w:left="993" w:hanging="426"/>
        <w:rPr>
          <w:sz w:val="20"/>
          <w:szCs w:val="20"/>
          <w:lang w:val="fr-FR"/>
          <w:rPrChange w:id="7844" w:author="SRO">
            <w:rPr>
              <w:sz w:val="20"/>
              <w:szCs w:val="20"/>
              <w:lang w:val="fr-FR"/>
            </w:rPr>
          </w:rPrChange>
        </w:rPr>
      </w:pPr>
      <w:r w:rsidRPr="000F3EE9">
        <w:rPr>
          <w:sz w:val="20"/>
          <w:szCs w:val="20"/>
          <w:lang w:val="fr-FR"/>
          <w:rPrChange w:id="7845" w:author="SRO">
            <w:rPr>
              <w:sz w:val="20"/>
              <w:szCs w:val="20"/>
              <w:lang w:val="fr-FR"/>
            </w:rPr>
          </w:rPrChange>
        </w:rPr>
        <w:t>Ingénieur agroeconomiste</w:t>
      </w:r>
    </w:p>
    <w:p w:rsidR="00832F4C" w:rsidRPr="000F3EE9" w:rsidRDefault="00832F4C">
      <w:pPr>
        <w:autoSpaceDE w:val="0"/>
        <w:autoSpaceDN w:val="0"/>
        <w:ind w:left="993" w:hanging="426"/>
        <w:rPr>
          <w:sz w:val="20"/>
          <w:szCs w:val="20"/>
          <w:lang w:val="fr-FR"/>
          <w:rPrChange w:id="7846" w:author="SRO">
            <w:rPr>
              <w:sz w:val="20"/>
              <w:szCs w:val="20"/>
              <w:lang w:val="fr-FR"/>
            </w:rPr>
          </w:rPrChange>
        </w:rPr>
      </w:pPr>
      <w:r w:rsidRPr="000F3EE9">
        <w:rPr>
          <w:sz w:val="20"/>
          <w:szCs w:val="20"/>
          <w:lang w:val="fr-FR"/>
          <w:rPrChange w:id="7847" w:author="SRO">
            <w:rPr>
              <w:sz w:val="20"/>
              <w:szCs w:val="20"/>
              <w:lang w:val="fr-FR"/>
            </w:rPr>
          </w:rPrChange>
        </w:rPr>
        <w:t>Ministère de l</w:t>
      </w:r>
      <w:r w:rsidRPr="000F3EE9">
        <w:rPr>
          <w:sz w:val="20"/>
          <w:szCs w:val="20"/>
          <w:lang w:val="fr-FR"/>
          <w:rPrChange w:id="7848" w:author="SRO" w:date="2011-02-21T10:18:00Z">
            <w:rPr>
              <w:sz w:val="20"/>
              <w:szCs w:val="20"/>
              <w:lang w:val="fr-FR"/>
            </w:rPr>
          </w:rPrChange>
        </w:rPr>
        <w:t>’</w:t>
      </w:r>
      <w:r w:rsidRPr="000F3EE9">
        <w:rPr>
          <w:sz w:val="20"/>
          <w:szCs w:val="20"/>
          <w:lang w:val="fr-FR"/>
          <w:rPrChange w:id="7849" w:author="SRO">
            <w:rPr>
              <w:sz w:val="20"/>
              <w:szCs w:val="20"/>
              <w:lang w:val="fr-FR"/>
            </w:rPr>
          </w:rPrChange>
        </w:rPr>
        <w:t>agriculture et de la pêche maritime</w:t>
      </w:r>
    </w:p>
    <w:p w:rsidR="00832F4C" w:rsidRPr="000F3EE9" w:rsidRDefault="00832F4C">
      <w:pPr>
        <w:autoSpaceDE w:val="0"/>
        <w:autoSpaceDN w:val="0"/>
        <w:ind w:left="993" w:hanging="426"/>
        <w:rPr>
          <w:sz w:val="20"/>
          <w:szCs w:val="20"/>
          <w:lang w:val="fr-FR"/>
          <w:rPrChange w:id="7850" w:author="SRO">
            <w:rPr>
              <w:sz w:val="20"/>
              <w:szCs w:val="20"/>
              <w:lang w:val="fr-FR"/>
            </w:rPr>
          </w:rPrChange>
        </w:rPr>
      </w:pPr>
      <w:r w:rsidRPr="000F3EE9">
        <w:rPr>
          <w:sz w:val="20"/>
          <w:szCs w:val="20"/>
          <w:lang w:val="fr-FR"/>
          <w:rPrChange w:id="7851" w:author="SRO">
            <w:rPr>
              <w:sz w:val="20"/>
              <w:szCs w:val="20"/>
              <w:lang w:val="fr-FR"/>
            </w:rPr>
          </w:rPrChange>
        </w:rPr>
        <w:t>Rabat</w:t>
      </w:r>
    </w:p>
    <w:p w:rsidR="00832F4C" w:rsidRPr="000F3EE9" w:rsidRDefault="00832F4C">
      <w:pPr>
        <w:autoSpaceDE w:val="0"/>
        <w:autoSpaceDN w:val="0"/>
        <w:ind w:left="993" w:hanging="426"/>
        <w:rPr>
          <w:sz w:val="20"/>
          <w:szCs w:val="20"/>
          <w:lang w:val="fr-FR"/>
          <w:rPrChange w:id="7852" w:author="SRO">
            <w:rPr>
              <w:sz w:val="20"/>
              <w:szCs w:val="20"/>
              <w:lang w:val="fr-FR"/>
            </w:rPr>
          </w:rPrChange>
        </w:rPr>
      </w:pPr>
      <w:r w:rsidRPr="000F3EE9">
        <w:rPr>
          <w:sz w:val="20"/>
          <w:szCs w:val="20"/>
          <w:lang w:val="fr-FR"/>
          <w:rPrChange w:id="7853" w:author="SRO">
            <w:rPr>
              <w:sz w:val="20"/>
              <w:szCs w:val="20"/>
              <w:lang w:val="fr-FR"/>
            </w:rPr>
          </w:rPrChange>
        </w:rPr>
        <w:t>Tel</w:t>
      </w:r>
      <w:r w:rsidRPr="000F3EE9">
        <w:rPr>
          <w:sz w:val="20"/>
          <w:szCs w:val="20"/>
          <w:lang w:val="fr-FR"/>
          <w:rPrChange w:id="7854" w:author="SRO" w:date="2011-02-21T10:18:00Z">
            <w:rPr>
              <w:sz w:val="20"/>
              <w:szCs w:val="20"/>
              <w:lang w:val="fr-FR"/>
            </w:rPr>
          </w:rPrChange>
        </w:rPr>
        <w:t> </w:t>
      </w:r>
      <w:r w:rsidRPr="000F3EE9">
        <w:rPr>
          <w:sz w:val="20"/>
          <w:szCs w:val="20"/>
          <w:lang w:val="fr-FR"/>
          <w:rPrChange w:id="7855" w:author="SRO">
            <w:rPr>
              <w:sz w:val="20"/>
              <w:szCs w:val="20"/>
              <w:lang w:val="fr-FR"/>
            </w:rPr>
          </w:rPrChange>
        </w:rPr>
        <w:t>: +212</w:t>
      </w:r>
      <w:r w:rsidRPr="000F3EE9">
        <w:rPr>
          <w:sz w:val="20"/>
          <w:szCs w:val="20"/>
          <w:lang w:val="fr-FR"/>
          <w:rPrChange w:id="7856" w:author="SRO" w:date="2011-02-21T10:18:00Z">
            <w:rPr>
              <w:sz w:val="20"/>
              <w:szCs w:val="20"/>
              <w:lang w:val="fr-FR"/>
            </w:rPr>
          </w:rPrChange>
        </w:rPr>
        <w:t> </w:t>
      </w:r>
      <w:r w:rsidRPr="000F3EE9">
        <w:rPr>
          <w:sz w:val="20"/>
          <w:szCs w:val="20"/>
          <w:lang w:val="fr-FR"/>
          <w:rPrChange w:id="7857" w:author="SRO">
            <w:rPr>
              <w:sz w:val="20"/>
              <w:szCs w:val="20"/>
              <w:lang w:val="fr-FR"/>
            </w:rPr>
          </w:rPrChange>
        </w:rPr>
        <w:t>617 53 07 68</w:t>
      </w:r>
      <w:r w:rsidRPr="000F3EE9">
        <w:rPr>
          <w:sz w:val="20"/>
          <w:szCs w:val="20"/>
          <w:lang w:val="fr-FR"/>
          <w:rPrChange w:id="7858" w:author="SRO" w:date="2011-02-21T10:18:00Z">
            <w:rPr>
              <w:sz w:val="20"/>
              <w:szCs w:val="20"/>
              <w:lang w:val="fr-FR"/>
            </w:rPr>
          </w:rPrChange>
        </w:rPr>
        <w:tab/>
      </w:r>
    </w:p>
    <w:p w:rsidR="00832F4C" w:rsidRPr="000F3EE9" w:rsidRDefault="00832F4C">
      <w:pPr>
        <w:autoSpaceDE w:val="0"/>
        <w:autoSpaceDN w:val="0"/>
        <w:ind w:left="993" w:hanging="426"/>
        <w:rPr>
          <w:sz w:val="20"/>
          <w:szCs w:val="20"/>
          <w:lang w:val="fr-FR"/>
          <w:rPrChange w:id="7859" w:author="SRO">
            <w:rPr>
              <w:sz w:val="20"/>
              <w:szCs w:val="20"/>
              <w:lang w:val="fr-FR"/>
            </w:rPr>
          </w:rPrChange>
        </w:rPr>
      </w:pPr>
      <w:r w:rsidRPr="000F3EE9">
        <w:rPr>
          <w:sz w:val="20"/>
          <w:szCs w:val="20"/>
          <w:lang w:val="fr-FR"/>
          <w:rPrChange w:id="7860" w:author="SRO">
            <w:rPr>
              <w:sz w:val="20"/>
              <w:szCs w:val="20"/>
              <w:lang w:val="fr-FR"/>
            </w:rPr>
          </w:rPrChange>
        </w:rPr>
        <w:t>Email</w:t>
      </w:r>
      <w:r w:rsidRPr="000F3EE9">
        <w:rPr>
          <w:sz w:val="20"/>
          <w:szCs w:val="20"/>
          <w:lang w:val="fr-FR"/>
          <w:rPrChange w:id="7861" w:author="SRO" w:date="2011-02-21T10:18:00Z">
            <w:rPr>
              <w:sz w:val="20"/>
              <w:szCs w:val="20"/>
              <w:lang w:val="fr-FR"/>
            </w:rPr>
          </w:rPrChange>
        </w:rPr>
        <w:t> </w:t>
      </w:r>
      <w:r w:rsidRPr="000F3EE9">
        <w:rPr>
          <w:sz w:val="20"/>
          <w:szCs w:val="20"/>
          <w:lang w:val="fr-FR"/>
          <w:rPrChange w:id="7862" w:author="SRO">
            <w:rPr>
              <w:sz w:val="20"/>
              <w:szCs w:val="20"/>
              <w:lang w:val="fr-FR"/>
            </w:rPr>
          </w:rPrChange>
        </w:rPr>
        <w:t xml:space="preserve">: </w:t>
      </w:r>
      <w:r w:rsidRPr="000F3EE9">
        <w:rPr>
          <w:lang w:val="fr-FR"/>
          <w:rPrChange w:id="7863" w:author="SRO">
            <w:rPr>
              <w:lang w:val="fr-FR"/>
            </w:rPr>
          </w:rPrChange>
        </w:rPr>
        <w:fldChar w:fldCharType="begin"/>
      </w:r>
      <w:r w:rsidRPr="000F3EE9">
        <w:rPr>
          <w:lang w:val="fr-FR"/>
          <w:rPrChange w:id="7864" w:author="SRO">
            <w:rPr>
              <w:lang w:val="fr-FR"/>
            </w:rPr>
          </w:rPrChange>
        </w:rPr>
        <w:instrText>HYPERLINK "mailto:houbdine@yahoo.fr"</w:instrText>
      </w:r>
      <w:r w:rsidRPr="000F3EE9">
        <w:rPr>
          <w:rPrChange w:id="7865" w:author="SRO" w:date="2011-02-21T10:18:00Z">
            <w:rPr/>
          </w:rPrChange>
        </w:rPr>
      </w:r>
      <w:r w:rsidRPr="000F3EE9">
        <w:rPr>
          <w:lang w:val="fr-FR"/>
          <w:rPrChange w:id="7866" w:author="SRO">
            <w:rPr>
              <w:lang w:val="fr-FR"/>
            </w:rPr>
          </w:rPrChange>
        </w:rPr>
        <w:fldChar w:fldCharType="separate"/>
      </w:r>
      <w:r w:rsidRPr="00832F4C">
        <w:rPr>
          <w:rStyle w:val="Hyperlink"/>
          <w:color w:val="auto"/>
          <w:sz w:val="20"/>
          <w:szCs w:val="20"/>
          <w:lang w:val="fr-FR"/>
          <w:rPrChange w:id="7867" w:author="SRO" w:date="2011-02-21T10:18:00Z">
            <w:rPr>
              <w:rStyle w:val="Hyperlink"/>
              <w:sz w:val="20"/>
              <w:szCs w:val="20"/>
              <w:lang w:val="fr-FR"/>
            </w:rPr>
          </w:rPrChange>
        </w:rPr>
        <w:t>houbdine@yahoo.fr</w:t>
      </w:r>
      <w:r w:rsidRPr="000F3EE9">
        <w:rPr>
          <w:lang w:val="fr-FR"/>
          <w:rPrChange w:id="7868" w:author="SRO">
            <w:rPr>
              <w:lang w:val="fr-FR"/>
            </w:rPr>
          </w:rPrChange>
        </w:rPr>
        <w:fldChar w:fldCharType="end"/>
      </w:r>
    </w:p>
    <w:p w:rsidR="00832F4C" w:rsidRPr="000F3EE9" w:rsidRDefault="00832F4C">
      <w:pPr>
        <w:autoSpaceDE w:val="0"/>
        <w:autoSpaceDN w:val="0"/>
        <w:ind w:left="993" w:hanging="426"/>
        <w:rPr>
          <w:sz w:val="20"/>
          <w:szCs w:val="20"/>
          <w:lang w:val="fr-FR"/>
          <w:rPrChange w:id="7869" w:author="SRO">
            <w:rPr>
              <w:sz w:val="20"/>
              <w:szCs w:val="20"/>
              <w:lang w:val="fr-FR"/>
            </w:rPr>
          </w:rPrChange>
        </w:rPr>
      </w:pPr>
    </w:p>
    <w:p w:rsidR="00832F4C" w:rsidRPr="000F3EE9" w:rsidDel="00887194" w:rsidRDefault="00832F4C">
      <w:pPr>
        <w:autoSpaceDE w:val="0"/>
        <w:autoSpaceDN w:val="0"/>
        <w:ind w:left="993" w:hanging="426"/>
        <w:rPr>
          <w:del w:id="7870" w:author="SRO" w:date="2011-02-21T11:04:00Z"/>
          <w:sz w:val="20"/>
          <w:szCs w:val="20"/>
          <w:lang w:val="fr-FR"/>
          <w:rPrChange w:id="7871" w:author="SRO">
            <w:rPr>
              <w:del w:id="7872" w:author="SRO" w:date="2011-02-21T11:04:00Z"/>
              <w:sz w:val="20"/>
              <w:szCs w:val="20"/>
              <w:lang w:val="fr-FR"/>
            </w:rPr>
          </w:rPrChange>
        </w:rPr>
      </w:pPr>
    </w:p>
    <w:p w:rsidR="00832F4C" w:rsidRPr="000F3EE9" w:rsidDel="00887194" w:rsidRDefault="00832F4C">
      <w:pPr>
        <w:autoSpaceDE w:val="0"/>
        <w:autoSpaceDN w:val="0"/>
        <w:ind w:left="993" w:hanging="426"/>
        <w:rPr>
          <w:del w:id="7873" w:author="SRO" w:date="2011-02-21T11:04:00Z"/>
          <w:sz w:val="20"/>
          <w:szCs w:val="20"/>
          <w:lang w:val="fr-FR"/>
          <w:rPrChange w:id="7874" w:author="SRO">
            <w:rPr>
              <w:del w:id="7875" w:author="SRO" w:date="2011-02-21T11:04:00Z"/>
              <w:sz w:val="20"/>
              <w:szCs w:val="20"/>
              <w:lang w:val="fr-FR"/>
            </w:rPr>
          </w:rPrChange>
        </w:rPr>
      </w:pPr>
    </w:p>
    <w:p w:rsidR="00832F4C" w:rsidRPr="000F3EE9" w:rsidDel="00887194" w:rsidRDefault="00832F4C">
      <w:pPr>
        <w:autoSpaceDE w:val="0"/>
        <w:autoSpaceDN w:val="0"/>
        <w:ind w:left="993" w:hanging="426"/>
        <w:rPr>
          <w:del w:id="7876" w:author="SRO" w:date="2011-02-21T11:04:00Z"/>
          <w:sz w:val="20"/>
          <w:szCs w:val="20"/>
          <w:lang w:val="fr-FR"/>
          <w:rPrChange w:id="7877" w:author="SRO">
            <w:rPr>
              <w:del w:id="7878" w:author="SRO" w:date="2011-02-21T11:04:00Z"/>
              <w:sz w:val="20"/>
              <w:szCs w:val="20"/>
              <w:lang w:val="fr-FR"/>
            </w:rPr>
          </w:rPrChange>
        </w:rPr>
      </w:pPr>
    </w:p>
    <w:p w:rsidR="00832F4C" w:rsidRPr="000F3EE9" w:rsidRDefault="00832F4C">
      <w:pPr>
        <w:numPr>
          <w:ilvl w:val="0"/>
          <w:numId w:val="27"/>
          <w:numberingChange w:id="7879" w:author="SRO" w:date="2011-02-21T09:12:00Z" w:original="%1:36:0:."/>
        </w:numPr>
        <w:tabs>
          <w:tab w:val="clear" w:pos="1004"/>
          <w:tab w:val="num" w:pos="567"/>
        </w:tabs>
        <w:autoSpaceDE w:val="0"/>
        <w:autoSpaceDN w:val="0"/>
        <w:adjustRightInd w:val="0"/>
        <w:ind w:hanging="1004"/>
        <w:textAlignment w:val="baseline"/>
        <w:rPr>
          <w:sz w:val="20"/>
          <w:szCs w:val="20"/>
          <w:lang w:val="fr-FR"/>
          <w:rPrChange w:id="7880" w:author="SRO">
            <w:rPr>
              <w:sz w:val="20"/>
              <w:szCs w:val="20"/>
              <w:lang w:val="fr-FR"/>
            </w:rPr>
          </w:rPrChange>
        </w:rPr>
      </w:pPr>
      <w:r w:rsidRPr="000F3EE9">
        <w:rPr>
          <w:sz w:val="20"/>
          <w:szCs w:val="20"/>
          <w:lang w:val="fr-FR"/>
          <w:rPrChange w:id="7881" w:author="SRO">
            <w:rPr>
              <w:sz w:val="20"/>
              <w:szCs w:val="20"/>
              <w:lang w:val="fr-FR"/>
            </w:rPr>
          </w:rPrChange>
        </w:rPr>
        <w:t>Mme Nadia Jaïdi</w:t>
      </w:r>
    </w:p>
    <w:p w:rsidR="00832F4C" w:rsidRPr="000F3EE9" w:rsidRDefault="00832F4C">
      <w:pPr>
        <w:autoSpaceDE w:val="0"/>
        <w:autoSpaceDN w:val="0"/>
        <w:ind w:left="993" w:hanging="426"/>
        <w:rPr>
          <w:sz w:val="20"/>
          <w:szCs w:val="20"/>
          <w:lang w:val="fr-FR"/>
          <w:rPrChange w:id="7882" w:author="SRO">
            <w:rPr>
              <w:sz w:val="20"/>
              <w:szCs w:val="20"/>
              <w:lang w:val="fr-FR"/>
            </w:rPr>
          </w:rPrChange>
        </w:rPr>
      </w:pPr>
      <w:r w:rsidRPr="000F3EE9">
        <w:rPr>
          <w:sz w:val="20"/>
          <w:szCs w:val="20"/>
          <w:lang w:val="fr-FR"/>
          <w:rPrChange w:id="7883" w:author="SRO">
            <w:rPr>
              <w:sz w:val="20"/>
              <w:szCs w:val="20"/>
              <w:lang w:val="fr-FR"/>
            </w:rPr>
          </w:rPrChange>
        </w:rPr>
        <w:t>Chef de service du financement des entreprises publiques</w:t>
      </w:r>
    </w:p>
    <w:p w:rsidR="00832F4C" w:rsidRPr="000F3EE9" w:rsidRDefault="00832F4C">
      <w:pPr>
        <w:autoSpaceDE w:val="0"/>
        <w:autoSpaceDN w:val="0"/>
        <w:ind w:left="993" w:hanging="426"/>
        <w:rPr>
          <w:sz w:val="20"/>
          <w:szCs w:val="20"/>
          <w:lang w:val="fr-FR"/>
          <w:rPrChange w:id="7884" w:author="SRO">
            <w:rPr>
              <w:sz w:val="20"/>
              <w:szCs w:val="20"/>
              <w:lang w:val="fr-FR"/>
            </w:rPr>
          </w:rPrChange>
        </w:rPr>
      </w:pPr>
      <w:r w:rsidRPr="000F3EE9">
        <w:rPr>
          <w:sz w:val="20"/>
          <w:szCs w:val="20"/>
          <w:lang w:val="fr-FR"/>
          <w:rPrChange w:id="7885" w:author="SRO">
            <w:rPr>
              <w:sz w:val="20"/>
              <w:szCs w:val="20"/>
              <w:lang w:val="fr-FR"/>
            </w:rPr>
          </w:rPrChange>
        </w:rPr>
        <w:t>Ministère des finances et de la privatisation</w:t>
      </w:r>
    </w:p>
    <w:p w:rsidR="00832F4C" w:rsidRPr="000F3EE9" w:rsidRDefault="00832F4C">
      <w:pPr>
        <w:autoSpaceDE w:val="0"/>
        <w:autoSpaceDN w:val="0"/>
        <w:ind w:left="993" w:hanging="426"/>
        <w:rPr>
          <w:sz w:val="20"/>
          <w:szCs w:val="20"/>
          <w:lang w:val="fr-FR"/>
          <w:rPrChange w:id="7886" w:author="SRO">
            <w:rPr>
              <w:sz w:val="20"/>
              <w:szCs w:val="20"/>
              <w:lang w:val="fr-FR"/>
            </w:rPr>
          </w:rPrChange>
        </w:rPr>
      </w:pPr>
      <w:r w:rsidRPr="000F3EE9">
        <w:rPr>
          <w:sz w:val="20"/>
          <w:szCs w:val="20"/>
          <w:lang w:val="fr-FR"/>
          <w:rPrChange w:id="7887" w:author="SRO">
            <w:rPr>
              <w:sz w:val="20"/>
              <w:szCs w:val="20"/>
              <w:lang w:val="fr-FR"/>
            </w:rPr>
          </w:rPrChange>
        </w:rPr>
        <w:t>Rabat</w:t>
      </w:r>
    </w:p>
    <w:p w:rsidR="00832F4C" w:rsidRPr="000F3EE9" w:rsidRDefault="00832F4C">
      <w:pPr>
        <w:autoSpaceDE w:val="0"/>
        <w:autoSpaceDN w:val="0"/>
        <w:ind w:left="993" w:hanging="426"/>
        <w:rPr>
          <w:sz w:val="20"/>
          <w:szCs w:val="20"/>
          <w:lang w:val="fr-FR"/>
          <w:rPrChange w:id="7888" w:author="SRO">
            <w:rPr>
              <w:sz w:val="20"/>
              <w:szCs w:val="20"/>
              <w:lang w:val="fr-FR"/>
            </w:rPr>
          </w:rPrChange>
        </w:rPr>
      </w:pPr>
      <w:r w:rsidRPr="000F3EE9">
        <w:rPr>
          <w:sz w:val="20"/>
          <w:szCs w:val="20"/>
          <w:lang w:val="fr-FR"/>
          <w:rPrChange w:id="7889" w:author="SRO">
            <w:rPr>
              <w:sz w:val="20"/>
              <w:szCs w:val="20"/>
              <w:lang w:val="fr-FR"/>
            </w:rPr>
          </w:rPrChange>
        </w:rPr>
        <w:t>Tél</w:t>
      </w:r>
      <w:r w:rsidRPr="000F3EE9">
        <w:rPr>
          <w:sz w:val="20"/>
          <w:szCs w:val="20"/>
          <w:lang w:val="fr-FR"/>
          <w:rPrChange w:id="7890" w:author="SRO" w:date="2011-02-21T10:18:00Z">
            <w:rPr>
              <w:sz w:val="20"/>
              <w:szCs w:val="20"/>
              <w:lang w:val="fr-FR"/>
            </w:rPr>
          </w:rPrChange>
        </w:rPr>
        <w:t> </w:t>
      </w:r>
      <w:r w:rsidRPr="000F3EE9">
        <w:rPr>
          <w:sz w:val="20"/>
          <w:szCs w:val="20"/>
          <w:lang w:val="fr-FR"/>
          <w:rPrChange w:id="7891" w:author="SRO">
            <w:rPr>
              <w:sz w:val="20"/>
              <w:szCs w:val="20"/>
              <w:lang w:val="fr-FR"/>
            </w:rPr>
          </w:rPrChange>
        </w:rPr>
        <w:t>: +212</w:t>
      </w:r>
      <w:r w:rsidRPr="000F3EE9">
        <w:rPr>
          <w:sz w:val="20"/>
          <w:szCs w:val="20"/>
          <w:lang w:val="fr-FR"/>
          <w:rPrChange w:id="7892" w:author="SRO" w:date="2011-02-21T10:18:00Z">
            <w:rPr>
              <w:sz w:val="20"/>
              <w:szCs w:val="20"/>
              <w:lang w:val="fr-FR"/>
            </w:rPr>
          </w:rPrChange>
        </w:rPr>
        <w:t> </w:t>
      </w:r>
      <w:r w:rsidRPr="000F3EE9">
        <w:rPr>
          <w:sz w:val="20"/>
          <w:szCs w:val="20"/>
          <w:lang w:val="fr-FR"/>
          <w:rPrChange w:id="7893" w:author="SRO">
            <w:rPr>
              <w:sz w:val="20"/>
              <w:szCs w:val="20"/>
              <w:lang w:val="fr-FR"/>
            </w:rPr>
          </w:rPrChange>
        </w:rPr>
        <w:t>537 68 93 34</w:t>
      </w:r>
      <w:r w:rsidRPr="000F3EE9">
        <w:rPr>
          <w:sz w:val="20"/>
          <w:szCs w:val="20"/>
          <w:lang w:val="fr-FR"/>
          <w:rPrChange w:id="7894" w:author="SRO" w:date="2011-02-21T10:18:00Z">
            <w:rPr>
              <w:sz w:val="20"/>
              <w:szCs w:val="20"/>
              <w:lang w:val="fr-FR"/>
            </w:rPr>
          </w:rPrChange>
        </w:rPr>
        <w:tab/>
      </w:r>
      <w:r w:rsidRPr="000F3EE9">
        <w:rPr>
          <w:sz w:val="20"/>
          <w:szCs w:val="20"/>
          <w:lang w:val="fr-FR"/>
          <w:rPrChange w:id="7895" w:author="SRO">
            <w:rPr>
              <w:sz w:val="20"/>
              <w:szCs w:val="20"/>
              <w:lang w:val="fr-FR"/>
            </w:rPr>
          </w:rPrChange>
        </w:rPr>
        <w:t>Mobile</w:t>
      </w:r>
      <w:r w:rsidRPr="000F3EE9">
        <w:rPr>
          <w:sz w:val="20"/>
          <w:szCs w:val="20"/>
          <w:lang w:val="fr-FR"/>
          <w:rPrChange w:id="7896" w:author="SRO" w:date="2011-02-21T10:18:00Z">
            <w:rPr>
              <w:sz w:val="20"/>
              <w:szCs w:val="20"/>
              <w:lang w:val="fr-FR"/>
            </w:rPr>
          </w:rPrChange>
        </w:rPr>
        <w:t> </w:t>
      </w:r>
      <w:r w:rsidRPr="000F3EE9">
        <w:rPr>
          <w:sz w:val="20"/>
          <w:szCs w:val="20"/>
          <w:lang w:val="fr-FR"/>
          <w:rPrChange w:id="7897" w:author="SRO">
            <w:rPr>
              <w:sz w:val="20"/>
              <w:szCs w:val="20"/>
              <w:lang w:val="fr-FR"/>
            </w:rPr>
          </w:rPrChange>
        </w:rPr>
        <w:t xml:space="preserve">: +21 73 99 54 38 </w:t>
      </w:r>
      <w:r w:rsidRPr="000F3EE9">
        <w:rPr>
          <w:sz w:val="20"/>
          <w:szCs w:val="20"/>
          <w:lang w:val="fr-FR"/>
          <w:rPrChange w:id="7898" w:author="SRO" w:date="2011-02-21T10:18:00Z">
            <w:rPr>
              <w:sz w:val="20"/>
              <w:szCs w:val="20"/>
              <w:lang w:val="fr-FR"/>
            </w:rPr>
          </w:rPrChange>
        </w:rPr>
        <w:tab/>
      </w:r>
    </w:p>
    <w:p w:rsidR="00832F4C" w:rsidRPr="000F3EE9" w:rsidRDefault="00832F4C">
      <w:pPr>
        <w:autoSpaceDE w:val="0"/>
        <w:autoSpaceDN w:val="0"/>
        <w:ind w:left="993" w:hanging="426"/>
        <w:rPr>
          <w:sz w:val="20"/>
          <w:szCs w:val="20"/>
          <w:lang w:val="fr-FR"/>
          <w:rPrChange w:id="7899" w:author="SRO">
            <w:rPr>
              <w:sz w:val="20"/>
              <w:szCs w:val="20"/>
              <w:lang w:val="fr-FR"/>
            </w:rPr>
          </w:rPrChange>
        </w:rPr>
      </w:pPr>
      <w:r w:rsidRPr="000F3EE9">
        <w:rPr>
          <w:sz w:val="20"/>
          <w:szCs w:val="20"/>
          <w:lang w:val="fr-FR"/>
          <w:rPrChange w:id="7900" w:author="SRO">
            <w:rPr>
              <w:sz w:val="20"/>
              <w:szCs w:val="20"/>
              <w:lang w:val="fr-FR"/>
            </w:rPr>
          </w:rPrChange>
        </w:rPr>
        <w:t>Fax</w:t>
      </w:r>
      <w:r w:rsidRPr="000F3EE9">
        <w:rPr>
          <w:sz w:val="20"/>
          <w:szCs w:val="20"/>
          <w:lang w:val="fr-FR"/>
          <w:rPrChange w:id="7901" w:author="SRO" w:date="2011-02-21T10:18:00Z">
            <w:rPr>
              <w:sz w:val="20"/>
              <w:szCs w:val="20"/>
              <w:lang w:val="fr-FR"/>
            </w:rPr>
          </w:rPrChange>
        </w:rPr>
        <w:t> </w:t>
      </w:r>
      <w:r w:rsidRPr="000F3EE9">
        <w:rPr>
          <w:sz w:val="20"/>
          <w:szCs w:val="20"/>
          <w:lang w:val="fr-FR"/>
          <w:rPrChange w:id="7902" w:author="SRO">
            <w:rPr>
              <w:sz w:val="20"/>
              <w:szCs w:val="20"/>
              <w:lang w:val="fr-FR"/>
            </w:rPr>
          </w:rPrChange>
        </w:rPr>
        <w:t>:</w:t>
      </w:r>
      <w:r w:rsidRPr="000F3EE9">
        <w:rPr>
          <w:sz w:val="20"/>
          <w:szCs w:val="20"/>
          <w:lang w:val="fr-FR"/>
          <w:rPrChange w:id="7903" w:author="SRO" w:date="2011-02-21T10:18:00Z">
            <w:rPr>
              <w:sz w:val="20"/>
              <w:szCs w:val="20"/>
              <w:lang w:val="fr-FR"/>
            </w:rPr>
          </w:rPrChange>
        </w:rPr>
        <w:tab/>
      </w:r>
      <w:r w:rsidRPr="000F3EE9">
        <w:rPr>
          <w:sz w:val="20"/>
          <w:szCs w:val="20"/>
          <w:lang w:val="fr-FR"/>
          <w:rPrChange w:id="7904" w:author="SRO">
            <w:rPr>
              <w:sz w:val="20"/>
              <w:szCs w:val="20"/>
              <w:lang w:val="fr-FR"/>
            </w:rPr>
          </w:rPrChange>
        </w:rPr>
        <w:t>+212</w:t>
      </w:r>
      <w:r w:rsidRPr="000F3EE9">
        <w:rPr>
          <w:sz w:val="20"/>
          <w:szCs w:val="20"/>
          <w:lang w:val="fr-FR"/>
          <w:rPrChange w:id="7905" w:author="SRO" w:date="2011-02-21T10:18:00Z">
            <w:rPr>
              <w:sz w:val="20"/>
              <w:szCs w:val="20"/>
              <w:lang w:val="fr-FR"/>
            </w:rPr>
          </w:rPrChange>
        </w:rPr>
        <w:t> </w:t>
      </w:r>
      <w:r w:rsidRPr="000F3EE9">
        <w:rPr>
          <w:sz w:val="20"/>
          <w:szCs w:val="20"/>
          <w:lang w:val="fr-FR"/>
          <w:rPrChange w:id="7906" w:author="SRO">
            <w:rPr>
              <w:sz w:val="20"/>
              <w:szCs w:val="20"/>
              <w:lang w:val="fr-FR"/>
            </w:rPr>
          </w:rPrChange>
        </w:rPr>
        <w:t>537 68 96 38</w:t>
      </w:r>
    </w:p>
    <w:p w:rsidR="00832F4C" w:rsidRPr="000F3EE9" w:rsidRDefault="00832F4C">
      <w:pPr>
        <w:autoSpaceDE w:val="0"/>
        <w:autoSpaceDN w:val="0"/>
        <w:ind w:left="993" w:hanging="426"/>
        <w:rPr>
          <w:sz w:val="20"/>
          <w:szCs w:val="20"/>
          <w:lang w:val="fr-FR"/>
          <w:rPrChange w:id="7907" w:author="SRO">
            <w:rPr>
              <w:sz w:val="20"/>
              <w:szCs w:val="20"/>
              <w:lang w:val="fr-FR"/>
            </w:rPr>
          </w:rPrChange>
        </w:rPr>
      </w:pPr>
      <w:r w:rsidRPr="000F3EE9">
        <w:rPr>
          <w:sz w:val="20"/>
          <w:szCs w:val="20"/>
          <w:lang w:val="fr-FR"/>
          <w:rPrChange w:id="7908" w:author="SRO">
            <w:rPr>
              <w:sz w:val="20"/>
              <w:szCs w:val="20"/>
              <w:lang w:val="fr-FR"/>
            </w:rPr>
          </w:rPrChange>
        </w:rPr>
        <w:t>Email</w:t>
      </w:r>
      <w:r w:rsidRPr="000F3EE9">
        <w:rPr>
          <w:sz w:val="20"/>
          <w:szCs w:val="20"/>
          <w:lang w:val="fr-FR"/>
          <w:rPrChange w:id="7909" w:author="SRO" w:date="2011-02-21T10:18:00Z">
            <w:rPr>
              <w:sz w:val="20"/>
              <w:szCs w:val="20"/>
              <w:lang w:val="fr-FR"/>
            </w:rPr>
          </w:rPrChange>
        </w:rPr>
        <w:t> </w:t>
      </w:r>
      <w:r w:rsidRPr="000F3EE9">
        <w:rPr>
          <w:sz w:val="20"/>
          <w:szCs w:val="20"/>
          <w:lang w:val="fr-FR"/>
          <w:rPrChange w:id="7910" w:author="SRO">
            <w:rPr>
              <w:sz w:val="20"/>
              <w:szCs w:val="20"/>
              <w:lang w:val="fr-FR"/>
            </w:rPr>
          </w:rPrChange>
        </w:rPr>
        <w:t xml:space="preserve">: </w:t>
      </w:r>
      <w:r w:rsidRPr="000F3EE9">
        <w:rPr>
          <w:lang w:val="fr-FR"/>
          <w:rPrChange w:id="7911" w:author="SRO">
            <w:rPr>
              <w:lang w:val="fr-FR"/>
            </w:rPr>
          </w:rPrChange>
        </w:rPr>
        <w:fldChar w:fldCharType="begin"/>
      </w:r>
      <w:r w:rsidRPr="000F3EE9">
        <w:rPr>
          <w:lang w:val="fr-FR"/>
          <w:rPrChange w:id="7912" w:author="SRO">
            <w:rPr>
              <w:lang w:val="fr-FR"/>
            </w:rPr>
          </w:rPrChange>
        </w:rPr>
        <w:instrText>HYPERLINK "mailto:jaidi@depp.finances.gov.ma"</w:instrText>
      </w:r>
      <w:r w:rsidRPr="000F3EE9">
        <w:rPr>
          <w:rPrChange w:id="7913" w:author="SRO" w:date="2011-02-21T10:18:00Z">
            <w:rPr/>
          </w:rPrChange>
        </w:rPr>
      </w:r>
      <w:r w:rsidRPr="000F3EE9">
        <w:rPr>
          <w:lang w:val="fr-FR"/>
          <w:rPrChange w:id="7914" w:author="SRO">
            <w:rPr>
              <w:lang w:val="fr-FR"/>
            </w:rPr>
          </w:rPrChange>
        </w:rPr>
        <w:fldChar w:fldCharType="separate"/>
      </w:r>
      <w:r w:rsidRPr="00832F4C">
        <w:rPr>
          <w:rStyle w:val="Hyperlink"/>
          <w:color w:val="auto"/>
          <w:sz w:val="20"/>
          <w:szCs w:val="20"/>
          <w:lang w:val="fr-FR"/>
          <w:rPrChange w:id="7915" w:author="SRO" w:date="2011-02-21T10:18:00Z">
            <w:rPr>
              <w:rStyle w:val="Hyperlink"/>
              <w:sz w:val="20"/>
              <w:szCs w:val="20"/>
              <w:lang w:val="fr-FR"/>
            </w:rPr>
          </w:rPrChange>
        </w:rPr>
        <w:t>jaidi@depp.finances.gov.ma</w:t>
      </w:r>
      <w:r w:rsidRPr="000F3EE9">
        <w:rPr>
          <w:lang w:val="fr-FR"/>
          <w:rPrChange w:id="7916" w:author="SRO">
            <w:rPr>
              <w:lang w:val="fr-FR"/>
            </w:rPr>
          </w:rPrChange>
        </w:rPr>
        <w:fldChar w:fldCharType="end"/>
      </w:r>
    </w:p>
    <w:p w:rsidR="00832F4C" w:rsidRPr="000F3EE9" w:rsidRDefault="00832F4C">
      <w:pPr>
        <w:autoSpaceDE w:val="0"/>
        <w:autoSpaceDN w:val="0"/>
        <w:ind w:left="993" w:hanging="426"/>
        <w:rPr>
          <w:sz w:val="20"/>
          <w:szCs w:val="20"/>
          <w:lang w:val="fr-FR"/>
          <w:rPrChange w:id="7917" w:author="SRO">
            <w:rPr>
              <w:sz w:val="20"/>
              <w:szCs w:val="20"/>
              <w:lang w:val="fr-FR"/>
            </w:rPr>
          </w:rPrChange>
        </w:rPr>
      </w:pPr>
    </w:p>
    <w:p w:rsidR="00832F4C" w:rsidRPr="000F3EE9" w:rsidRDefault="00832F4C">
      <w:pPr>
        <w:numPr>
          <w:ilvl w:val="0"/>
          <w:numId w:val="27"/>
          <w:numberingChange w:id="7918" w:author="SRO" w:date="2011-02-21T09:12:00Z" w:original="%1:37:0:."/>
        </w:numPr>
        <w:tabs>
          <w:tab w:val="clear" w:pos="1004"/>
          <w:tab w:val="num" w:pos="567"/>
        </w:tabs>
        <w:autoSpaceDE w:val="0"/>
        <w:autoSpaceDN w:val="0"/>
        <w:adjustRightInd w:val="0"/>
        <w:ind w:hanging="1004"/>
        <w:textAlignment w:val="baseline"/>
        <w:rPr>
          <w:sz w:val="20"/>
          <w:szCs w:val="20"/>
          <w:lang w:val="en-US"/>
          <w:rPrChange w:id="7919" w:author="SRO">
            <w:rPr>
              <w:sz w:val="20"/>
              <w:szCs w:val="20"/>
              <w:lang w:val="en-US"/>
            </w:rPr>
          </w:rPrChange>
        </w:rPr>
      </w:pPr>
      <w:r w:rsidRPr="000F3EE9">
        <w:rPr>
          <w:sz w:val="20"/>
          <w:szCs w:val="20"/>
          <w:rPrChange w:id="7920" w:author="SRO">
            <w:rPr>
              <w:sz w:val="20"/>
              <w:szCs w:val="20"/>
            </w:rPr>
          </w:rPrChange>
        </w:rPr>
        <w:t>M. Mohamed Fouad Bergigui</w:t>
      </w:r>
    </w:p>
    <w:p w:rsidR="00832F4C" w:rsidRPr="000F3EE9" w:rsidRDefault="00832F4C">
      <w:pPr>
        <w:autoSpaceDE w:val="0"/>
        <w:autoSpaceDN w:val="0"/>
        <w:ind w:left="993" w:hanging="426"/>
        <w:rPr>
          <w:sz w:val="20"/>
          <w:szCs w:val="20"/>
          <w:lang w:val="en-US"/>
          <w:rPrChange w:id="7921" w:author="SRO">
            <w:rPr>
              <w:sz w:val="20"/>
              <w:szCs w:val="20"/>
              <w:lang w:val="en-US"/>
            </w:rPr>
          </w:rPrChange>
        </w:rPr>
      </w:pPr>
      <w:r w:rsidRPr="000F3EE9">
        <w:rPr>
          <w:sz w:val="20"/>
          <w:szCs w:val="20"/>
          <w:rPrChange w:id="7922" w:author="SRO">
            <w:rPr>
              <w:sz w:val="20"/>
              <w:szCs w:val="20"/>
            </w:rPr>
          </w:rPrChange>
        </w:rPr>
        <w:t>Coordinator for North Africa</w:t>
      </w:r>
    </w:p>
    <w:p w:rsidR="00832F4C" w:rsidRPr="000F3EE9" w:rsidRDefault="00832F4C">
      <w:pPr>
        <w:autoSpaceDE w:val="0"/>
        <w:autoSpaceDN w:val="0"/>
        <w:ind w:left="993" w:hanging="426"/>
        <w:rPr>
          <w:sz w:val="20"/>
          <w:szCs w:val="20"/>
          <w:lang w:val="en-US"/>
          <w:rPrChange w:id="7923" w:author="SRO">
            <w:rPr>
              <w:sz w:val="20"/>
              <w:szCs w:val="20"/>
              <w:lang w:val="en-US"/>
            </w:rPr>
          </w:rPrChange>
        </w:rPr>
      </w:pPr>
      <w:r w:rsidRPr="000F3EE9">
        <w:rPr>
          <w:sz w:val="20"/>
          <w:szCs w:val="20"/>
          <w:lang w:val="en-US"/>
          <w:rPrChange w:id="7924" w:author="SRO">
            <w:rPr>
              <w:sz w:val="20"/>
              <w:szCs w:val="20"/>
              <w:lang w:val="en-US"/>
            </w:rPr>
          </w:rPrChange>
        </w:rPr>
        <w:t>African Youth Initiative on Climate Change</w:t>
      </w:r>
    </w:p>
    <w:p w:rsidR="00832F4C" w:rsidRPr="000F3EE9" w:rsidDel="00887194" w:rsidRDefault="00832F4C">
      <w:pPr>
        <w:autoSpaceDE w:val="0"/>
        <w:autoSpaceDN w:val="0"/>
        <w:ind w:left="993" w:hanging="426"/>
        <w:rPr>
          <w:del w:id="7925" w:author="SRO" w:date="2011-02-21T11:05:00Z"/>
          <w:sz w:val="20"/>
          <w:szCs w:val="20"/>
          <w:rPrChange w:id="7926" w:author="SRO">
            <w:rPr>
              <w:del w:id="7927" w:author="SRO" w:date="2011-02-21T11:05:00Z"/>
              <w:sz w:val="20"/>
              <w:szCs w:val="20"/>
            </w:rPr>
          </w:rPrChange>
        </w:rPr>
      </w:pPr>
      <w:r w:rsidRPr="000F3EE9">
        <w:rPr>
          <w:sz w:val="20"/>
          <w:szCs w:val="20"/>
          <w:rPrChange w:id="7928" w:author="SRO">
            <w:rPr>
              <w:sz w:val="20"/>
              <w:szCs w:val="20"/>
            </w:rPr>
          </w:rPrChange>
        </w:rPr>
        <w:t>Tel: +212</w:t>
      </w:r>
      <w:r w:rsidRPr="000F3EE9">
        <w:rPr>
          <w:sz w:val="20"/>
          <w:szCs w:val="20"/>
          <w:rPrChange w:id="7929" w:author="SRO" w:date="2011-02-21T10:18:00Z">
            <w:rPr>
              <w:sz w:val="20"/>
              <w:szCs w:val="20"/>
            </w:rPr>
          </w:rPrChange>
        </w:rPr>
        <w:t> </w:t>
      </w:r>
      <w:r w:rsidRPr="000F3EE9">
        <w:rPr>
          <w:sz w:val="20"/>
          <w:szCs w:val="20"/>
          <w:rPrChange w:id="7930" w:author="SRO">
            <w:rPr>
              <w:sz w:val="20"/>
              <w:szCs w:val="20"/>
            </w:rPr>
          </w:rPrChange>
        </w:rPr>
        <w:t>522 26 65 36</w:t>
      </w:r>
      <w:r w:rsidRPr="000F3EE9">
        <w:rPr>
          <w:sz w:val="20"/>
          <w:szCs w:val="20"/>
          <w:rPrChange w:id="7931" w:author="SRO" w:date="2011-02-21T10:18:00Z">
            <w:rPr>
              <w:sz w:val="20"/>
              <w:szCs w:val="20"/>
            </w:rPr>
          </w:rPrChange>
        </w:rPr>
        <w:tab/>
      </w:r>
    </w:p>
    <w:p w:rsidR="00832F4C" w:rsidRPr="000F3EE9" w:rsidRDefault="00832F4C" w:rsidP="00887194">
      <w:pPr>
        <w:autoSpaceDE w:val="0"/>
        <w:autoSpaceDN w:val="0"/>
        <w:ind w:left="993" w:hanging="426"/>
        <w:rPr>
          <w:sz w:val="20"/>
          <w:szCs w:val="20"/>
          <w:lang w:val="fr-FR"/>
          <w:rPrChange w:id="7932" w:author="SRO">
            <w:rPr>
              <w:sz w:val="20"/>
              <w:szCs w:val="20"/>
              <w:lang w:val="fr-FR"/>
            </w:rPr>
          </w:rPrChange>
        </w:rPr>
      </w:pPr>
      <w:r w:rsidRPr="000F3EE9">
        <w:rPr>
          <w:sz w:val="20"/>
          <w:szCs w:val="20"/>
          <w:lang w:val="fr-FR"/>
          <w:rPrChange w:id="7933" w:author="SRO">
            <w:rPr>
              <w:sz w:val="20"/>
              <w:szCs w:val="20"/>
              <w:lang w:val="fr-FR"/>
            </w:rPr>
          </w:rPrChange>
        </w:rPr>
        <w:t>Fax: +212</w:t>
      </w:r>
      <w:r w:rsidRPr="000F3EE9">
        <w:rPr>
          <w:sz w:val="20"/>
          <w:szCs w:val="20"/>
          <w:lang w:val="fr-FR"/>
          <w:rPrChange w:id="7934" w:author="SRO" w:date="2011-02-21T10:18:00Z">
            <w:rPr>
              <w:sz w:val="20"/>
              <w:szCs w:val="20"/>
              <w:lang w:val="fr-FR"/>
            </w:rPr>
          </w:rPrChange>
        </w:rPr>
        <w:t> </w:t>
      </w:r>
      <w:r w:rsidRPr="000F3EE9">
        <w:rPr>
          <w:sz w:val="20"/>
          <w:szCs w:val="20"/>
          <w:lang w:val="fr-FR"/>
          <w:rPrChange w:id="7935" w:author="SRO">
            <w:rPr>
              <w:sz w:val="20"/>
              <w:szCs w:val="20"/>
              <w:lang w:val="fr-FR"/>
            </w:rPr>
          </w:rPrChange>
        </w:rPr>
        <w:t>522 26 65 49</w:t>
      </w:r>
    </w:p>
    <w:p w:rsidR="00832F4C" w:rsidRPr="000F3EE9" w:rsidRDefault="00832F4C">
      <w:pPr>
        <w:autoSpaceDE w:val="0"/>
        <w:autoSpaceDN w:val="0"/>
        <w:ind w:left="993" w:hanging="426"/>
        <w:rPr>
          <w:sz w:val="20"/>
          <w:szCs w:val="20"/>
          <w:lang w:val="fr-FR"/>
          <w:rPrChange w:id="7936" w:author="SRO">
            <w:rPr>
              <w:sz w:val="20"/>
              <w:szCs w:val="20"/>
              <w:lang w:val="fr-FR"/>
            </w:rPr>
          </w:rPrChange>
        </w:rPr>
      </w:pPr>
      <w:r w:rsidRPr="000F3EE9">
        <w:rPr>
          <w:sz w:val="20"/>
          <w:szCs w:val="20"/>
          <w:lang w:val="fr-FR"/>
          <w:rPrChange w:id="7937" w:author="SRO">
            <w:rPr>
              <w:sz w:val="20"/>
              <w:szCs w:val="20"/>
              <w:lang w:val="fr-FR"/>
            </w:rPr>
          </w:rPrChange>
        </w:rPr>
        <w:t>Email: fouad.bergigui@ayicc.net - fouad.fmjid@gmail.com</w:t>
      </w:r>
    </w:p>
    <w:p w:rsidR="00832F4C" w:rsidRPr="000F3EE9" w:rsidRDefault="00832F4C">
      <w:pPr>
        <w:autoSpaceDE w:val="0"/>
        <w:autoSpaceDN w:val="0"/>
        <w:ind w:left="1134"/>
        <w:rPr>
          <w:sz w:val="20"/>
          <w:szCs w:val="20"/>
          <w:lang w:val="fr-FR"/>
          <w:rPrChange w:id="7938" w:author="SRO">
            <w:rPr>
              <w:sz w:val="20"/>
              <w:szCs w:val="20"/>
              <w:lang w:val="fr-FR"/>
            </w:rPr>
          </w:rPrChange>
        </w:rPr>
      </w:pPr>
    </w:p>
    <w:p w:rsidR="00832F4C" w:rsidRPr="000F3EE9" w:rsidRDefault="00832F4C">
      <w:pPr>
        <w:autoSpaceDE w:val="0"/>
        <w:autoSpaceDN w:val="0"/>
        <w:rPr>
          <w:b/>
          <w:bCs/>
          <w:sz w:val="20"/>
          <w:szCs w:val="20"/>
          <w:lang w:val="fr-FR"/>
          <w:rPrChange w:id="7939" w:author="SRO">
            <w:rPr>
              <w:b/>
              <w:bCs/>
              <w:sz w:val="20"/>
              <w:szCs w:val="20"/>
              <w:lang w:val="fr-FR"/>
            </w:rPr>
          </w:rPrChange>
        </w:rPr>
      </w:pPr>
      <w:r w:rsidRPr="000F3EE9">
        <w:rPr>
          <w:b/>
          <w:bCs/>
          <w:sz w:val="20"/>
          <w:szCs w:val="20"/>
          <w:lang w:val="fr-FR"/>
          <w:rPrChange w:id="7940" w:author="SRO">
            <w:rPr>
              <w:b/>
              <w:bCs/>
              <w:sz w:val="20"/>
              <w:szCs w:val="20"/>
              <w:lang w:val="fr-FR"/>
            </w:rPr>
          </w:rPrChange>
        </w:rPr>
        <w:t>MAURITANIE</w:t>
      </w:r>
    </w:p>
    <w:p w:rsidR="00832F4C" w:rsidRPr="000F3EE9" w:rsidRDefault="00832F4C">
      <w:pPr>
        <w:autoSpaceDE w:val="0"/>
        <w:autoSpaceDN w:val="0"/>
        <w:rPr>
          <w:b/>
          <w:bCs/>
          <w:sz w:val="20"/>
          <w:szCs w:val="20"/>
          <w:lang w:val="fr-FR"/>
          <w:rPrChange w:id="7941" w:author="SRO">
            <w:rPr>
              <w:b/>
              <w:bCs/>
              <w:sz w:val="20"/>
              <w:szCs w:val="20"/>
              <w:lang w:val="fr-FR"/>
            </w:rPr>
          </w:rPrChange>
        </w:rPr>
      </w:pPr>
    </w:p>
    <w:p w:rsidR="00832F4C" w:rsidRPr="000F3EE9" w:rsidRDefault="00832F4C">
      <w:pPr>
        <w:numPr>
          <w:ilvl w:val="0"/>
          <w:numId w:val="27"/>
          <w:numberingChange w:id="7942" w:author="SRO" w:date="2011-02-21T09:12:00Z" w:original="%1:38:0:."/>
        </w:numPr>
        <w:tabs>
          <w:tab w:val="clear" w:pos="1004"/>
          <w:tab w:val="num" w:pos="567"/>
        </w:tabs>
        <w:autoSpaceDE w:val="0"/>
        <w:autoSpaceDN w:val="0"/>
        <w:adjustRightInd w:val="0"/>
        <w:ind w:hanging="1004"/>
        <w:textAlignment w:val="baseline"/>
        <w:rPr>
          <w:b/>
          <w:bCs/>
          <w:sz w:val="20"/>
          <w:szCs w:val="20"/>
          <w:lang w:val="fr-FR"/>
          <w:rPrChange w:id="7943" w:author="SRO">
            <w:rPr>
              <w:b/>
              <w:bCs/>
              <w:sz w:val="20"/>
              <w:szCs w:val="20"/>
              <w:lang w:val="fr-FR"/>
            </w:rPr>
          </w:rPrChange>
        </w:rPr>
      </w:pPr>
      <w:r w:rsidRPr="000F3EE9">
        <w:rPr>
          <w:sz w:val="20"/>
          <w:szCs w:val="20"/>
          <w:lang w:val="fr-FR"/>
          <w:rPrChange w:id="7944" w:author="SRO">
            <w:rPr>
              <w:sz w:val="20"/>
              <w:szCs w:val="20"/>
              <w:lang w:val="fr-FR"/>
            </w:rPr>
          </w:rPrChange>
        </w:rPr>
        <w:t xml:space="preserve">M. Mamadou Amadou Kane </w:t>
      </w:r>
    </w:p>
    <w:p w:rsidR="00832F4C" w:rsidRPr="000F3EE9" w:rsidRDefault="00832F4C">
      <w:pPr>
        <w:autoSpaceDE w:val="0"/>
        <w:autoSpaceDN w:val="0"/>
        <w:ind w:left="567"/>
        <w:rPr>
          <w:b/>
          <w:bCs/>
          <w:sz w:val="20"/>
          <w:szCs w:val="20"/>
          <w:lang w:val="fr-FR"/>
          <w:rPrChange w:id="7945" w:author="SRO">
            <w:rPr>
              <w:b/>
              <w:bCs/>
              <w:sz w:val="20"/>
              <w:szCs w:val="20"/>
              <w:lang w:val="fr-FR"/>
            </w:rPr>
          </w:rPrChange>
        </w:rPr>
      </w:pPr>
      <w:r w:rsidRPr="000F3EE9">
        <w:rPr>
          <w:sz w:val="20"/>
          <w:szCs w:val="20"/>
          <w:lang w:val="fr-FR"/>
          <w:rPrChange w:id="7946" w:author="SRO">
            <w:rPr>
              <w:sz w:val="20"/>
              <w:szCs w:val="20"/>
              <w:lang w:val="fr-FR"/>
            </w:rPr>
          </w:rPrChange>
        </w:rPr>
        <w:t>Directeur Général de l'Electricité et des Energies Renouvelables</w:t>
      </w:r>
    </w:p>
    <w:p w:rsidR="00832F4C" w:rsidRPr="000F3EE9" w:rsidRDefault="00832F4C">
      <w:pPr>
        <w:autoSpaceDE w:val="0"/>
        <w:autoSpaceDN w:val="0"/>
        <w:ind w:left="567"/>
        <w:rPr>
          <w:b/>
          <w:bCs/>
          <w:sz w:val="20"/>
          <w:szCs w:val="20"/>
          <w:lang w:val="fr-FR"/>
          <w:rPrChange w:id="7947" w:author="SRO">
            <w:rPr>
              <w:b/>
              <w:bCs/>
              <w:sz w:val="20"/>
              <w:szCs w:val="20"/>
              <w:lang w:val="fr-FR"/>
            </w:rPr>
          </w:rPrChange>
        </w:rPr>
      </w:pPr>
      <w:r w:rsidRPr="000F3EE9">
        <w:rPr>
          <w:sz w:val="20"/>
          <w:szCs w:val="20"/>
          <w:lang w:val="fr-FR"/>
          <w:rPrChange w:id="7948" w:author="SRO">
            <w:rPr>
              <w:sz w:val="20"/>
              <w:szCs w:val="20"/>
              <w:lang w:val="fr-FR"/>
            </w:rPr>
          </w:rPrChange>
        </w:rPr>
        <w:t xml:space="preserve">Ministère de l'Energie et du Pétrole </w:t>
      </w:r>
    </w:p>
    <w:p w:rsidR="00832F4C" w:rsidRPr="000F3EE9" w:rsidRDefault="00832F4C">
      <w:pPr>
        <w:autoSpaceDE w:val="0"/>
        <w:autoSpaceDN w:val="0"/>
        <w:ind w:left="567"/>
        <w:rPr>
          <w:b/>
          <w:bCs/>
          <w:sz w:val="20"/>
          <w:szCs w:val="20"/>
          <w:lang w:val="fr-FR"/>
          <w:rPrChange w:id="7949" w:author="SRO">
            <w:rPr>
              <w:b/>
              <w:bCs/>
              <w:sz w:val="20"/>
              <w:szCs w:val="20"/>
              <w:lang w:val="fr-FR"/>
            </w:rPr>
          </w:rPrChange>
        </w:rPr>
      </w:pPr>
      <w:r w:rsidRPr="000F3EE9">
        <w:rPr>
          <w:sz w:val="20"/>
          <w:szCs w:val="20"/>
          <w:lang w:val="fr-FR"/>
          <w:rPrChange w:id="7950" w:author="SRO">
            <w:rPr>
              <w:sz w:val="20"/>
              <w:szCs w:val="20"/>
              <w:lang w:val="fr-FR"/>
            </w:rPr>
          </w:rPrChange>
        </w:rPr>
        <w:t xml:space="preserve">Nouakchott </w:t>
      </w:r>
      <w:r w:rsidRPr="000F3EE9">
        <w:rPr>
          <w:sz w:val="20"/>
          <w:szCs w:val="20"/>
          <w:lang w:val="fr-FR"/>
          <w:rPrChange w:id="7951" w:author="SRO" w:date="2011-02-21T10:18:00Z">
            <w:rPr>
              <w:sz w:val="20"/>
              <w:szCs w:val="20"/>
              <w:lang w:val="fr-FR"/>
            </w:rPr>
          </w:rPrChange>
        </w:rPr>
        <w:t>–</w:t>
      </w:r>
      <w:r w:rsidRPr="000F3EE9">
        <w:rPr>
          <w:sz w:val="20"/>
          <w:szCs w:val="20"/>
          <w:lang w:val="fr-FR"/>
          <w:rPrChange w:id="7952" w:author="SRO">
            <w:rPr>
              <w:sz w:val="20"/>
              <w:szCs w:val="20"/>
              <w:lang w:val="fr-FR"/>
            </w:rPr>
          </w:rPrChange>
        </w:rPr>
        <w:t xml:space="preserve"> Mauritanie</w:t>
      </w:r>
    </w:p>
    <w:p w:rsidR="00832F4C" w:rsidRPr="000F3EE9" w:rsidRDefault="00832F4C">
      <w:pPr>
        <w:autoSpaceDE w:val="0"/>
        <w:autoSpaceDN w:val="0"/>
        <w:ind w:left="567"/>
        <w:rPr>
          <w:sz w:val="20"/>
          <w:szCs w:val="20"/>
          <w:lang w:val="fr-FR"/>
          <w:rPrChange w:id="7953" w:author="SRO">
            <w:rPr>
              <w:sz w:val="20"/>
              <w:szCs w:val="20"/>
              <w:lang w:val="fr-FR"/>
            </w:rPr>
          </w:rPrChange>
        </w:rPr>
      </w:pPr>
      <w:r w:rsidRPr="000F3EE9">
        <w:rPr>
          <w:sz w:val="20"/>
          <w:szCs w:val="20"/>
          <w:lang w:val="fr-FR"/>
          <w:rPrChange w:id="7954" w:author="SRO">
            <w:rPr>
              <w:sz w:val="20"/>
              <w:szCs w:val="20"/>
              <w:lang w:val="fr-FR"/>
            </w:rPr>
          </w:rPrChange>
        </w:rPr>
        <w:t>Tél / Fax : +222 529 7456 - Mobile : +222 643 1537/622 15 37</w:t>
      </w:r>
      <w:r w:rsidRPr="000F3EE9">
        <w:rPr>
          <w:sz w:val="20"/>
          <w:szCs w:val="20"/>
          <w:lang w:val="fr-FR"/>
          <w:rPrChange w:id="7955" w:author="SRO" w:date="2011-02-21T10:18:00Z">
            <w:rPr>
              <w:sz w:val="20"/>
              <w:szCs w:val="20"/>
              <w:lang w:val="fr-FR"/>
            </w:rPr>
          </w:rPrChange>
        </w:rPr>
        <w:tab/>
      </w:r>
    </w:p>
    <w:p w:rsidR="00832F4C" w:rsidRPr="000F3EE9" w:rsidRDefault="00832F4C">
      <w:pPr>
        <w:autoSpaceDE w:val="0"/>
        <w:autoSpaceDN w:val="0"/>
        <w:ind w:left="567"/>
        <w:rPr>
          <w:b/>
          <w:bCs/>
          <w:sz w:val="20"/>
          <w:szCs w:val="20"/>
          <w:lang w:val="fr-FR"/>
          <w:rPrChange w:id="7956" w:author="SRO">
            <w:rPr>
              <w:b/>
              <w:bCs/>
              <w:sz w:val="20"/>
              <w:szCs w:val="20"/>
              <w:lang w:val="fr-FR"/>
            </w:rPr>
          </w:rPrChange>
        </w:rPr>
      </w:pPr>
      <w:r w:rsidRPr="000F3EE9">
        <w:rPr>
          <w:sz w:val="20"/>
          <w:szCs w:val="20"/>
          <w:lang w:val="fr-FR"/>
          <w:rPrChange w:id="7957" w:author="SRO">
            <w:rPr>
              <w:sz w:val="20"/>
              <w:szCs w:val="20"/>
              <w:lang w:val="fr-FR"/>
            </w:rPr>
          </w:rPrChange>
        </w:rPr>
        <w:t>Fax</w:t>
      </w:r>
      <w:r w:rsidRPr="000F3EE9">
        <w:rPr>
          <w:sz w:val="20"/>
          <w:szCs w:val="20"/>
          <w:lang w:val="fr-FR"/>
          <w:rPrChange w:id="7958" w:author="SRO" w:date="2011-02-21T10:18:00Z">
            <w:rPr>
              <w:sz w:val="20"/>
              <w:szCs w:val="20"/>
              <w:lang w:val="fr-FR"/>
            </w:rPr>
          </w:rPrChange>
        </w:rPr>
        <w:t> </w:t>
      </w:r>
      <w:r w:rsidRPr="000F3EE9">
        <w:rPr>
          <w:sz w:val="20"/>
          <w:szCs w:val="20"/>
          <w:lang w:val="fr-FR"/>
          <w:rPrChange w:id="7959" w:author="SRO">
            <w:rPr>
              <w:sz w:val="20"/>
              <w:szCs w:val="20"/>
              <w:lang w:val="fr-FR"/>
            </w:rPr>
          </w:rPrChange>
        </w:rPr>
        <w:t>: +222</w:t>
      </w:r>
      <w:r w:rsidRPr="000F3EE9">
        <w:rPr>
          <w:sz w:val="20"/>
          <w:szCs w:val="20"/>
          <w:lang w:val="fr-FR"/>
          <w:rPrChange w:id="7960" w:author="SRO" w:date="2011-02-21T10:18:00Z">
            <w:rPr>
              <w:sz w:val="20"/>
              <w:szCs w:val="20"/>
              <w:lang w:val="fr-FR"/>
            </w:rPr>
          </w:rPrChange>
        </w:rPr>
        <w:t> </w:t>
      </w:r>
      <w:r w:rsidRPr="000F3EE9">
        <w:rPr>
          <w:sz w:val="20"/>
          <w:szCs w:val="20"/>
          <w:lang w:val="fr-FR"/>
          <w:rPrChange w:id="7961" w:author="SRO">
            <w:rPr>
              <w:sz w:val="20"/>
              <w:szCs w:val="20"/>
              <w:lang w:val="fr-FR"/>
            </w:rPr>
          </w:rPrChange>
        </w:rPr>
        <w:t>529 74 56</w:t>
      </w:r>
    </w:p>
    <w:p w:rsidR="00832F4C" w:rsidRPr="000F3EE9" w:rsidRDefault="00832F4C">
      <w:pPr>
        <w:autoSpaceDE w:val="0"/>
        <w:autoSpaceDN w:val="0"/>
        <w:ind w:left="567"/>
        <w:rPr>
          <w:b/>
          <w:bCs/>
          <w:sz w:val="20"/>
          <w:szCs w:val="20"/>
          <w:lang w:val="fr-FR"/>
          <w:rPrChange w:id="7962" w:author="SRO">
            <w:rPr>
              <w:b/>
              <w:bCs/>
              <w:sz w:val="20"/>
              <w:szCs w:val="20"/>
              <w:lang w:val="fr-FR"/>
            </w:rPr>
          </w:rPrChange>
        </w:rPr>
      </w:pPr>
      <w:r w:rsidRPr="000F3EE9">
        <w:rPr>
          <w:sz w:val="20"/>
          <w:szCs w:val="20"/>
          <w:lang w:val="pt-BR"/>
          <w:rPrChange w:id="7963" w:author="SRO">
            <w:rPr>
              <w:sz w:val="20"/>
              <w:szCs w:val="20"/>
              <w:lang w:val="pt-BR"/>
            </w:rPr>
          </w:rPrChange>
        </w:rPr>
        <w:t xml:space="preserve">E-Mail: kane@acces.mr - kane@hydraulique.gov.mr - </w:t>
      </w:r>
      <w:r w:rsidRPr="000F3EE9">
        <w:rPr>
          <w:rPrChange w:id="7964" w:author="SRO">
            <w:rPr/>
          </w:rPrChange>
        </w:rPr>
        <w:fldChar w:fldCharType="begin"/>
      </w:r>
      <w:r w:rsidRPr="000F3EE9">
        <w:rPr>
          <w:rPrChange w:id="7965" w:author="SRO">
            <w:rPr/>
          </w:rPrChange>
        </w:rPr>
        <w:instrText>HYPERLINK "mailto:pakpus@hotmail.com"</w:instrText>
      </w:r>
      <w:r w:rsidRPr="000F3EE9">
        <w:rPr>
          <w:rPrChange w:id="7966" w:author="SRO" w:date="2011-02-21T10:18:00Z">
            <w:rPr/>
          </w:rPrChange>
        </w:rPr>
      </w:r>
      <w:r w:rsidRPr="000F3EE9">
        <w:rPr>
          <w:rPrChange w:id="7967" w:author="SRO">
            <w:rPr/>
          </w:rPrChange>
        </w:rPr>
        <w:fldChar w:fldCharType="separate"/>
      </w:r>
      <w:r w:rsidRPr="000F3EE9">
        <w:rPr>
          <w:sz w:val="20"/>
          <w:szCs w:val="20"/>
          <w:lang w:val="pt-BR"/>
          <w:rPrChange w:id="7968" w:author="SRO">
            <w:rPr>
              <w:sz w:val="20"/>
              <w:szCs w:val="20"/>
              <w:lang w:val="pt-BR"/>
            </w:rPr>
          </w:rPrChange>
        </w:rPr>
        <w:t>pakpus@hotmail.com</w:t>
      </w:r>
      <w:r w:rsidRPr="000F3EE9">
        <w:rPr>
          <w:rPrChange w:id="7969" w:author="SRO">
            <w:rPr/>
          </w:rPrChange>
        </w:rPr>
        <w:fldChar w:fldCharType="end"/>
      </w:r>
    </w:p>
    <w:p w:rsidR="00832F4C" w:rsidRPr="000F3EE9" w:rsidRDefault="00832F4C">
      <w:pPr>
        <w:autoSpaceDE w:val="0"/>
        <w:autoSpaceDN w:val="0"/>
        <w:rPr>
          <w:sz w:val="20"/>
          <w:szCs w:val="20"/>
          <w:lang w:val="fr-FR"/>
          <w:rPrChange w:id="7970" w:author="SRO">
            <w:rPr>
              <w:sz w:val="20"/>
              <w:szCs w:val="20"/>
              <w:lang w:val="fr-FR"/>
            </w:rPr>
          </w:rPrChange>
        </w:rPr>
      </w:pPr>
    </w:p>
    <w:p w:rsidR="00832F4C" w:rsidRPr="000F3EE9" w:rsidRDefault="00832F4C">
      <w:pPr>
        <w:numPr>
          <w:ilvl w:val="0"/>
          <w:numId w:val="27"/>
          <w:numberingChange w:id="7971" w:author="SRO" w:date="2011-02-21T09:12:00Z" w:original="%1:39:0:."/>
        </w:numPr>
        <w:tabs>
          <w:tab w:val="clear" w:pos="1004"/>
          <w:tab w:val="num" w:pos="567"/>
        </w:tabs>
        <w:autoSpaceDE w:val="0"/>
        <w:autoSpaceDN w:val="0"/>
        <w:adjustRightInd w:val="0"/>
        <w:ind w:hanging="1004"/>
        <w:textAlignment w:val="baseline"/>
        <w:rPr>
          <w:b/>
          <w:bCs/>
          <w:sz w:val="20"/>
          <w:szCs w:val="20"/>
          <w:lang w:val="fr-FR"/>
          <w:rPrChange w:id="7972" w:author="SRO">
            <w:rPr>
              <w:b/>
              <w:bCs/>
              <w:sz w:val="20"/>
              <w:szCs w:val="20"/>
              <w:lang w:val="fr-FR"/>
            </w:rPr>
          </w:rPrChange>
        </w:rPr>
      </w:pPr>
      <w:r w:rsidRPr="000F3EE9">
        <w:rPr>
          <w:sz w:val="20"/>
          <w:szCs w:val="20"/>
          <w:lang w:val="fr-FR"/>
          <w:rPrChange w:id="7973" w:author="SRO">
            <w:rPr>
              <w:sz w:val="20"/>
              <w:szCs w:val="20"/>
              <w:lang w:val="fr-FR"/>
            </w:rPr>
          </w:rPrChange>
        </w:rPr>
        <w:t xml:space="preserve">M. Boumedienne Ould Mohamed Taya </w:t>
      </w:r>
    </w:p>
    <w:p w:rsidR="00832F4C" w:rsidRPr="000F3EE9" w:rsidRDefault="00832F4C">
      <w:pPr>
        <w:autoSpaceDE w:val="0"/>
        <w:autoSpaceDN w:val="0"/>
        <w:ind w:left="567"/>
        <w:rPr>
          <w:b/>
          <w:bCs/>
          <w:sz w:val="20"/>
          <w:szCs w:val="20"/>
          <w:lang w:val="fr-FR"/>
          <w:rPrChange w:id="7974" w:author="SRO">
            <w:rPr>
              <w:b/>
              <w:bCs/>
              <w:sz w:val="20"/>
              <w:szCs w:val="20"/>
              <w:lang w:val="fr-FR"/>
            </w:rPr>
          </w:rPrChange>
        </w:rPr>
      </w:pPr>
      <w:r w:rsidRPr="000F3EE9">
        <w:rPr>
          <w:sz w:val="20"/>
          <w:szCs w:val="20"/>
          <w:lang w:val="fr-FR"/>
          <w:rPrChange w:id="7975" w:author="SRO">
            <w:rPr>
              <w:sz w:val="20"/>
              <w:szCs w:val="20"/>
              <w:lang w:val="fr-FR"/>
            </w:rPr>
          </w:rPrChange>
        </w:rPr>
        <w:t>Directeur des études monétaires et financières</w:t>
      </w:r>
    </w:p>
    <w:p w:rsidR="00832F4C" w:rsidRPr="000F3EE9" w:rsidRDefault="00832F4C">
      <w:pPr>
        <w:autoSpaceDE w:val="0"/>
        <w:autoSpaceDN w:val="0"/>
        <w:ind w:left="567"/>
        <w:rPr>
          <w:b/>
          <w:bCs/>
          <w:sz w:val="20"/>
          <w:szCs w:val="20"/>
          <w:lang w:val="fr-FR"/>
          <w:rPrChange w:id="7976" w:author="SRO">
            <w:rPr>
              <w:b/>
              <w:bCs/>
              <w:sz w:val="20"/>
              <w:szCs w:val="20"/>
              <w:lang w:val="fr-FR"/>
            </w:rPr>
          </w:rPrChange>
        </w:rPr>
      </w:pPr>
      <w:r w:rsidRPr="000F3EE9">
        <w:rPr>
          <w:sz w:val="20"/>
          <w:szCs w:val="20"/>
          <w:lang w:val="fr-FR"/>
          <w:rPrChange w:id="7977" w:author="SRO">
            <w:rPr>
              <w:sz w:val="20"/>
              <w:szCs w:val="20"/>
              <w:lang w:val="fr-FR"/>
            </w:rPr>
          </w:rPrChange>
        </w:rPr>
        <w:t>Banque centrale de Mauritanie</w:t>
      </w:r>
    </w:p>
    <w:p w:rsidR="00832F4C" w:rsidRPr="000F3EE9" w:rsidRDefault="00832F4C">
      <w:pPr>
        <w:autoSpaceDE w:val="0"/>
        <w:autoSpaceDN w:val="0"/>
        <w:ind w:left="567"/>
        <w:rPr>
          <w:b/>
          <w:bCs/>
          <w:sz w:val="20"/>
          <w:szCs w:val="20"/>
          <w:lang w:val="fr-FR"/>
          <w:rPrChange w:id="7978" w:author="SRO">
            <w:rPr>
              <w:b/>
              <w:bCs/>
              <w:sz w:val="20"/>
              <w:szCs w:val="20"/>
              <w:lang w:val="fr-FR"/>
            </w:rPr>
          </w:rPrChange>
        </w:rPr>
      </w:pPr>
      <w:r w:rsidRPr="000F3EE9">
        <w:rPr>
          <w:sz w:val="20"/>
          <w:szCs w:val="20"/>
          <w:lang w:val="fr-FR"/>
          <w:rPrChange w:id="7979" w:author="SRO">
            <w:rPr>
              <w:sz w:val="20"/>
              <w:szCs w:val="20"/>
              <w:lang w:val="fr-FR"/>
            </w:rPr>
          </w:rPrChange>
        </w:rPr>
        <w:t>Nouakchott (Mauritanie)</w:t>
      </w:r>
    </w:p>
    <w:p w:rsidR="00832F4C" w:rsidRPr="000F3EE9" w:rsidRDefault="00832F4C">
      <w:pPr>
        <w:autoSpaceDE w:val="0"/>
        <w:autoSpaceDN w:val="0"/>
        <w:ind w:left="567"/>
        <w:rPr>
          <w:sz w:val="20"/>
          <w:szCs w:val="20"/>
          <w:lang w:val="fr-FR"/>
          <w:rPrChange w:id="7980" w:author="SRO">
            <w:rPr>
              <w:sz w:val="20"/>
              <w:szCs w:val="20"/>
              <w:lang w:val="fr-FR"/>
            </w:rPr>
          </w:rPrChange>
        </w:rPr>
      </w:pPr>
      <w:r w:rsidRPr="000F3EE9">
        <w:rPr>
          <w:sz w:val="20"/>
          <w:szCs w:val="20"/>
          <w:lang w:val="fr-FR"/>
          <w:rPrChange w:id="7981" w:author="SRO">
            <w:rPr>
              <w:sz w:val="20"/>
              <w:szCs w:val="20"/>
              <w:lang w:val="fr-FR"/>
            </w:rPr>
          </w:rPrChange>
        </w:rPr>
        <w:t>Tel</w:t>
      </w:r>
      <w:r w:rsidRPr="000F3EE9">
        <w:rPr>
          <w:sz w:val="20"/>
          <w:szCs w:val="20"/>
          <w:lang w:val="fr-FR"/>
          <w:rPrChange w:id="7982" w:author="SRO" w:date="2011-02-21T10:18:00Z">
            <w:rPr>
              <w:sz w:val="20"/>
              <w:szCs w:val="20"/>
              <w:lang w:val="fr-FR"/>
            </w:rPr>
          </w:rPrChange>
        </w:rPr>
        <w:t> </w:t>
      </w:r>
      <w:r w:rsidRPr="000F3EE9">
        <w:rPr>
          <w:sz w:val="20"/>
          <w:szCs w:val="20"/>
          <w:lang w:val="fr-FR"/>
          <w:rPrChange w:id="7983" w:author="SRO">
            <w:rPr>
              <w:sz w:val="20"/>
              <w:szCs w:val="20"/>
              <w:lang w:val="fr-FR"/>
            </w:rPr>
          </w:rPrChange>
        </w:rPr>
        <w:t>: +222</w:t>
      </w:r>
      <w:r w:rsidRPr="000F3EE9">
        <w:rPr>
          <w:sz w:val="20"/>
          <w:szCs w:val="20"/>
          <w:lang w:val="fr-FR"/>
          <w:rPrChange w:id="7984" w:author="SRO" w:date="2011-02-21T10:18:00Z">
            <w:rPr>
              <w:sz w:val="20"/>
              <w:szCs w:val="20"/>
              <w:lang w:val="fr-FR"/>
            </w:rPr>
          </w:rPrChange>
        </w:rPr>
        <w:t> </w:t>
      </w:r>
      <w:r w:rsidRPr="000F3EE9">
        <w:rPr>
          <w:sz w:val="20"/>
          <w:szCs w:val="20"/>
          <w:lang w:val="fr-FR"/>
          <w:rPrChange w:id="7985" w:author="SRO">
            <w:rPr>
              <w:sz w:val="20"/>
              <w:szCs w:val="20"/>
              <w:lang w:val="fr-FR"/>
            </w:rPr>
          </w:rPrChange>
        </w:rPr>
        <w:t>631 81 72Fax: + 222</w:t>
      </w:r>
      <w:r w:rsidRPr="000F3EE9">
        <w:rPr>
          <w:sz w:val="20"/>
          <w:szCs w:val="20"/>
          <w:lang w:val="fr-FR"/>
          <w:rPrChange w:id="7986" w:author="SRO" w:date="2011-02-21T10:18:00Z">
            <w:rPr>
              <w:sz w:val="20"/>
              <w:szCs w:val="20"/>
              <w:lang w:val="fr-FR"/>
            </w:rPr>
          </w:rPrChange>
        </w:rPr>
        <w:t> </w:t>
      </w:r>
      <w:r w:rsidRPr="000F3EE9">
        <w:rPr>
          <w:sz w:val="20"/>
          <w:szCs w:val="20"/>
          <w:lang w:val="fr-FR"/>
          <w:rPrChange w:id="7987" w:author="SRO">
            <w:rPr>
              <w:sz w:val="20"/>
              <w:szCs w:val="20"/>
              <w:lang w:val="fr-FR"/>
            </w:rPr>
          </w:rPrChange>
        </w:rPr>
        <w:t>525 27 59</w:t>
      </w:r>
      <w:r w:rsidRPr="000F3EE9">
        <w:rPr>
          <w:sz w:val="20"/>
          <w:szCs w:val="20"/>
          <w:lang w:val="fr-FR"/>
          <w:rPrChange w:id="7988" w:author="SRO" w:date="2011-02-21T10:18:00Z">
            <w:rPr>
              <w:sz w:val="20"/>
              <w:szCs w:val="20"/>
              <w:lang w:val="fr-FR"/>
            </w:rPr>
          </w:rPrChange>
        </w:rPr>
        <w:tab/>
      </w:r>
      <w:r w:rsidRPr="000F3EE9">
        <w:rPr>
          <w:sz w:val="20"/>
          <w:szCs w:val="20"/>
          <w:lang w:val="fr-FR"/>
          <w:rPrChange w:id="7989" w:author="SRO">
            <w:rPr>
              <w:sz w:val="20"/>
              <w:szCs w:val="20"/>
              <w:lang w:val="fr-FR"/>
            </w:rPr>
          </w:rPrChange>
        </w:rPr>
        <w:t xml:space="preserve"> </w:t>
      </w:r>
    </w:p>
    <w:p w:rsidR="00832F4C" w:rsidRPr="000F3EE9" w:rsidRDefault="00832F4C">
      <w:pPr>
        <w:autoSpaceDE w:val="0"/>
        <w:autoSpaceDN w:val="0"/>
        <w:ind w:left="567"/>
        <w:rPr>
          <w:b/>
          <w:bCs/>
          <w:sz w:val="20"/>
          <w:szCs w:val="20"/>
          <w:lang w:val="fr-FR"/>
          <w:rPrChange w:id="7990" w:author="SRO">
            <w:rPr>
              <w:b/>
              <w:bCs/>
              <w:sz w:val="20"/>
              <w:szCs w:val="20"/>
              <w:lang w:val="fr-FR"/>
            </w:rPr>
          </w:rPrChange>
        </w:rPr>
      </w:pPr>
      <w:r w:rsidRPr="000F3EE9">
        <w:rPr>
          <w:sz w:val="20"/>
          <w:szCs w:val="20"/>
          <w:lang w:val="fr-FR"/>
          <w:rPrChange w:id="7991" w:author="SRO">
            <w:rPr>
              <w:sz w:val="20"/>
              <w:szCs w:val="20"/>
              <w:lang w:val="fr-FR"/>
            </w:rPr>
          </w:rPrChange>
        </w:rPr>
        <w:t xml:space="preserve">Email: </w:t>
      </w:r>
      <w:r w:rsidRPr="000F3EE9">
        <w:rPr>
          <w:rPrChange w:id="7992" w:author="SRO">
            <w:rPr/>
          </w:rPrChange>
        </w:rPr>
        <w:fldChar w:fldCharType="begin"/>
      </w:r>
      <w:r w:rsidRPr="000F3EE9">
        <w:rPr>
          <w:rPrChange w:id="7993" w:author="SRO">
            <w:rPr/>
          </w:rPrChange>
        </w:rPr>
        <w:instrText>HYPERLINK "mailto:boumt@bcm.mr"</w:instrText>
      </w:r>
      <w:r w:rsidRPr="000F3EE9">
        <w:rPr>
          <w:rPrChange w:id="7994" w:author="SRO" w:date="2011-02-21T10:18:00Z">
            <w:rPr/>
          </w:rPrChange>
        </w:rPr>
      </w:r>
      <w:r w:rsidRPr="000F3EE9">
        <w:rPr>
          <w:rPrChange w:id="7995" w:author="SRO">
            <w:rPr/>
          </w:rPrChange>
        </w:rPr>
        <w:fldChar w:fldCharType="separate"/>
      </w:r>
      <w:r w:rsidRPr="00832F4C">
        <w:rPr>
          <w:rStyle w:val="Hyperlink"/>
          <w:color w:val="auto"/>
          <w:sz w:val="20"/>
          <w:szCs w:val="20"/>
          <w:lang w:val="fr-FR"/>
          <w:rPrChange w:id="7996" w:author="SRO" w:date="2011-02-21T10:18:00Z">
            <w:rPr>
              <w:rStyle w:val="Hyperlink"/>
              <w:sz w:val="20"/>
              <w:szCs w:val="20"/>
              <w:lang w:val="fr-FR"/>
            </w:rPr>
          </w:rPrChange>
        </w:rPr>
        <w:t>boumt@bcm.mr</w:t>
      </w:r>
      <w:r w:rsidRPr="000F3EE9">
        <w:rPr>
          <w:rPrChange w:id="7997" w:author="SRO">
            <w:rPr/>
          </w:rPrChange>
        </w:rPr>
        <w:fldChar w:fldCharType="end"/>
      </w:r>
    </w:p>
    <w:p w:rsidR="00832F4C" w:rsidRPr="000F3EE9" w:rsidDel="00887194" w:rsidRDefault="00832F4C">
      <w:pPr>
        <w:autoSpaceDE w:val="0"/>
        <w:autoSpaceDN w:val="0"/>
        <w:ind w:left="1080"/>
        <w:rPr>
          <w:del w:id="7998" w:author="SRO" w:date="2011-02-21T11:05:00Z"/>
          <w:sz w:val="20"/>
          <w:szCs w:val="20"/>
          <w:lang w:val="fr-FR"/>
          <w:rPrChange w:id="7999" w:author="SRO">
            <w:rPr>
              <w:del w:id="8000" w:author="SRO" w:date="2011-02-21T11:05:00Z"/>
              <w:sz w:val="20"/>
              <w:szCs w:val="20"/>
              <w:lang w:val="fr-FR"/>
            </w:rPr>
          </w:rPrChange>
        </w:rPr>
      </w:pPr>
    </w:p>
    <w:p w:rsidR="00832F4C" w:rsidRPr="000F3EE9" w:rsidRDefault="00832F4C">
      <w:pPr>
        <w:autoSpaceDE w:val="0"/>
        <w:autoSpaceDN w:val="0"/>
        <w:rPr>
          <w:b/>
          <w:bCs/>
          <w:sz w:val="20"/>
          <w:szCs w:val="20"/>
          <w:lang w:val="fr-FR"/>
          <w:rPrChange w:id="8001" w:author="SRO">
            <w:rPr>
              <w:b/>
              <w:bCs/>
              <w:sz w:val="20"/>
              <w:szCs w:val="20"/>
              <w:lang w:val="fr-FR"/>
            </w:rPr>
          </w:rPrChange>
        </w:rPr>
      </w:pPr>
      <w:r w:rsidRPr="000F3EE9">
        <w:rPr>
          <w:b/>
          <w:bCs/>
          <w:sz w:val="20"/>
          <w:szCs w:val="20"/>
          <w:lang w:val="fr-FR"/>
          <w:rPrChange w:id="8002" w:author="SRO">
            <w:rPr>
              <w:b/>
              <w:bCs/>
              <w:sz w:val="20"/>
              <w:szCs w:val="20"/>
              <w:lang w:val="fr-FR"/>
            </w:rPr>
          </w:rPrChange>
        </w:rPr>
        <w:t>SUDAN</w:t>
      </w:r>
    </w:p>
    <w:p w:rsidR="00832F4C" w:rsidRPr="000F3EE9" w:rsidRDefault="00832F4C">
      <w:pPr>
        <w:numPr>
          <w:ilvl w:val="0"/>
          <w:numId w:val="27"/>
          <w:numberingChange w:id="8003" w:author="SRO" w:date="2011-02-21T09:12:00Z" w:original="%1:40:0:."/>
        </w:numPr>
        <w:tabs>
          <w:tab w:val="clear" w:pos="1004"/>
          <w:tab w:val="num" w:pos="567"/>
        </w:tabs>
        <w:autoSpaceDE w:val="0"/>
        <w:autoSpaceDN w:val="0"/>
        <w:adjustRightInd w:val="0"/>
        <w:ind w:hanging="1004"/>
        <w:textAlignment w:val="baseline"/>
        <w:rPr>
          <w:b/>
          <w:bCs/>
          <w:sz w:val="20"/>
          <w:szCs w:val="20"/>
          <w:rPrChange w:id="8004" w:author="SRO">
            <w:rPr>
              <w:b/>
              <w:bCs/>
              <w:sz w:val="20"/>
              <w:szCs w:val="20"/>
            </w:rPr>
          </w:rPrChange>
        </w:rPr>
      </w:pPr>
      <w:r w:rsidRPr="000F3EE9">
        <w:rPr>
          <w:sz w:val="20"/>
          <w:szCs w:val="20"/>
          <w:lang w:val="en-US"/>
          <w:rPrChange w:id="8005" w:author="SRO">
            <w:rPr>
              <w:sz w:val="20"/>
              <w:szCs w:val="20"/>
              <w:lang w:val="en-US"/>
            </w:rPr>
          </w:rPrChange>
        </w:rPr>
        <w:t>Mr. Hassan Gaffar Abdelrahman Kabrain</w:t>
      </w:r>
    </w:p>
    <w:p w:rsidR="00832F4C" w:rsidRPr="000F3EE9" w:rsidRDefault="00832F4C">
      <w:pPr>
        <w:autoSpaceDE w:val="0"/>
        <w:autoSpaceDN w:val="0"/>
        <w:ind w:left="567"/>
        <w:rPr>
          <w:b/>
          <w:bCs/>
          <w:sz w:val="20"/>
          <w:szCs w:val="20"/>
          <w:lang w:val="en-US"/>
          <w:rPrChange w:id="8006" w:author="SRO">
            <w:rPr>
              <w:b/>
              <w:bCs/>
              <w:sz w:val="20"/>
              <w:szCs w:val="20"/>
              <w:lang w:val="en-US"/>
            </w:rPr>
          </w:rPrChange>
        </w:rPr>
      </w:pPr>
      <w:r w:rsidRPr="000F3EE9">
        <w:rPr>
          <w:sz w:val="20"/>
          <w:szCs w:val="20"/>
          <w:lang w:val="en-US"/>
          <w:rPrChange w:id="8007" w:author="SRO">
            <w:rPr>
              <w:sz w:val="20"/>
              <w:szCs w:val="20"/>
              <w:lang w:val="en-US"/>
            </w:rPr>
          </w:rPrChange>
        </w:rPr>
        <w:t>Director of IDB and Arab funds</w:t>
      </w:r>
    </w:p>
    <w:p w:rsidR="00832F4C" w:rsidRPr="000F3EE9" w:rsidRDefault="00832F4C">
      <w:pPr>
        <w:autoSpaceDE w:val="0"/>
        <w:autoSpaceDN w:val="0"/>
        <w:ind w:left="567"/>
        <w:rPr>
          <w:sz w:val="20"/>
          <w:szCs w:val="20"/>
          <w:lang w:val="en-US"/>
          <w:rPrChange w:id="8008" w:author="SRO">
            <w:rPr>
              <w:sz w:val="20"/>
              <w:szCs w:val="20"/>
              <w:lang w:val="en-US"/>
            </w:rPr>
          </w:rPrChange>
        </w:rPr>
      </w:pPr>
      <w:r w:rsidRPr="000F3EE9">
        <w:rPr>
          <w:sz w:val="20"/>
          <w:szCs w:val="20"/>
          <w:lang w:val="en-US"/>
          <w:rPrChange w:id="8009" w:author="SRO">
            <w:rPr>
              <w:sz w:val="20"/>
              <w:szCs w:val="20"/>
              <w:lang w:val="en-US"/>
            </w:rPr>
          </w:rPrChange>
        </w:rPr>
        <w:t>General Directorate for International Financial Cooperation</w:t>
      </w:r>
    </w:p>
    <w:p w:rsidR="00832F4C" w:rsidRPr="000F3EE9" w:rsidRDefault="00832F4C">
      <w:pPr>
        <w:autoSpaceDE w:val="0"/>
        <w:autoSpaceDN w:val="0"/>
        <w:ind w:left="567"/>
        <w:rPr>
          <w:sz w:val="20"/>
          <w:szCs w:val="20"/>
          <w:lang w:val="en-US"/>
          <w:rPrChange w:id="8010" w:author="SRO">
            <w:rPr>
              <w:sz w:val="20"/>
              <w:szCs w:val="20"/>
              <w:lang w:val="en-US"/>
            </w:rPr>
          </w:rPrChange>
        </w:rPr>
      </w:pPr>
      <w:r w:rsidRPr="000F3EE9">
        <w:rPr>
          <w:sz w:val="20"/>
          <w:szCs w:val="20"/>
          <w:lang w:val="en-US"/>
          <w:rPrChange w:id="8011" w:author="SRO">
            <w:rPr>
              <w:sz w:val="20"/>
              <w:szCs w:val="20"/>
              <w:lang w:val="en-US"/>
            </w:rPr>
          </w:rPrChange>
        </w:rPr>
        <w:t>Ministry of Finance and National Economy</w:t>
      </w:r>
    </w:p>
    <w:p w:rsidR="00832F4C" w:rsidRPr="000F3EE9" w:rsidRDefault="00832F4C">
      <w:pPr>
        <w:autoSpaceDE w:val="0"/>
        <w:autoSpaceDN w:val="0"/>
        <w:ind w:left="567"/>
        <w:rPr>
          <w:sz w:val="20"/>
          <w:szCs w:val="20"/>
          <w:lang w:val="en-US"/>
          <w:rPrChange w:id="8012" w:author="SRO">
            <w:rPr>
              <w:sz w:val="20"/>
              <w:szCs w:val="20"/>
              <w:lang w:val="en-US"/>
            </w:rPr>
          </w:rPrChange>
        </w:rPr>
      </w:pPr>
      <w:r w:rsidRPr="000F3EE9">
        <w:rPr>
          <w:sz w:val="20"/>
          <w:szCs w:val="20"/>
          <w:lang w:val="en-US"/>
          <w:rPrChange w:id="8013" w:author="SRO">
            <w:rPr>
              <w:sz w:val="20"/>
              <w:szCs w:val="20"/>
              <w:lang w:val="en-US"/>
            </w:rPr>
          </w:rPrChange>
        </w:rPr>
        <w:t>Khartoum, Sudan</w:t>
      </w:r>
    </w:p>
    <w:p w:rsidR="00832F4C" w:rsidRPr="000F3EE9" w:rsidRDefault="00832F4C">
      <w:pPr>
        <w:autoSpaceDE w:val="0"/>
        <w:autoSpaceDN w:val="0"/>
        <w:ind w:left="567"/>
        <w:rPr>
          <w:sz w:val="20"/>
          <w:szCs w:val="20"/>
          <w:lang w:val="en-US"/>
          <w:rPrChange w:id="8014" w:author="SRO">
            <w:rPr>
              <w:sz w:val="20"/>
              <w:szCs w:val="20"/>
              <w:lang w:val="en-US"/>
            </w:rPr>
          </w:rPrChange>
        </w:rPr>
      </w:pPr>
      <w:r w:rsidRPr="000F3EE9">
        <w:rPr>
          <w:sz w:val="20"/>
          <w:szCs w:val="20"/>
          <w:lang w:val="en-US"/>
          <w:rPrChange w:id="8015" w:author="SRO">
            <w:rPr>
              <w:sz w:val="20"/>
              <w:szCs w:val="20"/>
              <w:lang w:val="en-US"/>
            </w:rPr>
          </w:rPrChange>
        </w:rPr>
        <w:t>Tel</w:t>
      </w:r>
      <w:r w:rsidRPr="000F3EE9">
        <w:rPr>
          <w:sz w:val="20"/>
          <w:szCs w:val="20"/>
          <w:lang w:val="en-US"/>
          <w:rPrChange w:id="8016" w:author="SRO" w:date="2011-02-21T10:18:00Z">
            <w:rPr>
              <w:sz w:val="20"/>
              <w:szCs w:val="20"/>
              <w:lang w:val="en-US"/>
            </w:rPr>
          </w:rPrChange>
        </w:rPr>
        <w:t> </w:t>
      </w:r>
      <w:r w:rsidRPr="000F3EE9">
        <w:rPr>
          <w:sz w:val="20"/>
          <w:szCs w:val="20"/>
          <w:lang w:val="en-US"/>
          <w:rPrChange w:id="8017" w:author="SRO">
            <w:rPr>
              <w:sz w:val="20"/>
              <w:szCs w:val="20"/>
              <w:lang w:val="en-US"/>
            </w:rPr>
          </w:rPrChange>
        </w:rPr>
        <w:t>: +249</w:t>
      </w:r>
      <w:r w:rsidRPr="000F3EE9">
        <w:rPr>
          <w:sz w:val="20"/>
          <w:szCs w:val="20"/>
          <w:lang w:val="en-US"/>
          <w:rPrChange w:id="8018" w:author="SRO" w:date="2011-02-21T10:18:00Z">
            <w:rPr>
              <w:sz w:val="20"/>
              <w:szCs w:val="20"/>
              <w:lang w:val="en-US"/>
            </w:rPr>
          </w:rPrChange>
        </w:rPr>
        <w:t> </w:t>
      </w:r>
      <w:r w:rsidRPr="000F3EE9">
        <w:rPr>
          <w:sz w:val="20"/>
          <w:szCs w:val="20"/>
          <w:lang w:val="en-US"/>
          <w:rPrChange w:id="8019" w:author="SRO">
            <w:rPr>
              <w:sz w:val="20"/>
              <w:szCs w:val="20"/>
              <w:lang w:val="en-US"/>
            </w:rPr>
          </w:rPrChange>
        </w:rPr>
        <w:t>911 55 44 11 /+249 83</w:t>
      </w:r>
      <w:r w:rsidRPr="000F3EE9">
        <w:rPr>
          <w:sz w:val="20"/>
          <w:szCs w:val="20"/>
          <w:lang w:val="en-US"/>
          <w:rPrChange w:id="8020" w:author="SRO" w:date="2011-02-21T10:18:00Z">
            <w:rPr>
              <w:sz w:val="20"/>
              <w:szCs w:val="20"/>
              <w:lang w:val="en-US"/>
            </w:rPr>
          </w:rPrChange>
        </w:rPr>
        <w:t> </w:t>
      </w:r>
      <w:r w:rsidRPr="000F3EE9">
        <w:rPr>
          <w:sz w:val="20"/>
          <w:szCs w:val="20"/>
          <w:lang w:val="en-US"/>
          <w:rPrChange w:id="8021" w:author="SRO">
            <w:rPr>
              <w:sz w:val="20"/>
              <w:szCs w:val="20"/>
              <w:lang w:val="en-US"/>
            </w:rPr>
          </w:rPrChange>
        </w:rPr>
        <w:t>911 55 44 11</w:t>
      </w:r>
    </w:p>
    <w:p w:rsidR="00832F4C" w:rsidRPr="000F3EE9" w:rsidRDefault="00832F4C">
      <w:pPr>
        <w:autoSpaceDE w:val="0"/>
        <w:autoSpaceDN w:val="0"/>
        <w:ind w:left="567"/>
        <w:rPr>
          <w:sz w:val="20"/>
          <w:szCs w:val="20"/>
          <w:lang w:val="en-US"/>
          <w:rPrChange w:id="8022" w:author="SRO">
            <w:rPr>
              <w:sz w:val="20"/>
              <w:szCs w:val="20"/>
              <w:lang w:val="en-US"/>
            </w:rPr>
          </w:rPrChange>
        </w:rPr>
      </w:pPr>
      <w:r w:rsidRPr="000F3EE9">
        <w:rPr>
          <w:sz w:val="20"/>
          <w:szCs w:val="20"/>
          <w:lang w:val="en-US"/>
          <w:rPrChange w:id="8023" w:author="SRO">
            <w:rPr>
              <w:sz w:val="20"/>
              <w:szCs w:val="20"/>
              <w:lang w:val="en-US"/>
            </w:rPr>
          </w:rPrChange>
        </w:rPr>
        <w:t>Fax</w:t>
      </w:r>
      <w:r w:rsidRPr="000F3EE9">
        <w:rPr>
          <w:sz w:val="20"/>
          <w:szCs w:val="20"/>
          <w:lang w:val="en-US"/>
          <w:rPrChange w:id="8024" w:author="SRO" w:date="2011-02-21T10:18:00Z">
            <w:rPr>
              <w:sz w:val="20"/>
              <w:szCs w:val="20"/>
              <w:lang w:val="en-US"/>
            </w:rPr>
          </w:rPrChange>
        </w:rPr>
        <w:t> </w:t>
      </w:r>
      <w:r w:rsidRPr="000F3EE9">
        <w:rPr>
          <w:sz w:val="20"/>
          <w:szCs w:val="20"/>
          <w:lang w:val="en-US"/>
          <w:rPrChange w:id="8025" w:author="SRO">
            <w:rPr>
              <w:sz w:val="20"/>
              <w:szCs w:val="20"/>
              <w:lang w:val="en-US"/>
            </w:rPr>
          </w:rPrChange>
        </w:rPr>
        <w:t>: +249 83 77 65 15</w:t>
      </w:r>
    </w:p>
    <w:p w:rsidR="00832F4C" w:rsidRPr="000F3EE9" w:rsidRDefault="00832F4C">
      <w:pPr>
        <w:autoSpaceDE w:val="0"/>
        <w:autoSpaceDN w:val="0"/>
        <w:ind w:left="567"/>
        <w:rPr>
          <w:sz w:val="20"/>
          <w:szCs w:val="20"/>
          <w:lang w:val="en-US"/>
          <w:rPrChange w:id="8026" w:author="SRO">
            <w:rPr>
              <w:sz w:val="20"/>
              <w:szCs w:val="20"/>
              <w:lang w:val="en-US"/>
            </w:rPr>
          </w:rPrChange>
        </w:rPr>
      </w:pPr>
      <w:r w:rsidRPr="000F3EE9">
        <w:rPr>
          <w:sz w:val="20"/>
          <w:szCs w:val="20"/>
          <w:lang w:val="en-US"/>
          <w:rPrChange w:id="8027" w:author="SRO">
            <w:rPr>
              <w:sz w:val="20"/>
              <w:szCs w:val="20"/>
              <w:lang w:val="en-US"/>
            </w:rPr>
          </w:rPrChange>
        </w:rPr>
        <w:t xml:space="preserve">Email: </w:t>
      </w:r>
      <w:r w:rsidRPr="000F3EE9">
        <w:rPr>
          <w:rPrChange w:id="8028" w:author="SRO">
            <w:rPr/>
          </w:rPrChange>
        </w:rPr>
        <w:fldChar w:fldCharType="begin"/>
      </w:r>
      <w:r w:rsidRPr="000F3EE9">
        <w:rPr>
          <w:rPrChange w:id="8029" w:author="SRO">
            <w:rPr/>
          </w:rPrChange>
        </w:rPr>
        <w:instrText>HYPERLINK "mailto:assegbal@gmail.com"</w:instrText>
      </w:r>
      <w:r w:rsidRPr="000F3EE9">
        <w:rPr>
          <w:rPrChange w:id="8030" w:author="SRO" w:date="2011-02-21T10:18:00Z">
            <w:rPr/>
          </w:rPrChange>
        </w:rPr>
      </w:r>
      <w:r w:rsidRPr="000F3EE9">
        <w:rPr>
          <w:rPrChange w:id="8031" w:author="SRO">
            <w:rPr/>
          </w:rPrChange>
        </w:rPr>
        <w:fldChar w:fldCharType="separate"/>
      </w:r>
      <w:r w:rsidRPr="000F3EE9">
        <w:rPr>
          <w:sz w:val="20"/>
          <w:szCs w:val="20"/>
          <w:lang w:val="en-US"/>
          <w:rPrChange w:id="8032" w:author="SRO">
            <w:rPr>
              <w:sz w:val="20"/>
              <w:szCs w:val="20"/>
              <w:lang w:val="en-US"/>
            </w:rPr>
          </w:rPrChange>
        </w:rPr>
        <w:t>assegbal@gmail.com</w:t>
      </w:r>
      <w:r w:rsidRPr="000F3EE9">
        <w:rPr>
          <w:rPrChange w:id="8033" w:author="SRO">
            <w:rPr/>
          </w:rPrChange>
        </w:rPr>
        <w:fldChar w:fldCharType="end"/>
      </w:r>
    </w:p>
    <w:p w:rsidR="00832F4C" w:rsidRPr="000F3EE9" w:rsidRDefault="00832F4C">
      <w:pPr>
        <w:autoSpaceDE w:val="0"/>
        <w:autoSpaceDN w:val="0"/>
        <w:ind w:left="1004"/>
        <w:rPr>
          <w:sz w:val="20"/>
          <w:szCs w:val="20"/>
          <w:lang w:val="en-US"/>
          <w:rPrChange w:id="8034" w:author="SRO">
            <w:rPr>
              <w:sz w:val="20"/>
              <w:szCs w:val="20"/>
              <w:lang w:val="en-US"/>
            </w:rPr>
          </w:rPrChange>
        </w:rPr>
      </w:pPr>
    </w:p>
    <w:p w:rsidR="00832F4C" w:rsidRPr="000F3EE9" w:rsidRDefault="00832F4C">
      <w:pPr>
        <w:numPr>
          <w:ilvl w:val="0"/>
          <w:numId w:val="27"/>
          <w:numberingChange w:id="8035" w:author="SRO" w:date="2011-02-21T09:12:00Z" w:original="%1:41:0:."/>
        </w:numPr>
        <w:tabs>
          <w:tab w:val="clear" w:pos="1004"/>
          <w:tab w:val="num" w:pos="567"/>
        </w:tabs>
        <w:autoSpaceDE w:val="0"/>
        <w:autoSpaceDN w:val="0"/>
        <w:adjustRightInd w:val="0"/>
        <w:ind w:hanging="1004"/>
        <w:textAlignment w:val="baseline"/>
        <w:rPr>
          <w:sz w:val="20"/>
          <w:szCs w:val="20"/>
          <w:rPrChange w:id="8036" w:author="SRO">
            <w:rPr>
              <w:sz w:val="20"/>
              <w:szCs w:val="20"/>
            </w:rPr>
          </w:rPrChange>
        </w:rPr>
      </w:pPr>
      <w:r w:rsidRPr="000F3EE9">
        <w:rPr>
          <w:sz w:val="20"/>
          <w:szCs w:val="20"/>
          <w:rPrChange w:id="8037" w:author="SRO">
            <w:rPr>
              <w:sz w:val="20"/>
              <w:szCs w:val="20"/>
            </w:rPr>
          </w:rPrChange>
        </w:rPr>
        <w:t xml:space="preserve">Mr. Mustafa Mohammed Abdalla </w:t>
      </w:r>
    </w:p>
    <w:p w:rsidR="00832F4C" w:rsidRPr="000F3EE9" w:rsidRDefault="00832F4C">
      <w:pPr>
        <w:autoSpaceDE w:val="0"/>
        <w:autoSpaceDN w:val="0"/>
        <w:ind w:left="567"/>
        <w:rPr>
          <w:sz w:val="20"/>
          <w:szCs w:val="20"/>
          <w:rPrChange w:id="8038" w:author="SRO">
            <w:rPr>
              <w:sz w:val="20"/>
              <w:szCs w:val="20"/>
            </w:rPr>
          </w:rPrChange>
        </w:rPr>
      </w:pPr>
      <w:r w:rsidRPr="000F3EE9">
        <w:rPr>
          <w:sz w:val="20"/>
          <w:szCs w:val="20"/>
          <w:rPrChange w:id="8039" w:author="SRO">
            <w:rPr>
              <w:sz w:val="20"/>
              <w:szCs w:val="20"/>
            </w:rPr>
          </w:rPrChange>
        </w:rPr>
        <w:t>Senior Researcher, Research &amp; Development</w:t>
      </w:r>
    </w:p>
    <w:p w:rsidR="00832F4C" w:rsidRPr="000F3EE9" w:rsidRDefault="00832F4C">
      <w:pPr>
        <w:autoSpaceDE w:val="0"/>
        <w:autoSpaceDN w:val="0"/>
        <w:ind w:left="567"/>
        <w:rPr>
          <w:sz w:val="20"/>
          <w:szCs w:val="20"/>
          <w:rPrChange w:id="8040" w:author="SRO">
            <w:rPr>
              <w:sz w:val="20"/>
              <w:szCs w:val="20"/>
            </w:rPr>
          </w:rPrChange>
        </w:rPr>
      </w:pPr>
      <w:r w:rsidRPr="000F3EE9">
        <w:rPr>
          <w:sz w:val="20"/>
          <w:szCs w:val="20"/>
          <w:lang w:val="en-US"/>
          <w:rPrChange w:id="8041" w:author="SRO">
            <w:rPr>
              <w:sz w:val="20"/>
              <w:szCs w:val="20"/>
              <w:lang w:val="en-US"/>
            </w:rPr>
          </w:rPrChange>
        </w:rPr>
        <w:t>The Central Bank of Sudan</w:t>
      </w:r>
    </w:p>
    <w:p w:rsidR="00832F4C" w:rsidRPr="000F3EE9" w:rsidRDefault="00832F4C">
      <w:pPr>
        <w:autoSpaceDE w:val="0"/>
        <w:autoSpaceDN w:val="0"/>
        <w:ind w:left="567"/>
        <w:rPr>
          <w:sz w:val="20"/>
          <w:szCs w:val="20"/>
          <w:rPrChange w:id="8042" w:author="SRO">
            <w:rPr>
              <w:sz w:val="20"/>
              <w:szCs w:val="20"/>
            </w:rPr>
          </w:rPrChange>
        </w:rPr>
      </w:pPr>
      <w:r w:rsidRPr="000F3EE9">
        <w:rPr>
          <w:sz w:val="20"/>
          <w:szCs w:val="20"/>
          <w:lang w:val="en-US"/>
          <w:rPrChange w:id="8043" w:author="SRO">
            <w:rPr>
              <w:sz w:val="20"/>
              <w:szCs w:val="20"/>
              <w:lang w:val="en-US"/>
            </w:rPr>
          </w:rPrChange>
        </w:rPr>
        <w:t>Khartoum, Sudan</w:t>
      </w:r>
    </w:p>
    <w:p w:rsidR="00832F4C" w:rsidRPr="000F3EE9" w:rsidRDefault="00832F4C">
      <w:pPr>
        <w:autoSpaceDE w:val="0"/>
        <w:autoSpaceDN w:val="0"/>
        <w:ind w:left="567"/>
        <w:rPr>
          <w:sz w:val="20"/>
          <w:szCs w:val="20"/>
          <w:lang w:val="fr-FR"/>
          <w:rPrChange w:id="8044" w:author="SRO">
            <w:rPr>
              <w:sz w:val="20"/>
              <w:szCs w:val="20"/>
              <w:lang w:val="fr-FR"/>
            </w:rPr>
          </w:rPrChange>
        </w:rPr>
      </w:pPr>
      <w:r w:rsidRPr="000F3EE9">
        <w:rPr>
          <w:sz w:val="20"/>
          <w:szCs w:val="20"/>
          <w:lang w:val="fr-FR"/>
          <w:rPrChange w:id="8045" w:author="SRO">
            <w:rPr>
              <w:sz w:val="20"/>
              <w:szCs w:val="20"/>
              <w:lang w:val="fr-FR"/>
            </w:rPr>
          </w:rPrChange>
        </w:rPr>
        <w:t>Office: 01876644 - Mobile : 0918206239 - Tel</w:t>
      </w:r>
      <w:r w:rsidRPr="000F3EE9">
        <w:rPr>
          <w:sz w:val="20"/>
          <w:szCs w:val="20"/>
          <w:lang w:val="fr-FR"/>
          <w:rPrChange w:id="8046" w:author="SRO" w:date="2011-02-21T10:18:00Z">
            <w:rPr>
              <w:sz w:val="20"/>
              <w:szCs w:val="20"/>
              <w:lang w:val="fr-FR"/>
            </w:rPr>
          </w:rPrChange>
        </w:rPr>
        <w:t> </w:t>
      </w:r>
      <w:r w:rsidRPr="000F3EE9">
        <w:rPr>
          <w:sz w:val="20"/>
          <w:szCs w:val="20"/>
          <w:lang w:val="fr-FR"/>
          <w:rPrChange w:id="8047" w:author="SRO">
            <w:rPr>
              <w:sz w:val="20"/>
              <w:szCs w:val="20"/>
              <w:lang w:val="fr-FR"/>
            </w:rPr>
          </w:rPrChange>
        </w:rPr>
        <w:t xml:space="preserve">: +249 87056644 </w:t>
      </w:r>
      <w:r w:rsidRPr="000F3EE9">
        <w:rPr>
          <w:sz w:val="20"/>
          <w:szCs w:val="20"/>
          <w:lang w:val="fr-FR"/>
          <w:rPrChange w:id="8048" w:author="SRO" w:date="2011-02-21T10:18:00Z">
            <w:rPr>
              <w:sz w:val="20"/>
              <w:szCs w:val="20"/>
              <w:lang w:val="fr-FR"/>
            </w:rPr>
          </w:rPrChange>
        </w:rPr>
        <w:t>–</w:t>
      </w:r>
      <w:r w:rsidRPr="000F3EE9">
        <w:rPr>
          <w:sz w:val="20"/>
          <w:szCs w:val="20"/>
          <w:lang w:val="fr-FR"/>
          <w:rPrChange w:id="8049" w:author="SRO">
            <w:rPr>
              <w:sz w:val="20"/>
              <w:szCs w:val="20"/>
              <w:lang w:val="fr-FR"/>
            </w:rPr>
          </w:rPrChange>
        </w:rPr>
        <w:t xml:space="preserve"> </w:t>
      </w:r>
    </w:p>
    <w:p w:rsidR="00832F4C" w:rsidRPr="000F3EE9" w:rsidRDefault="00832F4C">
      <w:pPr>
        <w:autoSpaceDE w:val="0"/>
        <w:autoSpaceDN w:val="0"/>
        <w:ind w:left="567"/>
        <w:rPr>
          <w:sz w:val="20"/>
          <w:szCs w:val="20"/>
          <w:lang w:val="fr-FR"/>
          <w:rPrChange w:id="8050" w:author="SRO">
            <w:rPr>
              <w:sz w:val="20"/>
              <w:szCs w:val="20"/>
              <w:lang w:val="fr-FR"/>
            </w:rPr>
          </w:rPrChange>
        </w:rPr>
      </w:pPr>
      <w:r w:rsidRPr="000F3EE9">
        <w:rPr>
          <w:sz w:val="20"/>
          <w:szCs w:val="20"/>
          <w:lang w:val="fr-FR"/>
          <w:rPrChange w:id="8051" w:author="SRO">
            <w:rPr>
              <w:sz w:val="20"/>
              <w:szCs w:val="20"/>
              <w:lang w:val="fr-FR"/>
            </w:rPr>
          </w:rPrChange>
        </w:rPr>
        <w:t xml:space="preserve">Email: </w:t>
      </w:r>
      <w:r w:rsidRPr="000F3EE9">
        <w:rPr>
          <w:lang w:val="fr-FR"/>
          <w:rPrChange w:id="8052" w:author="SRO">
            <w:rPr>
              <w:lang w:val="fr-FR"/>
            </w:rPr>
          </w:rPrChange>
        </w:rPr>
        <w:fldChar w:fldCharType="begin"/>
      </w:r>
      <w:r w:rsidRPr="000F3EE9">
        <w:rPr>
          <w:lang w:val="fr-FR"/>
          <w:rPrChange w:id="8053" w:author="SRO">
            <w:rPr>
              <w:lang w:val="fr-FR"/>
            </w:rPr>
          </w:rPrChange>
        </w:rPr>
        <w:instrText>HYPERLINK "mailto:Mustafa.abdalla@CB05-gov.sd"</w:instrText>
      </w:r>
      <w:r w:rsidRPr="000F3EE9">
        <w:rPr>
          <w:rPrChange w:id="8054" w:author="SRO" w:date="2011-02-21T10:18:00Z">
            <w:rPr/>
          </w:rPrChange>
        </w:rPr>
      </w:r>
      <w:r w:rsidRPr="000F3EE9">
        <w:rPr>
          <w:lang w:val="fr-FR"/>
          <w:rPrChange w:id="8055" w:author="SRO">
            <w:rPr>
              <w:lang w:val="fr-FR"/>
            </w:rPr>
          </w:rPrChange>
        </w:rPr>
        <w:fldChar w:fldCharType="separate"/>
      </w:r>
      <w:r w:rsidRPr="00832F4C">
        <w:rPr>
          <w:rStyle w:val="Hyperlink"/>
          <w:color w:val="auto"/>
          <w:sz w:val="20"/>
          <w:szCs w:val="20"/>
          <w:lang w:val="fr-FR"/>
          <w:rPrChange w:id="8056" w:author="SRO" w:date="2011-02-21T10:18:00Z">
            <w:rPr>
              <w:rStyle w:val="Hyperlink"/>
              <w:sz w:val="20"/>
              <w:szCs w:val="20"/>
              <w:lang w:val="fr-FR"/>
            </w:rPr>
          </w:rPrChange>
        </w:rPr>
        <w:t>Mustafa.abdalla@CB05-gov.sd</w:t>
      </w:r>
      <w:r w:rsidRPr="000F3EE9">
        <w:rPr>
          <w:lang w:val="fr-FR"/>
          <w:rPrChange w:id="8057" w:author="SRO">
            <w:rPr>
              <w:lang w:val="fr-FR"/>
            </w:rPr>
          </w:rPrChange>
        </w:rPr>
        <w:fldChar w:fldCharType="end"/>
      </w:r>
      <w:r w:rsidRPr="000F3EE9">
        <w:rPr>
          <w:sz w:val="20"/>
          <w:szCs w:val="20"/>
          <w:lang w:val="fr-FR"/>
          <w:rPrChange w:id="8058" w:author="SRO">
            <w:rPr>
              <w:sz w:val="20"/>
              <w:szCs w:val="20"/>
              <w:lang w:val="fr-FR"/>
            </w:rPr>
          </w:rPrChange>
        </w:rPr>
        <w:t xml:space="preserve"> </w:t>
      </w:r>
      <w:r w:rsidRPr="000F3EE9">
        <w:rPr>
          <w:sz w:val="20"/>
          <w:szCs w:val="20"/>
          <w:lang w:val="fr-FR"/>
          <w:rPrChange w:id="8059" w:author="SRO" w:date="2011-02-21T10:18:00Z">
            <w:rPr>
              <w:sz w:val="20"/>
              <w:szCs w:val="20"/>
              <w:lang w:val="fr-FR"/>
            </w:rPr>
          </w:rPrChange>
        </w:rPr>
        <w:t>–</w:t>
      </w:r>
      <w:r w:rsidRPr="000F3EE9">
        <w:rPr>
          <w:sz w:val="20"/>
          <w:szCs w:val="20"/>
          <w:lang w:val="fr-FR"/>
          <w:rPrChange w:id="8060" w:author="SRO">
            <w:rPr>
              <w:sz w:val="20"/>
              <w:szCs w:val="20"/>
              <w:lang w:val="fr-FR"/>
            </w:rPr>
          </w:rPrChange>
        </w:rPr>
        <w:t xml:space="preserve"> </w:t>
      </w:r>
      <w:r w:rsidRPr="000F3EE9">
        <w:rPr>
          <w:lang w:val="fr-FR"/>
          <w:rPrChange w:id="8061" w:author="SRO">
            <w:rPr>
              <w:lang w:val="fr-FR"/>
            </w:rPr>
          </w:rPrChange>
        </w:rPr>
        <w:fldChar w:fldCharType="begin"/>
      </w:r>
      <w:r w:rsidRPr="000F3EE9">
        <w:rPr>
          <w:lang w:val="fr-FR"/>
          <w:rPrChange w:id="8062" w:author="SRO">
            <w:rPr>
              <w:lang w:val="fr-FR"/>
            </w:rPr>
          </w:rPrChange>
        </w:rPr>
        <w:instrText>HYPERLINK "mailto:mustafaabdallah@hotmail.com"</w:instrText>
      </w:r>
      <w:r w:rsidRPr="000F3EE9">
        <w:rPr>
          <w:rPrChange w:id="8063" w:author="SRO" w:date="2011-02-21T10:18:00Z">
            <w:rPr/>
          </w:rPrChange>
        </w:rPr>
      </w:r>
      <w:r w:rsidRPr="000F3EE9">
        <w:rPr>
          <w:lang w:val="fr-FR"/>
          <w:rPrChange w:id="8064" w:author="SRO">
            <w:rPr>
              <w:lang w:val="fr-FR"/>
            </w:rPr>
          </w:rPrChange>
        </w:rPr>
        <w:fldChar w:fldCharType="separate"/>
      </w:r>
      <w:r w:rsidRPr="00832F4C">
        <w:rPr>
          <w:rStyle w:val="Hyperlink"/>
          <w:color w:val="auto"/>
          <w:sz w:val="20"/>
          <w:szCs w:val="20"/>
          <w:lang w:val="fr-FR"/>
          <w:rPrChange w:id="8065" w:author="SRO" w:date="2011-02-21T10:18:00Z">
            <w:rPr>
              <w:rStyle w:val="Hyperlink"/>
              <w:sz w:val="20"/>
              <w:szCs w:val="20"/>
              <w:lang w:val="fr-FR"/>
            </w:rPr>
          </w:rPrChange>
        </w:rPr>
        <w:t>mustafaabdallah@hotmail.com</w:t>
      </w:r>
      <w:r w:rsidRPr="000F3EE9">
        <w:rPr>
          <w:lang w:val="fr-FR"/>
          <w:rPrChange w:id="8066" w:author="SRO">
            <w:rPr>
              <w:lang w:val="fr-FR"/>
            </w:rPr>
          </w:rPrChange>
        </w:rPr>
        <w:fldChar w:fldCharType="end"/>
      </w:r>
    </w:p>
    <w:p w:rsidR="00832F4C" w:rsidRPr="000F3EE9" w:rsidRDefault="00832F4C">
      <w:pPr>
        <w:autoSpaceDE w:val="0"/>
        <w:autoSpaceDN w:val="0"/>
        <w:rPr>
          <w:sz w:val="20"/>
          <w:szCs w:val="20"/>
          <w:lang w:val="fr-FR"/>
          <w:rPrChange w:id="8067" w:author="SRO">
            <w:rPr>
              <w:sz w:val="20"/>
              <w:szCs w:val="20"/>
              <w:lang w:val="fr-FR"/>
            </w:rPr>
          </w:rPrChange>
        </w:rPr>
      </w:pPr>
    </w:p>
    <w:p w:rsidR="00832F4C" w:rsidRPr="000F3EE9" w:rsidDel="00887194" w:rsidRDefault="00832F4C">
      <w:pPr>
        <w:autoSpaceDE w:val="0"/>
        <w:autoSpaceDN w:val="0"/>
        <w:rPr>
          <w:del w:id="8068" w:author="SRO" w:date="2011-02-21T11:05:00Z"/>
          <w:b/>
          <w:bCs/>
          <w:sz w:val="20"/>
          <w:szCs w:val="20"/>
          <w:lang w:val="fr-FR"/>
          <w:rPrChange w:id="8069" w:author="SRO">
            <w:rPr>
              <w:del w:id="8070" w:author="SRO" w:date="2011-02-21T11:05:00Z"/>
              <w:b/>
              <w:bCs/>
              <w:sz w:val="20"/>
              <w:szCs w:val="20"/>
              <w:lang w:val="fr-FR"/>
            </w:rPr>
          </w:rPrChange>
        </w:rPr>
      </w:pPr>
    </w:p>
    <w:p w:rsidR="00832F4C" w:rsidRPr="000F3EE9" w:rsidDel="00887194" w:rsidRDefault="00832F4C">
      <w:pPr>
        <w:autoSpaceDE w:val="0"/>
        <w:autoSpaceDN w:val="0"/>
        <w:rPr>
          <w:del w:id="8071" w:author="SRO" w:date="2011-02-21T11:05:00Z"/>
          <w:b/>
          <w:bCs/>
          <w:sz w:val="20"/>
          <w:szCs w:val="20"/>
          <w:lang w:val="fr-FR"/>
          <w:rPrChange w:id="8072" w:author="SRO">
            <w:rPr>
              <w:del w:id="8073" w:author="SRO" w:date="2011-02-21T11:05:00Z"/>
              <w:b/>
              <w:bCs/>
              <w:sz w:val="20"/>
              <w:szCs w:val="20"/>
              <w:lang w:val="fr-FR"/>
            </w:rPr>
          </w:rPrChange>
        </w:rPr>
      </w:pPr>
    </w:p>
    <w:p w:rsidR="00832F4C" w:rsidRPr="000F3EE9" w:rsidDel="00887194" w:rsidRDefault="00832F4C">
      <w:pPr>
        <w:autoSpaceDE w:val="0"/>
        <w:autoSpaceDN w:val="0"/>
        <w:rPr>
          <w:del w:id="8074" w:author="SRO" w:date="2011-02-21T11:05:00Z"/>
          <w:b/>
          <w:bCs/>
          <w:sz w:val="20"/>
          <w:szCs w:val="20"/>
          <w:lang w:val="fr-FR"/>
          <w:rPrChange w:id="8075" w:author="SRO">
            <w:rPr>
              <w:del w:id="8076" w:author="SRO" w:date="2011-02-21T11:05:00Z"/>
              <w:b/>
              <w:bCs/>
              <w:sz w:val="20"/>
              <w:szCs w:val="20"/>
              <w:lang w:val="fr-FR"/>
            </w:rPr>
          </w:rPrChange>
        </w:rPr>
      </w:pPr>
    </w:p>
    <w:p w:rsidR="00832F4C" w:rsidRPr="000F3EE9" w:rsidDel="00887194" w:rsidRDefault="00832F4C">
      <w:pPr>
        <w:autoSpaceDE w:val="0"/>
        <w:autoSpaceDN w:val="0"/>
        <w:rPr>
          <w:del w:id="8077" w:author="SRO" w:date="2011-02-21T11:05:00Z"/>
          <w:b/>
          <w:bCs/>
          <w:sz w:val="20"/>
          <w:szCs w:val="20"/>
          <w:lang w:val="fr-FR"/>
          <w:rPrChange w:id="8078" w:author="SRO">
            <w:rPr>
              <w:del w:id="8079" w:author="SRO" w:date="2011-02-21T11:05:00Z"/>
              <w:b/>
              <w:bCs/>
              <w:sz w:val="20"/>
              <w:szCs w:val="20"/>
              <w:lang w:val="fr-FR"/>
            </w:rPr>
          </w:rPrChange>
        </w:rPr>
      </w:pPr>
    </w:p>
    <w:p w:rsidR="00832F4C" w:rsidRPr="000F3EE9" w:rsidDel="00887194" w:rsidRDefault="00832F4C">
      <w:pPr>
        <w:autoSpaceDE w:val="0"/>
        <w:autoSpaceDN w:val="0"/>
        <w:rPr>
          <w:del w:id="8080" w:author="SRO" w:date="2011-02-21T11:05:00Z"/>
          <w:b/>
          <w:bCs/>
          <w:sz w:val="20"/>
          <w:szCs w:val="20"/>
          <w:lang w:val="fr-FR"/>
          <w:rPrChange w:id="8081" w:author="SRO">
            <w:rPr>
              <w:del w:id="8082" w:author="SRO" w:date="2011-02-21T11:05:00Z"/>
              <w:b/>
              <w:bCs/>
              <w:sz w:val="20"/>
              <w:szCs w:val="20"/>
              <w:lang w:val="fr-FR"/>
            </w:rPr>
          </w:rPrChange>
        </w:rPr>
      </w:pPr>
    </w:p>
    <w:p w:rsidR="00832F4C" w:rsidRPr="000F3EE9" w:rsidRDefault="00832F4C">
      <w:pPr>
        <w:autoSpaceDE w:val="0"/>
        <w:autoSpaceDN w:val="0"/>
        <w:rPr>
          <w:b/>
          <w:bCs/>
          <w:sz w:val="20"/>
          <w:szCs w:val="20"/>
          <w:lang w:val="en-US"/>
          <w:rPrChange w:id="8083" w:author="SRO">
            <w:rPr>
              <w:b/>
              <w:bCs/>
              <w:sz w:val="20"/>
              <w:szCs w:val="20"/>
              <w:lang w:val="en-US"/>
            </w:rPr>
          </w:rPrChange>
        </w:rPr>
      </w:pPr>
      <w:r w:rsidRPr="000F3EE9">
        <w:rPr>
          <w:b/>
          <w:bCs/>
          <w:sz w:val="20"/>
          <w:szCs w:val="20"/>
          <w:lang w:val="en-US"/>
          <w:rPrChange w:id="8084" w:author="SRO">
            <w:rPr>
              <w:b/>
              <w:bCs/>
              <w:sz w:val="20"/>
              <w:szCs w:val="20"/>
              <w:lang w:val="en-US"/>
            </w:rPr>
          </w:rPrChange>
        </w:rPr>
        <w:t>TUNISIE</w:t>
      </w:r>
    </w:p>
    <w:p w:rsidR="00832F4C" w:rsidRPr="000F3EE9" w:rsidRDefault="00832F4C">
      <w:pPr>
        <w:autoSpaceDE w:val="0"/>
        <w:autoSpaceDN w:val="0"/>
        <w:rPr>
          <w:b/>
          <w:bCs/>
          <w:sz w:val="20"/>
          <w:szCs w:val="20"/>
          <w:lang w:val="en-US"/>
          <w:rPrChange w:id="8085" w:author="SRO">
            <w:rPr>
              <w:b/>
              <w:bCs/>
              <w:sz w:val="20"/>
              <w:szCs w:val="20"/>
              <w:lang w:val="en-US"/>
            </w:rPr>
          </w:rPrChange>
        </w:rPr>
      </w:pPr>
    </w:p>
    <w:p w:rsidR="00832F4C" w:rsidRPr="000F3EE9" w:rsidRDefault="00832F4C">
      <w:pPr>
        <w:numPr>
          <w:ilvl w:val="0"/>
          <w:numId w:val="27"/>
          <w:numberingChange w:id="8086" w:author="SRO" w:date="2011-02-21T09:12:00Z" w:original="%1:42:0:."/>
        </w:numPr>
        <w:tabs>
          <w:tab w:val="clear" w:pos="1004"/>
          <w:tab w:val="num" w:pos="567"/>
        </w:tabs>
        <w:autoSpaceDE w:val="0"/>
        <w:autoSpaceDN w:val="0"/>
        <w:adjustRightInd w:val="0"/>
        <w:ind w:hanging="1004"/>
        <w:textAlignment w:val="baseline"/>
        <w:rPr>
          <w:b/>
          <w:bCs/>
          <w:sz w:val="20"/>
          <w:szCs w:val="20"/>
          <w:lang w:val="fr-FR"/>
          <w:rPrChange w:id="8087" w:author="SRO">
            <w:rPr>
              <w:b/>
              <w:bCs/>
              <w:sz w:val="20"/>
              <w:szCs w:val="20"/>
              <w:lang w:val="fr-FR"/>
            </w:rPr>
          </w:rPrChange>
        </w:rPr>
      </w:pPr>
      <w:r w:rsidRPr="000F3EE9">
        <w:rPr>
          <w:sz w:val="20"/>
          <w:szCs w:val="20"/>
          <w:lang w:val="fr-FR"/>
          <w:rPrChange w:id="8088" w:author="SRO">
            <w:rPr>
              <w:sz w:val="20"/>
              <w:szCs w:val="20"/>
              <w:lang w:val="fr-FR"/>
            </w:rPr>
          </w:rPrChange>
        </w:rPr>
        <w:t xml:space="preserve">M. Mohamed Chokri Ayachi </w:t>
      </w:r>
    </w:p>
    <w:p w:rsidR="00832F4C" w:rsidRPr="000F3EE9" w:rsidRDefault="00832F4C">
      <w:pPr>
        <w:autoSpaceDE w:val="0"/>
        <w:autoSpaceDN w:val="0"/>
        <w:ind w:left="567"/>
        <w:rPr>
          <w:b/>
          <w:bCs/>
          <w:sz w:val="20"/>
          <w:szCs w:val="20"/>
          <w:lang w:val="fr-FR"/>
          <w:rPrChange w:id="8089" w:author="SRO">
            <w:rPr>
              <w:b/>
              <w:bCs/>
              <w:sz w:val="20"/>
              <w:szCs w:val="20"/>
              <w:lang w:val="fr-FR"/>
            </w:rPr>
          </w:rPrChange>
        </w:rPr>
      </w:pPr>
      <w:r w:rsidRPr="000F3EE9">
        <w:rPr>
          <w:sz w:val="20"/>
          <w:szCs w:val="20"/>
          <w:lang w:val="fr-FR"/>
          <w:rPrChange w:id="8090" w:author="SRO">
            <w:rPr>
              <w:sz w:val="20"/>
              <w:szCs w:val="20"/>
              <w:lang w:val="fr-FR"/>
            </w:rPr>
          </w:rPrChange>
        </w:rPr>
        <w:t>Directeur général, Agence de promotion des investissements agricoles (APIA)</w:t>
      </w:r>
    </w:p>
    <w:p w:rsidR="00832F4C" w:rsidRPr="000F3EE9" w:rsidRDefault="00832F4C">
      <w:pPr>
        <w:autoSpaceDE w:val="0"/>
        <w:autoSpaceDN w:val="0"/>
        <w:ind w:left="567"/>
        <w:rPr>
          <w:b/>
          <w:bCs/>
          <w:sz w:val="20"/>
          <w:szCs w:val="20"/>
          <w:lang w:val="fr-FR"/>
          <w:rPrChange w:id="8091" w:author="SRO">
            <w:rPr>
              <w:b/>
              <w:bCs/>
              <w:sz w:val="20"/>
              <w:szCs w:val="20"/>
              <w:lang w:val="fr-FR"/>
            </w:rPr>
          </w:rPrChange>
        </w:rPr>
      </w:pPr>
      <w:r w:rsidRPr="000F3EE9">
        <w:rPr>
          <w:sz w:val="20"/>
          <w:szCs w:val="20"/>
          <w:lang w:val="fr-FR"/>
          <w:rPrChange w:id="8092" w:author="SRO">
            <w:rPr>
              <w:sz w:val="20"/>
              <w:szCs w:val="20"/>
              <w:lang w:val="fr-FR"/>
            </w:rPr>
          </w:rPrChange>
        </w:rPr>
        <w:t>Ministère de l</w:t>
      </w:r>
      <w:r w:rsidRPr="000F3EE9">
        <w:rPr>
          <w:sz w:val="20"/>
          <w:szCs w:val="20"/>
          <w:lang w:val="fr-FR"/>
          <w:rPrChange w:id="8093" w:author="SRO" w:date="2011-02-21T10:18:00Z">
            <w:rPr>
              <w:sz w:val="20"/>
              <w:szCs w:val="20"/>
              <w:lang w:val="fr-FR"/>
            </w:rPr>
          </w:rPrChange>
        </w:rPr>
        <w:t>’</w:t>
      </w:r>
      <w:r w:rsidRPr="000F3EE9">
        <w:rPr>
          <w:sz w:val="20"/>
          <w:szCs w:val="20"/>
          <w:lang w:val="fr-FR"/>
          <w:rPrChange w:id="8094" w:author="SRO">
            <w:rPr>
              <w:sz w:val="20"/>
              <w:szCs w:val="20"/>
              <w:lang w:val="fr-FR"/>
            </w:rPr>
          </w:rPrChange>
        </w:rPr>
        <w:t>agriculture des ressources hydrauliques et de la pêche</w:t>
      </w:r>
    </w:p>
    <w:p w:rsidR="00832F4C" w:rsidRPr="000F3EE9" w:rsidRDefault="00832F4C">
      <w:pPr>
        <w:autoSpaceDE w:val="0"/>
        <w:autoSpaceDN w:val="0"/>
        <w:ind w:left="567"/>
        <w:rPr>
          <w:b/>
          <w:bCs/>
          <w:sz w:val="20"/>
          <w:szCs w:val="20"/>
          <w:lang w:val="fr-FR"/>
          <w:rPrChange w:id="8095" w:author="SRO">
            <w:rPr>
              <w:b/>
              <w:bCs/>
              <w:sz w:val="20"/>
              <w:szCs w:val="20"/>
              <w:lang w:val="fr-FR"/>
            </w:rPr>
          </w:rPrChange>
        </w:rPr>
      </w:pPr>
      <w:r w:rsidRPr="000F3EE9">
        <w:rPr>
          <w:sz w:val="20"/>
          <w:szCs w:val="20"/>
          <w:lang w:val="fr-FR"/>
          <w:rPrChange w:id="8096" w:author="SRO">
            <w:rPr>
              <w:sz w:val="20"/>
              <w:szCs w:val="20"/>
              <w:lang w:val="fr-FR"/>
            </w:rPr>
          </w:rPrChange>
        </w:rPr>
        <w:t xml:space="preserve">Tunis </w:t>
      </w:r>
    </w:p>
    <w:p w:rsidR="00832F4C" w:rsidRPr="000F3EE9" w:rsidRDefault="00832F4C">
      <w:pPr>
        <w:autoSpaceDE w:val="0"/>
        <w:autoSpaceDN w:val="0"/>
        <w:ind w:left="567"/>
        <w:rPr>
          <w:sz w:val="20"/>
          <w:szCs w:val="20"/>
          <w:lang w:val="fr-FR"/>
          <w:rPrChange w:id="8097" w:author="SRO">
            <w:rPr>
              <w:sz w:val="20"/>
              <w:szCs w:val="20"/>
              <w:lang w:val="fr-FR"/>
            </w:rPr>
          </w:rPrChange>
        </w:rPr>
      </w:pPr>
      <w:r w:rsidRPr="000F3EE9">
        <w:rPr>
          <w:sz w:val="20"/>
          <w:szCs w:val="20"/>
          <w:lang w:val="fr-FR"/>
          <w:rPrChange w:id="8098" w:author="SRO">
            <w:rPr>
              <w:sz w:val="20"/>
              <w:szCs w:val="20"/>
              <w:lang w:val="fr-FR"/>
            </w:rPr>
          </w:rPrChange>
        </w:rPr>
        <w:t>Tél</w:t>
      </w:r>
      <w:r w:rsidRPr="000F3EE9">
        <w:rPr>
          <w:sz w:val="20"/>
          <w:szCs w:val="20"/>
          <w:lang w:val="fr-FR"/>
          <w:rPrChange w:id="8099" w:author="SRO" w:date="2011-02-21T10:18:00Z">
            <w:rPr>
              <w:sz w:val="20"/>
              <w:szCs w:val="20"/>
              <w:lang w:val="fr-FR"/>
            </w:rPr>
          </w:rPrChange>
        </w:rPr>
        <w:t> </w:t>
      </w:r>
      <w:r w:rsidRPr="000F3EE9">
        <w:rPr>
          <w:sz w:val="20"/>
          <w:szCs w:val="20"/>
          <w:lang w:val="fr-FR"/>
          <w:rPrChange w:id="8100" w:author="SRO">
            <w:rPr>
              <w:sz w:val="20"/>
              <w:szCs w:val="20"/>
              <w:lang w:val="fr-FR"/>
            </w:rPr>
          </w:rPrChange>
        </w:rPr>
        <w:t>: (dir.) + 216 71</w:t>
      </w:r>
      <w:r w:rsidRPr="000F3EE9">
        <w:rPr>
          <w:sz w:val="20"/>
          <w:szCs w:val="20"/>
          <w:lang w:val="fr-FR"/>
          <w:rPrChange w:id="8101" w:author="SRO" w:date="2011-02-21T10:18:00Z">
            <w:rPr>
              <w:sz w:val="20"/>
              <w:szCs w:val="20"/>
              <w:lang w:val="fr-FR"/>
            </w:rPr>
          </w:rPrChange>
        </w:rPr>
        <w:t> </w:t>
      </w:r>
      <w:r w:rsidRPr="000F3EE9">
        <w:rPr>
          <w:sz w:val="20"/>
          <w:szCs w:val="20"/>
          <w:lang w:val="fr-FR"/>
          <w:rPrChange w:id="8102" w:author="SRO">
            <w:rPr>
              <w:sz w:val="20"/>
              <w:szCs w:val="20"/>
              <w:lang w:val="fr-FR"/>
            </w:rPr>
          </w:rPrChange>
        </w:rPr>
        <w:t>808</w:t>
      </w:r>
      <w:r w:rsidRPr="000F3EE9">
        <w:rPr>
          <w:sz w:val="20"/>
          <w:szCs w:val="20"/>
          <w:lang w:val="fr-FR"/>
          <w:rPrChange w:id="8103" w:author="SRO" w:date="2011-02-21T10:18:00Z">
            <w:rPr>
              <w:sz w:val="20"/>
              <w:szCs w:val="20"/>
              <w:lang w:val="fr-FR"/>
            </w:rPr>
          </w:rPrChange>
        </w:rPr>
        <w:t> </w:t>
      </w:r>
      <w:r w:rsidRPr="000F3EE9">
        <w:rPr>
          <w:sz w:val="20"/>
          <w:szCs w:val="20"/>
          <w:lang w:val="fr-FR"/>
          <w:rPrChange w:id="8104" w:author="SRO">
            <w:rPr>
              <w:sz w:val="20"/>
              <w:szCs w:val="20"/>
              <w:lang w:val="fr-FR"/>
            </w:rPr>
          </w:rPrChange>
        </w:rPr>
        <w:t>453 / +216 71 77 13 00/+216 71</w:t>
      </w:r>
      <w:r w:rsidRPr="000F3EE9">
        <w:rPr>
          <w:sz w:val="20"/>
          <w:szCs w:val="20"/>
          <w:lang w:val="fr-FR"/>
          <w:rPrChange w:id="8105" w:author="SRO" w:date="2011-02-21T10:18:00Z">
            <w:rPr>
              <w:sz w:val="20"/>
              <w:szCs w:val="20"/>
              <w:lang w:val="fr-FR"/>
            </w:rPr>
          </w:rPrChange>
        </w:rPr>
        <w:t> </w:t>
      </w:r>
      <w:r w:rsidRPr="000F3EE9">
        <w:rPr>
          <w:sz w:val="20"/>
          <w:szCs w:val="20"/>
          <w:lang w:val="fr-FR"/>
          <w:rPrChange w:id="8106" w:author="SRO">
            <w:rPr>
              <w:sz w:val="20"/>
              <w:szCs w:val="20"/>
              <w:lang w:val="fr-FR"/>
            </w:rPr>
          </w:rPrChange>
        </w:rPr>
        <w:t>770</w:t>
      </w:r>
      <w:r w:rsidRPr="000F3EE9">
        <w:rPr>
          <w:sz w:val="20"/>
          <w:szCs w:val="20"/>
          <w:lang w:val="fr-FR"/>
          <w:rPrChange w:id="8107" w:author="SRO" w:date="2011-02-21T10:18:00Z">
            <w:rPr>
              <w:sz w:val="20"/>
              <w:szCs w:val="20"/>
              <w:lang w:val="fr-FR"/>
            </w:rPr>
          </w:rPrChange>
        </w:rPr>
        <w:t> </w:t>
      </w:r>
      <w:r w:rsidRPr="000F3EE9">
        <w:rPr>
          <w:sz w:val="20"/>
          <w:szCs w:val="20"/>
          <w:lang w:val="fr-FR"/>
          <w:rPrChange w:id="8108" w:author="SRO">
            <w:rPr>
              <w:sz w:val="20"/>
              <w:szCs w:val="20"/>
              <w:lang w:val="fr-FR"/>
            </w:rPr>
          </w:rPrChange>
        </w:rPr>
        <w:t xml:space="preserve">951 </w:t>
      </w:r>
    </w:p>
    <w:p w:rsidR="00832F4C" w:rsidRPr="000F3EE9" w:rsidRDefault="00832F4C">
      <w:pPr>
        <w:autoSpaceDE w:val="0"/>
        <w:autoSpaceDN w:val="0"/>
        <w:ind w:left="567"/>
        <w:rPr>
          <w:b/>
          <w:bCs/>
          <w:sz w:val="20"/>
          <w:szCs w:val="20"/>
          <w:lang w:val="fr-FR"/>
          <w:rPrChange w:id="8109" w:author="SRO">
            <w:rPr>
              <w:b/>
              <w:bCs/>
              <w:sz w:val="20"/>
              <w:szCs w:val="20"/>
              <w:lang w:val="fr-FR"/>
            </w:rPr>
          </w:rPrChange>
        </w:rPr>
      </w:pPr>
      <w:r w:rsidRPr="000F3EE9">
        <w:rPr>
          <w:sz w:val="20"/>
          <w:szCs w:val="20"/>
          <w:lang w:val="fr-FR"/>
          <w:rPrChange w:id="8110" w:author="SRO">
            <w:rPr>
              <w:sz w:val="20"/>
              <w:szCs w:val="20"/>
              <w:lang w:val="fr-FR"/>
            </w:rPr>
          </w:rPrChange>
        </w:rPr>
        <w:t>Fax</w:t>
      </w:r>
      <w:r w:rsidRPr="000F3EE9">
        <w:rPr>
          <w:sz w:val="20"/>
          <w:szCs w:val="20"/>
          <w:lang w:val="fr-FR"/>
          <w:rPrChange w:id="8111" w:author="SRO" w:date="2011-02-21T10:18:00Z">
            <w:rPr>
              <w:sz w:val="20"/>
              <w:szCs w:val="20"/>
              <w:lang w:val="fr-FR"/>
            </w:rPr>
          </w:rPrChange>
        </w:rPr>
        <w:t> </w:t>
      </w:r>
      <w:r w:rsidRPr="000F3EE9">
        <w:rPr>
          <w:sz w:val="20"/>
          <w:szCs w:val="20"/>
          <w:lang w:val="fr-FR"/>
          <w:rPrChange w:id="8112" w:author="SRO">
            <w:rPr>
              <w:sz w:val="20"/>
              <w:szCs w:val="20"/>
              <w:lang w:val="fr-FR"/>
            </w:rPr>
          </w:rPrChange>
        </w:rPr>
        <w:t>: +216 71</w:t>
      </w:r>
      <w:r w:rsidRPr="000F3EE9">
        <w:rPr>
          <w:sz w:val="20"/>
          <w:szCs w:val="20"/>
          <w:lang w:val="fr-FR"/>
          <w:rPrChange w:id="8113" w:author="SRO" w:date="2011-02-21T10:18:00Z">
            <w:rPr>
              <w:sz w:val="20"/>
              <w:szCs w:val="20"/>
              <w:lang w:val="fr-FR"/>
            </w:rPr>
          </w:rPrChange>
        </w:rPr>
        <w:t> </w:t>
      </w:r>
      <w:r w:rsidRPr="000F3EE9">
        <w:rPr>
          <w:sz w:val="20"/>
          <w:szCs w:val="20"/>
          <w:lang w:val="fr-FR"/>
          <w:rPrChange w:id="8114" w:author="SRO">
            <w:rPr>
              <w:sz w:val="20"/>
              <w:szCs w:val="20"/>
              <w:lang w:val="fr-FR"/>
            </w:rPr>
          </w:rPrChange>
        </w:rPr>
        <w:t>770</w:t>
      </w:r>
      <w:r w:rsidRPr="000F3EE9">
        <w:rPr>
          <w:sz w:val="20"/>
          <w:szCs w:val="20"/>
          <w:lang w:val="fr-FR"/>
          <w:rPrChange w:id="8115" w:author="SRO" w:date="2011-02-21T10:18:00Z">
            <w:rPr>
              <w:sz w:val="20"/>
              <w:szCs w:val="20"/>
              <w:lang w:val="fr-FR"/>
            </w:rPr>
          </w:rPrChange>
        </w:rPr>
        <w:t> </w:t>
      </w:r>
      <w:r w:rsidRPr="000F3EE9">
        <w:rPr>
          <w:sz w:val="20"/>
          <w:szCs w:val="20"/>
          <w:lang w:val="fr-FR"/>
          <w:rPrChange w:id="8116" w:author="SRO">
            <w:rPr>
              <w:sz w:val="20"/>
              <w:szCs w:val="20"/>
              <w:lang w:val="fr-FR"/>
            </w:rPr>
          </w:rPrChange>
        </w:rPr>
        <w:t>007</w:t>
      </w:r>
    </w:p>
    <w:p w:rsidR="00832F4C" w:rsidRPr="000F3EE9" w:rsidRDefault="00832F4C">
      <w:pPr>
        <w:autoSpaceDE w:val="0"/>
        <w:autoSpaceDN w:val="0"/>
        <w:ind w:left="567"/>
        <w:rPr>
          <w:sz w:val="20"/>
          <w:szCs w:val="20"/>
          <w:lang w:val="fr-FR"/>
          <w:rPrChange w:id="8117" w:author="SRO">
            <w:rPr>
              <w:sz w:val="20"/>
              <w:szCs w:val="20"/>
              <w:lang w:val="fr-FR"/>
            </w:rPr>
          </w:rPrChange>
        </w:rPr>
      </w:pPr>
      <w:r w:rsidRPr="000F3EE9">
        <w:rPr>
          <w:sz w:val="20"/>
          <w:szCs w:val="20"/>
          <w:lang w:val="fr-FR"/>
          <w:rPrChange w:id="8118" w:author="SRO">
            <w:rPr>
              <w:sz w:val="20"/>
              <w:szCs w:val="20"/>
              <w:lang w:val="fr-FR"/>
            </w:rPr>
          </w:rPrChange>
        </w:rPr>
        <w:t>Email</w:t>
      </w:r>
      <w:r w:rsidRPr="000F3EE9">
        <w:rPr>
          <w:sz w:val="20"/>
          <w:szCs w:val="20"/>
          <w:lang w:val="fr-FR"/>
          <w:rPrChange w:id="8119" w:author="SRO" w:date="2011-02-21T10:18:00Z">
            <w:rPr>
              <w:sz w:val="20"/>
              <w:szCs w:val="20"/>
              <w:lang w:val="fr-FR"/>
            </w:rPr>
          </w:rPrChange>
        </w:rPr>
        <w:t> </w:t>
      </w:r>
      <w:r w:rsidRPr="000F3EE9">
        <w:rPr>
          <w:sz w:val="20"/>
          <w:szCs w:val="20"/>
          <w:lang w:val="fr-FR"/>
          <w:rPrChange w:id="8120" w:author="SRO">
            <w:rPr>
              <w:sz w:val="20"/>
              <w:szCs w:val="20"/>
              <w:lang w:val="fr-FR"/>
            </w:rPr>
          </w:rPrChange>
        </w:rPr>
        <w:t xml:space="preserve">: </w:t>
      </w:r>
      <w:r w:rsidRPr="000F3EE9">
        <w:rPr>
          <w:lang w:val="fr-FR"/>
          <w:rPrChange w:id="8121" w:author="SRO">
            <w:rPr>
              <w:lang w:val="fr-FR"/>
            </w:rPr>
          </w:rPrChange>
        </w:rPr>
        <w:fldChar w:fldCharType="begin"/>
      </w:r>
      <w:r w:rsidRPr="000F3EE9">
        <w:rPr>
          <w:lang w:val="fr-FR"/>
          <w:rPrChange w:id="8122" w:author="SRO">
            <w:rPr>
              <w:lang w:val="fr-FR"/>
            </w:rPr>
          </w:rPrChange>
        </w:rPr>
        <w:instrText>HYPERLINK "mailto:prom.agri@apia.com.tn%20/%20dg.apia@apia.com.tn%20/%20ayachi.chokri@gnet.tn"</w:instrText>
      </w:r>
      <w:r w:rsidRPr="000F3EE9">
        <w:rPr>
          <w:rPrChange w:id="8123" w:author="SRO" w:date="2011-02-21T10:18:00Z">
            <w:rPr/>
          </w:rPrChange>
        </w:rPr>
      </w:r>
      <w:r w:rsidRPr="000F3EE9">
        <w:rPr>
          <w:lang w:val="fr-FR"/>
          <w:rPrChange w:id="8124" w:author="SRO">
            <w:rPr>
              <w:lang w:val="fr-FR"/>
            </w:rPr>
          </w:rPrChange>
        </w:rPr>
        <w:fldChar w:fldCharType="separate"/>
      </w:r>
      <w:r w:rsidRPr="00832F4C">
        <w:rPr>
          <w:rStyle w:val="Hyperlink"/>
          <w:color w:val="auto"/>
          <w:sz w:val="20"/>
          <w:szCs w:val="20"/>
          <w:lang w:val="fr-FR"/>
          <w:rPrChange w:id="8125" w:author="SRO" w:date="2011-02-21T10:18:00Z">
            <w:rPr>
              <w:rStyle w:val="Hyperlink"/>
              <w:sz w:val="20"/>
              <w:szCs w:val="20"/>
              <w:lang w:val="fr-FR"/>
            </w:rPr>
          </w:rPrChange>
        </w:rPr>
        <w:t>prom.agri@apia.com.tn / dg.apia@apia.com.tn / ayachi.chokri@gnet.tn</w:t>
      </w:r>
      <w:r w:rsidRPr="000F3EE9">
        <w:rPr>
          <w:lang w:val="fr-FR"/>
          <w:rPrChange w:id="8126" w:author="SRO">
            <w:rPr>
              <w:lang w:val="fr-FR"/>
            </w:rPr>
          </w:rPrChange>
        </w:rPr>
        <w:fldChar w:fldCharType="end"/>
      </w:r>
    </w:p>
    <w:p w:rsidR="00832F4C" w:rsidRPr="000F3EE9" w:rsidRDefault="00832F4C">
      <w:pPr>
        <w:autoSpaceDE w:val="0"/>
        <w:autoSpaceDN w:val="0"/>
        <w:ind w:left="567"/>
        <w:rPr>
          <w:b/>
          <w:bCs/>
          <w:sz w:val="20"/>
          <w:szCs w:val="20"/>
          <w:lang w:val="fr-FR"/>
          <w:rPrChange w:id="8127" w:author="SRO">
            <w:rPr>
              <w:b/>
              <w:bCs/>
              <w:sz w:val="20"/>
              <w:szCs w:val="20"/>
              <w:lang w:val="fr-FR"/>
            </w:rPr>
          </w:rPrChange>
        </w:rPr>
      </w:pPr>
    </w:p>
    <w:p w:rsidR="00832F4C" w:rsidRPr="000F3EE9" w:rsidRDefault="00832F4C">
      <w:pPr>
        <w:numPr>
          <w:ilvl w:val="0"/>
          <w:numId w:val="27"/>
          <w:numberingChange w:id="8128" w:author="SRO" w:date="2011-02-21T09:12:00Z" w:original="%1:43:0:."/>
        </w:numPr>
        <w:tabs>
          <w:tab w:val="clear" w:pos="1004"/>
          <w:tab w:val="num" w:pos="567"/>
        </w:tabs>
        <w:autoSpaceDE w:val="0"/>
        <w:autoSpaceDN w:val="0"/>
        <w:adjustRightInd w:val="0"/>
        <w:ind w:hanging="1004"/>
        <w:textAlignment w:val="baseline"/>
        <w:rPr>
          <w:b/>
          <w:bCs/>
          <w:sz w:val="20"/>
          <w:szCs w:val="20"/>
          <w:lang w:val="fr-FR"/>
          <w:rPrChange w:id="8129" w:author="SRO">
            <w:rPr>
              <w:b/>
              <w:bCs/>
              <w:sz w:val="20"/>
              <w:szCs w:val="20"/>
              <w:lang w:val="fr-FR"/>
            </w:rPr>
          </w:rPrChange>
        </w:rPr>
      </w:pPr>
      <w:r w:rsidRPr="000F3EE9">
        <w:rPr>
          <w:sz w:val="20"/>
          <w:szCs w:val="20"/>
          <w:lang w:val="fr-FR"/>
          <w:rPrChange w:id="8130" w:author="SRO">
            <w:rPr>
              <w:sz w:val="20"/>
              <w:szCs w:val="20"/>
              <w:lang w:val="fr-FR"/>
            </w:rPr>
          </w:rPrChange>
        </w:rPr>
        <w:t xml:space="preserve">M. Mabrouk Bahri </w:t>
      </w:r>
    </w:p>
    <w:p w:rsidR="00832F4C" w:rsidRPr="000F3EE9" w:rsidRDefault="00832F4C">
      <w:pPr>
        <w:autoSpaceDE w:val="0"/>
        <w:autoSpaceDN w:val="0"/>
        <w:ind w:left="567"/>
        <w:rPr>
          <w:b/>
          <w:bCs/>
          <w:sz w:val="20"/>
          <w:szCs w:val="20"/>
          <w:lang w:val="fr-FR"/>
          <w:rPrChange w:id="8131" w:author="SRO">
            <w:rPr>
              <w:b/>
              <w:bCs/>
              <w:sz w:val="20"/>
              <w:szCs w:val="20"/>
              <w:lang w:val="fr-FR"/>
            </w:rPr>
          </w:rPrChange>
        </w:rPr>
      </w:pPr>
      <w:r w:rsidRPr="000F3EE9">
        <w:rPr>
          <w:sz w:val="20"/>
          <w:szCs w:val="20"/>
          <w:lang w:val="fr-FR"/>
          <w:rPrChange w:id="8132" w:author="SRO">
            <w:rPr>
              <w:sz w:val="20"/>
              <w:szCs w:val="20"/>
              <w:lang w:val="fr-FR"/>
            </w:rPr>
          </w:rPrChange>
        </w:rPr>
        <w:t>Président de l</w:t>
      </w:r>
      <w:r w:rsidRPr="000F3EE9">
        <w:rPr>
          <w:sz w:val="20"/>
          <w:szCs w:val="20"/>
          <w:lang w:val="fr-FR"/>
          <w:rPrChange w:id="8133" w:author="SRO" w:date="2011-02-21T10:18:00Z">
            <w:rPr>
              <w:sz w:val="20"/>
              <w:szCs w:val="20"/>
              <w:lang w:val="fr-FR"/>
            </w:rPr>
          </w:rPrChange>
        </w:rPr>
        <w:t>’</w:t>
      </w:r>
      <w:r w:rsidRPr="000F3EE9">
        <w:rPr>
          <w:sz w:val="20"/>
          <w:szCs w:val="20"/>
          <w:lang w:val="fr-FR"/>
          <w:rPrChange w:id="8134" w:author="SRO">
            <w:rPr>
              <w:sz w:val="20"/>
              <w:szCs w:val="20"/>
              <w:lang w:val="fr-FR"/>
            </w:rPr>
          </w:rPrChange>
        </w:rPr>
        <w:t>Union maghrébine des agriculteurs (UMAGRI)</w:t>
      </w:r>
    </w:p>
    <w:p w:rsidR="00832F4C" w:rsidRPr="000F3EE9" w:rsidRDefault="00832F4C">
      <w:pPr>
        <w:autoSpaceDE w:val="0"/>
        <w:autoSpaceDN w:val="0"/>
        <w:ind w:left="567"/>
        <w:rPr>
          <w:b/>
          <w:bCs/>
          <w:sz w:val="20"/>
          <w:szCs w:val="20"/>
          <w:lang w:val="fr-FR"/>
          <w:rPrChange w:id="8135" w:author="SRO">
            <w:rPr>
              <w:b/>
              <w:bCs/>
              <w:sz w:val="20"/>
              <w:szCs w:val="20"/>
              <w:lang w:val="fr-FR"/>
            </w:rPr>
          </w:rPrChange>
        </w:rPr>
      </w:pPr>
      <w:r w:rsidRPr="000F3EE9">
        <w:rPr>
          <w:sz w:val="20"/>
          <w:szCs w:val="20"/>
          <w:lang w:val="fr-FR"/>
          <w:rPrChange w:id="8136" w:author="SRO">
            <w:rPr>
              <w:sz w:val="20"/>
              <w:szCs w:val="20"/>
              <w:lang w:val="fr-FR"/>
            </w:rPr>
          </w:rPrChange>
        </w:rPr>
        <w:t>Tunis</w:t>
      </w:r>
    </w:p>
    <w:p w:rsidR="00832F4C" w:rsidRPr="000F3EE9" w:rsidRDefault="00832F4C">
      <w:pPr>
        <w:autoSpaceDE w:val="0"/>
        <w:autoSpaceDN w:val="0"/>
        <w:ind w:left="567"/>
        <w:rPr>
          <w:sz w:val="20"/>
          <w:szCs w:val="20"/>
          <w:lang w:val="fr-FR"/>
          <w:rPrChange w:id="8137" w:author="SRO">
            <w:rPr>
              <w:sz w:val="20"/>
              <w:szCs w:val="20"/>
              <w:lang w:val="fr-FR"/>
            </w:rPr>
          </w:rPrChange>
        </w:rPr>
      </w:pPr>
      <w:r w:rsidRPr="000F3EE9">
        <w:rPr>
          <w:sz w:val="20"/>
          <w:szCs w:val="20"/>
          <w:lang w:val="fr-FR"/>
          <w:rPrChange w:id="8138" w:author="SRO">
            <w:rPr>
              <w:sz w:val="20"/>
              <w:szCs w:val="20"/>
              <w:lang w:val="fr-FR"/>
            </w:rPr>
          </w:rPrChange>
        </w:rPr>
        <w:t>Tél</w:t>
      </w:r>
      <w:r w:rsidRPr="000F3EE9">
        <w:rPr>
          <w:sz w:val="20"/>
          <w:szCs w:val="20"/>
          <w:lang w:val="fr-FR"/>
          <w:rPrChange w:id="8139" w:author="SRO" w:date="2011-02-21T10:18:00Z">
            <w:rPr>
              <w:sz w:val="20"/>
              <w:szCs w:val="20"/>
              <w:lang w:val="fr-FR"/>
            </w:rPr>
          </w:rPrChange>
        </w:rPr>
        <w:t> </w:t>
      </w:r>
      <w:r w:rsidRPr="000F3EE9">
        <w:rPr>
          <w:sz w:val="20"/>
          <w:szCs w:val="20"/>
          <w:lang w:val="fr-FR"/>
          <w:rPrChange w:id="8140" w:author="SRO">
            <w:rPr>
              <w:sz w:val="20"/>
              <w:szCs w:val="20"/>
              <w:lang w:val="fr-FR"/>
            </w:rPr>
          </w:rPrChange>
        </w:rPr>
        <w:t xml:space="preserve">: +216 71 89 35 72 / 87 </w:t>
      </w:r>
    </w:p>
    <w:p w:rsidR="00832F4C" w:rsidRPr="000F3EE9" w:rsidRDefault="00832F4C">
      <w:pPr>
        <w:autoSpaceDE w:val="0"/>
        <w:autoSpaceDN w:val="0"/>
        <w:ind w:left="567"/>
        <w:rPr>
          <w:b/>
          <w:bCs/>
          <w:sz w:val="20"/>
          <w:szCs w:val="20"/>
          <w:lang w:val="fr-FR"/>
          <w:rPrChange w:id="8141" w:author="SRO">
            <w:rPr>
              <w:b/>
              <w:bCs/>
              <w:sz w:val="20"/>
              <w:szCs w:val="20"/>
              <w:lang w:val="fr-FR"/>
            </w:rPr>
          </w:rPrChange>
        </w:rPr>
      </w:pPr>
      <w:r w:rsidRPr="000F3EE9">
        <w:rPr>
          <w:sz w:val="20"/>
          <w:szCs w:val="20"/>
          <w:lang w:val="fr-FR"/>
          <w:rPrChange w:id="8142" w:author="SRO">
            <w:rPr>
              <w:sz w:val="20"/>
              <w:szCs w:val="20"/>
              <w:lang w:val="fr-FR"/>
            </w:rPr>
          </w:rPrChange>
        </w:rPr>
        <w:t>Fax</w:t>
      </w:r>
      <w:r w:rsidRPr="000F3EE9">
        <w:rPr>
          <w:sz w:val="20"/>
          <w:szCs w:val="20"/>
          <w:lang w:val="fr-FR"/>
          <w:rPrChange w:id="8143" w:author="SRO" w:date="2011-02-21T10:18:00Z">
            <w:rPr>
              <w:sz w:val="20"/>
              <w:szCs w:val="20"/>
              <w:lang w:val="fr-FR"/>
            </w:rPr>
          </w:rPrChange>
        </w:rPr>
        <w:t> </w:t>
      </w:r>
      <w:r w:rsidRPr="000F3EE9">
        <w:rPr>
          <w:sz w:val="20"/>
          <w:szCs w:val="20"/>
          <w:lang w:val="fr-FR"/>
          <w:rPrChange w:id="8144" w:author="SRO">
            <w:rPr>
              <w:sz w:val="20"/>
              <w:szCs w:val="20"/>
              <w:lang w:val="fr-FR"/>
            </w:rPr>
          </w:rPrChange>
        </w:rPr>
        <w:t>: 216 71 89 36 05</w:t>
      </w:r>
    </w:p>
    <w:p w:rsidR="00832F4C" w:rsidRPr="000F3EE9" w:rsidRDefault="00832F4C">
      <w:pPr>
        <w:autoSpaceDE w:val="0"/>
        <w:autoSpaceDN w:val="0"/>
        <w:ind w:left="567"/>
        <w:rPr>
          <w:b/>
          <w:bCs/>
          <w:sz w:val="20"/>
          <w:szCs w:val="20"/>
          <w:lang w:val="fr-FR"/>
          <w:rPrChange w:id="8145" w:author="SRO">
            <w:rPr>
              <w:b/>
              <w:bCs/>
              <w:sz w:val="20"/>
              <w:szCs w:val="20"/>
              <w:lang w:val="fr-FR"/>
            </w:rPr>
          </w:rPrChange>
        </w:rPr>
      </w:pPr>
      <w:r w:rsidRPr="000F3EE9">
        <w:rPr>
          <w:sz w:val="20"/>
          <w:szCs w:val="20"/>
          <w:lang w:val="fr-FR"/>
          <w:rPrChange w:id="8146" w:author="SRO">
            <w:rPr>
              <w:sz w:val="20"/>
              <w:szCs w:val="20"/>
              <w:lang w:val="fr-FR"/>
            </w:rPr>
          </w:rPrChange>
        </w:rPr>
        <w:t>E-mail</w:t>
      </w:r>
      <w:r w:rsidRPr="000F3EE9">
        <w:rPr>
          <w:sz w:val="20"/>
          <w:szCs w:val="20"/>
          <w:lang w:val="fr-FR"/>
          <w:rPrChange w:id="8147" w:author="SRO" w:date="2011-02-21T10:18:00Z">
            <w:rPr>
              <w:sz w:val="20"/>
              <w:szCs w:val="20"/>
              <w:lang w:val="fr-FR"/>
            </w:rPr>
          </w:rPrChange>
        </w:rPr>
        <w:t> </w:t>
      </w:r>
      <w:r w:rsidRPr="000F3EE9">
        <w:rPr>
          <w:sz w:val="20"/>
          <w:szCs w:val="20"/>
          <w:lang w:val="fr-FR"/>
          <w:rPrChange w:id="8148" w:author="SRO">
            <w:rPr>
              <w:sz w:val="20"/>
              <w:szCs w:val="20"/>
              <w:lang w:val="fr-FR"/>
            </w:rPr>
          </w:rPrChange>
        </w:rPr>
        <w:t xml:space="preserve">: </w:t>
      </w:r>
      <w:r w:rsidRPr="000F3EE9">
        <w:rPr>
          <w:lang w:val="fr-FR"/>
          <w:rPrChange w:id="8149" w:author="SRO">
            <w:rPr>
              <w:lang w:val="fr-FR"/>
            </w:rPr>
          </w:rPrChange>
        </w:rPr>
        <w:fldChar w:fldCharType="begin"/>
      </w:r>
      <w:r w:rsidRPr="000F3EE9">
        <w:rPr>
          <w:lang w:val="fr-FR"/>
          <w:rPrChange w:id="8150" w:author="SRO">
            <w:rPr>
              <w:lang w:val="fr-FR"/>
            </w:rPr>
          </w:rPrChange>
        </w:rPr>
        <w:instrText>HYPERLINK "mailto:info@umagri.org"</w:instrText>
      </w:r>
      <w:r w:rsidRPr="000F3EE9">
        <w:rPr>
          <w:rPrChange w:id="8151" w:author="SRO" w:date="2011-02-21T10:18:00Z">
            <w:rPr/>
          </w:rPrChange>
        </w:rPr>
      </w:r>
      <w:r w:rsidRPr="000F3EE9">
        <w:rPr>
          <w:lang w:val="fr-FR"/>
          <w:rPrChange w:id="8152" w:author="SRO">
            <w:rPr>
              <w:lang w:val="fr-FR"/>
            </w:rPr>
          </w:rPrChange>
        </w:rPr>
        <w:fldChar w:fldCharType="separate"/>
      </w:r>
      <w:r w:rsidRPr="00832F4C">
        <w:rPr>
          <w:rStyle w:val="Hyperlink"/>
          <w:color w:val="auto"/>
          <w:sz w:val="20"/>
          <w:szCs w:val="20"/>
          <w:lang w:val="fr-FR"/>
          <w:rPrChange w:id="8153" w:author="SRO" w:date="2011-02-21T10:18:00Z">
            <w:rPr>
              <w:rStyle w:val="Hyperlink"/>
              <w:sz w:val="20"/>
              <w:szCs w:val="20"/>
              <w:lang w:val="fr-FR"/>
            </w:rPr>
          </w:rPrChange>
        </w:rPr>
        <w:t>info@umagri.org</w:t>
      </w:r>
      <w:r w:rsidRPr="000F3EE9">
        <w:rPr>
          <w:lang w:val="fr-FR"/>
          <w:rPrChange w:id="8154" w:author="SRO">
            <w:rPr>
              <w:lang w:val="fr-FR"/>
            </w:rPr>
          </w:rPrChange>
        </w:rPr>
        <w:fldChar w:fldCharType="end"/>
      </w:r>
      <w:r w:rsidRPr="000F3EE9">
        <w:rPr>
          <w:sz w:val="20"/>
          <w:szCs w:val="20"/>
          <w:lang w:val="fr-FR"/>
          <w:rPrChange w:id="8155" w:author="SRO">
            <w:rPr>
              <w:sz w:val="20"/>
              <w:szCs w:val="20"/>
              <w:lang w:val="fr-FR"/>
            </w:rPr>
          </w:rPrChange>
        </w:rPr>
        <w:t xml:space="preserve"> / utap.tunis@email.ati.tn</w:t>
      </w:r>
    </w:p>
    <w:p w:rsidR="00832F4C" w:rsidRPr="000F3EE9" w:rsidRDefault="00832F4C">
      <w:pPr>
        <w:autoSpaceDE w:val="0"/>
        <w:autoSpaceDN w:val="0"/>
        <w:ind w:left="1004"/>
        <w:rPr>
          <w:sz w:val="20"/>
          <w:szCs w:val="20"/>
          <w:lang w:val="fr-FR"/>
          <w:rPrChange w:id="8156" w:author="SRO">
            <w:rPr>
              <w:sz w:val="20"/>
              <w:szCs w:val="20"/>
              <w:lang w:val="fr-FR"/>
            </w:rPr>
          </w:rPrChange>
        </w:rPr>
      </w:pPr>
    </w:p>
    <w:p w:rsidR="00832F4C" w:rsidRPr="000F3EE9" w:rsidRDefault="00832F4C">
      <w:pPr>
        <w:numPr>
          <w:ilvl w:val="0"/>
          <w:numId w:val="27"/>
          <w:numberingChange w:id="8157" w:author="SRO" w:date="2011-02-21T09:12:00Z" w:original="%1:44:0:."/>
        </w:numPr>
        <w:tabs>
          <w:tab w:val="clear" w:pos="1004"/>
          <w:tab w:val="num" w:pos="567"/>
        </w:tabs>
        <w:autoSpaceDE w:val="0"/>
        <w:autoSpaceDN w:val="0"/>
        <w:adjustRightInd w:val="0"/>
        <w:ind w:hanging="1004"/>
        <w:textAlignment w:val="baseline"/>
        <w:rPr>
          <w:sz w:val="20"/>
          <w:szCs w:val="20"/>
          <w:lang w:val="fr-FR"/>
          <w:rPrChange w:id="8158" w:author="SRO">
            <w:rPr>
              <w:sz w:val="20"/>
              <w:szCs w:val="20"/>
              <w:lang w:val="fr-FR"/>
            </w:rPr>
          </w:rPrChange>
        </w:rPr>
      </w:pPr>
      <w:r w:rsidRPr="000F3EE9">
        <w:rPr>
          <w:sz w:val="20"/>
          <w:szCs w:val="20"/>
          <w:lang w:val="fr-FR"/>
          <w:rPrChange w:id="8159" w:author="SRO">
            <w:rPr>
              <w:sz w:val="20"/>
              <w:szCs w:val="20"/>
              <w:lang w:val="fr-FR"/>
            </w:rPr>
          </w:rPrChange>
        </w:rPr>
        <w:t>M. Abdelmajid Labidi,</w:t>
      </w:r>
    </w:p>
    <w:p w:rsidR="00832F4C" w:rsidRPr="000F3EE9" w:rsidRDefault="00832F4C">
      <w:pPr>
        <w:autoSpaceDE w:val="0"/>
        <w:autoSpaceDN w:val="0"/>
        <w:ind w:left="567"/>
        <w:rPr>
          <w:sz w:val="20"/>
          <w:szCs w:val="20"/>
          <w:lang w:val="fr-FR"/>
          <w:rPrChange w:id="8160" w:author="SRO">
            <w:rPr>
              <w:sz w:val="20"/>
              <w:szCs w:val="20"/>
              <w:lang w:val="fr-FR"/>
            </w:rPr>
          </w:rPrChange>
        </w:rPr>
      </w:pPr>
      <w:r w:rsidRPr="000F3EE9">
        <w:rPr>
          <w:sz w:val="20"/>
          <w:szCs w:val="20"/>
          <w:lang w:val="fr-FR"/>
          <w:rPrChange w:id="8161" w:author="SRO">
            <w:rPr>
              <w:sz w:val="20"/>
              <w:szCs w:val="20"/>
              <w:lang w:val="fr-FR"/>
            </w:rPr>
          </w:rPrChange>
        </w:rPr>
        <w:t>Membre du Bureau  exécutif de l</w:t>
      </w:r>
      <w:r w:rsidRPr="000F3EE9">
        <w:rPr>
          <w:sz w:val="20"/>
          <w:szCs w:val="20"/>
          <w:lang w:val="fr-FR"/>
          <w:rPrChange w:id="8162" w:author="SRO" w:date="2011-02-21T10:18:00Z">
            <w:rPr>
              <w:sz w:val="20"/>
              <w:szCs w:val="20"/>
              <w:lang w:val="fr-FR"/>
            </w:rPr>
          </w:rPrChange>
        </w:rPr>
        <w:t>’</w:t>
      </w:r>
      <w:r w:rsidRPr="000F3EE9">
        <w:rPr>
          <w:sz w:val="20"/>
          <w:szCs w:val="20"/>
          <w:lang w:val="fr-FR"/>
          <w:rPrChange w:id="8163" w:author="SRO">
            <w:rPr>
              <w:sz w:val="20"/>
              <w:szCs w:val="20"/>
              <w:lang w:val="fr-FR"/>
            </w:rPr>
          </w:rPrChange>
        </w:rPr>
        <w:t>UTAP/ UMAGRI</w:t>
      </w:r>
    </w:p>
    <w:p w:rsidR="00832F4C" w:rsidRPr="000F3EE9" w:rsidRDefault="00832F4C">
      <w:pPr>
        <w:autoSpaceDE w:val="0"/>
        <w:autoSpaceDN w:val="0"/>
        <w:ind w:left="567"/>
        <w:rPr>
          <w:sz w:val="20"/>
          <w:szCs w:val="20"/>
          <w:lang w:val="fr-FR"/>
          <w:rPrChange w:id="8164" w:author="SRO">
            <w:rPr>
              <w:sz w:val="20"/>
              <w:szCs w:val="20"/>
              <w:lang w:val="fr-FR"/>
            </w:rPr>
          </w:rPrChange>
        </w:rPr>
      </w:pPr>
      <w:r w:rsidRPr="000F3EE9">
        <w:rPr>
          <w:sz w:val="20"/>
          <w:szCs w:val="20"/>
          <w:lang w:val="fr-FR"/>
          <w:rPrChange w:id="8165" w:author="SRO">
            <w:rPr>
              <w:sz w:val="20"/>
              <w:szCs w:val="20"/>
              <w:lang w:val="fr-FR"/>
            </w:rPr>
          </w:rPrChange>
        </w:rPr>
        <w:t>Tunis</w:t>
      </w:r>
    </w:p>
    <w:p w:rsidR="00832F4C" w:rsidRPr="000F3EE9" w:rsidRDefault="00832F4C">
      <w:pPr>
        <w:autoSpaceDE w:val="0"/>
        <w:autoSpaceDN w:val="0"/>
        <w:ind w:left="567"/>
        <w:rPr>
          <w:sz w:val="20"/>
          <w:szCs w:val="20"/>
          <w:lang w:val="fr-FR"/>
          <w:rPrChange w:id="8166" w:author="SRO">
            <w:rPr>
              <w:sz w:val="20"/>
              <w:szCs w:val="20"/>
              <w:lang w:val="fr-FR"/>
            </w:rPr>
          </w:rPrChange>
        </w:rPr>
      </w:pPr>
      <w:r w:rsidRPr="000F3EE9">
        <w:rPr>
          <w:sz w:val="20"/>
          <w:szCs w:val="20"/>
          <w:lang w:val="fr-FR"/>
          <w:rPrChange w:id="8167" w:author="SRO">
            <w:rPr>
              <w:sz w:val="20"/>
              <w:szCs w:val="20"/>
              <w:lang w:val="fr-FR"/>
            </w:rPr>
          </w:rPrChange>
        </w:rPr>
        <w:t>Tél</w:t>
      </w:r>
      <w:r w:rsidRPr="000F3EE9">
        <w:rPr>
          <w:sz w:val="20"/>
          <w:szCs w:val="20"/>
          <w:lang w:val="fr-FR"/>
          <w:rPrChange w:id="8168" w:author="SRO" w:date="2011-02-21T10:18:00Z">
            <w:rPr>
              <w:sz w:val="20"/>
              <w:szCs w:val="20"/>
              <w:lang w:val="fr-FR"/>
            </w:rPr>
          </w:rPrChange>
        </w:rPr>
        <w:t> </w:t>
      </w:r>
      <w:r w:rsidRPr="000F3EE9">
        <w:rPr>
          <w:sz w:val="20"/>
          <w:szCs w:val="20"/>
          <w:lang w:val="fr-FR"/>
          <w:rPrChange w:id="8169" w:author="SRO">
            <w:rPr>
              <w:sz w:val="20"/>
              <w:szCs w:val="20"/>
              <w:lang w:val="fr-FR"/>
            </w:rPr>
          </w:rPrChange>
        </w:rPr>
        <w:t>: +216 24</w:t>
      </w:r>
      <w:r w:rsidRPr="000F3EE9">
        <w:rPr>
          <w:sz w:val="20"/>
          <w:szCs w:val="20"/>
          <w:lang w:val="fr-FR"/>
          <w:rPrChange w:id="8170" w:author="SRO" w:date="2011-02-21T10:18:00Z">
            <w:rPr>
              <w:sz w:val="20"/>
              <w:szCs w:val="20"/>
              <w:lang w:val="fr-FR"/>
            </w:rPr>
          </w:rPrChange>
        </w:rPr>
        <w:t> </w:t>
      </w:r>
      <w:r w:rsidRPr="000F3EE9">
        <w:rPr>
          <w:sz w:val="20"/>
          <w:szCs w:val="20"/>
          <w:lang w:val="fr-FR"/>
          <w:rPrChange w:id="8171" w:author="SRO">
            <w:rPr>
              <w:sz w:val="20"/>
              <w:szCs w:val="20"/>
              <w:lang w:val="fr-FR"/>
            </w:rPr>
          </w:rPrChange>
        </w:rPr>
        <w:t>824</w:t>
      </w:r>
      <w:r w:rsidRPr="000F3EE9">
        <w:rPr>
          <w:sz w:val="20"/>
          <w:szCs w:val="20"/>
          <w:lang w:val="fr-FR"/>
          <w:rPrChange w:id="8172" w:author="SRO" w:date="2011-02-21T10:18:00Z">
            <w:rPr>
              <w:sz w:val="20"/>
              <w:szCs w:val="20"/>
              <w:lang w:val="fr-FR"/>
            </w:rPr>
          </w:rPrChange>
        </w:rPr>
        <w:t> </w:t>
      </w:r>
      <w:r w:rsidRPr="000F3EE9">
        <w:rPr>
          <w:sz w:val="20"/>
          <w:szCs w:val="20"/>
          <w:lang w:val="fr-FR"/>
          <w:rPrChange w:id="8173" w:author="SRO">
            <w:rPr>
              <w:sz w:val="20"/>
              <w:szCs w:val="20"/>
              <w:lang w:val="fr-FR"/>
            </w:rPr>
          </w:rPrChange>
        </w:rPr>
        <w:t>560</w:t>
      </w:r>
      <w:r w:rsidRPr="000F3EE9">
        <w:rPr>
          <w:sz w:val="20"/>
          <w:szCs w:val="20"/>
          <w:lang w:val="fr-FR"/>
          <w:rPrChange w:id="8174" w:author="SRO" w:date="2011-02-21T10:18:00Z">
            <w:rPr>
              <w:sz w:val="20"/>
              <w:szCs w:val="20"/>
              <w:lang w:val="fr-FR"/>
            </w:rPr>
          </w:rPrChange>
        </w:rPr>
        <w:tab/>
      </w:r>
    </w:p>
    <w:p w:rsidR="00832F4C" w:rsidRPr="000F3EE9" w:rsidRDefault="00832F4C">
      <w:pPr>
        <w:autoSpaceDE w:val="0"/>
        <w:autoSpaceDN w:val="0"/>
        <w:ind w:left="567"/>
        <w:rPr>
          <w:sz w:val="20"/>
          <w:szCs w:val="20"/>
          <w:lang w:val="fr-FR"/>
          <w:rPrChange w:id="8175" w:author="SRO">
            <w:rPr>
              <w:sz w:val="20"/>
              <w:szCs w:val="20"/>
              <w:lang w:val="fr-FR"/>
            </w:rPr>
          </w:rPrChange>
        </w:rPr>
      </w:pPr>
      <w:r w:rsidRPr="000F3EE9">
        <w:rPr>
          <w:sz w:val="20"/>
          <w:szCs w:val="20"/>
          <w:lang w:val="fr-FR"/>
          <w:rPrChange w:id="8176" w:author="SRO">
            <w:rPr>
              <w:sz w:val="20"/>
              <w:szCs w:val="20"/>
              <w:lang w:val="fr-FR"/>
            </w:rPr>
          </w:rPrChange>
        </w:rPr>
        <w:t>Fax</w:t>
      </w:r>
      <w:r w:rsidRPr="000F3EE9">
        <w:rPr>
          <w:sz w:val="20"/>
          <w:szCs w:val="20"/>
          <w:lang w:val="fr-FR"/>
          <w:rPrChange w:id="8177" w:author="SRO" w:date="2011-02-21T10:18:00Z">
            <w:rPr>
              <w:sz w:val="20"/>
              <w:szCs w:val="20"/>
              <w:lang w:val="fr-FR"/>
            </w:rPr>
          </w:rPrChange>
        </w:rPr>
        <w:t> </w:t>
      </w:r>
      <w:r w:rsidRPr="000F3EE9">
        <w:rPr>
          <w:sz w:val="20"/>
          <w:szCs w:val="20"/>
          <w:lang w:val="fr-FR"/>
          <w:rPrChange w:id="8178" w:author="SRO">
            <w:rPr>
              <w:sz w:val="20"/>
              <w:szCs w:val="20"/>
              <w:lang w:val="fr-FR"/>
            </w:rPr>
          </w:rPrChange>
        </w:rPr>
        <w:t>: +216 71</w:t>
      </w:r>
      <w:r w:rsidRPr="000F3EE9">
        <w:rPr>
          <w:sz w:val="20"/>
          <w:szCs w:val="20"/>
          <w:lang w:val="fr-FR"/>
          <w:rPrChange w:id="8179" w:author="SRO" w:date="2011-02-21T10:18:00Z">
            <w:rPr>
              <w:sz w:val="20"/>
              <w:szCs w:val="20"/>
              <w:lang w:val="fr-FR"/>
            </w:rPr>
          </w:rPrChange>
        </w:rPr>
        <w:t> </w:t>
      </w:r>
      <w:r w:rsidRPr="000F3EE9">
        <w:rPr>
          <w:sz w:val="20"/>
          <w:szCs w:val="20"/>
          <w:lang w:val="fr-FR"/>
          <w:rPrChange w:id="8180" w:author="SRO">
            <w:rPr>
              <w:sz w:val="20"/>
              <w:szCs w:val="20"/>
              <w:lang w:val="fr-FR"/>
            </w:rPr>
          </w:rPrChange>
        </w:rPr>
        <w:t>809</w:t>
      </w:r>
      <w:r w:rsidRPr="000F3EE9">
        <w:rPr>
          <w:sz w:val="20"/>
          <w:szCs w:val="20"/>
          <w:lang w:val="fr-FR"/>
          <w:rPrChange w:id="8181" w:author="SRO" w:date="2011-02-21T10:18:00Z">
            <w:rPr>
              <w:sz w:val="20"/>
              <w:szCs w:val="20"/>
              <w:lang w:val="fr-FR"/>
            </w:rPr>
          </w:rPrChange>
        </w:rPr>
        <w:t> </w:t>
      </w:r>
      <w:r w:rsidRPr="000F3EE9">
        <w:rPr>
          <w:sz w:val="20"/>
          <w:szCs w:val="20"/>
          <w:lang w:val="fr-FR"/>
          <w:rPrChange w:id="8182" w:author="SRO">
            <w:rPr>
              <w:sz w:val="20"/>
              <w:szCs w:val="20"/>
              <w:lang w:val="fr-FR"/>
            </w:rPr>
          </w:rPrChange>
        </w:rPr>
        <w:t xml:space="preserve">181 </w:t>
      </w:r>
    </w:p>
    <w:p w:rsidR="00832F4C" w:rsidRPr="000F3EE9" w:rsidRDefault="00832F4C">
      <w:pPr>
        <w:autoSpaceDE w:val="0"/>
        <w:autoSpaceDN w:val="0"/>
        <w:ind w:left="567"/>
        <w:rPr>
          <w:sz w:val="20"/>
          <w:szCs w:val="20"/>
          <w:lang w:val="fr-FR"/>
          <w:rPrChange w:id="8183" w:author="SRO">
            <w:rPr>
              <w:sz w:val="20"/>
              <w:szCs w:val="20"/>
              <w:lang w:val="fr-FR"/>
            </w:rPr>
          </w:rPrChange>
        </w:rPr>
      </w:pPr>
      <w:r w:rsidRPr="000F3EE9">
        <w:rPr>
          <w:sz w:val="20"/>
          <w:szCs w:val="20"/>
          <w:lang w:val="fr-FR"/>
          <w:rPrChange w:id="8184" w:author="SRO">
            <w:rPr>
              <w:sz w:val="20"/>
              <w:szCs w:val="20"/>
              <w:lang w:val="fr-FR"/>
            </w:rPr>
          </w:rPrChange>
        </w:rPr>
        <w:t>Email</w:t>
      </w:r>
      <w:r w:rsidRPr="000F3EE9">
        <w:rPr>
          <w:sz w:val="20"/>
          <w:szCs w:val="20"/>
          <w:lang w:val="fr-FR"/>
          <w:rPrChange w:id="8185" w:author="SRO" w:date="2011-02-21T10:18:00Z">
            <w:rPr>
              <w:sz w:val="20"/>
              <w:szCs w:val="20"/>
              <w:lang w:val="fr-FR"/>
            </w:rPr>
          </w:rPrChange>
        </w:rPr>
        <w:t> </w:t>
      </w:r>
      <w:r w:rsidRPr="000F3EE9">
        <w:rPr>
          <w:sz w:val="20"/>
          <w:szCs w:val="20"/>
          <w:lang w:val="fr-FR"/>
          <w:rPrChange w:id="8186" w:author="SRO" w:date="2011-02-21T10:18:00Z">
            <w:rPr>
              <w:sz w:val="20"/>
              <w:szCs w:val="20"/>
              <w:lang w:val="fr-FR"/>
            </w:rPr>
          </w:rPrChange>
        </w:rPr>
        <w:tab/>
      </w:r>
      <w:r w:rsidRPr="000F3EE9">
        <w:rPr>
          <w:sz w:val="20"/>
          <w:szCs w:val="20"/>
          <w:lang w:val="fr-FR"/>
          <w:rPrChange w:id="8187" w:author="SRO">
            <w:rPr>
              <w:sz w:val="20"/>
              <w:szCs w:val="20"/>
              <w:lang w:val="fr-FR"/>
            </w:rPr>
          </w:rPrChange>
        </w:rPr>
        <w:t>majlabidi@yahoo.fr</w:t>
      </w:r>
    </w:p>
    <w:p w:rsidR="00832F4C" w:rsidRPr="000F3EE9" w:rsidRDefault="00832F4C">
      <w:pPr>
        <w:autoSpaceDE w:val="0"/>
        <w:autoSpaceDN w:val="0"/>
        <w:rPr>
          <w:sz w:val="20"/>
          <w:szCs w:val="20"/>
          <w:lang w:val="fr-FR"/>
          <w:rPrChange w:id="8188" w:author="SRO">
            <w:rPr>
              <w:sz w:val="20"/>
              <w:szCs w:val="20"/>
              <w:lang w:val="fr-FR"/>
            </w:rPr>
          </w:rPrChange>
        </w:rPr>
      </w:pPr>
    </w:p>
    <w:p w:rsidR="00832F4C" w:rsidRPr="000F3EE9" w:rsidRDefault="00832F4C">
      <w:pPr>
        <w:autoSpaceDE w:val="0"/>
        <w:autoSpaceDN w:val="0"/>
        <w:rPr>
          <w:b/>
          <w:bCs/>
          <w:sz w:val="20"/>
          <w:szCs w:val="20"/>
          <w:lang w:val="fr-FR"/>
          <w:rPrChange w:id="8189" w:author="SRO">
            <w:rPr>
              <w:b/>
              <w:bCs/>
              <w:sz w:val="20"/>
              <w:szCs w:val="20"/>
              <w:lang w:val="fr-FR"/>
            </w:rPr>
          </w:rPrChange>
        </w:rPr>
      </w:pPr>
      <w:r w:rsidRPr="000F3EE9">
        <w:rPr>
          <w:b/>
          <w:bCs/>
          <w:sz w:val="20"/>
          <w:szCs w:val="20"/>
          <w:lang w:val="fr-FR"/>
          <w:rPrChange w:id="8190" w:author="SRO">
            <w:rPr>
              <w:b/>
              <w:bCs/>
              <w:sz w:val="20"/>
              <w:szCs w:val="20"/>
              <w:lang w:val="fr-FR"/>
            </w:rPr>
          </w:rPrChange>
        </w:rPr>
        <w:t>ORGANISATIONS INTERNANTIONALES ET REGIONALES</w:t>
      </w:r>
    </w:p>
    <w:p w:rsidR="00832F4C" w:rsidRPr="000F3EE9" w:rsidRDefault="00832F4C">
      <w:pPr>
        <w:autoSpaceDE w:val="0"/>
        <w:autoSpaceDN w:val="0"/>
        <w:rPr>
          <w:sz w:val="20"/>
          <w:szCs w:val="20"/>
          <w:lang w:val="fr-FR"/>
          <w:rPrChange w:id="8191" w:author="SRO">
            <w:rPr>
              <w:sz w:val="20"/>
              <w:szCs w:val="20"/>
              <w:lang w:val="fr-FR"/>
            </w:rPr>
          </w:rPrChange>
        </w:rPr>
      </w:pPr>
    </w:p>
    <w:p w:rsidR="00832F4C" w:rsidRPr="000F3EE9" w:rsidRDefault="00832F4C">
      <w:pPr>
        <w:autoSpaceDE w:val="0"/>
        <w:autoSpaceDN w:val="0"/>
        <w:rPr>
          <w:b/>
          <w:bCs/>
          <w:sz w:val="20"/>
          <w:szCs w:val="20"/>
          <w:lang w:val="fr-FR"/>
          <w:rPrChange w:id="8192" w:author="SRO">
            <w:rPr>
              <w:b/>
              <w:bCs/>
              <w:sz w:val="20"/>
              <w:szCs w:val="20"/>
              <w:lang w:val="fr-FR"/>
            </w:rPr>
          </w:rPrChange>
        </w:rPr>
      </w:pPr>
      <w:r w:rsidRPr="000F3EE9">
        <w:rPr>
          <w:b/>
          <w:bCs/>
          <w:sz w:val="20"/>
          <w:szCs w:val="20"/>
          <w:lang w:val="fr-FR"/>
          <w:rPrChange w:id="8193" w:author="SRO">
            <w:rPr>
              <w:b/>
              <w:bCs/>
              <w:sz w:val="20"/>
              <w:szCs w:val="20"/>
              <w:lang w:val="fr-FR"/>
            </w:rPr>
          </w:rPrChange>
        </w:rPr>
        <w:t>AOAD/Sudan</w:t>
      </w:r>
    </w:p>
    <w:p w:rsidR="00832F4C" w:rsidRPr="000F3EE9" w:rsidRDefault="00832F4C">
      <w:pPr>
        <w:autoSpaceDE w:val="0"/>
        <w:autoSpaceDN w:val="0"/>
        <w:rPr>
          <w:b/>
          <w:bCs/>
          <w:sz w:val="20"/>
          <w:szCs w:val="20"/>
          <w:lang w:val="fr-FR"/>
          <w:rPrChange w:id="8194" w:author="SRO">
            <w:rPr>
              <w:b/>
              <w:bCs/>
              <w:sz w:val="20"/>
              <w:szCs w:val="20"/>
              <w:lang w:val="fr-FR"/>
            </w:rPr>
          </w:rPrChange>
        </w:rPr>
      </w:pPr>
    </w:p>
    <w:p w:rsidR="00832F4C" w:rsidRPr="000F3EE9" w:rsidRDefault="00832F4C">
      <w:pPr>
        <w:numPr>
          <w:ilvl w:val="0"/>
          <w:numId w:val="27"/>
          <w:numberingChange w:id="8195" w:author="SRO" w:date="2011-02-21T09:12:00Z" w:original="%1:45:0:."/>
        </w:numPr>
        <w:tabs>
          <w:tab w:val="clear" w:pos="1004"/>
          <w:tab w:val="num" w:pos="567"/>
        </w:tabs>
        <w:autoSpaceDE w:val="0"/>
        <w:autoSpaceDN w:val="0"/>
        <w:adjustRightInd w:val="0"/>
        <w:ind w:hanging="1004"/>
        <w:textAlignment w:val="baseline"/>
        <w:rPr>
          <w:b/>
          <w:bCs/>
          <w:sz w:val="20"/>
          <w:szCs w:val="20"/>
          <w:lang w:val="en-US"/>
          <w:rPrChange w:id="8196" w:author="SRO">
            <w:rPr>
              <w:b/>
              <w:bCs/>
              <w:sz w:val="20"/>
              <w:szCs w:val="20"/>
              <w:lang w:val="en-US"/>
            </w:rPr>
          </w:rPrChange>
        </w:rPr>
      </w:pPr>
      <w:r w:rsidRPr="000F3EE9">
        <w:rPr>
          <w:sz w:val="20"/>
          <w:szCs w:val="20"/>
          <w:rPrChange w:id="8197" w:author="SRO">
            <w:rPr>
              <w:sz w:val="20"/>
              <w:szCs w:val="20"/>
            </w:rPr>
          </w:rPrChange>
        </w:rPr>
        <w:t>Mr. Ahmed Yahia Abdel Mageed</w:t>
      </w:r>
    </w:p>
    <w:p w:rsidR="00832F4C" w:rsidRPr="000F3EE9" w:rsidRDefault="00832F4C">
      <w:pPr>
        <w:autoSpaceDE w:val="0"/>
        <w:autoSpaceDN w:val="0"/>
        <w:ind w:left="1004" w:hanging="437"/>
        <w:rPr>
          <w:b/>
          <w:bCs/>
          <w:sz w:val="20"/>
          <w:szCs w:val="20"/>
          <w:lang w:val="en-US"/>
          <w:rPrChange w:id="8198" w:author="SRO">
            <w:rPr>
              <w:b/>
              <w:bCs/>
              <w:sz w:val="20"/>
              <w:szCs w:val="20"/>
              <w:lang w:val="en-US"/>
            </w:rPr>
          </w:rPrChange>
        </w:rPr>
      </w:pPr>
      <w:r w:rsidRPr="000F3EE9">
        <w:rPr>
          <w:sz w:val="20"/>
          <w:szCs w:val="20"/>
          <w:rPrChange w:id="8199" w:author="SRO">
            <w:rPr>
              <w:sz w:val="20"/>
              <w:szCs w:val="20"/>
            </w:rPr>
          </w:rPrChange>
        </w:rPr>
        <w:t xml:space="preserve">Agriculture Economist &amp; Financial Analyst </w:t>
      </w:r>
    </w:p>
    <w:p w:rsidR="00832F4C" w:rsidRPr="000F3EE9" w:rsidRDefault="00832F4C">
      <w:pPr>
        <w:autoSpaceDE w:val="0"/>
        <w:autoSpaceDN w:val="0"/>
        <w:ind w:left="1004" w:hanging="437"/>
        <w:rPr>
          <w:b/>
          <w:bCs/>
          <w:sz w:val="20"/>
          <w:szCs w:val="20"/>
          <w:lang w:val="en-US"/>
          <w:rPrChange w:id="8200" w:author="SRO">
            <w:rPr>
              <w:b/>
              <w:bCs/>
              <w:sz w:val="20"/>
              <w:szCs w:val="20"/>
              <w:lang w:val="en-US"/>
            </w:rPr>
          </w:rPrChange>
        </w:rPr>
      </w:pPr>
      <w:r w:rsidRPr="000F3EE9">
        <w:rPr>
          <w:sz w:val="20"/>
          <w:szCs w:val="20"/>
          <w:rPrChange w:id="8201" w:author="SRO">
            <w:rPr>
              <w:sz w:val="20"/>
              <w:szCs w:val="20"/>
            </w:rPr>
          </w:rPrChange>
        </w:rPr>
        <w:t>Khartoum</w:t>
      </w:r>
    </w:p>
    <w:p w:rsidR="00832F4C" w:rsidRPr="000F3EE9" w:rsidRDefault="00832F4C">
      <w:pPr>
        <w:autoSpaceDE w:val="0"/>
        <w:autoSpaceDN w:val="0"/>
        <w:ind w:left="1004" w:hanging="437"/>
        <w:rPr>
          <w:sz w:val="20"/>
          <w:szCs w:val="20"/>
          <w:rPrChange w:id="8202" w:author="SRO">
            <w:rPr>
              <w:sz w:val="20"/>
              <w:szCs w:val="20"/>
            </w:rPr>
          </w:rPrChange>
        </w:rPr>
      </w:pPr>
      <w:r w:rsidRPr="000F3EE9">
        <w:rPr>
          <w:sz w:val="20"/>
          <w:szCs w:val="20"/>
          <w:rPrChange w:id="8203" w:author="SRO">
            <w:rPr>
              <w:sz w:val="20"/>
              <w:szCs w:val="20"/>
            </w:rPr>
          </w:rPrChange>
        </w:rPr>
        <w:t>Tel: + 249</w:t>
      </w:r>
      <w:r w:rsidRPr="000F3EE9">
        <w:rPr>
          <w:sz w:val="20"/>
          <w:szCs w:val="20"/>
          <w:rPrChange w:id="8204" w:author="SRO" w:date="2011-02-21T10:18:00Z">
            <w:rPr>
              <w:sz w:val="20"/>
              <w:szCs w:val="20"/>
            </w:rPr>
          </w:rPrChange>
        </w:rPr>
        <w:t> </w:t>
      </w:r>
      <w:r w:rsidRPr="000F3EE9">
        <w:rPr>
          <w:sz w:val="20"/>
          <w:szCs w:val="20"/>
          <w:rPrChange w:id="8205" w:author="SRO">
            <w:rPr>
              <w:sz w:val="20"/>
              <w:szCs w:val="20"/>
            </w:rPr>
          </w:rPrChange>
        </w:rPr>
        <w:t xml:space="preserve">183 47 21 76 / 83 </w:t>
      </w:r>
    </w:p>
    <w:p w:rsidR="00832F4C" w:rsidRPr="000F3EE9" w:rsidRDefault="00832F4C">
      <w:pPr>
        <w:autoSpaceDE w:val="0"/>
        <w:autoSpaceDN w:val="0"/>
        <w:ind w:left="1004" w:hanging="437"/>
        <w:rPr>
          <w:b/>
          <w:bCs/>
          <w:sz w:val="20"/>
          <w:szCs w:val="20"/>
          <w:lang w:val="fr-FR"/>
          <w:rPrChange w:id="8206" w:author="SRO">
            <w:rPr>
              <w:b/>
              <w:bCs/>
              <w:sz w:val="20"/>
              <w:szCs w:val="20"/>
              <w:lang w:val="fr-FR"/>
            </w:rPr>
          </w:rPrChange>
        </w:rPr>
      </w:pPr>
      <w:r w:rsidRPr="000F3EE9">
        <w:rPr>
          <w:sz w:val="20"/>
          <w:szCs w:val="20"/>
          <w:lang w:val="fr-FR"/>
          <w:rPrChange w:id="8207" w:author="SRO">
            <w:rPr>
              <w:sz w:val="20"/>
              <w:szCs w:val="20"/>
              <w:lang w:val="fr-FR"/>
            </w:rPr>
          </w:rPrChange>
        </w:rPr>
        <w:t>Fax: +249</w:t>
      </w:r>
      <w:r w:rsidRPr="000F3EE9">
        <w:rPr>
          <w:sz w:val="20"/>
          <w:szCs w:val="20"/>
          <w:lang w:val="fr-FR"/>
          <w:rPrChange w:id="8208" w:author="SRO" w:date="2011-02-21T10:18:00Z">
            <w:rPr>
              <w:sz w:val="20"/>
              <w:szCs w:val="20"/>
              <w:lang w:val="fr-FR"/>
            </w:rPr>
          </w:rPrChange>
        </w:rPr>
        <w:t> </w:t>
      </w:r>
      <w:r w:rsidRPr="000F3EE9">
        <w:rPr>
          <w:sz w:val="20"/>
          <w:szCs w:val="20"/>
          <w:lang w:val="fr-FR"/>
          <w:rPrChange w:id="8209" w:author="SRO">
            <w:rPr>
              <w:sz w:val="20"/>
              <w:szCs w:val="20"/>
              <w:lang w:val="fr-FR"/>
            </w:rPr>
          </w:rPrChange>
        </w:rPr>
        <w:t>183 47 10 50/+249</w:t>
      </w:r>
      <w:r w:rsidRPr="000F3EE9">
        <w:rPr>
          <w:sz w:val="20"/>
          <w:szCs w:val="20"/>
          <w:lang w:val="fr-FR"/>
          <w:rPrChange w:id="8210" w:author="SRO" w:date="2011-02-21T10:18:00Z">
            <w:rPr>
              <w:sz w:val="20"/>
              <w:szCs w:val="20"/>
              <w:lang w:val="fr-FR"/>
            </w:rPr>
          </w:rPrChange>
        </w:rPr>
        <w:t> </w:t>
      </w:r>
      <w:r w:rsidRPr="000F3EE9">
        <w:rPr>
          <w:sz w:val="20"/>
          <w:szCs w:val="20"/>
          <w:lang w:val="fr-FR"/>
          <w:rPrChange w:id="8211" w:author="SRO">
            <w:rPr>
              <w:sz w:val="20"/>
              <w:szCs w:val="20"/>
              <w:lang w:val="fr-FR"/>
            </w:rPr>
          </w:rPrChange>
        </w:rPr>
        <w:t>183 47 14 02</w:t>
      </w:r>
    </w:p>
    <w:p w:rsidR="00832F4C" w:rsidRPr="000F3EE9" w:rsidRDefault="00832F4C">
      <w:pPr>
        <w:autoSpaceDE w:val="0"/>
        <w:autoSpaceDN w:val="0"/>
        <w:ind w:left="1004" w:hanging="437"/>
        <w:rPr>
          <w:b/>
          <w:bCs/>
          <w:sz w:val="20"/>
          <w:szCs w:val="20"/>
          <w:lang w:val="fr-FR"/>
          <w:rPrChange w:id="8212" w:author="SRO">
            <w:rPr>
              <w:b/>
              <w:bCs/>
              <w:sz w:val="20"/>
              <w:szCs w:val="20"/>
              <w:lang w:val="fr-FR"/>
            </w:rPr>
          </w:rPrChange>
        </w:rPr>
      </w:pPr>
      <w:r w:rsidRPr="000F3EE9">
        <w:rPr>
          <w:sz w:val="20"/>
          <w:szCs w:val="20"/>
          <w:lang w:val="fr-FR"/>
          <w:rPrChange w:id="8213" w:author="SRO">
            <w:rPr>
              <w:sz w:val="20"/>
              <w:szCs w:val="20"/>
              <w:lang w:val="fr-FR"/>
            </w:rPr>
          </w:rPrChange>
        </w:rPr>
        <w:t xml:space="preserve">Email: </w:t>
      </w:r>
      <w:r w:rsidRPr="000F3EE9">
        <w:rPr>
          <w:rPrChange w:id="8214" w:author="SRO">
            <w:rPr/>
          </w:rPrChange>
        </w:rPr>
        <w:fldChar w:fldCharType="begin"/>
      </w:r>
      <w:r w:rsidRPr="000F3EE9">
        <w:rPr>
          <w:rPrChange w:id="8215" w:author="SRO">
            <w:rPr/>
          </w:rPrChange>
        </w:rPr>
        <w:instrText>HYPERLINK "mailto:info@aoad.org"</w:instrText>
      </w:r>
      <w:r w:rsidRPr="000F3EE9">
        <w:rPr>
          <w:rPrChange w:id="8216" w:author="SRO" w:date="2011-02-21T10:18:00Z">
            <w:rPr/>
          </w:rPrChange>
        </w:rPr>
      </w:r>
      <w:r w:rsidRPr="000F3EE9">
        <w:rPr>
          <w:rPrChange w:id="8217" w:author="SRO">
            <w:rPr/>
          </w:rPrChange>
        </w:rPr>
        <w:fldChar w:fldCharType="separate"/>
      </w:r>
      <w:r w:rsidRPr="00832F4C">
        <w:rPr>
          <w:rStyle w:val="Hyperlink"/>
          <w:color w:val="auto"/>
          <w:sz w:val="20"/>
          <w:szCs w:val="20"/>
          <w:lang w:val="fr-FR"/>
          <w:rPrChange w:id="8218" w:author="SRO" w:date="2011-02-21T10:18:00Z">
            <w:rPr>
              <w:rStyle w:val="Hyperlink"/>
              <w:sz w:val="20"/>
              <w:szCs w:val="20"/>
              <w:lang w:val="fr-FR"/>
            </w:rPr>
          </w:rPrChange>
        </w:rPr>
        <w:t>info@aoad.org</w:t>
      </w:r>
      <w:r w:rsidRPr="000F3EE9">
        <w:rPr>
          <w:rPrChange w:id="8219" w:author="SRO">
            <w:rPr/>
          </w:rPrChange>
        </w:rPr>
        <w:fldChar w:fldCharType="end"/>
      </w:r>
    </w:p>
    <w:p w:rsidR="00832F4C" w:rsidRPr="000F3EE9" w:rsidRDefault="00832F4C">
      <w:pPr>
        <w:autoSpaceDE w:val="0"/>
        <w:autoSpaceDN w:val="0"/>
        <w:ind w:left="1080"/>
        <w:rPr>
          <w:sz w:val="20"/>
          <w:szCs w:val="20"/>
          <w:lang w:val="fr-FR"/>
          <w:rPrChange w:id="8220" w:author="SRO">
            <w:rPr>
              <w:sz w:val="20"/>
              <w:szCs w:val="20"/>
              <w:lang w:val="fr-FR"/>
            </w:rPr>
          </w:rPrChange>
        </w:rPr>
      </w:pPr>
    </w:p>
    <w:p w:rsidR="00832F4C" w:rsidRPr="000F3EE9" w:rsidRDefault="00832F4C">
      <w:pPr>
        <w:autoSpaceDE w:val="0"/>
        <w:autoSpaceDN w:val="0"/>
        <w:rPr>
          <w:b/>
          <w:bCs/>
          <w:sz w:val="20"/>
          <w:szCs w:val="20"/>
          <w:lang w:val="fr-FR"/>
          <w:rPrChange w:id="8221" w:author="SRO">
            <w:rPr>
              <w:b/>
              <w:bCs/>
              <w:sz w:val="20"/>
              <w:szCs w:val="20"/>
              <w:lang w:val="fr-FR"/>
            </w:rPr>
          </w:rPrChange>
        </w:rPr>
      </w:pPr>
      <w:r w:rsidRPr="000F3EE9">
        <w:rPr>
          <w:b/>
          <w:bCs/>
          <w:sz w:val="20"/>
          <w:szCs w:val="20"/>
          <w:lang w:val="fr-FR"/>
          <w:rPrChange w:id="8222" w:author="SRO">
            <w:rPr>
              <w:b/>
              <w:bCs/>
              <w:sz w:val="20"/>
              <w:szCs w:val="20"/>
              <w:lang w:val="fr-FR"/>
            </w:rPr>
          </w:rPrChange>
        </w:rPr>
        <w:t>AOAD/Maroc</w:t>
      </w:r>
    </w:p>
    <w:p w:rsidR="00832F4C" w:rsidRPr="000F3EE9" w:rsidRDefault="00832F4C">
      <w:pPr>
        <w:numPr>
          <w:ilvl w:val="0"/>
          <w:numId w:val="27"/>
          <w:numberingChange w:id="8223" w:author="SRO" w:date="2011-02-21T09:12:00Z" w:original="%1:46:0:."/>
        </w:numPr>
        <w:tabs>
          <w:tab w:val="clear" w:pos="1004"/>
          <w:tab w:val="num" w:pos="567"/>
        </w:tabs>
        <w:autoSpaceDE w:val="0"/>
        <w:autoSpaceDN w:val="0"/>
        <w:adjustRightInd w:val="0"/>
        <w:ind w:hanging="1004"/>
        <w:textAlignment w:val="baseline"/>
        <w:rPr>
          <w:b/>
          <w:bCs/>
          <w:sz w:val="20"/>
          <w:szCs w:val="20"/>
          <w:lang w:val="fr-FR"/>
          <w:rPrChange w:id="8224" w:author="SRO">
            <w:rPr>
              <w:b/>
              <w:bCs/>
              <w:sz w:val="20"/>
              <w:szCs w:val="20"/>
              <w:lang w:val="fr-FR"/>
            </w:rPr>
          </w:rPrChange>
        </w:rPr>
      </w:pPr>
      <w:r w:rsidRPr="000F3EE9">
        <w:rPr>
          <w:sz w:val="20"/>
          <w:szCs w:val="20"/>
          <w:lang w:val="fr-FR"/>
          <w:rPrChange w:id="8225" w:author="SRO">
            <w:rPr>
              <w:sz w:val="20"/>
              <w:szCs w:val="20"/>
              <w:lang w:val="fr-FR"/>
            </w:rPr>
          </w:rPrChange>
        </w:rPr>
        <w:t>Mohamed Sabahya</w:t>
      </w:r>
    </w:p>
    <w:p w:rsidR="00832F4C" w:rsidRPr="000F3EE9" w:rsidRDefault="00832F4C">
      <w:pPr>
        <w:autoSpaceDE w:val="0"/>
        <w:autoSpaceDN w:val="0"/>
        <w:ind w:firstLine="567"/>
        <w:rPr>
          <w:b/>
          <w:bCs/>
          <w:sz w:val="20"/>
          <w:szCs w:val="20"/>
          <w:lang w:val="fr-FR"/>
          <w:rPrChange w:id="8226" w:author="SRO">
            <w:rPr>
              <w:b/>
              <w:bCs/>
              <w:sz w:val="20"/>
              <w:szCs w:val="20"/>
              <w:lang w:val="fr-FR"/>
            </w:rPr>
          </w:rPrChange>
        </w:rPr>
      </w:pPr>
      <w:r w:rsidRPr="000F3EE9">
        <w:rPr>
          <w:sz w:val="20"/>
          <w:szCs w:val="20"/>
          <w:lang w:val="fr-FR"/>
          <w:rPrChange w:id="8227" w:author="SRO">
            <w:rPr>
              <w:sz w:val="20"/>
              <w:szCs w:val="20"/>
              <w:lang w:val="fr-FR"/>
            </w:rPr>
          </w:rPrChange>
        </w:rPr>
        <w:t>Chef du Bureau p.i</w:t>
      </w:r>
    </w:p>
    <w:p w:rsidR="00832F4C" w:rsidRPr="000F3EE9" w:rsidRDefault="00832F4C">
      <w:pPr>
        <w:autoSpaceDE w:val="0"/>
        <w:autoSpaceDN w:val="0"/>
        <w:ind w:firstLine="567"/>
        <w:rPr>
          <w:b/>
          <w:bCs/>
          <w:sz w:val="20"/>
          <w:szCs w:val="20"/>
          <w:lang w:val="fr-FR"/>
          <w:rPrChange w:id="8228" w:author="SRO">
            <w:rPr>
              <w:b/>
              <w:bCs/>
              <w:sz w:val="20"/>
              <w:szCs w:val="20"/>
              <w:lang w:val="fr-FR"/>
            </w:rPr>
          </w:rPrChange>
        </w:rPr>
      </w:pPr>
      <w:r w:rsidRPr="000F3EE9">
        <w:rPr>
          <w:sz w:val="20"/>
          <w:szCs w:val="20"/>
          <w:lang w:val="fr-FR"/>
          <w:rPrChange w:id="8229" w:author="SRO">
            <w:rPr>
              <w:sz w:val="20"/>
              <w:szCs w:val="20"/>
              <w:lang w:val="fr-FR"/>
            </w:rPr>
          </w:rPrChange>
        </w:rPr>
        <w:t>Rabat</w:t>
      </w:r>
    </w:p>
    <w:p w:rsidR="00832F4C" w:rsidRPr="000F3EE9" w:rsidRDefault="00832F4C">
      <w:pPr>
        <w:autoSpaceDE w:val="0"/>
        <w:autoSpaceDN w:val="0"/>
        <w:ind w:firstLine="567"/>
        <w:rPr>
          <w:sz w:val="20"/>
          <w:szCs w:val="20"/>
          <w:lang w:val="fr-FR"/>
          <w:rPrChange w:id="8230" w:author="SRO">
            <w:rPr>
              <w:sz w:val="20"/>
              <w:szCs w:val="20"/>
              <w:lang w:val="fr-FR"/>
            </w:rPr>
          </w:rPrChange>
        </w:rPr>
      </w:pPr>
      <w:r w:rsidRPr="000F3EE9">
        <w:rPr>
          <w:sz w:val="20"/>
          <w:szCs w:val="20"/>
          <w:lang w:val="fr-FR"/>
          <w:rPrChange w:id="8231" w:author="SRO">
            <w:rPr>
              <w:sz w:val="20"/>
              <w:szCs w:val="20"/>
              <w:lang w:val="fr-FR"/>
            </w:rPr>
          </w:rPrChange>
        </w:rPr>
        <w:t>Tel:  +212</w:t>
      </w:r>
      <w:r w:rsidRPr="000F3EE9">
        <w:rPr>
          <w:sz w:val="20"/>
          <w:szCs w:val="20"/>
          <w:lang w:val="fr-FR"/>
          <w:rPrChange w:id="8232" w:author="SRO" w:date="2011-02-21T10:18:00Z">
            <w:rPr>
              <w:sz w:val="20"/>
              <w:szCs w:val="20"/>
              <w:lang w:val="fr-FR"/>
            </w:rPr>
          </w:rPrChange>
        </w:rPr>
        <w:t> </w:t>
      </w:r>
      <w:r w:rsidRPr="000F3EE9">
        <w:rPr>
          <w:sz w:val="20"/>
          <w:szCs w:val="20"/>
          <w:lang w:val="fr-FR"/>
          <w:rPrChange w:id="8233" w:author="SRO">
            <w:rPr>
              <w:sz w:val="20"/>
              <w:szCs w:val="20"/>
              <w:lang w:val="fr-FR"/>
            </w:rPr>
          </w:rPrChange>
        </w:rPr>
        <w:t>537 76 74 76</w:t>
      </w:r>
      <w:r w:rsidRPr="000F3EE9">
        <w:rPr>
          <w:sz w:val="20"/>
          <w:szCs w:val="20"/>
          <w:lang w:val="fr-FR"/>
          <w:rPrChange w:id="8234" w:author="SRO" w:date="2011-02-21T10:18:00Z">
            <w:rPr>
              <w:sz w:val="20"/>
              <w:szCs w:val="20"/>
              <w:lang w:val="fr-FR"/>
            </w:rPr>
          </w:rPrChange>
        </w:rPr>
        <w:tab/>
      </w:r>
    </w:p>
    <w:p w:rsidR="00832F4C" w:rsidRPr="000F3EE9" w:rsidRDefault="00832F4C">
      <w:pPr>
        <w:autoSpaceDE w:val="0"/>
        <w:autoSpaceDN w:val="0"/>
        <w:ind w:firstLine="567"/>
        <w:rPr>
          <w:sz w:val="20"/>
          <w:szCs w:val="20"/>
          <w:lang w:val="fr-FR"/>
          <w:rPrChange w:id="8235" w:author="SRO">
            <w:rPr>
              <w:sz w:val="20"/>
              <w:szCs w:val="20"/>
              <w:lang w:val="fr-FR"/>
            </w:rPr>
          </w:rPrChange>
        </w:rPr>
      </w:pPr>
      <w:r w:rsidRPr="000F3EE9">
        <w:rPr>
          <w:sz w:val="20"/>
          <w:szCs w:val="20"/>
          <w:lang w:val="fr-FR"/>
          <w:rPrChange w:id="8236" w:author="SRO">
            <w:rPr>
              <w:sz w:val="20"/>
              <w:szCs w:val="20"/>
              <w:lang w:val="fr-FR"/>
            </w:rPr>
          </w:rPrChange>
        </w:rPr>
        <w:t>Fax</w:t>
      </w:r>
      <w:r w:rsidRPr="000F3EE9">
        <w:rPr>
          <w:sz w:val="20"/>
          <w:szCs w:val="20"/>
          <w:lang w:val="fr-FR"/>
          <w:rPrChange w:id="8237" w:author="SRO" w:date="2011-02-21T10:18:00Z">
            <w:rPr>
              <w:sz w:val="20"/>
              <w:szCs w:val="20"/>
              <w:lang w:val="fr-FR"/>
            </w:rPr>
          </w:rPrChange>
        </w:rPr>
        <w:t> </w:t>
      </w:r>
      <w:r w:rsidRPr="000F3EE9">
        <w:rPr>
          <w:sz w:val="20"/>
          <w:szCs w:val="20"/>
          <w:lang w:val="fr-FR"/>
          <w:rPrChange w:id="8238" w:author="SRO">
            <w:rPr>
              <w:sz w:val="20"/>
              <w:szCs w:val="20"/>
              <w:lang w:val="fr-FR"/>
            </w:rPr>
          </w:rPrChange>
        </w:rPr>
        <w:t>: +212</w:t>
      </w:r>
      <w:r w:rsidRPr="000F3EE9">
        <w:rPr>
          <w:sz w:val="20"/>
          <w:szCs w:val="20"/>
          <w:lang w:val="fr-FR"/>
          <w:rPrChange w:id="8239" w:author="SRO" w:date="2011-02-21T10:18:00Z">
            <w:rPr>
              <w:sz w:val="20"/>
              <w:szCs w:val="20"/>
              <w:lang w:val="fr-FR"/>
            </w:rPr>
          </w:rPrChange>
        </w:rPr>
        <w:t> </w:t>
      </w:r>
      <w:r w:rsidRPr="000F3EE9">
        <w:rPr>
          <w:sz w:val="20"/>
          <w:szCs w:val="20"/>
          <w:lang w:val="fr-FR"/>
          <w:rPrChange w:id="8240" w:author="SRO">
            <w:rPr>
              <w:sz w:val="20"/>
              <w:szCs w:val="20"/>
              <w:lang w:val="fr-FR"/>
            </w:rPr>
          </w:rPrChange>
        </w:rPr>
        <w:t>537 76 04 06</w:t>
      </w:r>
      <w:r w:rsidRPr="000F3EE9">
        <w:rPr>
          <w:sz w:val="20"/>
          <w:szCs w:val="20"/>
          <w:lang w:val="fr-FR"/>
          <w:rPrChange w:id="8241" w:author="SRO" w:date="2011-02-21T10:18:00Z">
            <w:rPr>
              <w:sz w:val="20"/>
              <w:szCs w:val="20"/>
              <w:lang w:val="fr-FR"/>
            </w:rPr>
          </w:rPrChange>
        </w:rPr>
        <w:tab/>
      </w:r>
    </w:p>
    <w:p w:rsidR="00832F4C" w:rsidRPr="000F3EE9" w:rsidRDefault="00832F4C">
      <w:pPr>
        <w:autoSpaceDE w:val="0"/>
        <w:autoSpaceDN w:val="0"/>
        <w:ind w:firstLine="567"/>
        <w:rPr>
          <w:b/>
          <w:bCs/>
          <w:sz w:val="20"/>
          <w:szCs w:val="20"/>
          <w:lang w:val="fr-FR"/>
          <w:rPrChange w:id="8242" w:author="SRO">
            <w:rPr>
              <w:b/>
              <w:bCs/>
              <w:sz w:val="20"/>
              <w:szCs w:val="20"/>
              <w:lang w:val="fr-FR"/>
            </w:rPr>
          </w:rPrChange>
        </w:rPr>
      </w:pPr>
      <w:r w:rsidRPr="000F3EE9">
        <w:rPr>
          <w:sz w:val="20"/>
          <w:szCs w:val="20"/>
          <w:lang w:val="fr-FR"/>
          <w:rPrChange w:id="8243" w:author="SRO">
            <w:rPr>
              <w:sz w:val="20"/>
              <w:szCs w:val="20"/>
              <w:lang w:val="fr-FR"/>
            </w:rPr>
          </w:rPrChange>
        </w:rPr>
        <w:t>Email</w:t>
      </w:r>
      <w:r w:rsidRPr="000F3EE9">
        <w:rPr>
          <w:sz w:val="20"/>
          <w:szCs w:val="20"/>
          <w:lang w:val="fr-FR"/>
          <w:rPrChange w:id="8244" w:author="SRO" w:date="2011-02-21T10:18:00Z">
            <w:rPr>
              <w:sz w:val="20"/>
              <w:szCs w:val="20"/>
              <w:lang w:val="fr-FR"/>
            </w:rPr>
          </w:rPrChange>
        </w:rPr>
        <w:t> </w:t>
      </w:r>
      <w:r w:rsidRPr="000F3EE9">
        <w:rPr>
          <w:sz w:val="20"/>
          <w:szCs w:val="20"/>
          <w:lang w:val="fr-FR"/>
          <w:rPrChange w:id="8245" w:author="SRO">
            <w:rPr>
              <w:sz w:val="20"/>
              <w:szCs w:val="20"/>
              <w:lang w:val="fr-FR"/>
            </w:rPr>
          </w:rPrChange>
        </w:rPr>
        <w:t>: aodart@mtds.com</w:t>
      </w:r>
    </w:p>
    <w:p w:rsidR="00832F4C" w:rsidRPr="000F3EE9" w:rsidRDefault="00832F4C">
      <w:pPr>
        <w:autoSpaceDE w:val="0"/>
        <w:autoSpaceDN w:val="0"/>
        <w:ind w:left="1080"/>
        <w:rPr>
          <w:sz w:val="20"/>
          <w:szCs w:val="20"/>
          <w:lang w:val="fr-FR"/>
          <w:rPrChange w:id="8246" w:author="SRO">
            <w:rPr>
              <w:sz w:val="20"/>
              <w:szCs w:val="20"/>
              <w:lang w:val="fr-FR"/>
            </w:rPr>
          </w:rPrChange>
        </w:rPr>
      </w:pPr>
    </w:p>
    <w:p w:rsidR="00832F4C" w:rsidRPr="000F3EE9" w:rsidRDefault="00832F4C">
      <w:pPr>
        <w:autoSpaceDE w:val="0"/>
        <w:autoSpaceDN w:val="0"/>
        <w:rPr>
          <w:b/>
          <w:bCs/>
          <w:sz w:val="20"/>
          <w:szCs w:val="20"/>
          <w:lang w:val="fr-FR"/>
          <w:rPrChange w:id="8247" w:author="SRO">
            <w:rPr>
              <w:b/>
              <w:bCs/>
              <w:sz w:val="20"/>
              <w:szCs w:val="20"/>
              <w:lang w:val="fr-FR"/>
            </w:rPr>
          </w:rPrChange>
        </w:rPr>
      </w:pPr>
      <w:r w:rsidRPr="000F3EE9">
        <w:rPr>
          <w:b/>
          <w:bCs/>
          <w:sz w:val="20"/>
          <w:szCs w:val="20"/>
          <w:lang w:val="fr-FR"/>
          <w:rPrChange w:id="8248" w:author="SRO">
            <w:rPr>
              <w:b/>
              <w:bCs/>
              <w:sz w:val="20"/>
              <w:szCs w:val="20"/>
              <w:lang w:val="fr-FR"/>
            </w:rPr>
          </w:rPrChange>
        </w:rPr>
        <w:t>BAD</w:t>
      </w:r>
    </w:p>
    <w:p w:rsidR="00832F4C" w:rsidRPr="000F3EE9" w:rsidRDefault="00832F4C">
      <w:pPr>
        <w:numPr>
          <w:ilvl w:val="0"/>
          <w:numId w:val="27"/>
          <w:numberingChange w:id="8249" w:author="SRO" w:date="2011-02-21T09:12:00Z" w:original="%1:47:0:."/>
        </w:numPr>
        <w:tabs>
          <w:tab w:val="clear" w:pos="1004"/>
          <w:tab w:val="num" w:pos="567"/>
        </w:tabs>
        <w:autoSpaceDE w:val="0"/>
        <w:autoSpaceDN w:val="0"/>
        <w:adjustRightInd w:val="0"/>
        <w:ind w:hanging="1004"/>
        <w:textAlignment w:val="baseline"/>
        <w:rPr>
          <w:sz w:val="20"/>
          <w:szCs w:val="20"/>
          <w:rPrChange w:id="8250" w:author="SRO">
            <w:rPr>
              <w:sz w:val="20"/>
              <w:szCs w:val="20"/>
            </w:rPr>
          </w:rPrChange>
        </w:rPr>
      </w:pPr>
      <w:r w:rsidRPr="000F3EE9">
        <w:rPr>
          <w:sz w:val="20"/>
          <w:szCs w:val="20"/>
          <w:rPrChange w:id="8251" w:author="SRO">
            <w:rPr>
              <w:sz w:val="20"/>
              <w:szCs w:val="20"/>
            </w:rPr>
          </w:rPrChange>
        </w:rPr>
        <w:t xml:space="preserve">Mme. Amani Abou - Zeid </w:t>
      </w:r>
    </w:p>
    <w:p w:rsidR="00832F4C" w:rsidRPr="000F3EE9" w:rsidRDefault="00832F4C">
      <w:pPr>
        <w:autoSpaceDE w:val="0"/>
        <w:autoSpaceDN w:val="0"/>
        <w:ind w:left="1004" w:hanging="437"/>
        <w:rPr>
          <w:sz w:val="20"/>
          <w:szCs w:val="20"/>
          <w:rPrChange w:id="8252" w:author="SRO">
            <w:rPr>
              <w:sz w:val="20"/>
              <w:szCs w:val="20"/>
            </w:rPr>
          </w:rPrChange>
        </w:rPr>
      </w:pPr>
      <w:r w:rsidRPr="000F3EE9">
        <w:rPr>
          <w:sz w:val="20"/>
          <w:szCs w:val="20"/>
          <w:lang w:val="fr-FR"/>
          <w:rPrChange w:id="8253" w:author="SRO">
            <w:rPr>
              <w:sz w:val="20"/>
              <w:szCs w:val="20"/>
              <w:lang w:val="fr-FR"/>
            </w:rPr>
          </w:rPrChange>
        </w:rPr>
        <w:t>Représentante  résidente</w:t>
      </w:r>
    </w:p>
    <w:p w:rsidR="00832F4C" w:rsidRPr="000F3EE9" w:rsidRDefault="00832F4C">
      <w:pPr>
        <w:autoSpaceDE w:val="0"/>
        <w:autoSpaceDN w:val="0"/>
        <w:ind w:left="1004" w:hanging="437"/>
        <w:rPr>
          <w:sz w:val="20"/>
          <w:szCs w:val="20"/>
          <w:lang w:val="fr-FR"/>
          <w:rPrChange w:id="8254" w:author="SRO">
            <w:rPr>
              <w:sz w:val="20"/>
              <w:szCs w:val="20"/>
              <w:lang w:val="fr-FR"/>
            </w:rPr>
          </w:rPrChange>
        </w:rPr>
      </w:pPr>
      <w:r w:rsidRPr="000F3EE9">
        <w:rPr>
          <w:sz w:val="20"/>
          <w:szCs w:val="20"/>
          <w:lang w:val="fr-FR"/>
          <w:rPrChange w:id="8255" w:author="SRO">
            <w:rPr>
              <w:sz w:val="20"/>
              <w:szCs w:val="20"/>
              <w:lang w:val="fr-FR"/>
            </w:rPr>
          </w:rPrChange>
        </w:rPr>
        <w:t>Groupe de la Banque africaine de développement</w:t>
      </w:r>
    </w:p>
    <w:p w:rsidR="00832F4C" w:rsidRPr="000F3EE9" w:rsidRDefault="00832F4C">
      <w:pPr>
        <w:autoSpaceDE w:val="0"/>
        <w:autoSpaceDN w:val="0"/>
        <w:ind w:left="1004" w:hanging="437"/>
        <w:rPr>
          <w:sz w:val="20"/>
          <w:szCs w:val="20"/>
          <w:lang w:val="fr-FR"/>
          <w:rPrChange w:id="8256" w:author="SRO">
            <w:rPr>
              <w:sz w:val="20"/>
              <w:szCs w:val="20"/>
              <w:lang w:val="fr-FR"/>
            </w:rPr>
          </w:rPrChange>
        </w:rPr>
      </w:pPr>
      <w:r w:rsidRPr="000F3EE9">
        <w:rPr>
          <w:sz w:val="20"/>
          <w:szCs w:val="20"/>
          <w:lang w:val="fr-FR"/>
          <w:rPrChange w:id="8257" w:author="SRO">
            <w:rPr>
              <w:sz w:val="20"/>
              <w:szCs w:val="20"/>
              <w:lang w:val="fr-FR"/>
            </w:rPr>
          </w:rPrChange>
        </w:rPr>
        <w:t>Bureau National du Maroc (MAFO)</w:t>
      </w:r>
    </w:p>
    <w:p w:rsidR="00832F4C" w:rsidRPr="000F3EE9" w:rsidRDefault="00832F4C">
      <w:pPr>
        <w:autoSpaceDE w:val="0"/>
        <w:autoSpaceDN w:val="0"/>
        <w:ind w:left="1004" w:hanging="437"/>
        <w:rPr>
          <w:sz w:val="20"/>
          <w:szCs w:val="20"/>
          <w:lang w:val="fr-FR"/>
          <w:rPrChange w:id="8258" w:author="SRO">
            <w:rPr>
              <w:sz w:val="20"/>
              <w:szCs w:val="20"/>
              <w:lang w:val="fr-FR"/>
            </w:rPr>
          </w:rPrChange>
        </w:rPr>
      </w:pPr>
      <w:r w:rsidRPr="000F3EE9">
        <w:rPr>
          <w:sz w:val="20"/>
          <w:szCs w:val="20"/>
          <w:lang w:val="fr-FR"/>
          <w:rPrChange w:id="8259" w:author="SRO">
            <w:rPr>
              <w:sz w:val="20"/>
              <w:szCs w:val="20"/>
              <w:lang w:val="fr-FR"/>
            </w:rPr>
          </w:rPrChange>
        </w:rPr>
        <w:t>Rabat (Maroc)</w:t>
      </w:r>
    </w:p>
    <w:p w:rsidR="00832F4C" w:rsidRPr="000F3EE9" w:rsidRDefault="00832F4C">
      <w:pPr>
        <w:autoSpaceDE w:val="0"/>
        <w:autoSpaceDN w:val="0"/>
        <w:ind w:left="1004" w:hanging="437"/>
        <w:rPr>
          <w:sz w:val="20"/>
          <w:szCs w:val="20"/>
          <w:lang w:val="fr-FR"/>
          <w:rPrChange w:id="8260" w:author="SRO">
            <w:rPr>
              <w:sz w:val="20"/>
              <w:szCs w:val="20"/>
              <w:lang w:val="fr-FR"/>
            </w:rPr>
          </w:rPrChange>
        </w:rPr>
      </w:pPr>
      <w:r w:rsidRPr="000F3EE9">
        <w:rPr>
          <w:sz w:val="20"/>
          <w:szCs w:val="20"/>
          <w:lang w:val="fr-FR"/>
          <w:rPrChange w:id="8261" w:author="SRO">
            <w:rPr>
              <w:sz w:val="20"/>
              <w:szCs w:val="20"/>
              <w:lang w:val="fr-FR"/>
            </w:rPr>
          </w:rPrChange>
        </w:rPr>
        <w:t>Tél</w:t>
      </w:r>
      <w:r w:rsidRPr="000F3EE9">
        <w:rPr>
          <w:sz w:val="20"/>
          <w:szCs w:val="20"/>
          <w:lang w:val="fr-FR"/>
          <w:rPrChange w:id="8262" w:author="SRO" w:date="2011-02-21T10:18:00Z">
            <w:rPr>
              <w:sz w:val="20"/>
              <w:szCs w:val="20"/>
              <w:lang w:val="fr-FR"/>
            </w:rPr>
          </w:rPrChange>
        </w:rPr>
        <w:t> </w:t>
      </w:r>
      <w:r w:rsidRPr="000F3EE9">
        <w:rPr>
          <w:sz w:val="20"/>
          <w:szCs w:val="20"/>
          <w:lang w:val="fr-FR"/>
          <w:rPrChange w:id="8263" w:author="SRO">
            <w:rPr>
              <w:sz w:val="20"/>
              <w:szCs w:val="20"/>
              <w:lang w:val="fr-FR"/>
            </w:rPr>
          </w:rPrChange>
        </w:rPr>
        <w:t xml:space="preserve">: +212 5 37 56 59 37 </w:t>
      </w:r>
    </w:p>
    <w:p w:rsidR="00832F4C" w:rsidRPr="000F3EE9" w:rsidRDefault="00832F4C">
      <w:pPr>
        <w:autoSpaceDE w:val="0"/>
        <w:autoSpaceDN w:val="0"/>
        <w:ind w:left="1004" w:hanging="437"/>
        <w:rPr>
          <w:sz w:val="20"/>
          <w:szCs w:val="20"/>
          <w:lang w:val="fr-FR"/>
          <w:rPrChange w:id="8264" w:author="SRO">
            <w:rPr>
              <w:sz w:val="20"/>
              <w:szCs w:val="20"/>
              <w:lang w:val="fr-FR"/>
            </w:rPr>
          </w:rPrChange>
        </w:rPr>
      </w:pPr>
      <w:r w:rsidRPr="000F3EE9">
        <w:rPr>
          <w:sz w:val="20"/>
          <w:szCs w:val="20"/>
          <w:lang w:val="fr-FR"/>
          <w:rPrChange w:id="8265" w:author="SRO">
            <w:rPr>
              <w:sz w:val="20"/>
              <w:szCs w:val="20"/>
              <w:lang w:val="fr-FR"/>
            </w:rPr>
          </w:rPrChange>
        </w:rPr>
        <w:t>Fax: 212 537 56 59 35</w:t>
      </w:r>
      <w:r w:rsidRPr="000F3EE9">
        <w:rPr>
          <w:sz w:val="20"/>
          <w:szCs w:val="20"/>
          <w:lang w:val="fr-FR"/>
          <w:rPrChange w:id="8266" w:author="SRO" w:date="2011-02-21T10:18:00Z">
            <w:rPr>
              <w:sz w:val="20"/>
              <w:szCs w:val="20"/>
              <w:lang w:val="fr-FR"/>
            </w:rPr>
          </w:rPrChange>
        </w:rPr>
        <w:tab/>
      </w:r>
    </w:p>
    <w:p w:rsidR="00832F4C" w:rsidRPr="000F3EE9" w:rsidRDefault="00832F4C">
      <w:pPr>
        <w:autoSpaceDE w:val="0"/>
        <w:autoSpaceDN w:val="0"/>
        <w:ind w:left="1004" w:hanging="437"/>
        <w:rPr>
          <w:sz w:val="20"/>
          <w:szCs w:val="20"/>
          <w:lang w:val="fr-FR"/>
          <w:rPrChange w:id="8267" w:author="SRO">
            <w:rPr>
              <w:sz w:val="20"/>
              <w:szCs w:val="20"/>
              <w:lang w:val="fr-FR"/>
            </w:rPr>
          </w:rPrChange>
        </w:rPr>
      </w:pPr>
      <w:r w:rsidRPr="000F3EE9">
        <w:rPr>
          <w:sz w:val="20"/>
          <w:szCs w:val="20"/>
          <w:lang w:val="fr-FR"/>
          <w:rPrChange w:id="8268" w:author="SRO">
            <w:rPr>
              <w:sz w:val="20"/>
              <w:szCs w:val="20"/>
              <w:lang w:val="fr-FR"/>
            </w:rPr>
          </w:rPrChange>
        </w:rPr>
        <w:t>Email</w:t>
      </w:r>
      <w:r w:rsidRPr="000F3EE9">
        <w:rPr>
          <w:sz w:val="20"/>
          <w:szCs w:val="20"/>
          <w:lang w:val="fr-FR"/>
          <w:rPrChange w:id="8269" w:author="SRO" w:date="2011-02-21T10:18:00Z">
            <w:rPr>
              <w:sz w:val="20"/>
              <w:szCs w:val="20"/>
              <w:lang w:val="fr-FR"/>
            </w:rPr>
          </w:rPrChange>
        </w:rPr>
        <w:t> </w:t>
      </w:r>
      <w:r w:rsidRPr="000F3EE9">
        <w:rPr>
          <w:sz w:val="20"/>
          <w:szCs w:val="20"/>
          <w:lang w:val="fr-FR"/>
          <w:rPrChange w:id="8270" w:author="SRO">
            <w:rPr>
              <w:sz w:val="20"/>
              <w:szCs w:val="20"/>
              <w:lang w:val="fr-FR"/>
            </w:rPr>
          </w:rPrChange>
        </w:rPr>
        <w:t xml:space="preserve">: </w:t>
      </w:r>
      <w:r w:rsidRPr="000F3EE9">
        <w:rPr>
          <w:lang w:val="fr-FR"/>
          <w:rPrChange w:id="8271" w:author="SRO">
            <w:rPr>
              <w:lang w:val="fr-FR"/>
            </w:rPr>
          </w:rPrChange>
        </w:rPr>
        <w:fldChar w:fldCharType="begin"/>
      </w:r>
      <w:r w:rsidRPr="000F3EE9">
        <w:rPr>
          <w:lang w:val="fr-FR"/>
          <w:rPrChange w:id="8272" w:author="SRO">
            <w:rPr>
              <w:lang w:val="fr-FR"/>
            </w:rPr>
          </w:rPrChange>
        </w:rPr>
        <w:instrText>HYPERLINK "mailto:a.abou-zeid@afdb.org"</w:instrText>
      </w:r>
      <w:r w:rsidRPr="000F3EE9">
        <w:rPr>
          <w:rPrChange w:id="8273" w:author="SRO" w:date="2011-02-21T10:18:00Z">
            <w:rPr/>
          </w:rPrChange>
        </w:rPr>
      </w:r>
      <w:r w:rsidRPr="000F3EE9">
        <w:rPr>
          <w:lang w:val="fr-FR"/>
          <w:rPrChange w:id="8274" w:author="SRO">
            <w:rPr>
              <w:lang w:val="fr-FR"/>
            </w:rPr>
          </w:rPrChange>
        </w:rPr>
        <w:fldChar w:fldCharType="separate"/>
      </w:r>
      <w:r w:rsidRPr="000F3EE9">
        <w:rPr>
          <w:sz w:val="20"/>
          <w:szCs w:val="20"/>
          <w:lang w:val="fr-FR"/>
          <w:rPrChange w:id="8275" w:author="SRO">
            <w:rPr>
              <w:sz w:val="20"/>
              <w:szCs w:val="20"/>
              <w:lang w:val="fr-FR"/>
            </w:rPr>
          </w:rPrChange>
        </w:rPr>
        <w:t>a.abou-zeid@afdb.org</w:t>
      </w:r>
      <w:r w:rsidRPr="000F3EE9">
        <w:rPr>
          <w:lang w:val="fr-FR"/>
          <w:rPrChange w:id="8276" w:author="SRO">
            <w:rPr>
              <w:lang w:val="fr-FR"/>
            </w:rPr>
          </w:rPrChange>
        </w:rPr>
        <w:fldChar w:fldCharType="end"/>
      </w:r>
      <w:r w:rsidRPr="000F3EE9">
        <w:rPr>
          <w:sz w:val="20"/>
          <w:szCs w:val="20"/>
          <w:lang w:val="fr-FR"/>
          <w:rPrChange w:id="8277" w:author="SRO">
            <w:rPr>
              <w:sz w:val="20"/>
              <w:szCs w:val="20"/>
              <w:lang w:val="fr-FR"/>
            </w:rPr>
          </w:rPrChange>
        </w:rPr>
        <w:t xml:space="preserve"> </w:t>
      </w:r>
    </w:p>
    <w:p w:rsidR="00832F4C" w:rsidRPr="000F3EE9" w:rsidDel="00887194" w:rsidRDefault="00832F4C">
      <w:pPr>
        <w:autoSpaceDE w:val="0"/>
        <w:autoSpaceDN w:val="0"/>
        <w:ind w:left="1134" w:hanging="1134"/>
        <w:rPr>
          <w:del w:id="8278" w:author="SRO" w:date="2011-02-21T11:05:00Z"/>
          <w:sz w:val="20"/>
          <w:szCs w:val="20"/>
          <w:lang w:val="fr-FR"/>
          <w:rPrChange w:id="8279" w:author="SRO">
            <w:rPr>
              <w:del w:id="8280" w:author="SRO" w:date="2011-02-21T11:05:00Z"/>
              <w:sz w:val="20"/>
              <w:szCs w:val="20"/>
              <w:lang w:val="fr-FR"/>
            </w:rPr>
          </w:rPrChange>
        </w:rPr>
      </w:pPr>
    </w:p>
    <w:p w:rsidR="00832F4C" w:rsidRPr="000F3EE9" w:rsidRDefault="00832F4C">
      <w:pPr>
        <w:autoSpaceDE w:val="0"/>
        <w:autoSpaceDN w:val="0"/>
        <w:ind w:left="1134" w:hanging="1134"/>
        <w:rPr>
          <w:sz w:val="20"/>
          <w:szCs w:val="20"/>
          <w:lang w:val="fr-FR"/>
          <w:rPrChange w:id="8281" w:author="SRO">
            <w:rPr>
              <w:sz w:val="20"/>
              <w:szCs w:val="20"/>
              <w:lang w:val="fr-FR"/>
            </w:rPr>
          </w:rPrChange>
        </w:rPr>
      </w:pPr>
    </w:p>
    <w:p w:rsidR="00832F4C" w:rsidRPr="000F3EE9" w:rsidRDefault="00832F4C">
      <w:pPr>
        <w:numPr>
          <w:ilvl w:val="0"/>
          <w:numId w:val="27"/>
          <w:numberingChange w:id="8282" w:author="SRO" w:date="2011-02-21T09:12:00Z" w:original="%1:48:0:."/>
        </w:numPr>
        <w:tabs>
          <w:tab w:val="clear" w:pos="1004"/>
          <w:tab w:val="num" w:pos="567"/>
        </w:tabs>
        <w:autoSpaceDE w:val="0"/>
        <w:autoSpaceDN w:val="0"/>
        <w:adjustRightInd w:val="0"/>
        <w:ind w:hanging="1004"/>
        <w:textAlignment w:val="baseline"/>
        <w:rPr>
          <w:sz w:val="20"/>
          <w:szCs w:val="20"/>
          <w:lang w:val="fr-FR"/>
          <w:rPrChange w:id="8283" w:author="SRO">
            <w:rPr>
              <w:sz w:val="20"/>
              <w:szCs w:val="20"/>
              <w:lang w:val="fr-FR"/>
            </w:rPr>
          </w:rPrChange>
        </w:rPr>
      </w:pPr>
      <w:r w:rsidRPr="000F3EE9">
        <w:rPr>
          <w:sz w:val="20"/>
          <w:szCs w:val="20"/>
          <w:lang w:val="fr-FR"/>
          <w:rPrChange w:id="8284" w:author="SRO">
            <w:rPr>
              <w:sz w:val="20"/>
              <w:szCs w:val="20"/>
              <w:lang w:val="fr-FR"/>
            </w:rPr>
          </w:rPrChange>
        </w:rPr>
        <w:t>M. Khiati Driss</w:t>
      </w:r>
    </w:p>
    <w:p w:rsidR="00832F4C" w:rsidRPr="000F3EE9" w:rsidRDefault="00832F4C">
      <w:pPr>
        <w:autoSpaceDE w:val="0"/>
        <w:autoSpaceDN w:val="0"/>
        <w:ind w:left="1004" w:hanging="437"/>
        <w:rPr>
          <w:sz w:val="20"/>
          <w:szCs w:val="20"/>
          <w:lang w:val="fr-FR"/>
          <w:rPrChange w:id="8285" w:author="SRO">
            <w:rPr>
              <w:sz w:val="20"/>
              <w:szCs w:val="20"/>
              <w:lang w:val="fr-FR"/>
            </w:rPr>
          </w:rPrChange>
        </w:rPr>
      </w:pPr>
      <w:r w:rsidRPr="000F3EE9">
        <w:rPr>
          <w:sz w:val="20"/>
          <w:szCs w:val="20"/>
          <w:lang w:val="fr-FR"/>
          <w:rPrChange w:id="8286" w:author="SRO">
            <w:rPr>
              <w:sz w:val="20"/>
              <w:szCs w:val="20"/>
              <w:lang w:val="fr-FR"/>
            </w:rPr>
          </w:rPrChange>
        </w:rPr>
        <w:t>Ingénieur principal du génie rural</w:t>
      </w:r>
    </w:p>
    <w:p w:rsidR="00832F4C" w:rsidRPr="000F3EE9" w:rsidRDefault="00832F4C">
      <w:pPr>
        <w:autoSpaceDE w:val="0"/>
        <w:autoSpaceDN w:val="0"/>
        <w:ind w:left="1004" w:hanging="437"/>
        <w:rPr>
          <w:sz w:val="20"/>
          <w:szCs w:val="20"/>
          <w:lang w:val="fr-FR"/>
          <w:rPrChange w:id="8287" w:author="SRO">
            <w:rPr>
              <w:sz w:val="20"/>
              <w:szCs w:val="20"/>
              <w:lang w:val="fr-FR"/>
            </w:rPr>
          </w:rPrChange>
        </w:rPr>
      </w:pPr>
      <w:r w:rsidRPr="000F3EE9">
        <w:rPr>
          <w:sz w:val="20"/>
          <w:szCs w:val="20"/>
          <w:lang w:val="fr-FR"/>
          <w:rPrChange w:id="8288" w:author="SRO">
            <w:rPr>
              <w:sz w:val="20"/>
              <w:szCs w:val="20"/>
              <w:lang w:val="fr-FR"/>
            </w:rPr>
          </w:rPrChange>
        </w:rPr>
        <w:t>Département agriculture et agro-industrie</w:t>
      </w:r>
    </w:p>
    <w:p w:rsidR="00832F4C" w:rsidRPr="000F3EE9" w:rsidRDefault="00832F4C">
      <w:pPr>
        <w:autoSpaceDE w:val="0"/>
        <w:autoSpaceDN w:val="0"/>
        <w:ind w:left="1004" w:hanging="437"/>
        <w:rPr>
          <w:sz w:val="20"/>
          <w:szCs w:val="20"/>
          <w:lang w:val="fr-FR"/>
          <w:rPrChange w:id="8289" w:author="SRO">
            <w:rPr>
              <w:sz w:val="20"/>
              <w:szCs w:val="20"/>
              <w:lang w:val="fr-FR"/>
            </w:rPr>
          </w:rPrChange>
        </w:rPr>
      </w:pPr>
      <w:r w:rsidRPr="000F3EE9">
        <w:rPr>
          <w:sz w:val="20"/>
          <w:szCs w:val="20"/>
          <w:lang w:val="fr-FR"/>
          <w:rPrChange w:id="8290" w:author="SRO">
            <w:rPr>
              <w:sz w:val="20"/>
              <w:szCs w:val="20"/>
              <w:lang w:val="fr-FR"/>
            </w:rPr>
          </w:rPrChange>
        </w:rPr>
        <w:t>Tunis</w:t>
      </w:r>
    </w:p>
    <w:p w:rsidR="00832F4C" w:rsidRPr="000F3EE9" w:rsidRDefault="00832F4C">
      <w:pPr>
        <w:autoSpaceDE w:val="0"/>
        <w:autoSpaceDN w:val="0"/>
        <w:ind w:left="1004" w:hanging="437"/>
        <w:rPr>
          <w:sz w:val="20"/>
          <w:szCs w:val="20"/>
          <w:lang w:val="fr-FR"/>
          <w:rPrChange w:id="8291" w:author="SRO">
            <w:rPr>
              <w:sz w:val="20"/>
              <w:szCs w:val="20"/>
              <w:lang w:val="fr-FR"/>
            </w:rPr>
          </w:rPrChange>
        </w:rPr>
      </w:pPr>
      <w:r w:rsidRPr="000F3EE9">
        <w:rPr>
          <w:sz w:val="20"/>
          <w:szCs w:val="20"/>
          <w:lang w:val="fr-FR"/>
          <w:rPrChange w:id="8292" w:author="SRO">
            <w:rPr>
              <w:sz w:val="20"/>
              <w:szCs w:val="20"/>
              <w:lang w:val="fr-FR"/>
            </w:rPr>
          </w:rPrChange>
        </w:rPr>
        <w:t>Tél</w:t>
      </w:r>
      <w:r w:rsidRPr="000F3EE9">
        <w:rPr>
          <w:sz w:val="20"/>
          <w:szCs w:val="20"/>
          <w:lang w:val="fr-FR"/>
          <w:rPrChange w:id="8293" w:author="SRO" w:date="2011-02-21T10:18:00Z">
            <w:rPr>
              <w:sz w:val="20"/>
              <w:szCs w:val="20"/>
              <w:lang w:val="fr-FR"/>
            </w:rPr>
          </w:rPrChange>
        </w:rPr>
        <w:t> </w:t>
      </w:r>
      <w:r w:rsidRPr="000F3EE9">
        <w:rPr>
          <w:sz w:val="20"/>
          <w:szCs w:val="20"/>
          <w:lang w:val="fr-FR"/>
          <w:rPrChange w:id="8294" w:author="SRO">
            <w:rPr>
              <w:sz w:val="20"/>
              <w:szCs w:val="20"/>
              <w:lang w:val="fr-FR"/>
            </w:rPr>
          </w:rPrChange>
        </w:rPr>
        <w:t xml:space="preserve">: +216 71 10 22 86 </w:t>
      </w:r>
      <w:r w:rsidRPr="000F3EE9">
        <w:rPr>
          <w:sz w:val="20"/>
          <w:szCs w:val="20"/>
          <w:lang w:val="fr-FR"/>
          <w:rPrChange w:id="8295" w:author="SRO" w:date="2011-02-21T10:18:00Z">
            <w:rPr>
              <w:sz w:val="20"/>
              <w:szCs w:val="20"/>
              <w:lang w:val="fr-FR"/>
            </w:rPr>
          </w:rPrChange>
        </w:rPr>
        <w:tab/>
      </w:r>
    </w:p>
    <w:p w:rsidR="00832F4C" w:rsidRPr="000F3EE9" w:rsidRDefault="00832F4C">
      <w:pPr>
        <w:autoSpaceDE w:val="0"/>
        <w:autoSpaceDN w:val="0"/>
        <w:ind w:left="1004" w:hanging="437"/>
        <w:rPr>
          <w:sz w:val="20"/>
          <w:szCs w:val="20"/>
          <w:lang w:val="fr-FR"/>
          <w:rPrChange w:id="8296" w:author="SRO">
            <w:rPr>
              <w:sz w:val="20"/>
              <w:szCs w:val="20"/>
              <w:lang w:val="fr-FR"/>
            </w:rPr>
          </w:rPrChange>
        </w:rPr>
      </w:pPr>
      <w:r w:rsidRPr="000F3EE9">
        <w:rPr>
          <w:sz w:val="20"/>
          <w:szCs w:val="20"/>
          <w:lang w:val="fr-FR"/>
          <w:rPrChange w:id="8297" w:author="SRO">
            <w:rPr>
              <w:sz w:val="20"/>
              <w:szCs w:val="20"/>
              <w:lang w:val="fr-FR"/>
            </w:rPr>
          </w:rPrChange>
        </w:rPr>
        <w:t>Fax</w:t>
      </w:r>
      <w:r w:rsidRPr="000F3EE9">
        <w:rPr>
          <w:sz w:val="20"/>
          <w:szCs w:val="20"/>
          <w:lang w:val="fr-FR"/>
          <w:rPrChange w:id="8298" w:author="SRO" w:date="2011-02-21T10:18:00Z">
            <w:rPr>
              <w:sz w:val="20"/>
              <w:szCs w:val="20"/>
              <w:lang w:val="fr-FR"/>
            </w:rPr>
          </w:rPrChange>
        </w:rPr>
        <w:t> </w:t>
      </w:r>
      <w:r w:rsidRPr="000F3EE9">
        <w:rPr>
          <w:sz w:val="20"/>
          <w:szCs w:val="20"/>
          <w:lang w:val="fr-FR"/>
          <w:rPrChange w:id="8299" w:author="SRO">
            <w:rPr>
              <w:sz w:val="20"/>
              <w:szCs w:val="20"/>
              <w:lang w:val="fr-FR"/>
            </w:rPr>
          </w:rPrChange>
        </w:rPr>
        <w:t>: +216 71 25 31 67</w:t>
      </w:r>
    </w:p>
    <w:p w:rsidR="00832F4C" w:rsidRPr="000F3EE9" w:rsidRDefault="00832F4C">
      <w:pPr>
        <w:autoSpaceDE w:val="0"/>
        <w:autoSpaceDN w:val="0"/>
        <w:ind w:left="1004" w:hanging="437"/>
        <w:rPr>
          <w:sz w:val="20"/>
          <w:szCs w:val="20"/>
          <w:lang w:val="fr-FR"/>
          <w:rPrChange w:id="8300" w:author="SRO">
            <w:rPr>
              <w:sz w:val="20"/>
              <w:szCs w:val="20"/>
              <w:lang w:val="fr-FR"/>
            </w:rPr>
          </w:rPrChange>
        </w:rPr>
      </w:pPr>
      <w:r w:rsidRPr="000F3EE9">
        <w:rPr>
          <w:sz w:val="20"/>
          <w:szCs w:val="20"/>
          <w:lang w:val="fr-FR"/>
          <w:rPrChange w:id="8301" w:author="SRO">
            <w:rPr>
              <w:sz w:val="20"/>
              <w:szCs w:val="20"/>
              <w:lang w:val="fr-FR"/>
            </w:rPr>
          </w:rPrChange>
        </w:rPr>
        <w:t>Email</w:t>
      </w:r>
      <w:r w:rsidRPr="000F3EE9">
        <w:rPr>
          <w:sz w:val="20"/>
          <w:szCs w:val="20"/>
          <w:lang w:val="fr-FR"/>
          <w:rPrChange w:id="8302" w:author="SRO" w:date="2011-02-21T10:18:00Z">
            <w:rPr>
              <w:sz w:val="20"/>
              <w:szCs w:val="20"/>
              <w:lang w:val="fr-FR"/>
            </w:rPr>
          </w:rPrChange>
        </w:rPr>
        <w:t> </w:t>
      </w:r>
      <w:r w:rsidRPr="000F3EE9">
        <w:rPr>
          <w:sz w:val="20"/>
          <w:szCs w:val="20"/>
          <w:lang w:val="fr-FR"/>
          <w:rPrChange w:id="8303" w:author="SRO">
            <w:rPr>
              <w:sz w:val="20"/>
              <w:szCs w:val="20"/>
              <w:lang w:val="fr-FR"/>
            </w:rPr>
          </w:rPrChange>
        </w:rPr>
        <w:t xml:space="preserve">: </w:t>
      </w:r>
      <w:r w:rsidRPr="000F3EE9">
        <w:rPr>
          <w:rPrChange w:id="8304" w:author="SRO">
            <w:rPr/>
          </w:rPrChange>
        </w:rPr>
        <w:fldChar w:fldCharType="begin"/>
      </w:r>
      <w:r w:rsidRPr="000F3EE9">
        <w:rPr>
          <w:rPrChange w:id="8305" w:author="SRO">
            <w:rPr/>
          </w:rPrChange>
        </w:rPr>
        <w:instrText>HYPERLINK "mailto:d.khiati@afdb.org"</w:instrText>
      </w:r>
      <w:r w:rsidRPr="000F3EE9">
        <w:rPr>
          <w:rPrChange w:id="8306" w:author="SRO" w:date="2011-02-21T10:18:00Z">
            <w:rPr/>
          </w:rPrChange>
        </w:rPr>
      </w:r>
      <w:r w:rsidRPr="000F3EE9">
        <w:rPr>
          <w:rPrChange w:id="8307" w:author="SRO">
            <w:rPr/>
          </w:rPrChange>
        </w:rPr>
        <w:fldChar w:fldCharType="separate"/>
      </w:r>
      <w:r w:rsidRPr="00832F4C">
        <w:rPr>
          <w:rStyle w:val="Hyperlink"/>
          <w:color w:val="auto"/>
          <w:sz w:val="20"/>
          <w:szCs w:val="20"/>
          <w:lang w:val="fr-FR"/>
          <w:rPrChange w:id="8308" w:author="SRO" w:date="2011-02-21T10:18:00Z">
            <w:rPr>
              <w:rStyle w:val="Hyperlink"/>
              <w:sz w:val="20"/>
              <w:szCs w:val="20"/>
              <w:lang w:val="fr-FR"/>
            </w:rPr>
          </w:rPrChange>
        </w:rPr>
        <w:t>d.khiati@afdb.org</w:t>
      </w:r>
      <w:r w:rsidRPr="000F3EE9">
        <w:rPr>
          <w:rPrChange w:id="8309" w:author="SRO">
            <w:rPr/>
          </w:rPrChange>
        </w:rPr>
        <w:fldChar w:fldCharType="end"/>
      </w:r>
    </w:p>
    <w:p w:rsidR="00832F4C" w:rsidRPr="000F3EE9" w:rsidRDefault="00832F4C">
      <w:pPr>
        <w:autoSpaceDE w:val="0"/>
        <w:autoSpaceDN w:val="0"/>
        <w:rPr>
          <w:sz w:val="20"/>
          <w:szCs w:val="20"/>
          <w:lang w:val="fr-FR"/>
          <w:rPrChange w:id="8310" w:author="SRO">
            <w:rPr>
              <w:sz w:val="20"/>
              <w:szCs w:val="20"/>
              <w:lang w:val="fr-FR"/>
            </w:rPr>
          </w:rPrChange>
        </w:rPr>
      </w:pPr>
    </w:p>
    <w:p w:rsidR="00832F4C" w:rsidRPr="000F3EE9" w:rsidRDefault="00832F4C">
      <w:pPr>
        <w:autoSpaceDE w:val="0"/>
        <w:autoSpaceDN w:val="0"/>
        <w:rPr>
          <w:b/>
          <w:bCs/>
          <w:sz w:val="20"/>
          <w:szCs w:val="20"/>
          <w:lang w:val="fr-FR"/>
          <w:rPrChange w:id="8311" w:author="SRO">
            <w:rPr>
              <w:b/>
              <w:bCs/>
              <w:sz w:val="20"/>
              <w:szCs w:val="20"/>
              <w:lang w:val="fr-FR"/>
            </w:rPr>
          </w:rPrChange>
        </w:rPr>
      </w:pPr>
      <w:r w:rsidRPr="000F3EE9">
        <w:rPr>
          <w:b/>
          <w:bCs/>
          <w:sz w:val="20"/>
          <w:szCs w:val="20"/>
          <w:lang w:val="fr-FR"/>
          <w:rPrChange w:id="8312" w:author="SRO">
            <w:rPr>
              <w:b/>
              <w:bCs/>
              <w:sz w:val="20"/>
              <w:szCs w:val="20"/>
              <w:lang w:val="fr-FR"/>
            </w:rPr>
          </w:rPrChange>
        </w:rPr>
        <w:t xml:space="preserve">BID </w:t>
      </w:r>
    </w:p>
    <w:p w:rsidR="00832F4C" w:rsidRPr="000F3EE9" w:rsidRDefault="00832F4C">
      <w:pPr>
        <w:numPr>
          <w:ilvl w:val="0"/>
          <w:numId w:val="27"/>
          <w:numberingChange w:id="8313" w:author="SRO" w:date="2011-02-21T09:12:00Z" w:original="%1:49:0:."/>
        </w:numPr>
        <w:tabs>
          <w:tab w:val="clear" w:pos="1004"/>
          <w:tab w:val="num" w:pos="567"/>
        </w:tabs>
        <w:autoSpaceDE w:val="0"/>
        <w:autoSpaceDN w:val="0"/>
        <w:adjustRightInd w:val="0"/>
        <w:ind w:hanging="1004"/>
        <w:textAlignment w:val="baseline"/>
        <w:rPr>
          <w:b/>
          <w:bCs/>
          <w:sz w:val="20"/>
          <w:szCs w:val="20"/>
          <w:lang w:val="fr-FR"/>
          <w:rPrChange w:id="8314" w:author="SRO">
            <w:rPr>
              <w:b/>
              <w:bCs/>
              <w:sz w:val="20"/>
              <w:szCs w:val="20"/>
              <w:lang w:val="fr-FR"/>
            </w:rPr>
          </w:rPrChange>
        </w:rPr>
      </w:pPr>
      <w:r w:rsidRPr="000F3EE9">
        <w:rPr>
          <w:sz w:val="20"/>
          <w:szCs w:val="20"/>
          <w:lang w:val="fr-FR"/>
          <w:rPrChange w:id="8315" w:author="SRO">
            <w:rPr>
              <w:sz w:val="20"/>
              <w:szCs w:val="20"/>
              <w:lang w:val="fr-FR"/>
            </w:rPr>
          </w:rPrChange>
        </w:rPr>
        <w:t>Mme Rachida Azzam</w:t>
      </w:r>
    </w:p>
    <w:p w:rsidR="00832F4C" w:rsidRPr="000F3EE9" w:rsidRDefault="00832F4C">
      <w:pPr>
        <w:autoSpaceDE w:val="0"/>
        <w:autoSpaceDN w:val="0"/>
        <w:ind w:left="1004" w:hanging="437"/>
        <w:rPr>
          <w:b/>
          <w:bCs/>
          <w:sz w:val="20"/>
          <w:szCs w:val="20"/>
          <w:lang w:val="fr-FR"/>
          <w:rPrChange w:id="8316" w:author="SRO">
            <w:rPr>
              <w:b/>
              <w:bCs/>
              <w:sz w:val="20"/>
              <w:szCs w:val="20"/>
              <w:lang w:val="fr-FR"/>
            </w:rPr>
          </w:rPrChange>
        </w:rPr>
      </w:pPr>
      <w:r w:rsidRPr="000F3EE9">
        <w:rPr>
          <w:sz w:val="20"/>
          <w:szCs w:val="20"/>
          <w:lang w:val="fr-FR"/>
          <w:rPrChange w:id="8317" w:author="SRO">
            <w:rPr>
              <w:sz w:val="20"/>
              <w:szCs w:val="20"/>
              <w:lang w:val="fr-FR"/>
            </w:rPr>
          </w:rPrChange>
        </w:rPr>
        <w:t>Chargée de projets</w:t>
      </w:r>
    </w:p>
    <w:p w:rsidR="00832F4C" w:rsidRPr="000F3EE9" w:rsidRDefault="00832F4C">
      <w:pPr>
        <w:autoSpaceDE w:val="0"/>
        <w:autoSpaceDN w:val="0"/>
        <w:ind w:left="1004" w:hanging="437"/>
        <w:rPr>
          <w:b/>
          <w:bCs/>
          <w:sz w:val="20"/>
          <w:szCs w:val="20"/>
          <w:lang w:val="fr-FR"/>
          <w:rPrChange w:id="8318" w:author="SRO">
            <w:rPr>
              <w:b/>
              <w:bCs/>
              <w:sz w:val="20"/>
              <w:szCs w:val="20"/>
              <w:lang w:val="fr-FR"/>
            </w:rPr>
          </w:rPrChange>
        </w:rPr>
      </w:pPr>
      <w:r w:rsidRPr="000F3EE9">
        <w:rPr>
          <w:sz w:val="20"/>
          <w:szCs w:val="20"/>
          <w:lang w:val="fr-FR"/>
          <w:rPrChange w:id="8319" w:author="SRO">
            <w:rPr>
              <w:sz w:val="20"/>
              <w:szCs w:val="20"/>
              <w:lang w:val="fr-FR"/>
            </w:rPr>
          </w:rPrChange>
        </w:rPr>
        <w:t xml:space="preserve">Bureau régional </w:t>
      </w:r>
    </w:p>
    <w:p w:rsidR="00832F4C" w:rsidRPr="000F3EE9" w:rsidRDefault="00832F4C">
      <w:pPr>
        <w:autoSpaceDE w:val="0"/>
        <w:autoSpaceDN w:val="0"/>
        <w:ind w:left="1004" w:hanging="437"/>
        <w:rPr>
          <w:b/>
          <w:bCs/>
          <w:sz w:val="20"/>
          <w:szCs w:val="20"/>
          <w:lang w:val="fr-FR"/>
          <w:rPrChange w:id="8320" w:author="SRO">
            <w:rPr>
              <w:b/>
              <w:bCs/>
              <w:sz w:val="20"/>
              <w:szCs w:val="20"/>
              <w:lang w:val="fr-FR"/>
            </w:rPr>
          </w:rPrChange>
        </w:rPr>
      </w:pPr>
      <w:r w:rsidRPr="000F3EE9">
        <w:rPr>
          <w:sz w:val="20"/>
          <w:szCs w:val="20"/>
          <w:lang w:val="fr-FR"/>
          <w:rPrChange w:id="8321" w:author="SRO">
            <w:rPr>
              <w:sz w:val="20"/>
              <w:szCs w:val="20"/>
              <w:lang w:val="fr-FR"/>
            </w:rPr>
          </w:rPrChange>
        </w:rPr>
        <w:t>Rabat (Maroc)</w:t>
      </w:r>
    </w:p>
    <w:p w:rsidR="00832F4C" w:rsidRPr="000F3EE9" w:rsidRDefault="00832F4C">
      <w:pPr>
        <w:autoSpaceDE w:val="0"/>
        <w:autoSpaceDN w:val="0"/>
        <w:ind w:left="1004" w:hanging="437"/>
        <w:rPr>
          <w:sz w:val="20"/>
          <w:szCs w:val="20"/>
          <w:lang w:val="fr-FR"/>
          <w:rPrChange w:id="8322" w:author="SRO">
            <w:rPr>
              <w:sz w:val="20"/>
              <w:szCs w:val="20"/>
              <w:lang w:val="fr-FR"/>
            </w:rPr>
          </w:rPrChange>
        </w:rPr>
      </w:pPr>
      <w:r w:rsidRPr="000F3EE9">
        <w:rPr>
          <w:sz w:val="20"/>
          <w:szCs w:val="20"/>
          <w:lang w:val="fr-FR"/>
          <w:rPrChange w:id="8323" w:author="SRO">
            <w:rPr>
              <w:sz w:val="20"/>
              <w:szCs w:val="20"/>
              <w:lang w:val="fr-FR"/>
            </w:rPr>
          </w:rPrChange>
        </w:rPr>
        <w:t>Tél; +212 537 75 71 91 - Fax</w:t>
      </w:r>
      <w:r w:rsidRPr="000F3EE9">
        <w:rPr>
          <w:sz w:val="20"/>
          <w:szCs w:val="20"/>
          <w:lang w:val="fr-FR"/>
          <w:rPrChange w:id="8324" w:author="SRO" w:date="2011-02-21T10:18:00Z">
            <w:rPr>
              <w:sz w:val="20"/>
              <w:szCs w:val="20"/>
              <w:lang w:val="fr-FR"/>
            </w:rPr>
          </w:rPrChange>
        </w:rPr>
        <w:t> </w:t>
      </w:r>
      <w:r w:rsidRPr="000F3EE9">
        <w:rPr>
          <w:sz w:val="20"/>
          <w:szCs w:val="20"/>
          <w:lang w:val="fr-FR"/>
          <w:rPrChange w:id="8325" w:author="SRO">
            <w:rPr>
              <w:sz w:val="20"/>
              <w:szCs w:val="20"/>
              <w:lang w:val="fr-FR"/>
            </w:rPr>
          </w:rPrChange>
        </w:rPr>
        <w:t>: 05 37 75 72 60</w:t>
      </w:r>
      <w:r w:rsidRPr="000F3EE9">
        <w:rPr>
          <w:sz w:val="20"/>
          <w:szCs w:val="20"/>
          <w:lang w:val="fr-FR"/>
          <w:rPrChange w:id="8326" w:author="SRO" w:date="2011-02-21T10:18:00Z">
            <w:rPr>
              <w:sz w:val="20"/>
              <w:szCs w:val="20"/>
              <w:lang w:val="fr-FR"/>
            </w:rPr>
          </w:rPrChange>
        </w:rPr>
        <w:tab/>
      </w:r>
    </w:p>
    <w:p w:rsidR="00832F4C" w:rsidRPr="000F3EE9" w:rsidRDefault="00832F4C">
      <w:pPr>
        <w:autoSpaceDE w:val="0"/>
        <w:autoSpaceDN w:val="0"/>
        <w:ind w:left="1004" w:hanging="437"/>
        <w:rPr>
          <w:b/>
          <w:bCs/>
          <w:sz w:val="20"/>
          <w:szCs w:val="20"/>
          <w:lang w:val="fr-FR"/>
          <w:rPrChange w:id="8327" w:author="SRO">
            <w:rPr>
              <w:b/>
              <w:bCs/>
              <w:sz w:val="20"/>
              <w:szCs w:val="20"/>
              <w:lang w:val="fr-FR"/>
            </w:rPr>
          </w:rPrChange>
        </w:rPr>
      </w:pPr>
      <w:r w:rsidRPr="000F3EE9">
        <w:rPr>
          <w:sz w:val="20"/>
          <w:szCs w:val="20"/>
          <w:lang w:val="fr-FR"/>
          <w:rPrChange w:id="8328" w:author="SRO">
            <w:rPr>
              <w:sz w:val="20"/>
              <w:szCs w:val="20"/>
              <w:lang w:val="fr-FR"/>
            </w:rPr>
          </w:rPrChange>
        </w:rPr>
        <w:t>Email</w:t>
      </w:r>
      <w:r w:rsidRPr="000F3EE9">
        <w:rPr>
          <w:sz w:val="20"/>
          <w:szCs w:val="20"/>
          <w:lang w:val="fr-FR"/>
          <w:rPrChange w:id="8329" w:author="SRO" w:date="2011-02-21T10:18:00Z">
            <w:rPr>
              <w:sz w:val="20"/>
              <w:szCs w:val="20"/>
              <w:lang w:val="fr-FR"/>
            </w:rPr>
          </w:rPrChange>
        </w:rPr>
        <w:t> </w:t>
      </w:r>
      <w:r w:rsidRPr="000F3EE9">
        <w:rPr>
          <w:sz w:val="20"/>
          <w:szCs w:val="20"/>
          <w:lang w:val="fr-FR"/>
          <w:rPrChange w:id="8330" w:author="SRO">
            <w:rPr>
              <w:sz w:val="20"/>
              <w:szCs w:val="20"/>
              <w:lang w:val="fr-FR"/>
            </w:rPr>
          </w:rPrChange>
        </w:rPr>
        <w:t>: azzam@isalb.org.ma</w:t>
      </w:r>
    </w:p>
    <w:p w:rsidR="00832F4C" w:rsidRPr="000F3EE9" w:rsidRDefault="00832F4C">
      <w:pPr>
        <w:autoSpaceDE w:val="0"/>
        <w:autoSpaceDN w:val="0"/>
        <w:rPr>
          <w:sz w:val="20"/>
          <w:szCs w:val="20"/>
          <w:lang w:val="fr-FR"/>
          <w:rPrChange w:id="8331" w:author="SRO">
            <w:rPr>
              <w:sz w:val="20"/>
              <w:szCs w:val="20"/>
              <w:lang w:val="fr-FR"/>
            </w:rPr>
          </w:rPrChange>
        </w:rPr>
      </w:pPr>
    </w:p>
    <w:p w:rsidR="00832F4C" w:rsidRPr="000F3EE9" w:rsidRDefault="00832F4C">
      <w:pPr>
        <w:numPr>
          <w:ilvl w:val="0"/>
          <w:numId w:val="27"/>
          <w:numberingChange w:id="8332" w:author="SRO" w:date="2011-02-21T09:12:00Z" w:original="%1:50:0:."/>
        </w:numPr>
        <w:tabs>
          <w:tab w:val="clear" w:pos="1004"/>
          <w:tab w:val="num" w:pos="567"/>
        </w:tabs>
        <w:autoSpaceDE w:val="0"/>
        <w:autoSpaceDN w:val="0"/>
        <w:adjustRightInd w:val="0"/>
        <w:ind w:hanging="1004"/>
        <w:textAlignment w:val="baseline"/>
        <w:rPr>
          <w:sz w:val="20"/>
          <w:szCs w:val="20"/>
          <w:lang w:val="fr-FR"/>
          <w:rPrChange w:id="8333" w:author="SRO">
            <w:rPr>
              <w:sz w:val="20"/>
              <w:szCs w:val="20"/>
              <w:lang w:val="fr-FR"/>
            </w:rPr>
          </w:rPrChange>
        </w:rPr>
      </w:pPr>
      <w:r w:rsidRPr="000F3EE9">
        <w:rPr>
          <w:sz w:val="20"/>
          <w:szCs w:val="20"/>
          <w:lang w:val="fr-FR"/>
          <w:rPrChange w:id="8334" w:author="SRO">
            <w:rPr>
              <w:sz w:val="20"/>
              <w:szCs w:val="20"/>
              <w:lang w:val="fr-FR"/>
            </w:rPr>
          </w:rPrChange>
        </w:rPr>
        <w:t>M. Mohamed Chtatou</w:t>
      </w:r>
    </w:p>
    <w:p w:rsidR="00832F4C" w:rsidRPr="000F3EE9" w:rsidRDefault="00832F4C">
      <w:pPr>
        <w:autoSpaceDE w:val="0"/>
        <w:autoSpaceDN w:val="0"/>
        <w:ind w:left="1004" w:hanging="437"/>
        <w:rPr>
          <w:sz w:val="20"/>
          <w:szCs w:val="20"/>
          <w:lang w:val="fr-FR"/>
          <w:rPrChange w:id="8335" w:author="SRO">
            <w:rPr>
              <w:sz w:val="20"/>
              <w:szCs w:val="20"/>
              <w:lang w:val="fr-FR"/>
            </w:rPr>
          </w:rPrChange>
        </w:rPr>
      </w:pPr>
      <w:r w:rsidRPr="000F3EE9">
        <w:rPr>
          <w:sz w:val="20"/>
          <w:szCs w:val="20"/>
          <w:lang w:val="fr-FR"/>
          <w:rPrChange w:id="8336" w:author="SRO">
            <w:rPr>
              <w:sz w:val="20"/>
              <w:szCs w:val="20"/>
              <w:lang w:val="fr-FR"/>
            </w:rPr>
          </w:rPrChange>
        </w:rPr>
        <w:t xml:space="preserve">Spécialiste de programmes, Direction des </w:t>
      </w:r>
    </w:p>
    <w:p w:rsidR="00832F4C" w:rsidRPr="000F3EE9" w:rsidRDefault="00832F4C">
      <w:pPr>
        <w:autoSpaceDE w:val="0"/>
        <w:autoSpaceDN w:val="0"/>
        <w:ind w:left="1004" w:hanging="437"/>
        <w:rPr>
          <w:sz w:val="20"/>
          <w:szCs w:val="20"/>
          <w:lang w:val="fr-FR"/>
          <w:rPrChange w:id="8337" w:author="SRO">
            <w:rPr>
              <w:sz w:val="20"/>
              <w:szCs w:val="20"/>
              <w:lang w:val="fr-FR"/>
            </w:rPr>
          </w:rPrChange>
        </w:rPr>
      </w:pPr>
      <w:r w:rsidRPr="000F3EE9">
        <w:rPr>
          <w:sz w:val="20"/>
          <w:szCs w:val="20"/>
          <w:lang w:val="fr-FR"/>
          <w:rPrChange w:id="8338" w:author="SRO">
            <w:rPr>
              <w:sz w:val="20"/>
              <w:szCs w:val="20"/>
              <w:lang w:val="fr-FR"/>
            </w:rPr>
          </w:rPrChange>
        </w:rPr>
        <w:t>relations extérieures et de la coopération</w:t>
      </w:r>
    </w:p>
    <w:p w:rsidR="00832F4C" w:rsidRPr="000F3EE9" w:rsidRDefault="00832F4C">
      <w:pPr>
        <w:autoSpaceDE w:val="0"/>
        <w:autoSpaceDN w:val="0"/>
        <w:ind w:left="1004" w:hanging="437"/>
        <w:rPr>
          <w:sz w:val="20"/>
          <w:szCs w:val="20"/>
          <w:lang w:val="fr-FR"/>
          <w:rPrChange w:id="8339" w:author="SRO">
            <w:rPr>
              <w:sz w:val="20"/>
              <w:szCs w:val="20"/>
              <w:lang w:val="fr-FR"/>
            </w:rPr>
          </w:rPrChange>
        </w:rPr>
      </w:pPr>
      <w:r w:rsidRPr="000F3EE9">
        <w:rPr>
          <w:sz w:val="20"/>
          <w:szCs w:val="20"/>
          <w:lang w:val="fr-FR"/>
          <w:rPrChange w:id="8340" w:author="SRO">
            <w:rPr>
              <w:sz w:val="20"/>
              <w:szCs w:val="20"/>
              <w:lang w:val="fr-FR"/>
            </w:rPr>
          </w:rPrChange>
        </w:rPr>
        <w:t>Organisation islamique pour l</w:t>
      </w:r>
      <w:r w:rsidRPr="000F3EE9">
        <w:rPr>
          <w:sz w:val="20"/>
          <w:szCs w:val="20"/>
          <w:lang w:val="fr-FR"/>
          <w:rPrChange w:id="8341" w:author="SRO" w:date="2011-02-21T10:18:00Z">
            <w:rPr>
              <w:sz w:val="20"/>
              <w:szCs w:val="20"/>
              <w:lang w:val="fr-FR"/>
            </w:rPr>
          </w:rPrChange>
        </w:rPr>
        <w:t>’</w:t>
      </w:r>
      <w:r w:rsidRPr="000F3EE9">
        <w:rPr>
          <w:sz w:val="20"/>
          <w:szCs w:val="20"/>
          <w:lang w:val="fr-FR"/>
          <w:rPrChange w:id="8342" w:author="SRO">
            <w:rPr>
              <w:sz w:val="20"/>
              <w:szCs w:val="20"/>
              <w:lang w:val="fr-FR"/>
            </w:rPr>
          </w:rPrChange>
        </w:rPr>
        <w:t xml:space="preserve">éducation, les sciences et la culture </w:t>
      </w:r>
    </w:p>
    <w:p w:rsidR="00832F4C" w:rsidRPr="000F3EE9" w:rsidRDefault="00832F4C">
      <w:pPr>
        <w:autoSpaceDE w:val="0"/>
        <w:autoSpaceDN w:val="0"/>
        <w:ind w:left="1004" w:hanging="437"/>
        <w:rPr>
          <w:sz w:val="20"/>
          <w:szCs w:val="20"/>
          <w:lang w:val="fr-FR"/>
          <w:rPrChange w:id="8343" w:author="SRO">
            <w:rPr>
              <w:sz w:val="20"/>
              <w:szCs w:val="20"/>
              <w:lang w:val="fr-FR"/>
            </w:rPr>
          </w:rPrChange>
        </w:rPr>
      </w:pPr>
      <w:r w:rsidRPr="000F3EE9">
        <w:rPr>
          <w:sz w:val="20"/>
          <w:szCs w:val="20"/>
          <w:lang w:val="fr-FR"/>
          <w:rPrChange w:id="8344" w:author="SRO">
            <w:rPr>
              <w:sz w:val="20"/>
              <w:szCs w:val="20"/>
              <w:lang w:val="fr-FR"/>
            </w:rPr>
          </w:rPrChange>
        </w:rPr>
        <w:t xml:space="preserve">Rabat </w:t>
      </w:r>
    </w:p>
    <w:p w:rsidR="00832F4C" w:rsidRPr="000F3EE9" w:rsidRDefault="00832F4C">
      <w:pPr>
        <w:autoSpaceDE w:val="0"/>
        <w:autoSpaceDN w:val="0"/>
        <w:ind w:left="1004" w:hanging="437"/>
        <w:rPr>
          <w:sz w:val="20"/>
          <w:szCs w:val="20"/>
          <w:lang w:val="fr-FR"/>
          <w:rPrChange w:id="8345" w:author="SRO">
            <w:rPr>
              <w:sz w:val="20"/>
              <w:szCs w:val="20"/>
              <w:lang w:val="fr-FR"/>
            </w:rPr>
          </w:rPrChange>
        </w:rPr>
      </w:pPr>
      <w:r w:rsidRPr="000F3EE9">
        <w:rPr>
          <w:sz w:val="20"/>
          <w:szCs w:val="20"/>
          <w:lang w:val="fr-FR"/>
          <w:rPrChange w:id="8346" w:author="SRO">
            <w:rPr>
              <w:sz w:val="20"/>
              <w:szCs w:val="20"/>
              <w:lang w:val="fr-FR"/>
            </w:rPr>
          </w:rPrChange>
        </w:rPr>
        <w:t xml:space="preserve">Tél: +212 537 56 60 52 / 53 - Fax: 212 537 56 60 12/13 </w:t>
      </w:r>
    </w:p>
    <w:p w:rsidR="00832F4C" w:rsidRPr="000F3EE9" w:rsidRDefault="00832F4C">
      <w:pPr>
        <w:autoSpaceDE w:val="0"/>
        <w:autoSpaceDN w:val="0"/>
        <w:ind w:left="1004" w:hanging="437"/>
        <w:rPr>
          <w:sz w:val="20"/>
          <w:szCs w:val="20"/>
          <w:lang w:val="fr-FR"/>
          <w:rPrChange w:id="8347" w:author="SRO">
            <w:rPr>
              <w:sz w:val="20"/>
              <w:szCs w:val="20"/>
              <w:lang w:val="fr-FR"/>
            </w:rPr>
          </w:rPrChange>
        </w:rPr>
      </w:pPr>
      <w:r w:rsidRPr="000F3EE9">
        <w:rPr>
          <w:sz w:val="20"/>
          <w:szCs w:val="20"/>
          <w:lang w:val="fr-FR"/>
          <w:rPrChange w:id="8348" w:author="SRO">
            <w:rPr>
              <w:sz w:val="20"/>
              <w:szCs w:val="20"/>
              <w:lang w:val="fr-FR"/>
            </w:rPr>
          </w:rPrChange>
        </w:rPr>
        <w:t>Email</w:t>
      </w:r>
      <w:r w:rsidRPr="000F3EE9">
        <w:rPr>
          <w:sz w:val="20"/>
          <w:szCs w:val="20"/>
          <w:lang w:val="fr-FR"/>
          <w:rPrChange w:id="8349" w:author="SRO" w:date="2011-02-21T10:18:00Z">
            <w:rPr>
              <w:sz w:val="20"/>
              <w:szCs w:val="20"/>
              <w:lang w:val="fr-FR"/>
            </w:rPr>
          </w:rPrChange>
        </w:rPr>
        <w:t> </w:t>
      </w:r>
      <w:r w:rsidRPr="000F3EE9">
        <w:rPr>
          <w:sz w:val="20"/>
          <w:szCs w:val="20"/>
          <w:lang w:val="fr-FR"/>
          <w:rPrChange w:id="8350" w:author="SRO">
            <w:rPr>
              <w:sz w:val="20"/>
              <w:szCs w:val="20"/>
              <w:lang w:val="fr-FR"/>
            </w:rPr>
          </w:rPrChange>
        </w:rPr>
        <w:t xml:space="preserve">: </w:t>
      </w:r>
      <w:r w:rsidRPr="000F3EE9">
        <w:rPr>
          <w:lang w:val="fr-FR"/>
          <w:rPrChange w:id="8351" w:author="SRO">
            <w:rPr>
              <w:lang w:val="fr-FR"/>
            </w:rPr>
          </w:rPrChange>
        </w:rPr>
        <w:fldChar w:fldCharType="begin"/>
      </w:r>
      <w:r w:rsidRPr="000F3EE9">
        <w:rPr>
          <w:lang w:val="fr-FR"/>
          <w:rPrChange w:id="8352" w:author="SRO">
            <w:rPr>
              <w:lang w:val="fr-FR"/>
            </w:rPr>
          </w:rPrChange>
        </w:rPr>
        <w:instrText>HYPERLINK "mailto:chtatou@gmail.com"</w:instrText>
      </w:r>
      <w:r w:rsidRPr="000F3EE9">
        <w:rPr>
          <w:rPrChange w:id="8353" w:author="SRO" w:date="2011-02-21T10:18:00Z">
            <w:rPr/>
          </w:rPrChange>
        </w:rPr>
      </w:r>
      <w:r w:rsidRPr="000F3EE9">
        <w:rPr>
          <w:lang w:val="fr-FR"/>
          <w:rPrChange w:id="8354" w:author="SRO">
            <w:rPr>
              <w:lang w:val="fr-FR"/>
            </w:rPr>
          </w:rPrChange>
        </w:rPr>
        <w:fldChar w:fldCharType="separate"/>
      </w:r>
      <w:r w:rsidRPr="00832F4C">
        <w:rPr>
          <w:rStyle w:val="Hyperlink"/>
          <w:color w:val="auto"/>
          <w:sz w:val="20"/>
          <w:szCs w:val="20"/>
          <w:lang w:val="fr-FR"/>
          <w:rPrChange w:id="8355" w:author="SRO" w:date="2011-02-21T10:18:00Z">
            <w:rPr>
              <w:rStyle w:val="Hyperlink"/>
              <w:sz w:val="20"/>
              <w:szCs w:val="20"/>
              <w:lang w:val="fr-FR"/>
            </w:rPr>
          </w:rPrChange>
        </w:rPr>
        <w:t>chtatou@gmail.com</w:t>
      </w:r>
      <w:r w:rsidRPr="000F3EE9">
        <w:rPr>
          <w:lang w:val="fr-FR"/>
          <w:rPrChange w:id="8356" w:author="SRO">
            <w:rPr>
              <w:lang w:val="fr-FR"/>
            </w:rPr>
          </w:rPrChange>
        </w:rPr>
        <w:fldChar w:fldCharType="end"/>
      </w:r>
    </w:p>
    <w:p w:rsidR="00832F4C" w:rsidRPr="000F3EE9" w:rsidRDefault="00832F4C">
      <w:pPr>
        <w:autoSpaceDE w:val="0"/>
        <w:autoSpaceDN w:val="0"/>
        <w:ind w:left="1004" w:hanging="437"/>
        <w:rPr>
          <w:sz w:val="20"/>
          <w:szCs w:val="20"/>
          <w:lang w:val="fr-FR"/>
          <w:rPrChange w:id="8357" w:author="SRO">
            <w:rPr>
              <w:sz w:val="20"/>
              <w:szCs w:val="20"/>
              <w:lang w:val="fr-FR"/>
            </w:rPr>
          </w:rPrChange>
        </w:rPr>
      </w:pPr>
    </w:p>
    <w:p w:rsidR="00832F4C" w:rsidRPr="000F3EE9" w:rsidRDefault="00832F4C">
      <w:pPr>
        <w:numPr>
          <w:ilvl w:val="0"/>
          <w:numId w:val="27"/>
          <w:numberingChange w:id="8358" w:author="SRO" w:date="2011-02-21T09:12:00Z" w:original="%1:51:0:."/>
        </w:numPr>
        <w:tabs>
          <w:tab w:val="clear" w:pos="1004"/>
          <w:tab w:val="num" w:pos="567"/>
        </w:tabs>
        <w:autoSpaceDE w:val="0"/>
        <w:autoSpaceDN w:val="0"/>
        <w:adjustRightInd w:val="0"/>
        <w:ind w:hanging="1004"/>
        <w:textAlignment w:val="baseline"/>
        <w:rPr>
          <w:sz w:val="20"/>
          <w:szCs w:val="20"/>
          <w:lang w:val="fr-FR"/>
          <w:rPrChange w:id="8359" w:author="SRO">
            <w:rPr>
              <w:sz w:val="20"/>
              <w:szCs w:val="20"/>
              <w:lang w:val="fr-FR"/>
            </w:rPr>
          </w:rPrChange>
        </w:rPr>
      </w:pPr>
      <w:r w:rsidRPr="000F3EE9">
        <w:rPr>
          <w:sz w:val="20"/>
          <w:szCs w:val="20"/>
          <w:lang w:val="fr-FR"/>
          <w:rPrChange w:id="8360" w:author="SRO">
            <w:rPr>
              <w:sz w:val="20"/>
              <w:szCs w:val="20"/>
              <w:lang w:val="fr-FR"/>
            </w:rPr>
          </w:rPrChange>
        </w:rPr>
        <w:t>Mme Maha Merezak</w:t>
      </w:r>
    </w:p>
    <w:p w:rsidR="00832F4C" w:rsidRPr="000F3EE9" w:rsidRDefault="00832F4C">
      <w:pPr>
        <w:autoSpaceDE w:val="0"/>
        <w:autoSpaceDN w:val="0"/>
        <w:ind w:left="567"/>
        <w:rPr>
          <w:sz w:val="20"/>
          <w:szCs w:val="20"/>
          <w:lang w:val="fr-FR"/>
          <w:rPrChange w:id="8361" w:author="SRO">
            <w:rPr>
              <w:sz w:val="20"/>
              <w:szCs w:val="20"/>
              <w:lang w:val="fr-FR"/>
            </w:rPr>
          </w:rPrChange>
        </w:rPr>
      </w:pPr>
      <w:r w:rsidRPr="000F3EE9">
        <w:rPr>
          <w:sz w:val="20"/>
          <w:szCs w:val="20"/>
          <w:lang w:val="fr-FR"/>
          <w:rPrChange w:id="8362" w:author="SRO">
            <w:rPr>
              <w:sz w:val="20"/>
              <w:szCs w:val="20"/>
              <w:lang w:val="fr-FR"/>
            </w:rPr>
          </w:rPrChange>
        </w:rPr>
        <w:t>Chargée de programmes, Direction des sciences</w:t>
      </w:r>
    </w:p>
    <w:p w:rsidR="00832F4C" w:rsidRPr="000F3EE9" w:rsidRDefault="00832F4C">
      <w:pPr>
        <w:autoSpaceDE w:val="0"/>
        <w:autoSpaceDN w:val="0"/>
        <w:ind w:left="567"/>
        <w:rPr>
          <w:sz w:val="20"/>
          <w:szCs w:val="20"/>
          <w:lang w:val="fr-FR"/>
          <w:rPrChange w:id="8363" w:author="SRO">
            <w:rPr>
              <w:sz w:val="20"/>
              <w:szCs w:val="20"/>
              <w:lang w:val="fr-FR"/>
            </w:rPr>
          </w:rPrChange>
        </w:rPr>
      </w:pPr>
      <w:r w:rsidRPr="000F3EE9">
        <w:rPr>
          <w:sz w:val="20"/>
          <w:szCs w:val="20"/>
          <w:lang w:val="fr-FR"/>
          <w:rPrChange w:id="8364" w:author="SRO">
            <w:rPr>
              <w:sz w:val="20"/>
              <w:szCs w:val="20"/>
              <w:lang w:val="fr-FR"/>
            </w:rPr>
          </w:rPrChange>
        </w:rPr>
        <w:t>Rabat</w:t>
      </w:r>
    </w:p>
    <w:p w:rsidR="00832F4C" w:rsidRPr="000F3EE9" w:rsidRDefault="00832F4C">
      <w:pPr>
        <w:autoSpaceDE w:val="0"/>
        <w:autoSpaceDN w:val="0"/>
        <w:ind w:left="567"/>
        <w:rPr>
          <w:sz w:val="20"/>
          <w:szCs w:val="20"/>
          <w:lang w:val="fr-FR"/>
          <w:rPrChange w:id="8365" w:author="SRO">
            <w:rPr>
              <w:sz w:val="20"/>
              <w:szCs w:val="20"/>
              <w:lang w:val="fr-FR"/>
            </w:rPr>
          </w:rPrChange>
        </w:rPr>
      </w:pPr>
      <w:r w:rsidRPr="000F3EE9">
        <w:rPr>
          <w:sz w:val="20"/>
          <w:szCs w:val="20"/>
          <w:lang w:val="fr-FR"/>
          <w:rPrChange w:id="8366" w:author="SRO">
            <w:rPr>
              <w:sz w:val="20"/>
              <w:szCs w:val="20"/>
              <w:lang w:val="fr-FR"/>
            </w:rPr>
          </w:rPrChange>
        </w:rPr>
        <w:t>Tel</w:t>
      </w:r>
      <w:r w:rsidRPr="000F3EE9">
        <w:rPr>
          <w:sz w:val="20"/>
          <w:szCs w:val="20"/>
          <w:lang w:val="fr-FR"/>
          <w:rPrChange w:id="8367" w:author="SRO" w:date="2011-02-21T10:18:00Z">
            <w:rPr>
              <w:sz w:val="20"/>
              <w:szCs w:val="20"/>
              <w:lang w:val="fr-FR"/>
            </w:rPr>
          </w:rPrChange>
        </w:rPr>
        <w:t> </w:t>
      </w:r>
      <w:r w:rsidRPr="000F3EE9">
        <w:rPr>
          <w:sz w:val="20"/>
          <w:szCs w:val="20"/>
          <w:lang w:val="fr-FR"/>
          <w:rPrChange w:id="8368" w:author="SRO">
            <w:rPr>
              <w:sz w:val="20"/>
              <w:szCs w:val="20"/>
              <w:lang w:val="fr-FR"/>
            </w:rPr>
          </w:rPrChange>
        </w:rPr>
        <w:t>: +212</w:t>
      </w:r>
      <w:r w:rsidRPr="000F3EE9">
        <w:rPr>
          <w:sz w:val="20"/>
          <w:szCs w:val="20"/>
          <w:lang w:val="fr-FR"/>
          <w:rPrChange w:id="8369" w:author="SRO" w:date="2011-02-21T10:18:00Z">
            <w:rPr>
              <w:sz w:val="20"/>
              <w:szCs w:val="20"/>
              <w:lang w:val="fr-FR"/>
            </w:rPr>
          </w:rPrChange>
        </w:rPr>
        <w:t> </w:t>
      </w:r>
      <w:r w:rsidRPr="000F3EE9">
        <w:rPr>
          <w:sz w:val="20"/>
          <w:szCs w:val="20"/>
          <w:lang w:val="fr-FR"/>
          <w:rPrChange w:id="8370" w:author="SRO">
            <w:rPr>
              <w:sz w:val="20"/>
              <w:szCs w:val="20"/>
              <w:lang w:val="fr-FR"/>
            </w:rPr>
          </w:rPrChange>
        </w:rPr>
        <w:t>537 56 60 52/53</w:t>
      </w:r>
      <w:r w:rsidRPr="000F3EE9">
        <w:rPr>
          <w:sz w:val="20"/>
          <w:szCs w:val="20"/>
          <w:lang w:val="fr-FR"/>
          <w:rPrChange w:id="8371" w:author="SRO" w:date="2011-02-21T10:18:00Z">
            <w:rPr>
              <w:sz w:val="20"/>
              <w:szCs w:val="20"/>
              <w:lang w:val="fr-FR"/>
            </w:rPr>
          </w:rPrChange>
        </w:rPr>
        <w:tab/>
      </w:r>
      <w:r w:rsidRPr="000F3EE9">
        <w:rPr>
          <w:sz w:val="20"/>
          <w:szCs w:val="20"/>
          <w:lang w:val="fr-FR"/>
          <w:rPrChange w:id="8372" w:author="SRO">
            <w:rPr>
              <w:sz w:val="20"/>
              <w:szCs w:val="20"/>
              <w:lang w:val="fr-FR"/>
            </w:rPr>
          </w:rPrChange>
        </w:rPr>
        <w:t>Mobile</w:t>
      </w:r>
      <w:r w:rsidRPr="000F3EE9">
        <w:rPr>
          <w:sz w:val="20"/>
          <w:szCs w:val="20"/>
          <w:lang w:val="fr-FR"/>
          <w:rPrChange w:id="8373" w:author="SRO" w:date="2011-02-21T10:18:00Z">
            <w:rPr>
              <w:sz w:val="20"/>
              <w:szCs w:val="20"/>
              <w:lang w:val="fr-FR"/>
            </w:rPr>
          </w:rPrChange>
        </w:rPr>
        <w:t> </w:t>
      </w:r>
      <w:r w:rsidRPr="000F3EE9">
        <w:rPr>
          <w:sz w:val="20"/>
          <w:szCs w:val="20"/>
          <w:lang w:val="fr-FR"/>
          <w:rPrChange w:id="8374" w:author="SRO">
            <w:rPr>
              <w:sz w:val="20"/>
              <w:szCs w:val="20"/>
              <w:lang w:val="fr-FR"/>
            </w:rPr>
          </w:rPrChange>
        </w:rPr>
        <w:t>: +212</w:t>
      </w:r>
      <w:r w:rsidRPr="000F3EE9">
        <w:rPr>
          <w:sz w:val="20"/>
          <w:szCs w:val="20"/>
          <w:lang w:val="fr-FR"/>
          <w:rPrChange w:id="8375" w:author="SRO" w:date="2011-02-21T10:18:00Z">
            <w:rPr>
              <w:sz w:val="20"/>
              <w:szCs w:val="20"/>
              <w:lang w:val="fr-FR"/>
            </w:rPr>
          </w:rPrChange>
        </w:rPr>
        <w:t> </w:t>
      </w:r>
      <w:r w:rsidRPr="000F3EE9">
        <w:rPr>
          <w:sz w:val="20"/>
          <w:szCs w:val="20"/>
          <w:lang w:val="fr-FR"/>
          <w:rPrChange w:id="8376" w:author="SRO">
            <w:rPr>
              <w:sz w:val="20"/>
              <w:szCs w:val="20"/>
              <w:lang w:val="fr-FR"/>
            </w:rPr>
          </w:rPrChange>
        </w:rPr>
        <w:t xml:space="preserve">665 40 63 52 </w:t>
      </w:r>
    </w:p>
    <w:p w:rsidR="00832F4C" w:rsidRPr="000F3EE9" w:rsidRDefault="00832F4C">
      <w:pPr>
        <w:autoSpaceDE w:val="0"/>
        <w:autoSpaceDN w:val="0"/>
        <w:ind w:left="567"/>
        <w:rPr>
          <w:sz w:val="20"/>
          <w:szCs w:val="20"/>
          <w:lang w:val="fr-FR"/>
          <w:rPrChange w:id="8377" w:author="SRO">
            <w:rPr>
              <w:sz w:val="20"/>
              <w:szCs w:val="20"/>
              <w:lang w:val="fr-FR"/>
            </w:rPr>
          </w:rPrChange>
        </w:rPr>
      </w:pPr>
      <w:r w:rsidRPr="000F3EE9">
        <w:rPr>
          <w:sz w:val="20"/>
          <w:szCs w:val="20"/>
          <w:lang w:val="fr-FR"/>
          <w:rPrChange w:id="8378" w:author="SRO">
            <w:rPr>
              <w:sz w:val="20"/>
              <w:szCs w:val="20"/>
              <w:lang w:val="fr-FR"/>
            </w:rPr>
          </w:rPrChange>
        </w:rPr>
        <w:t>Fax</w:t>
      </w:r>
      <w:r w:rsidRPr="000F3EE9">
        <w:rPr>
          <w:sz w:val="20"/>
          <w:szCs w:val="20"/>
          <w:lang w:val="fr-FR"/>
          <w:rPrChange w:id="8379" w:author="SRO" w:date="2011-02-21T10:18:00Z">
            <w:rPr>
              <w:sz w:val="20"/>
              <w:szCs w:val="20"/>
              <w:lang w:val="fr-FR"/>
            </w:rPr>
          </w:rPrChange>
        </w:rPr>
        <w:t> </w:t>
      </w:r>
      <w:r w:rsidRPr="000F3EE9">
        <w:rPr>
          <w:sz w:val="20"/>
          <w:szCs w:val="20"/>
          <w:lang w:val="fr-FR"/>
          <w:rPrChange w:id="8380" w:author="SRO">
            <w:rPr>
              <w:sz w:val="20"/>
              <w:szCs w:val="20"/>
              <w:lang w:val="fr-FR"/>
            </w:rPr>
          </w:rPrChange>
        </w:rPr>
        <w:t>: +212</w:t>
      </w:r>
      <w:r w:rsidRPr="000F3EE9">
        <w:rPr>
          <w:sz w:val="20"/>
          <w:szCs w:val="20"/>
          <w:lang w:val="fr-FR"/>
          <w:rPrChange w:id="8381" w:author="SRO" w:date="2011-02-21T10:18:00Z">
            <w:rPr>
              <w:sz w:val="20"/>
              <w:szCs w:val="20"/>
              <w:lang w:val="fr-FR"/>
            </w:rPr>
          </w:rPrChange>
        </w:rPr>
        <w:t> </w:t>
      </w:r>
      <w:r w:rsidRPr="000F3EE9">
        <w:rPr>
          <w:sz w:val="20"/>
          <w:szCs w:val="20"/>
          <w:lang w:val="fr-FR"/>
          <w:rPrChange w:id="8382" w:author="SRO">
            <w:rPr>
              <w:sz w:val="20"/>
              <w:szCs w:val="20"/>
              <w:lang w:val="fr-FR"/>
            </w:rPr>
          </w:rPrChange>
        </w:rPr>
        <w:t>537 56 60 12/13</w:t>
      </w:r>
    </w:p>
    <w:p w:rsidR="00832F4C" w:rsidRPr="000F3EE9" w:rsidRDefault="00832F4C">
      <w:pPr>
        <w:autoSpaceDE w:val="0"/>
        <w:autoSpaceDN w:val="0"/>
        <w:ind w:left="567"/>
        <w:rPr>
          <w:sz w:val="20"/>
          <w:szCs w:val="20"/>
          <w:lang w:val="fr-FR"/>
          <w:rPrChange w:id="8383" w:author="SRO">
            <w:rPr>
              <w:sz w:val="20"/>
              <w:szCs w:val="20"/>
              <w:lang w:val="fr-FR"/>
            </w:rPr>
          </w:rPrChange>
        </w:rPr>
      </w:pPr>
      <w:r w:rsidRPr="000F3EE9">
        <w:rPr>
          <w:sz w:val="20"/>
          <w:szCs w:val="20"/>
          <w:lang w:val="fr-FR"/>
          <w:rPrChange w:id="8384" w:author="SRO">
            <w:rPr>
              <w:sz w:val="20"/>
              <w:szCs w:val="20"/>
              <w:lang w:val="fr-FR"/>
            </w:rPr>
          </w:rPrChange>
        </w:rPr>
        <w:t>Email</w:t>
      </w:r>
      <w:r w:rsidRPr="000F3EE9">
        <w:rPr>
          <w:sz w:val="20"/>
          <w:szCs w:val="20"/>
          <w:lang w:val="fr-FR"/>
          <w:rPrChange w:id="8385" w:author="SRO" w:date="2011-02-21T10:18:00Z">
            <w:rPr>
              <w:sz w:val="20"/>
              <w:szCs w:val="20"/>
              <w:lang w:val="fr-FR"/>
            </w:rPr>
          </w:rPrChange>
        </w:rPr>
        <w:t> </w:t>
      </w:r>
      <w:r w:rsidRPr="000F3EE9">
        <w:rPr>
          <w:sz w:val="20"/>
          <w:szCs w:val="20"/>
          <w:lang w:val="fr-FR"/>
          <w:rPrChange w:id="8386" w:author="SRO">
            <w:rPr>
              <w:sz w:val="20"/>
              <w:szCs w:val="20"/>
              <w:lang w:val="fr-FR"/>
            </w:rPr>
          </w:rPrChange>
        </w:rPr>
        <w:t>: merzak.maha@hotmail.com</w:t>
      </w:r>
    </w:p>
    <w:p w:rsidR="00832F4C" w:rsidRPr="000F3EE9" w:rsidRDefault="00832F4C">
      <w:pPr>
        <w:autoSpaceDE w:val="0"/>
        <w:autoSpaceDN w:val="0"/>
        <w:rPr>
          <w:sz w:val="20"/>
          <w:szCs w:val="20"/>
          <w:lang w:val="fr-FR"/>
          <w:rPrChange w:id="8387" w:author="SRO">
            <w:rPr>
              <w:sz w:val="20"/>
              <w:szCs w:val="20"/>
              <w:lang w:val="fr-FR"/>
            </w:rPr>
          </w:rPrChange>
        </w:rPr>
      </w:pPr>
    </w:p>
    <w:p w:rsidR="00832F4C" w:rsidRPr="000F3EE9" w:rsidRDefault="00832F4C">
      <w:pPr>
        <w:autoSpaceDE w:val="0"/>
        <w:autoSpaceDN w:val="0"/>
        <w:rPr>
          <w:b/>
          <w:bCs/>
          <w:sz w:val="20"/>
          <w:szCs w:val="20"/>
          <w:lang w:val="fr-FR"/>
          <w:rPrChange w:id="8388" w:author="SRO">
            <w:rPr>
              <w:b/>
              <w:bCs/>
              <w:sz w:val="20"/>
              <w:szCs w:val="20"/>
              <w:lang w:val="fr-FR"/>
            </w:rPr>
          </w:rPrChange>
        </w:rPr>
      </w:pPr>
      <w:r w:rsidRPr="000F3EE9">
        <w:rPr>
          <w:b/>
          <w:bCs/>
          <w:sz w:val="20"/>
          <w:szCs w:val="20"/>
          <w:lang w:val="fr-FR"/>
          <w:rPrChange w:id="8389" w:author="SRO">
            <w:rPr>
              <w:b/>
              <w:bCs/>
              <w:sz w:val="20"/>
              <w:szCs w:val="20"/>
              <w:lang w:val="fr-FR"/>
            </w:rPr>
          </w:rPrChange>
        </w:rPr>
        <w:t>UMA</w:t>
      </w:r>
    </w:p>
    <w:p w:rsidR="00832F4C" w:rsidRPr="000F3EE9" w:rsidRDefault="00832F4C">
      <w:pPr>
        <w:numPr>
          <w:ilvl w:val="0"/>
          <w:numId w:val="27"/>
          <w:numberingChange w:id="8390" w:author="SRO" w:date="2011-02-21T09:12:00Z" w:original="%1:52:0:."/>
        </w:numPr>
        <w:tabs>
          <w:tab w:val="clear" w:pos="1004"/>
          <w:tab w:val="num" w:pos="567"/>
        </w:tabs>
        <w:autoSpaceDE w:val="0"/>
        <w:autoSpaceDN w:val="0"/>
        <w:adjustRightInd w:val="0"/>
        <w:ind w:hanging="1004"/>
        <w:textAlignment w:val="baseline"/>
        <w:rPr>
          <w:b/>
          <w:bCs/>
          <w:sz w:val="20"/>
          <w:szCs w:val="20"/>
          <w:lang w:val="fr-FR"/>
          <w:rPrChange w:id="8391" w:author="SRO">
            <w:rPr>
              <w:b/>
              <w:bCs/>
              <w:sz w:val="20"/>
              <w:szCs w:val="20"/>
              <w:lang w:val="fr-FR"/>
            </w:rPr>
          </w:rPrChange>
        </w:rPr>
      </w:pPr>
      <w:r w:rsidRPr="000F3EE9">
        <w:rPr>
          <w:sz w:val="20"/>
          <w:szCs w:val="20"/>
          <w:lang w:val="fr-FR"/>
          <w:rPrChange w:id="8392" w:author="SRO">
            <w:rPr>
              <w:sz w:val="20"/>
              <w:szCs w:val="20"/>
              <w:lang w:val="fr-FR"/>
            </w:rPr>
          </w:rPrChange>
        </w:rPr>
        <w:t>M. Habib Ben Yahya</w:t>
      </w:r>
    </w:p>
    <w:p w:rsidR="00832F4C" w:rsidRPr="000F3EE9" w:rsidRDefault="00832F4C">
      <w:pPr>
        <w:autoSpaceDE w:val="0"/>
        <w:autoSpaceDN w:val="0"/>
        <w:ind w:left="1004" w:hanging="437"/>
        <w:rPr>
          <w:sz w:val="20"/>
          <w:szCs w:val="20"/>
          <w:rPrChange w:id="8393" w:author="SRO">
            <w:rPr>
              <w:sz w:val="20"/>
              <w:szCs w:val="20"/>
            </w:rPr>
          </w:rPrChange>
        </w:rPr>
      </w:pPr>
      <w:r w:rsidRPr="000F3EE9">
        <w:rPr>
          <w:sz w:val="20"/>
          <w:szCs w:val="20"/>
          <w:rPrChange w:id="8394" w:author="SRO">
            <w:rPr>
              <w:sz w:val="20"/>
              <w:szCs w:val="20"/>
            </w:rPr>
          </w:rPrChange>
        </w:rPr>
        <w:t>Secrétaire general</w:t>
      </w:r>
    </w:p>
    <w:p w:rsidR="00832F4C" w:rsidRPr="000F3EE9" w:rsidRDefault="00832F4C">
      <w:pPr>
        <w:autoSpaceDE w:val="0"/>
        <w:autoSpaceDN w:val="0"/>
        <w:ind w:left="1004" w:hanging="437"/>
        <w:rPr>
          <w:sz w:val="20"/>
          <w:szCs w:val="20"/>
          <w:rPrChange w:id="8395" w:author="SRO">
            <w:rPr>
              <w:sz w:val="20"/>
              <w:szCs w:val="20"/>
            </w:rPr>
          </w:rPrChange>
        </w:rPr>
      </w:pPr>
      <w:r w:rsidRPr="000F3EE9">
        <w:rPr>
          <w:sz w:val="20"/>
          <w:szCs w:val="20"/>
          <w:rPrChange w:id="8396" w:author="SRO">
            <w:rPr>
              <w:sz w:val="20"/>
              <w:szCs w:val="20"/>
            </w:rPr>
          </w:rPrChange>
        </w:rPr>
        <w:t>Rabat</w:t>
      </w:r>
    </w:p>
    <w:p w:rsidR="00832F4C" w:rsidRPr="000F3EE9" w:rsidRDefault="00832F4C">
      <w:pPr>
        <w:autoSpaceDE w:val="0"/>
        <w:autoSpaceDN w:val="0"/>
        <w:ind w:left="1004" w:hanging="437"/>
        <w:rPr>
          <w:sz w:val="20"/>
          <w:szCs w:val="20"/>
          <w:lang w:val="fr-FR"/>
          <w:rPrChange w:id="8397" w:author="SRO">
            <w:rPr>
              <w:sz w:val="20"/>
              <w:szCs w:val="20"/>
              <w:lang w:val="fr-FR"/>
            </w:rPr>
          </w:rPrChange>
        </w:rPr>
      </w:pPr>
      <w:r w:rsidRPr="000F3EE9">
        <w:rPr>
          <w:sz w:val="20"/>
          <w:szCs w:val="20"/>
          <w:lang w:val="fr-FR"/>
          <w:rPrChange w:id="8398" w:author="SRO">
            <w:rPr>
              <w:sz w:val="20"/>
              <w:szCs w:val="20"/>
              <w:lang w:val="fr-FR"/>
            </w:rPr>
          </w:rPrChange>
        </w:rPr>
        <w:t>Tél</w:t>
      </w:r>
      <w:r w:rsidRPr="000F3EE9">
        <w:rPr>
          <w:sz w:val="20"/>
          <w:szCs w:val="20"/>
          <w:lang w:val="fr-FR"/>
          <w:rPrChange w:id="8399" w:author="SRO" w:date="2011-02-21T10:18:00Z">
            <w:rPr>
              <w:sz w:val="20"/>
              <w:szCs w:val="20"/>
              <w:lang w:val="fr-FR"/>
            </w:rPr>
          </w:rPrChange>
        </w:rPr>
        <w:t> </w:t>
      </w:r>
      <w:r w:rsidRPr="000F3EE9">
        <w:rPr>
          <w:sz w:val="20"/>
          <w:szCs w:val="20"/>
          <w:lang w:val="fr-FR"/>
          <w:rPrChange w:id="8400" w:author="SRO">
            <w:rPr>
              <w:sz w:val="20"/>
              <w:szCs w:val="20"/>
              <w:lang w:val="fr-FR"/>
            </w:rPr>
          </w:rPrChange>
        </w:rPr>
        <w:t xml:space="preserve">: +212 537 67 12 74 /78 </w:t>
      </w:r>
    </w:p>
    <w:p w:rsidR="00832F4C" w:rsidRPr="000F3EE9" w:rsidRDefault="00832F4C">
      <w:pPr>
        <w:autoSpaceDE w:val="0"/>
        <w:autoSpaceDN w:val="0"/>
        <w:ind w:left="1004" w:hanging="437"/>
        <w:rPr>
          <w:sz w:val="20"/>
          <w:szCs w:val="20"/>
          <w:lang w:val="fr-FR"/>
          <w:rPrChange w:id="8401" w:author="SRO">
            <w:rPr>
              <w:sz w:val="20"/>
              <w:szCs w:val="20"/>
              <w:lang w:val="fr-FR"/>
            </w:rPr>
          </w:rPrChange>
        </w:rPr>
      </w:pPr>
      <w:r w:rsidRPr="000F3EE9">
        <w:rPr>
          <w:sz w:val="20"/>
          <w:szCs w:val="20"/>
          <w:lang w:val="fr-FR"/>
          <w:rPrChange w:id="8402" w:author="SRO">
            <w:rPr>
              <w:sz w:val="20"/>
              <w:szCs w:val="20"/>
              <w:lang w:val="fr-FR"/>
            </w:rPr>
          </w:rPrChange>
        </w:rPr>
        <w:t>Fax</w:t>
      </w:r>
      <w:r w:rsidRPr="000F3EE9">
        <w:rPr>
          <w:sz w:val="20"/>
          <w:szCs w:val="20"/>
          <w:lang w:val="fr-FR"/>
          <w:rPrChange w:id="8403" w:author="SRO" w:date="2011-02-21T10:18:00Z">
            <w:rPr>
              <w:sz w:val="20"/>
              <w:szCs w:val="20"/>
              <w:lang w:val="fr-FR"/>
            </w:rPr>
          </w:rPrChange>
        </w:rPr>
        <w:t> </w:t>
      </w:r>
      <w:r w:rsidRPr="000F3EE9">
        <w:rPr>
          <w:sz w:val="20"/>
          <w:szCs w:val="20"/>
          <w:lang w:val="fr-FR"/>
          <w:rPrChange w:id="8404" w:author="SRO">
            <w:rPr>
              <w:sz w:val="20"/>
              <w:szCs w:val="20"/>
              <w:lang w:val="fr-FR"/>
            </w:rPr>
          </w:rPrChange>
        </w:rPr>
        <w:t xml:space="preserve">: +212 537 67 12 53 </w:t>
      </w:r>
    </w:p>
    <w:p w:rsidR="00832F4C" w:rsidRPr="000F3EE9" w:rsidRDefault="00832F4C">
      <w:pPr>
        <w:autoSpaceDE w:val="0"/>
        <w:autoSpaceDN w:val="0"/>
        <w:ind w:left="1004" w:hanging="437"/>
        <w:rPr>
          <w:b/>
          <w:bCs/>
          <w:sz w:val="20"/>
          <w:szCs w:val="20"/>
          <w:lang w:val="fr-FR"/>
          <w:rPrChange w:id="8405" w:author="SRO">
            <w:rPr>
              <w:b/>
              <w:bCs/>
              <w:sz w:val="20"/>
              <w:szCs w:val="20"/>
              <w:lang w:val="fr-FR"/>
            </w:rPr>
          </w:rPrChange>
        </w:rPr>
      </w:pPr>
      <w:r w:rsidRPr="000F3EE9">
        <w:rPr>
          <w:sz w:val="20"/>
          <w:szCs w:val="20"/>
          <w:lang w:val="fr-FR"/>
          <w:rPrChange w:id="8406" w:author="SRO">
            <w:rPr>
              <w:sz w:val="20"/>
              <w:szCs w:val="20"/>
              <w:lang w:val="fr-FR"/>
            </w:rPr>
          </w:rPrChange>
        </w:rPr>
        <w:t>E-mail</w:t>
      </w:r>
      <w:r w:rsidRPr="000F3EE9">
        <w:rPr>
          <w:sz w:val="20"/>
          <w:szCs w:val="20"/>
          <w:lang w:val="fr-FR"/>
          <w:rPrChange w:id="8407" w:author="SRO" w:date="2011-02-21T10:18:00Z">
            <w:rPr>
              <w:sz w:val="20"/>
              <w:szCs w:val="20"/>
              <w:lang w:val="fr-FR"/>
            </w:rPr>
          </w:rPrChange>
        </w:rPr>
        <w:t> </w:t>
      </w:r>
      <w:r w:rsidRPr="000F3EE9">
        <w:rPr>
          <w:sz w:val="20"/>
          <w:szCs w:val="20"/>
          <w:lang w:val="fr-FR"/>
          <w:rPrChange w:id="8408" w:author="SRO">
            <w:rPr>
              <w:sz w:val="20"/>
              <w:szCs w:val="20"/>
              <w:lang w:val="fr-FR"/>
            </w:rPr>
          </w:rPrChange>
        </w:rPr>
        <w:t xml:space="preserve">: </w:t>
      </w:r>
      <w:r w:rsidRPr="000F3EE9">
        <w:rPr>
          <w:rPrChange w:id="8409" w:author="SRO">
            <w:rPr/>
          </w:rPrChange>
        </w:rPr>
        <w:fldChar w:fldCharType="begin"/>
      </w:r>
      <w:r w:rsidRPr="000F3EE9">
        <w:rPr>
          <w:rPrChange w:id="8410" w:author="SRO">
            <w:rPr/>
          </w:rPrChange>
        </w:rPr>
        <w:instrText>HYPERLINK "mailto:sg.uma@maghrebarabe.org"</w:instrText>
      </w:r>
      <w:r w:rsidRPr="000F3EE9">
        <w:rPr>
          <w:rPrChange w:id="8411" w:author="SRO" w:date="2011-02-21T10:18:00Z">
            <w:rPr/>
          </w:rPrChange>
        </w:rPr>
      </w:r>
      <w:r w:rsidRPr="000F3EE9">
        <w:rPr>
          <w:rPrChange w:id="8412" w:author="SRO">
            <w:rPr/>
          </w:rPrChange>
        </w:rPr>
        <w:fldChar w:fldCharType="separate"/>
      </w:r>
      <w:r w:rsidRPr="000F3EE9">
        <w:rPr>
          <w:sz w:val="20"/>
          <w:szCs w:val="20"/>
          <w:lang w:val="fr-FR"/>
          <w:rPrChange w:id="8413" w:author="SRO">
            <w:rPr>
              <w:sz w:val="20"/>
              <w:szCs w:val="20"/>
              <w:lang w:val="fr-FR"/>
            </w:rPr>
          </w:rPrChange>
        </w:rPr>
        <w:t>sg.uma@maghrebarabe.org</w:t>
      </w:r>
      <w:r w:rsidRPr="000F3EE9">
        <w:rPr>
          <w:rPrChange w:id="8414" w:author="SRO">
            <w:rPr/>
          </w:rPrChange>
        </w:rPr>
        <w:fldChar w:fldCharType="end"/>
      </w:r>
    </w:p>
    <w:p w:rsidR="00832F4C" w:rsidRPr="000F3EE9" w:rsidRDefault="00832F4C">
      <w:pPr>
        <w:pStyle w:val="ListParagraph"/>
        <w:tabs>
          <w:tab w:val="left" w:pos="426"/>
        </w:tabs>
        <w:spacing w:after="0" w:line="240" w:lineRule="auto"/>
        <w:ind w:left="0"/>
        <w:jc w:val="both"/>
        <w:rPr>
          <w:rFonts w:ascii="Times New Roman" w:hAnsi="Times New Roman" w:cs="Times New Roman"/>
          <w:sz w:val="20"/>
          <w:szCs w:val="20"/>
          <w:lang w:eastAsia="fr-FR"/>
          <w:rPrChange w:id="8415" w:author="SRO">
            <w:rPr>
              <w:rFonts w:ascii="Times New Roman" w:hAnsi="Times New Roman" w:cs="Times New Roman"/>
              <w:sz w:val="20"/>
              <w:szCs w:val="20"/>
              <w:lang w:eastAsia="fr-FR"/>
            </w:rPr>
          </w:rPrChange>
        </w:rPr>
      </w:pPr>
    </w:p>
    <w:p w:rsidR="00832F4C" w:rsidRPr="000F3EE9" w:rsidRDefault="00832F4C">
      <w:pPr>
        <w:numPr>
          <w:ilvl w:val="0"/>
          <w:numId w:val="27"/>
          <w:numberingChange w:id="8416" w:author="SRO" w:date="2011-02-21T09:12:00Z" w:original="%1:53:0:."/>
        </w:numPr>
        <w:tabs>
          <w:tab w:val="clear" w:pos="1004"/>
          <w:tab w:val="num" w:pos="567"/>
        </w:tabs>
        <w:autoSpaceDE w:val="0"/>
        <w:autoSpaceDN w:val="0"/>
        <w:adjustRightInd w:val="0"/>
        <w:ind w:hanging="1004"/>
        <w:textAlignment w:val="baseline"/>
        <w:rPr>
          <w:sz w:val="20"/>
          <w:szCs w:val="20"/>
          <w:rPrChange w:id="8417" w:author="SRO">
            <w:rPr>
              <w:sz w:val="20"/>
              <w:szCs w:val="20"/>
            </w:rPr>
          </w:rPrChange>
        </w:rPr>
      </w:pPr>
      <w:r w:rsidRPr="000F3EE9">
        <w:rPr>
          <w:sz w:val="20"/>
          <w:szCs w:val="20"/>
          <w:rPrChange w:id="8418" w:author="SRO">
            <w:rPr>
              <w:sz w:val="20"/>
              <w:szCs w:val="20"/>
            </w:rPr>
          </w:rPrChange>
        </w:rPr>
        <w:t>M. Jamel Boujdaria</w:t>
      </w:r>
    </w:p>
    <w:p w:rsidR="00832F4C" w:rsidRPr="000F3EE9" w:rsidRDefault="00832F4C">
      <w:pPr>
        <w:autoSpaceDE w:val="0"/>
        <w:autoSpaceDN w:val="0"/>
        <w:ind w:left="567"/>
        <w:rPr>
          <w:sz w:val="20"/>
          <w:szCs w:val="20"/>
          <w:lang w:val="fr-FR"/>
          <w:rPrChange w:id="8419" w:author="SRO">
            <w:rPr>
              <w:sz w:val="20"/>
              <w:szCs w:val="20"/>
              <w:lang w:val="fr-FR"/>
            </w:rPr>
          </w:rPrChange>
        </w:rPr>
      </w:pPr>
      <w:r w:rsidRPr="000F3EE9">
        <w:rPr>
          <w:sz w:val="20"/>
          <w:szCs w:val="20"/>
          <w:lang w:val="fr-FR"/>
          <w:rPrChange w:id="8420" w:author="SRO">
            <w:rPr>
              <w:sz w:val="20"/>
              <w:szCs w:val="20"/>
              <w:lang w:val="fr-FR"/>
            </w:rPr>
          </w:rPrChange>
        </w:rPr>
        <w:t>Chef de division chargé des affaires économiques</w:t>
      </w:r>
    </w:p>
    <w:p w:rsidR="00832F4C" w:rsidRPr="000F3EE9" w:rsidRDefault="00832F4C">
      <w:pPr>
        <w:autoSpaceDE w:val="0"/>
        <w:autoSpaceDN w:val="0"/>
        <w:ind w:left="567"/>
        <w:rPr>
          <w:sz w:val="20"/>
          <w:szCs w:val="20"/>
          <w:lang w:val="fr-FR"/>
          <w:rPrChange w:id="8421" w:author="SRO">
            <w:rPr>
              <w:sz w:val="20"/>
              <w:szCs w:val="20"/>
              <w:lang w:val="fr-FR"/>
            </w:rPr>
          </w:rPrChange>
        </w:rPr>
      </w:pPr>
      <w:r w:rsidRPr="000F3EE9">
        <w:rPr>
          <w:sz w:val="20"/>
          <w:szCs w:val="20"/>
          <w:lang w:val="fr-FR"/>
          <w:rPrChange w:id="8422" w:author="SRO">
            <w:rPr>
              <w:sz w:val="20"/>
              <w:szCs w:val="20"/>
              <w:lang w:val="fr-FR"/>
            </w:rPr>
          </w:rPrChange>
        </w:rPr>
        <w:t>Rabat (Maroc)</w:t>
      </w:r>
    </w:p>
    <w:p w:rsidR="00832F4C" w:rsidRPr="000F3EE9" w:rsidDel="00887194" w:rsidRDefault="00832F4C">
      <w:pPr>
        <w:autoSpaceDE w:val="0"/>
        <w:autoSpaceDN w:val="0"/>
        <w:ind w:left="567"/>
        <w:rPr>
          <w:del w:id="8423" w:author="SRO" w:date="2011-02-21T11:05:00Z"/>
          <w:sz w:val="20"/>
          <w:szCs w:val="20"/>
          <w:lang w:val="fr-FR"/>
          <w:rPrChange w:id="8424" w:author="SRO">
            <w:rPr>
              <w:del w:id="8425" w:author="SRO" w:date="2011-02-21T11:05:00Z"/>
              <w:sz w:val="20"/>
              <w:szCs w:val="20"/>
              <w:lang w:val="fr-FR"/>
            </w:rPr>
          </w:rPrChange>
        </w:rPr>
      </w:pPr>
      <w:r w:rsidRPr="000F3EE9">
        <w:rPr>
          <w:sz w:val="20"/>
          <w:szCs w:val="20"/>
          <w:lang w:val="fr-FR"/>
          <w:rPrChange w:id="8426" w:author="SRO">
            <w:rPr>
              <w:sz w:val="20"/>
              <w:szCs w:val="20"/>
              <w:lang w:val="fr-FR"/>
            </w:rPr>
          </w:rPrChange>
        </w:rPr>
        <w:t>Tél</w:t>
      </w:r>
      <w:r w:rsidRPr="000F3EE9">
        <w:rPr>
          <w:sz w:val="20"/>
          <w:szCs w:val="20"/>
          <w:lang w:val="fr-FR"/>
          <w:rPrChange w:id="8427" w:author="SRO" w:date="2011-02-21T10:18:00Z">
            <w:rPr>
              <w:sz w:val="20"/>
              <w:szCs w:val="20"/>
              <w:lang w:val="fr-FR"/>
            </w:rPr>
          </w:rPrChange>
        </w:rPr>
        <w:t> </w:t>
      </w:r>
      <w:r w:rsidRPr="000F3EE9">
        <w:rPr>
          <w:sz w:val="20"/>
          <w:szCs w:val="20"/>
          <w:lang w:val="fr-FR"/>
          <w:rPrChange w:id="8428" w:author="SRO">
            <w:rPr>
              <w:sz w:val="20"/>
              <w:szCs w:val="20"/>
              <w:lang w:val="fr-FR"/>
            </w:rPr>
          </w:rPrChange>
        </w:rPr>
        <w:t xml:space="preserve">: +212 537 67 12 74 /78 </w:t>
      </w:r>
    </w:p>
    <w:p w:rsidR="00832F4C" w:rsidRPr="000F3EE9" w:rsidRDefault="00832F4C" w:rsidP="00887194">
      <w:pPr>
        <w:autoSpaceDE w:val="0"/>
        <w:autoSpaceDN w:val="0"/>
        <w:ind w:left="567"/>
        <w:rPr>
          <w:sz w:val="20"/>
          <w:szCs w:val="20"/>
          <w:lang w:val="fr-FR"/>
          <w:rPrChange w:id="8429" w:author="SRO">
            <w:rPr>
              <w:sz w:val="20"/>
              <w:szCs w:val="20"/>
              <w:lang w:val="fr-FR"/>
            </w:rPr>
          </w:rPrChange>
        </w:rPr>
      </w:pPr>
      <w:r w:rsidRPr="000F3EE9">
        <w:rPr>
          <w:sz w:val="20"/>
          <w:szCs w:val="20"/>
          <w:lang w:val="fr-FR"/>
          <w:rPrChange w:id="8430" w:author="SRO">
            <w:rPr>
              <w:sz w:val="20"/>
              <w:szCs w:val="20"/>
              <w:lang w:val="fr-FR"/>
            </w:rPr>
          </w:rPrChange>
        </w:rPr>
        <w:t>Fax</w:t>
      </w:r>
      <w:r w:rsidRPr="000F3EE9">
        <w:rPr>
          <w:sz w:val="20"/>
          <w:szCs w:val="20"/>
          <w:lang w:val="fr-FR"/>
          <w:rPrChange w:id="8431" w:author="SRO" w:date="2011-02-21T10:18:00Z">
            <w:rPr>
              <w:sz w:val="20"/>
              <w:szCs w:val="20"/>
              <w:lang w:val="fr-FR"/>
            </w:rPr>
          </w:rPrChange>
        </w:rPr>
        <w:t> </w:t>
      </w:r>
      <w:r w:rsidRPr="000F3EE9">
        <w:rPr>
          <w:sz w:val="20"/>
          <w:szCs w:val="20"/>
          <w:lang w:val="fr-FR"/>
          <w:rPrChange w:id="8432" w:author="SRO">
            <w:rPr>
              <w:sz w:val="20"/>
              <w:szCs w:val="20"/>
              <w:lang w:val="fr-FR"/>
            </w:rPr>
          </w:rPrChange>
        </w:rPr>
        <w:t xml:space="preserve">: +212 537 67 12 53 </w:t>
      </w:r>
    </w:p>
    <w:p w:rsidR="00832F4C" w:rsidRPr="000F3EE9" w:rsidRDefault="00832F4C">
      <w:pPr>
        <w:autoSpaceDE w:val="0"/>
        <w:autoSpaceDN w:val="0"/>
        <w:ind w:left="567"/>
        <w:rPr>
          <w:sz w:val="20"/>
          <w:szCs w:val="20"/>
          <w:lang w:val="fr-FR"/>
          <w:rPrChange w:id="8433" w:author="SRO">
            <w:rPr>
              <w:sz w:val="20"/>
              <w:szCs w:val="20"/>
              <w:lang w:val="fr-FR"/>
            </w:rPr>
          </w:rPrChange>
        </w:rPr>
      </w:pPr>
      <w:r w:rsidRPr="000F3EE9">
        <w:rPr>
          <w:sz w:val="20"/>
          <w:szCs w:val="20"/>
          <w:lang w:val="fr-FR"/>
          <w:rPrChange w:id="8434" w:author="SRO">
            <w:rPr>
              <w:sz w:val="20"/>
              <w:szCs w:val="20"/>
              <w:lang w:val="fr-FR"/>
            </w:rPr>
          </w:rPrChange>
        </w:rPr>
        <w:t>E-mail</w:t>
      </w:r>
      <w:r w:rsidRPr="000F3EE9">
        <w:rPr>
          <w:sz w:val="20"/>
          <w:szCs w:val="20"/>
          <w:lang w:val="fr-FR"/>
          <w:rPrChange w:id="8435" w:author="SRO" w:date="2011-02-21T10:18:00Z">
            <w:rPr>
              <w:sz w:val="20"/>
              <w:szCs w:val="20"/>
              <w:lang w:val="fr-FR"/>
            </w:rPr>
          </w:rPrChange>
        </w:rPr>
        <w:t> </w:t>
      </w:r>
      <w:r w:rsidRPr="000F3EE9">
        <w:rPr>
          <w:sz w:val="20"/>
          <w:szCs w:val="20"/>
          <w:lang w:val="fr-FR"/>
          <w:rPrChange w:id="8436" w:author="SRO">
            <w:rPr>
              <w:sz w:val="20"/>
              <w:szCs w:val="20"/>
              <w:lang w:val="fr-FR"/>
            </w:rPr>
          </w:rPrChange>
        </w:rPr>
        <w:t xml:space="preserve">: </w:t>
      </w:r>
      <w:r w:rsidRPr="000F3EE9">
        <w:rPr>
          <w:lang w:val="fr-FR"/>
          <w:rPrChange w:id="8437" w:author="SRO">
            <w:rPr>
              <w:lang w:val="fr-FR"/>
            </w:rPr>
          </w:rPrChange>
        </w:rPr>
        <w:fldChar w:fldCharType="begin"/>
      </w:r>
      <w:r w:rsidRPr="000F3EE9">
        <w:rPr>
          <w:lang w:val="fr-FR"/>
          <w:rPrChange w:id="8438" w:author="SRO">
            <w:rPr>
              <w:lang w:val="fr-FR"/>
            </w:rPr>
          </w:rPrChange>
        </w:rPr>
        <w:instrText>HYPERLINK "mailto:boujamel@yahoo.com"</w:instrText>
      </w:r>
      <w:r w:rsidRPr="000F3EE9">
        <w:rPr>
          <w:rPrChange w:id="8439" w:author="SRO" w:date="2011-02-21T10:18:00Z">
            <w:rPr/>
          </w:rPrChange>
        </w:rPr>
      </w:r>
      <w:r w:rsidRPr="000F3EE9">
        <w:rPr>
          <w:lang w:val="fr-FR"/>
          <w:rPrChange w:id="8440" w:author="SRO">
            <w:rPr>
              <w:lang w:val="fr-FR"/>
            </w:rPr>
          </w:rPrChange>
        </w:rPr>
        <w:fldChar w:fldCharType="separate"/>
      </w:r>
      <w:r w:rsidRPr="000F3EE9">
        <w:rPr>
          <w:sz w:val="20"/>
          <w:szCs w:val="20"/>
          <w:lang w:val="fr-FR"/>
          <w:rPrChange w:id="8441" w:author="SRO">
            <w:rPr>
              <w:sz w:val="20"/>
              <w:szCs w:val="20"/>
              <w:lang w:val="fr-FR"/>
            </w:rPr>
          </w:rPrChange>
        </w:rPr>
        <w:t>boujamel@yahoo.com</w:t>
      </w:r>
      <w:r w:rsidRPr="000F3EE9">
        <w:rPr>
          <w:lang w:val="fr-FR"/>
          <w:rPrChange w:id="8442" w:author="SRO">
            <w:rPr>
              <w:lang w:val="fr-FR"/>
            </w:rPr>
          </w:rPrChange>
        </w:rPr>
        <w:fldChar w:fldCharType="end"/>
      </w:r>
    </w:p>
    <w:p w:rsidR="00832F4C" w:rsidRPr="000F3EE9" w:rsidRDefault="00832F4C">
      <w:pPr>
        <w:autoSpaceDE w:val="0"/>
        <w:autoSpaceDN w:val="0"/>
        <w:ind w:left="567"/>
        <w:rPr>
          <w:sz w:val="20"/>
          <w:szCs w:val="20"/>
          <w:lang w:val="fr-FR"/>
          <w:rPrChange w:id="8443" w:author="SRO">
            <w:rPr>
              <w:sz w:val="20"/>
              <w:szCs w:val="20"/>
              <w:lang w:val="fr-FR"/>
            </w:rPr>
          </w:rPrChange>
        </w:rPr>
      </w:pPr>
    </w:p>
    <w:p w:rsidR="00832F4C" w:rsidRPr="000F3EE9" w:rsidRDefault="00832F4C">
      <w:pPr>
        <w:numPr>
          <w:ilvl w:val="0"/>
          <w:numId w:val="27"/>
          <w:numberingChange w:id="8444" w:author="SRO" w:date="2011-02-21T09:12:00Z" w:original="%1:54:0:."/>
        </w:numPr>
        <w:tabs>
          <w:tab w:val="clear" w:pos="1004"/>
          <w:tab w:val="num" w:pos="567"/>
        </w:tabs>
        <w:autoSpaceDE w:val="0"/>
        <w:autoSpaceDN w:val="0"/>
        <w:adjustRightInd w:val="0"/>
        <w:ind w:hanging="1004"/>
        <w:textAlignment w:val="baseline"/>
        <w:rPr>
          <w:sz w:val="20"/>
          <w:szCs w:val="20"/>
          <w:lang w:val="fr-FR"/>
          <w:rPrChange w:id="8445" w:author="SRO">
            <w:rPr>
              <w:sz w:val="20"/>
              <w:szCs w:val="20"/>
              <w:lang w:val="fr-FR"/>
            </w:rPr>
          </w:rPrChange>
        </w:rPr>
      </w:pPr>
      <w:r w:rsidRPr="000F3EE9">
        <w:rPr>
          <w:sz w:val="20"/>
          <w:szCs w:val="20"/>
          <w:lang w:val="fr-FR"/>
          <w:rPrChange w:id="8446" w:author="SRO">
            <w:rPr>
              <w:sz w:val="20"/>
              <w:szCs w:val="20"/>
              <w:lang w:val="fr-FR"/>
            </w:rPr>
          </w:rPrChange>
        </w:rPr>
        <w:t>M. Ahmed Srikah</w:t>
      </w:r>
    </w:p>
    <w:p w:rsidR="00832F4C" w:rsidRPr="000F3EE9" w:rsidRDefault="00832F4C">
      <w:pPr>
        <w:autoSpaceDE w:val="0"/>
        <w:autoSpaceDN w:val="0"/>
        <w:ind w:left="567"/>
        <w:rPr>
          <w:sz w:val="20"/>
          <w:szCs w:val="20"/>
          <w:lang w:val="fr-FR"/>
          <w:rPrChange w:id="8447" w:author="SRO">
            <w:rPr>
              <w:sz w:val="20"/>
              <w:szCs w:val="20"/>
              <w:lang w:val="fr-FR"/>
            </w:rPr>
          </w:rPrChange>
        </w:rPr>
      </w:pPr>
      <w:r w:rsidRPr="000F3EE9">
        <w:rPr>
          <w:sz w:val="20"/>
          <w:szCs w:val="20"/>
          <w:lang w:val="fr-FR"/>
          <w:rPrChange w:id="8448" w:author="SRO">
            <w:rPr>
              <w:sz w:val="20"/>
              <w:szCs w:val="20"/>
              <w:lang w:val="fr-FR"/>
            </w:rPr>
          </w:rPrChange>
        </w:rPr>
        <w:t xml:space="preserve">Chef de division, </w:t>
      </w:r>
      <w:r w:rsidRPr="000F3EE9">
        <w:rPr>
          <w:sz w:val="20"/>
          <w:szCs w:val="20"/>
          <w:lang w:val="fr-FR" w:eastAsia="ja-JP"/>
          <w:rPrChange w:id="8449" w:author="SRO">
            <w:rPr>
              <w:sz w:val="20"/>
              <w:szCs w:val="20"/>
              <w:lang w:val="fr-FR" w:eastAsia="ja-JP"/>
            </w:rPr>
          </w:rPrChange>
        </w:rPr>
        <w:t>Direction de la sécurité alimentaire</w:t>
      </w:r>
    </w:p>
    <w:p w:rsidR="00832F4C" w:rsidRPr="000F3EE9" w:rsidRDefault="00832F4C">
      <w:pPr>
        <w:autoSpaceDE w:val="0"/>
        <w:autoSpaceDN w:val="0"/>
        <w:ind w:left="567"/>
        <w:rPr>
          <w:sz w:val="20"/>
          <w:szCs w:val="20"/>
          <w:lang w:val="fr-FR"/>
          <w:rPrChange w:id="8450" w:author="SRO">
            <w:rPr>
              <w:sz w:val="20"/>
              <w:szCs w:val="20"/>
              <w:lang w:val="fr-FR"/>
            </w:rPr>
          </w:rPrChange>
        </w:rPr>
      </w:pPr>
      <w:r w:rsidRPr="000F3EE9">
        <w:rPr>
          <w:sz w:val="20"/>
          <w:szCs w:val="20"/>
          <w:lang w:val="fr-FR"/>
          <w:rPrChange w:id="8451" w:author="SRO">
            <w:rPr>
              <w:sz w:val="20"/>
              <w:szCs w:val="20"/>
              <w:lang w:val="fr-FR"/>
            </w:rPr>
          </w:rPrChange>
        </w:rPr>
        <w:t>Secrétariat Général de l</w:t>
      </w:r>
      <w:r w:rsidRPr="000F3EE9">
        <w:rPr>
          <w:sz w:val="20"/>
          <w:szCs w:val="20"/>
          <w:lang w:val="fr-FR"/>
          <w:rPrChange w:id="8452" w:author="SRO" w:date="2011-02-21T10:18:00Z">
            <w:rPr>
              <w:sz w:val="20"/>
              <w:szCs w:val="20"/>
              <w:lang w:val="fr-FR"/>
            </w:rPr>
          </w:rPrChange>
        </w:rPr>
        <w:t>’</w:t>
      </w:r>
      <w:r w:rsidRPr="000F3EE9">
        <w:rPr>
          <w:sz w:val="20"/>
          <w:szCs w:val="20"/>
          <w:lang w:val="fr-FR"/>
          <w:rPrChange w:id="8453" w:author="SRO">
            <w:rPr>
              <w:sz w:val="20"/>
              <w:szCs w:val="20"/>
              <w:lang w:val="fr-FR"/>
            </w:rPr>
          </w:rPrChange>
        </w:rPr>
        <w:t>Union du Maghreb Arabe (UMA)</w:t>
      </w:r>
    </w:p>
    <w:p w:rsidR="00832F4C" w:rsidRPr="000F3EE9" w:rsidRDefault="00832F4C">
      <w:pPr>
        <w:autoSpaceDE w:val="0"/>
        <w:autoSpaceDN w:val="0"/>
        <w:ind w:left="567"/>
        <w:rPr>
          <w:sz w:val="20"/>
          <w:szCs w:val="20"/>
          <w:lang w:val="fr-FR"/>
          <w:rPrChange w:id="8454" w:author="SRO">
            <w:rPr>
              <w:sz w:val="20"/>
              <w:szCs w:val="20"/>
              <w:lang w:val="fr-FR"/>
            </w:rPr>
          </w:rPrChange>
        </w:rPr>
      </w:pPr>
      <w:r w:rsidRPr="000F3EE9">
        <w:rPr>
          <w:sz w:val="20"/>
          <w:szCs w:val="20"/>
          <w:lang w:val="fr-FR" w:eastAsia="ja-JP"/>
          <w:rPrChange w:id="8455" w:author="SRO">
            <w:rPr>
              <w:sz w:val="20"/>
              <w:szCs w:val="20"/>
              <w:lang w:val="fr-FR" w:eastAsia="ja-JP"/>
            </w:rPr>
          </w:rPrChange>
        </w:rPr>
        <w:t>Tél</w:t>
      </w:r>
      <w:r w:rsidRPr="000F3EE9">
        <w:rPr>
          <w:sz w:val="20"/>
          <w:szCs w:val="20"/>
          <w:lang w:val="fr-FR" w:eastAsia="ja-JP"/>
          <w:rPrChange w:id="8456" w:author="SRO" w:date="2011-02-21T10:18:00Z">
            <w:rPr>
              <w:sz w:val="20"/>
              <w:szCs w:val="20"/>
              <w:lang w:val="fr-FR" w:eastAsia="ja-JP"/>
            </w:rPr>
          </w:rPrChange>
        </w:rPr>
        <w:t> </w:t>
      </w:r>
      <w:r w:rsidRPr="000F3EE9">
        <w:rPr>
          <w:sz w:val="20"/>
          <w:szCs w:val="20"/>
          <w:lang w:val="fr-FR" w:eastAsia="ja-JP"/>
          <w:rPrChange w:id="8457" w:author="SRO">
            <w:rPr>
              <w:sz w:val="20"/>
              <w:szCs w:val="20"/>
              <w:lang w:val="fr-FR" w:eastAsia="ja-JP"/>
            </w:rPr>
          </w:rPrChange>
        </w:rPr>
        <w:t>: +212</w:t>
      </w:r>
      <w:r w:rsidRPr="000F3EE9">
        <w:rPr>
          <w:sz w:val="20"/>
          <w:szCs w:val="20"/>
          <w:lang w:val="fr-FR" w:eastAsia="ja-JP"/>
          <w:rPrChange w:id="8458" w:author="SRO" w:date="2011-02-21T10:18:00Z">
            <w:rPr>
              <w:sz w:val="20"/>
              <w:szCs w:val="20"/>
              <w:lang w:val="fr-FR" w:eastAsia="ja-JP"/>
            </w:rPr>
          </w:rPrChange>
        </w:rPr>
        <w:t> </w:t>
      </w:r>
      <w:r w:rsidRPr="000F3EE9">
        <w:rPr>
          <w:sz w:val="20"/>
          <w:szCs w:val="20"/>
          <w:lang w:val="fr-FR" w:eastAsia="ja-JP"/>
          <w:rPrChange w:id="8459" w:author="SRO">
            <w:rPr>
              <w:sz w:val="20"/>
              <w:szCs w:val="20"/>
              <w:lang w:val="fr-FR" w:eastAsia="ja-JP"/>
            </w:rPr>
          </w:rPrChange>
        </w:rPr>
        <w:t>537 68 1370/71/72 Mobile/ +212</w:t>
      </w:r>
      <w:r w:rsidRPr="000F3EE9">
        <w:rPr>
          <w:sz w:val="20"/>
          <w:szCs w:val="20"/>
          <w:lang w:val="fr-FR" w:eastAsia="ja-JP"/>
          <w:rPrChange w:id="8460" w:author="SRO" w:date="2011-02-21T10:18:00Z">
            <w:rPr>
              <w:sz w:val="20"/>
              <w:szCs w:val="20"/>
              <w:lang w:val="fr-FR" w:eastAsia="ja-JP"/>
            </w:rPr>
          </w:rPrChange>
        </w:rPr>
        <w:t> </w:t>
      </w:r>
      <w:r w:rsidRPr="000F3EE9">
        <w:rPr>
          <w:sz w:val="20"/>
          <w:szCs w:val="20"/>
          <w:lang w:val="fr-FR" w:eastAsia="ja-JP"/>
          <w:rPrChange w:id="8461" w:author="SRO">
            <w:rPr>
              <w:sz w:val="20"/>
              <w:szCs w:val="20"/>
              <w:lang w:val="fr-FR" w:eastAsia="ja-JP"/>
            </w:rPr>
          </w:rPrChange>
        </w:rPr>
        <w:t xml:space="preserve">661 21 10 16 </w:t>
      </w:r>
    </w:p>
    <w:p w:rsidR="00832F4C" w:rsidRPr="000F3EE9" w:rsidRDefault="00832F4C">
      <w:pPr>
        <w:autoSpaceDE w:val="0"/>
        <w:autoSpaceDN w:val="0"/>
        <w:ind w:left="567"/>
        <w:rPr>
          <w:sz w:val="20"/>
          <w:szCs w:val="20"/>
          <w:lang w:val="fr-FR"/>
          <w:rPrChange w:id="8462" w:author="SRO">
            <w:rPr>
              <w:sz w:val="20"/>
              <w:szCs w:val="20"/>
              <w:lang w:val="fr-FR"/>
            </w:rPr>
          </w:rPrChange>
        </w:rPr>
      </w:pPr>
      <w:r w:rsidRPr="000F3EE9">
        <w:rPr>
          <w:sz w:val="20"/>
          <w:szCs w:val="20"/>
          <w:lang w:val="fr-FR" w:eastAsia="ja-JP"/>
          <w:rPrChange w:id="8463" w:author="SRO">
            <w:rPr>
              <w:sz w:val="20"/>
              <w:szCs w:val="20"/>
              <w:lang w:val="fr-FR" w:eastAsia="ja-JP"/>
            </w:rPr>
          </w:rPrChange>
        </w:rPr>
        <w:t>E-mail</w:t>
      </w:r>
      <w:r w:rsidRPr="000F3EE9">
        <w:rPr>
          <w:sz w:val="20"/>
          <w:szCs w:val="20"/>
          <w:lang w:val="fr-FR" w:eastAsia="ja-JP"/>
          <w:rPrChange w:id="8464" w:author="SRO" w:date="2011-02-21T10:18:00Z">
            <w:rPr>
              <w:sz w:val="20"/>
              <w:szCs w:val="20"/>
              <w:lang w:val="fr-FR" w:eastAsia="ja-JP"/>
            </w:rPr>
          </w:rPrChange>
        </w:rPr>
        <w:t> </w:t>
      </w:r>
      <w:r w:rsidRPr="000F3EE9">
        <w:rPr>
          <w:sz w:val="20"/>
          <w:szCs w:val="20"/>
          <w:lang w:val="fr-FR" w:eastAsia="ja-JP"/>
          <w:rPrChange w:id="8465" w:author="SRO">
            <w:rPr>
              <w:sz w:val="20"/>
              <w:szCs w:val="20"/>
              <w:lang w:val="fr-FR" w:eastAsia="ja-JP"/>
            </w:rPr>
          </w:rPrChange>
        </w:rPr>
        <w:t>: ahmed_srikah@yahoo.fr</w:t>
      </w:r>
    </w:p>
    <w:p w:rsidR="00832F4C" w:rsidRPr="000F3EE9" w:rsidDel="00887194" w:rsidRDefault="00832F4C">
      <w:pPr>
        <w:autoSpaceDE w:val="0"/>
        <w:autoSpaceDN w:val="0"/>
        <w:ind w:left="360" w:firstLine="720"/>
        <w:rPr>
          <w:del w:id="8466" w:author="SRO" w:date="2011-02-21T11:05:00Z"/>
          <w:sz w:val="20"/>
          <w:szCs w:val="20"/>
          <w:lang w:val="fr-FR" w:eastAsia="ja-JP"/>
          <w:rPrChange w:id="8467" w:author="SRO">
            <w:rPr>
              <w:del w:id="8468" w:author="SRO" w:date="2011-02-21T11:05:00Z"/>
              <w:sz w:val="20"/>
              <w:szCs w:val="20"/>
              <w:lang w:val="fr-FR" w:eastAsia="ja-JP"/>
            </w:rPr>
          </w:rPrChange>
        </w:rPr>
      </w:pPr>
    </w:p>
    <w:p w:rsidR="00832F4C" w:rsidRPr="000F3EE9" w:rsidDel="00887194" w:rsidRDefault="00832F4C">
      <w:pPr>
        <w:autoSpaceDE w:val="0"/>
        <w:autoSpaceDN w:val="0"/>
        <w:ind w:left="360" w:firstLine="720"/>
        <w:rPr>
          <w:del w:id="8469" w:author="SRO" w:date="2011-02-21T11:05:00Z"/>
          <w:sz w:val="20"/>
          <w:szCs w:val="20"/>
          <w:lang w:val="fr-FR" w:eastAsia="ja-JP"/>
          <w:rPrChange w:id="8470" w:author="SRO">
            <w:rPr>
              <w:del w:id="8471" w:author="SRO" w:date="2011-02-21T11:05:00Z"/>
              <w:sz w:val="20"/>
              <w:szCs w:val="20"/>
              <w:lang w:val="fr-FR" w:eastAsia="ja-JP"/>
            </w:rPr>
          </w:rPrChange>
        </w:rPr>
      </w:pPr>
    </w:p>
    <w:p w:rsidR="00832F4C" w:rsidRPr="000F3EE9" w:rsidDel="00887194" w:rsidRDefault="00832F4C">
      <w:pPr>
        <w:autoSpaceDE w:val="0"/>
        <w:autoSpaceDN w:val="0"/>
        <w:ind w:left="360" w:firstLine="720"/>
        <w:rPr>
          <w:del w:id="8472" w:author="SRO" w:date="2011-02-21T11:05:00Z"/>
          <w:sz w:val="20"/>
          <w:szCs w:val="20"/>
          <w:lang w:val="fr-FR" w:eastAsia="ja-JP"/>
          <w:rPrChange w:id="8473" w:author="SRO">
            <w:rPr>
              <w:del w:id="8474" w:author="SRO" w:date="2011-02-21T11:05:00Z"/>
              <w:sz w:val="20"/>
              <w:szCs w:val="20"/>
              <w:lang w:val="fr-FR" w:eastAsia="ja-JP"/>
            </w:rPr>
          </w:rPrChange>
        </w:rPr>
      </w:pPr>
    </w:p>
    <w:p w:rsidR="00832F4C" w:rsidRPr="000F3EE9" w:rsidRDefault="00832F4C">
      <w:pPr>
        <w:numPr>
          <w:ilvl w:val="0"/>
          <w:numId w:val="27"/>
          <w:numberingChange w:id="8475" w:author="SRO" w:date="2011-02-21T09:12:00Z" w:original="%1:55:0:."/>
        </w:numPr>
        <w:tabs>
          <w:tab w:val="clear" w:pos="1004"/>
          <w:tab w:val="num" w:pos="567"/>
        </w:tabs>
        <w:autoSpaceDE w:val="0"/>
        <w:autoSpaceDN w:val="0"/>
        <w:adjustRightInd w:val="0"/>
        <w:ind w:hanging="1004"/>
        <w:textAlignment w:val="baseline"/>
        <w:rPr>
          <w:sz w:val="20"/>
          <w:szCs w:val="20"/>
          <w:lang w:val="fr-FR" w:eastAsia="ja-JP"/>
          <w:rPrChange w:id="8476" w:author="SRO">
            <w:rPr>
              <w:sz w:val="20"/>
              <w:szCs w:val="20"/>
              <w:lang w:val="fr-FR" w:eastAsia="ja-JP"/>
            </w:rPr>
          </w:rPrChange>
        </w:rPr>
      </w:pPr>
      <w:r w:rsidRPr="000F3EE9">
        <w:rPr>
          <w:sz w:val="20"/>
          <w:szCs w:val="20"/>
          <w:lang w:val="fr-FR" w:eastAsia="ja-JP"/>
          <w:rPrChange w:id="8477" w:author="SRO">
            <w:rPr>
              <w:sz w:val="20"/>
              <w:szCs w:val="20"/>
              <w:lang w:val="fr-FR" w:eastAsia="ja-JP"/>
            </w:rPr>
          </w:rPrChange>
        </w:rPr>
        <w:t>M. Mohamed Ismail</w:t>
      </w:r>
    </w:p>
    <w:p w:rsidR="00832F4C" w:rsidRPr="000F3EE9" w:rsidRDefault="00832F4C">
      <w:pPr>
        <w:autoSpaceDE w:val="0"/>
        <w:autoSpaceDN w:val="0"/>
        <w:ind w:left="1004" w:hanging="437"/>
        <w:rPr>
          <w:sz w:val="20"/>
          <w:szCs w:val="20"/>
          <w:lang w:val="fr-FR" w:eastAsia="ja-JP"/>
          <w:rPrChange w:id="8478" w:author="SRO">
            <w:rPr>
              <w:sz w:val="20"/>
              <w:szCs w:val="20"/>
              <w:lang w:val="fr-FR" w:eastAsia="ja-JP"/>
            </w:rPr>
          </w:rPrChange>
        </w:rPr>
      </w:pPr>
      <w:r w:rsidRPr="000F3EE9">
        <w:rPr>
          <w:sz w:val="20"/>
          <w:szCs w:val="20"/>
          <w:lang w:val="fr-FR" w:eastAsia="ja-JP"/>
          <w:rPrChange w:id="8479" w:author="SRO">
            <w:rPr>
              <w:sz w:val="20"/>
              <w:szCs w:val="20"/>
              <w:lang w:val="fr-FR" w:eastAsia="ja-JP"/>
            </w:rPr>
          </w:rPrChange>
        </w:rPr>
        <w:t>Expert sécurité alimentaire</w:t>
      </w:r>
    </w:p>
    <w:p w:rsidR="00832F4C" w:rsidRPr="000F3EE9" w:rsidRDefault="00832F4C">
      <w:pPr>
        <w:autoSpaceDE w:val="0"/>
        <w:autoSpaceDN w:val="0"/>
        <w:ind w:left="1004" w:hanging="437"/>
        <w:rPr>
          <w:sz w:val="20"/>
          <w:szCs w:val="20"/>
          <w:lang w:val="fr-FR" w:eastAsia="ja-JP"/>
          <w:rPrChange w:id="8480" w:author="SRO">
            <w:rPr>
              <w:sz w:val="20"/>
              <w:szCs w:val="20"/>
              <w:lang w:val="fr-FR" w:eastAsia="ja-JP"/>
            </w:rPr>
          </w:rPrChange>
        </w:rPr>
      </w:pPr>
      <w:r w:rsidRPr="000F3EE9">
        <w:rPr>
          <w:sz w:val="20"/>
          <w:szCs w:val="20"/>
          <w:lang w:val="fr-FR"/>
          <w:rPrChange w:id="8481" w:author="SRO">
            <w:rPr>
              <w:sz w:val="20"/>
              <w:szCs w:val="20"/>
              <w:lang w:val="fr-FR"/>
            </w:rPr>
          </w:rPrChange>
        </w:rPr>
        <w:t>Secrétariat Général de l</w:t>
      </w:r>
      <w:r w:rsidRPr="000F3EE9">
        <w:rPr>
          <w:sz w:val="20"/>
          <w:szCs w:val="20"/>
          <w:lang w:val="fr-FR"/>
          <w:rPrChange w:id="8482" w:author="SRO" w:date="2011-02-21T10:18:00Z">
            <w:rPr>
              <w:sz w:val="20"/>
              <w:szCs w:val="20"/>
              <w:lang w:val="fr-FR"/>
            </w:rPr>
          </w:rPrChange>
        </w:rPr>
        <w:t>’</w:t>
      </w:r>
      <w:r w:rsidRPr="000F3EE9">
        <w:rPr>
          <w:sz w:val="20"/>
          <w:szCs w:val="20"/>
          <w:lang w:val="fr-FR"/>
          <w:rPrChange w:id="8483" w:author="SRO">
            <w:rPr>
              <w:sz w:val="20"/>
              <w:szCs w:val="20"/>
              <w:lang w:val="fr-FR"/>
            </w:rPr>
          </w:rPrChange>
        </w:rPr>
        <w:t>Union du Maghreb Arabe (UMA)</w:t>
      </w:r>
    </w:p>
    <w:p w:rsidR="00832F4C" w:rsidRPr="000F3EE9" w:rsidRDefault="00832F4C">
      <w:pPr>
        <w:autoSpaceDE w:val="0"/>
        <w:autoSpaceDN w:val="0"/>
        <w:ind w:left="1004" w:hanging="437"/>
        <w:rPr>
          <w:sz w:val="20"/>
          <w:szCs w:val="20"/>
          <w:lang w:val="fr-FR" w:eastAsia="ja-JP"/>
          <w:rPrChange w:id="8484" w:author="SRO">
            <w:rPr>
              <w:sz w:val="20"/>
              <w:szCs w:val="20"/>
              <w:lang w:val="fr-FR" w:eastAsia="ja-JP"/>
            </w:rPr>
          </w:rPrChange>
        </w:rPr>
      </w:pPr>
      <w:r w:rsidRPr="000F3EE9">
        <w:rPr>
          <w:sz w:val="20"/>
          <w:szCs w:val="20"/>
          <w:lang w:val="fr-FR"/>
          <w:rPrChange w:id="8485" w:author="SRO">
            <w:rPr>
              <w:sz w:val="20"/>
              <w:szCs w:val="20"/>
              <w:lang w:val="fr-FR"/>
            </w:rPr>
          </w:rPrChange>
        </w:rPr>
        <w:t>Rabat (Maroc)</w:t>
      </w:r>
    </w:p>
    <w:p w:rsidR="00832F4C" w:rsidRPr="000F3EE9" w:rsidRDefault="00832F4C">
      <w:pPr>
        <w:autoSpaceDE w:val="0"/>
        <w:autoSpaceDN w:val="0"/>
        <w:ind w:left="1004" w:hanging="437"/>
        <w:rPr>
          <w:sz w:val="20"/>
          <w:szCs w:val="20"/>
          <w:lang w:val="fr-FR" w:eastAsia="ja-JP"/>
          <w:rPrChange w:id="8486" w:author="SRO">
            <w:rPr>
              <w:sz w:val="20"/>
              <w:szCs w:val="20"/>
              <w:lang w:val="fr-FR" w:eastAsia="ja-JP"/>
            </w:rPr>
          </w:rPrChange>
        </w:rPr>
      </w:pPr>
      <w:r w:rsidRPr="000F3EE9">
        <w:rPr>
          <w:sz w:val="20"/>
          <w:szCs w:val="20"/>
          <w:lang w:val="fr-FR" w:eastAsia="ja-JP"/>
          <w:rPrChange w:id="8487" w:author="SRO">
            <w:rPr>
              <w:sz w:val="20"/>
              <w:szCs w:val="20"/>
              <w:lang w:val="fr-FR" w:eastAsia="ja-JP"/>
            </w:rPr>
          </w:rPrChange>
        </w:rPr>
        <w:t>Tel</w:t>
      </w:r>
      <w:r w:rsidRPr="000F3EE9">
        <w:rPr>
          <w:sz w:val="20"/>
          <w:szCs w:val="20"/>
          <w:lang w:val="fr-FR" w:eastAsia="ja-JP"/>
          <w:rPrChange w:id="8488" w:author="SRO" w:date="2011-02-21T10:18:00Z">
            <w:rPr>
              <w:sz w:val="20"/>
              <w:szCs w:val="20"/>
              <w:lang w:val="fr-FR" w:eastAsia="ja-JP"/>
            </w:rPr>
          </w:rPrChange>
        </w:rPr>
        <w:t> </w:t>
      </w:r>
      <w:r w:rsidRPr="000F3EE9">
        <w:rPr>
          <w:sz w:val="20"/>
          <w:szCs w:val="20"/>
          <w:lang w:val="fr-FR" w:eastAsia="ja-JP"/>
          <w:rPrChange w:id="8489" w:author="SRO">
            <w:rPr>
              <w:sz w:val="20"/>
              <w:szCs w:val="20"/>
              <w:lang w:val="fr-FR" w:eastAsia="ja-JP"/>
            </w:rPr>
          </w:rPrChange>
        </w:rPr>
        <w:t>: +212</w:t>
      </w:r>
      <w:r w:rsidRPr="000F3EE9">
        <w:rPr>
          <w:sz w:val="20"/>
          <w:szCs w:val="20"/>
          <w:lang w:val="fr-FR" w:eastAsia="ja-JP"/>
          <w:rPrChange w:id="8490" w:author="SRO" w:date="2011-02-21T10:18:00Z">
            <w:rPr>
              <w:sz w:val="20"/>
              <w:szCs w:val="20"/>
              <w:lang w:val="fr-FR" w:eastAsia="ja-JP"/>
            </w:rPr>
          </w:rPrChange>
        </w:rPr>
        <w:t> </w:t>
      </w:r>
      <w:r w:rsidRPr="000F3EE9">
        <w:rPr>
          <w:sz w:val="20"/>
          <w:szCs w:val="20"/>
          <w:lang w:val="fr-FR" w:eastAsia="ja-JP"/>
          <w:rPrChange w:id="8491" w:author="SRO">
            <w:rPr>
              <w:sz w:val="20"/>
              <w:szCs w:val="20"/>
              <w:lang w:val="fr-FR" w:eastAsia="ja-JP"/>
            </w:rPr>
          </w:rPrChange>
        </w:rPr>
        <w:t>537 68 13 72/76</w:t>
      </w:r>
      <w:r w:rsidRPr="000F3EE9">
        <w:rPr>
          <w:sz w:val="20"/>
          <w:szCs w:val="20"/>
          <w:lang w:val="fr-FR" w:eastAsia="ja-JP"/>
          <w:rPrChange w:id="8492" w:author="SRO" w:date="2011-02-21T10:18:00Z">
            <w:rPr>
              <w:sz w:val="20"/>
              <w:szCs w:val="20"/>
              <w:lang w:val="fr-FR" w:eastAsia="ja-JP"/>
            </w:rPr>
          </w:rPrChange>
        </w:rPr>
        <w:tab/>
      </w:r>
    </w:p>
    <w:p w:rsidR="00832F4C" w:rsidRPr="000F3EE9" w:rsidRDefault="00832F4C">
      <w:pPr>
        <w:autoSpaceDE w:val="0"/>
        <w:autoSpaceDN w:val="0"/>
        <w:ind w:left="1004" w:hanging="437"/>
        <w:rPr>
          <w:sz w:val="20"/>
          <w:szCs w:val="20"/>
          <w:lang w:val="fr-FR" w:eastAsia="ja-JP"/>
          <w:rPrChange w:id="8493" w:author="SRO">
            <w:rPr>
              <w:sz w:val="20"/>
              <w:szCs w:val="20"/>
              <w:lang w:val="fr-FR" w:eastAsia="ja-JP"/>
            </w:rPr>
          </w:rPrChange>
        </w:rPr>
      </w:pPr>
      <w:r w:rsidRPr="000F3EE9">
        <w:rPr>
          <w:sz w:val="20"/>
          <w:szCs w:val="20"/>
          <w:lang w:val="fr-FR" w:eastAsia="ja-JP"/>
          <w:rPrChange w:id="8494" w:author="SRO">
            <w:rPr>
              <w:sz w:val="20"/>
              <w:szCs w:val="20"/>
              <w:lang w:val="fr-FR" w:eastAsia="ja-JP"/>
            </w:rPr>
          </w:rPrChange>
        </w:rPr>
        <w:t>Fax</w:t>
      </w:r>
      <w:r w:rsidRPr="000F3EE9">
        <w:rPr>
          <w:sz w:val="20"/>
          <w:szCs w:val="20"/>
          <w:lang w:val="fr-FR" w:eastAsia="ja-JP"/>
          <w:rPrChange w:id="8495" w:author="SRO" w:date="2011-02-21T10:18:00Z">
            <w:rPr>
              <w:sz w:val="20"/>
              <w:szCs w:val="20"/>
              <w:lang w:val="fr-FR" w:eastAsia="ja-JP"/>
            </w:rPr>
          </w:rPrChange>
        </w:rPr>
        <w:t> </w:t>
      </w:r>
      <w:r w:rsidRPr="000F3EE9">
        <w:rPr>
          <w:sz w:val="20"/>
          <w:szCs w:val="20"/>
          <w:lang w:val="fr-FR" w:eastAsia="ja-JP"/>
          <w:rPrChange w:id="8496" w:author="SRO">
            <w:rPr>
              <w:sz w:val="20"/>
              <w:szCs w:val="20"/>
              <w:lang w:val="fr-FR" w:eastAsia="ja-JP"/>
            </w:rPr>
          </w:rPrChange>
        </w:rPr>
        <w:t>: +212</w:t>
      </w:r>
      <w:r w:rsidRPr="000F3EE9">
        <w:rPr>
          <w:sz w:val="20"/>
          <w:szCs w:val="20"/>
          <w:lang w:val="fr-FR" w:eastAsia="ja-JP"/>
          <w:rPrChange w:id="8497" w:author="SRO" w:date="2011-02-21T10:18:00Z">
            <w:rPr>
              <w:sz w:val="20"/>
              <w:szCs w:val="20"/>
              <w:lang w:val="fr-FR" w:eastAsia="ja-JP"/>
            </w:rPr>
          </w:rPrChange>
        </w:rPr>
        <w:t> </w:t>
      </w:r>
      <w:r w:rsidRPr="000F3EE9">
        <w:rPr>
          <w:sz w:val="20"/>
          <w:szCs w:val="20"/>
          <w:lang w:val="fr-FR" w:eastAsia="ja-JP"/>
          <w:rPrChange w:id="8498" w:author="SRO">
            <w:rPr>
              <w:sz w:val="20"/>
              <w:szCs w:val="20"/>
              <w:lang w:val="fr-FR" w:eastAsia="ja-JP"/>
            </w:rPr>
          </w:rPrChange>
        </w:rPr>
        <w:t>537 68 13 77</w:t>
      </w:r>
    </w:p>
    <w:p w:rsidR="00832F4C" w:rsidRPr="000F3EE9" w:rsidRDefault="00832F4C">
      <w:pPr>
        <w:autoSpaceDE w:val="0"/>
        <w:autoSpaceDN w:val="0"/>
        <w:ind w:left="1004" w:hanging="437"/>
        <w:rPr>
          <w:sz w:val="20"/>
          <w:szCs w:val="20"/>
          <w:lang w:val="fr-FR" w:eastAsia="ja-JP"/>
          <w:rPrChange w:id="8499" w:author="SRO">
            <w:rPr>
              <w:sz w:val="20"/>
              <w:szCs w:val="20"/>
              <w:lang w:val="fr-FR" w:eastAsia="ja-JP"/>
            </w:rPr>
          </w:rPrChange>
        </w:rPr>
      </w:pPr>
      <w:r w:rsidRPr="000F3EE9">
        <w:rPr>
          <w:sz w:val="20"/>
          <w:szCs w:val="20"/>
          <w:lang w:val="fr-FR" w:eastAsia="ja-JP"/>
          <w:rPrChange w:id="8500" w:author="SRO">
            <w:rPr>
              <w:sz w:val="20"/>
              <w:szCs w:val="20"/>
              <w:lang w:val="fr-FR" w:eastAsia="ja-JP"/>
            </w:rPr>
          </w:rPrChange>
        </w:rPr>
        <w:t>Email</w:t>
      </w:r>
      <w:r w:rsidRPr="000F3EE9">
        <w:rPr>
          <w:sz w:val="20"/>
          <w:szCs w:val="20"/>
          <w:lang w:val="fr-FR" w:eastAsia="ja-JP"/>
          <w:rPrChange w:id="8501" w:author="SRO" w:date="2011-02-21T10:18:00Z">
            <w:rPr>
              <w:sz w:val="20"/>
              <w:szCs w:val="20"/>
              <w:lang w:val="fr-FR" w:eastAsia="ja-JP"/>
            </w:rPr>
          </w:rPrChange>
        </w:rPr>
        <w:t> </w:t>
      </w:r>
      <w:r w:rsidRPr="000F3EE9">
        <w:rPr>
          <w:sz w:val="20"/>
          <w:szCs w:val="20"/>
          <w:lang w:val="fr-FR" w:eastAsia="ja-JP"/>
          <w:rPrChange w:id="8502" w:author="SRO">
            <w:rPr>
              <w:sz w:val="20"/>
              <w:szCs w:val="20"/>
              <w:lang w:val="fr-FR" w:eastAsia="ja-JP"/>
            </w:rPr>
          </w:rPrChange>
        </w:rPr>
        <w:t>:</w:t>
      </w:r>
      <w:r w:rsidRPr="000F3EE9">
        <w:rPr>
          <w:sz w:val="20"/>
          <w:szCs w:val="20"/>
          <w:lang w:val="fr-FR" w:eastAsia="ja-JP"/>
          <w:rPrChange w:id="8503" w:author="SRO" w:date="2011-02-21T10:18:00Z">
            <w:rPr>
              <w:sz w:val="20"/>
              <w:szCs w:val="20"/>
              <w:lang w:val="fr-FR" w:eastAsia="ja-JP"/>
            </w:rPr>
          </w:rPrChange>
        </w:rPr>
        <w:tab/>
      </w:r>
      <w:r w:rsidRPr="000F3EE9">
        <w:rPr>
          <w:sz w:val="20"/>
          <w:szCs w:val="20"/>
          <w:lang w:val="fr-FR" w:eastAsia="ja-JP"/>
          <w:rPrChange w:id="8504" w:author="SRO">
            <w:rPr>
              <w:sz w:val="20"/>
              <w:szCs w:val="20"/>
              <w:lang w:val="fr-FR" w:eastAsia="ja-JP"/>
            </w:rPr>
          </w:rPrChange>
        </w:rPr>
        <w:t>mohamed_ismail21@yahoo.com</w:t>
      </w:r>
    </w:p>
    <w:p w:rsidR="00832F4C" w:rsidRPr="000F3EE9" w:rsidRDefault="00832F4C">
      <w:pPr>
        <w:autoSpaceDE w:val="0"/>
        <w:autoSpaceDN w:val="0"/>
        <w:rPr>
          <w:sz w:val="20"/>
          <w:szCs w:val="20"/>
          <w:lang w:val="fr-FR" w:eastAsia="ja-JP"/>
          <w:rPrChange w:id="8505" w:author="SRO">
            <w:rPr>
              <w:sz w:val="20"/>
              <w:szCs w:val="20"/>
              <w:lang w:val="fr-FR" w:eastAsia="ja-JP"/>
            </w:rPr>
          </w:rPrChange>
        </w:rPr>
      </w:pPr>
    </w:p>
    <w:p w:rsidR="00832F4C" w:rsidRPr="000F3EE9" w:rsidRDefault="00832F4C">
      <w:pPr>
        <w:autoSpaceDE w:val="0"/>
        <w:autoSpaceDN w:val="0"/>
        <w:rPr>
          <w:b/>
          <w:bCs/>
          <w:sz w:val="20"/>
          <w:szCs w:val="20"/>
          <w:lang w:val="fr-FR"/>
          <w:rPrChange w:id="8506" w:author="SRO">
            <w:rPr>
              <w:b/>
              <w:bCs/>
              <w:sz w:val="20"/>
              <w:szCs w:val="20"/>
              <w:lang w:val="fr-FR"/>
            </w:rPr>
          </w:rPrChange>
        </w:rPr>
      </w:pPr>
      <w:r w:rsidRPr="000F3EE9">
        <w:rPr>
          <w:b/>
          <w:bCs/>
          <w:sz w:val="20"/>
          <w:szCs w:val="20"/>
          <w:lang w:val="fr-FR"/>
          <w:rPrChange w:id="8507" w:author="SRO">
            <w:rPr>
              <w:b/>
              <w:bCs/>
              <w:sz w:val="20"/>
              <w:szCs w:val="20"/>
              <w:lang w:val="fr-FR"/>
            </w:rPr>
          </w:rPrChange>
        </w:rPr>
        <w:t>UNIVERSITE DE LILLE</w:t>
      </w:r>
    </w:p>
    <w:p w:rsidR="00832F4C" w:rsidRPr="000F3EE9" w:rsidRDefault="00832F4C">
      <w:pPr>
        <w:numPr>
          <w:ilvl w:val="0"/>
          <w:numId w:val="27"/>
          <w:numberingChange w:id="8508" w:author="SRO" w:date="2011-02-21T09:12:00Z" w:original="%1:56:0:."/>
        </w:numPr>
        <w:tabs>
          <w:tab w:val="clear" w:pos="1004"/>
          <w:tab w:val="num" w:pos="567"/>
        </w:tabs>
        <w:autoSpaceDE w:val="0"/>
        <w:autoSpaceDN w:val="0"/>
        <w:adjustRightInd w:val="0"/>
        <w:ind w:hanging="1004"/>
        <w:textAlignment w:val="baseline"/>
        <w:rPr>
          <w:b/>
          <w:bCs/>
          <w:sz w:val="20"/>
          <w:szCs w:val="20"/>
          <w:lang w:val="fr-FR"/>
          <w:rPrChange w:id="8509" w:author="SRO">
            <w:rPr>
              <w:b/>
              <w:bCs/>
              <w:sz w:val="20"/>
              <w:szCs w:val="20"/>
              <w:lang w:val="fr-FR"/>
            </w:rPr>
          </w:rPrChange>
        </w:rPr>
      </w:pPr>
      <w:r w:rsidRPr="000F3EE9">
        <w:rPr>
          <w:sz w:val="20"/>
          <w:szCs w:val="20"/>
          <w:lang w:val="fr-FR"/>
          <w:rPrChange w:id="8510" w:author="SRO">
            <w:rPr>
              <w:sz w:val="20"/>
              <w:szCs w:val="20"/>
              <w:lang w:val="fr-FR"/>
            </w:rPr>
          </w:rPrChange>
        </w:rPr>
        <w:t xml:space="preserve">M. Dhafer Saidane </w:t>
      </w:r>
    </w:p>
    <w:p w:rsidR="00832F4C" w:rsidRPr="000F3EE9" w:rsidRDefault="00832F4C">
      <w:pPr>
        <w:autoSpaceDE w:val="0"/>
        <w:autoSpaceDN w:val="0"/>
        <w:ind w:left="1004" w:hanging="437"/>
        <w:rPr>
          <w:b/>
          <w:bCs/>
          <w:sz w:val="20"/>
          <w:szCs w:val="20"/>
          <w:lang w:val="fr-FR"/>
          <w:rPrChange w:id="8511" w:author="SRO">
            <w:rPr>
              <w:b/>
              <w:bCs/>
              <w:sz w:val="20"/>
              <w:szCs w:val="20"/>
              <w:lang w:val="fr-FR"/>
            </w:rPr>
          </w:rPrChange>
        </w:rPr>
      </w:pPr>
      <w:r w:rsidRPr="000F3EE9">
        <w:rPr>
          <w:sz w:val="20"/>
          <w:szCs w:val="20"/>
          <w:lang w:val="fr-FR"/>
          <w:rPrChange w:id="8512" w:author="SRO">
            <w:rPr>
              <w:sz w:val="20"/>
              <w:szCs w:val="20"/>
              <w:lang w:val="fr-FR"/>
            </w:rPr>
          </w:rPrChange>
        </w:rPr>
        <w:t>Professeur</w:t>
      </w:r>
    </w:p>
    <w:p w:rsidR="00832F4C" w:rsidRPr="000F3EE9" w:rsidRDefault="00832F4C">
      <w:pPr>
        <w:autoSpaceDE w:val="0"/>
        <w:autoSpaceDN w:val="0"/>
        <w:ind w:left="1004" w:hanging="437"/>
        <w:rPr>
          <w:b/>
          <w:bCs/>
          <w:sz w:val="20"/>
          <w:szCs w:val="20"/>
          <w:lang w:val="fr-FR"/>
          <w:rPrChange w:id="8513" w:author="SRO">
            <w:rPr>
              <w:b/>
              <w:bCs/>
              <w:sz w:val="20"/>
              <w:szCs w:val="20"/>
              <w:lang w:val="fr-FR"/>
            </w:rPr>
          </w:rPrChange>
        </w:rPr>
      </w:pPr>
      <w:r w:rsidRPr="000F3EE9">
        <w:rPr>
          <w:sz w:val="20"/>
          <w:szCs w:val="20"/>
          <w:lang w:val="fr-FR"/>
          <w:rPrChange w:id="8514" w:author="SRO">
            <w:rPr>
              <w:sz w:val="20"/>
              <w:szCs w:val="20"/>
              <w:lang w:val="fr-FR"/>
            </w:rPr>
          </w:rPrChange>
        </w:rPr>
        <w:t xml:space="preserve">Université Lille 3 </w:t>
      </w:r>
      <w:r w:rsidRPr="000F3EE9">
        <w:rPr>
          <w:sz w:val="20"/>
          <w:szCs w:val="20"/>
          <w:lang w:val="fr-FR"/>
          <w:rPrChange w:id="8515" w:author="SRO" w:date="2011-02-21T10:18:00Z">
            <w:rPr>
              <w:sz w:val="20"/>
              <w:szCs w:val="20"/>
              <w:lang w:val="fr-FR"/>
            </w:rPr>
          </w:rPrChange>
        </w:rPr>
        <w:t>–</w:t>
      </w:r>
      <w:r w:rsidRPr="000F3EE9">
        <w:rPr>
          <w:sz w:val="20"/>
          <w:szCs w:val="20"/>
          <w:lang w:val="fr-FR"/>
          <w:rPrChange w:id="8516" w:author="SRO">
            <w:rPr>
              <w:sz w:val="20"/>
              <w:szCs w:val="20"/>
              <w:lang w:val="fr-FR"/>
            </w:rPr>
          </w:rPrChange>
        </w:rPr>
        <w:t xml:space="preserve"> Observatoire des métiers de la banque</w:t>
      </w:r>
    </w:p>
    <w:p w:rsidR="00832F4C" w:rsidRPr="000F3EE9" w:rsidRDefault="00832F4C">
      <w:pPr>
        <w:autoSpaceDE w:val="0"/>
        <w:autoSpaceDN w:val="0"/>
        <w:ind w:left="1004" w:hanging="437"/>
        <w:rPr>
          <w:b/>
          <w:bCs/>
          <w:sz w:val="20"/>
          <w:szCs w:val="20"/>
          <w:lang w:val="fr-FR"/>
          <w:rPrChange w:id="8517" w:author="SRO">
            <w:rPr>
              <w:b/>
              <w:bCs/>
              <w:sz w:val="20"/>
              <w:szCs w:val="20"/>
              <w:lang w:val="fr-FR"/>
            </w:rPr>
          </w:rPrChange>
        </w:rPr>
      </w:pPr>
      <w:r w:rsidRPr="000F3EE9">
        <w:rPr>
          <w:sz w:val="20"/>
          <w:szCs w:val="20"/>
          <w:lang w:val="fr-FR"/>
          <w:rPrChange w:id="8518" w:author="SRO">
            <w:rPr>
              <w:sz w:val="20"/>
              <w:szCs w:val="20"/>
              <w:lang w:val="fr-FR"/>
            </w:rPr>
          </w:rPrChange>
        </w:rPr>
        <w:t>Lille (France)</w:t>
      </w:r>
    </w:p>
    <w:p w:rsidR="00832F4C" w:rsidRPr="000F3EE9" w:rsidRDefault="00832F4C">
      <w:pPr>
        <w:autoSpaceDE w:val="0"/>
        <w:autoSpaceDN w:val="0"/>
        <w:ind w:left="1004" w:hanging="437"/>
        <w:rPr>
          <w:sz w:val="20"/>
          <w:szCs w:val="20"/>
          <w:lang w:val="fr-FR"/>
          <w:rPrChange w:id="8519" w:author="SRO">
            <w:rPr>
              <w:sz w:val="20"/>
              <w:szCs w:val="20"/>
              <w:lang w:val="fr-FR"/>
            </w:rPr>
          </w:rPrChange>
        </w:rPr>
      </w:pPr>
      <w:r w:rsidRPr="000F3EE9">
        <w:rPr>
          <w:sz w:val="20"/>
          <w:szCs w:val="20"/>
          <w:lang w:val="fr-FR"/>
          <w:rPrChange w:id="8520" w:author="SRO">
            <w:rPr>
              <w:sz w:val="20"/>
              <w:szCs w:val="20"/>
              <w:lang w:val="fr-FR"/>
            </w:rPr>
          </w:rPrChange>
        </w:rPr>
        <w:t>Tél: +33</w:t>
      </w:r>
      <w:r w:rsidRPr="000F3EE9">
        <w:rPr>
          <w:sz w:val="20"/>
          <w:szCs w:val="20"/>
          <w:lang w:val="fr-FR"/>
          <w:rPrChange w:id="8521" w:author="SRO" w:date="2011-02-21T10:18:00Z">
            <w:rPr>
              <w:sz w:val="20"/>
              <w:szCs w:val="20"/>
              <w:lang w:val="fr-FR"/>
            </w:rPr>
          </w:rPrChange>
        </w:rPr>
        <w:t> </w:t>
      </w:r>
      <w:r w:rsidRPr="000F3EE9">
        <w:rPr>
          <w:sz w:val="20"/>
          <w:szCs w:val="20"/>
          <w:lang w:val="fr-FR"/>
          <w:rPrChange w:id="8522" w:author="SRO">
            <w:rPr>
              <w:sz w:val="20"/>
              <w:szCs w:val="20"/>
              <w:lang w:val="fr-FR"/>
            </w:rPr>
          </w:rPrChange>
        </w:rPr>
        <w:t>(0) 66 53 90</w:t>
      </w:r>
      <w:r w:rsidRPr="000F3EE9">
        <w:rPr>
          <w:sz w:val="20"/>
          <w:szCs w:val="20"/>
          <w:lang w:val="fr-FR"/>
          <w:rPrChange w:id="8523" w:author="SRO" w:date="2011-02-21T10:18:00Z">
            <w:rPr>
              <w:sz w:val="20"/>
              <w:szCs w:val="20"/>
              <w:lang w:val="fr-FR"/>
            </w:rPr>
          </w:rPrChange>
        </w:rPr>
        <w:t> </w:t>
      </w:r>
      <w:r w:rsidRPr="000F3EE9">
        <w:rPr>
          <w:sz w:val="20"/>
          <w:szCs w:val="20"/>
          <w:lang w:val="fr-FR"/>
          <w:rPrChange w:id="8524" w:author="SRO">
            <w:rPr>
              <w:sz w:val="20"/>
              <w:szCs w:val="20"/>
              <w:lang w:val="fr-FR"/>
            </w:rPr>
          </w:rPrChange>
        </w:rPr>
        <w:t xml:space="preserve">551/+33  320 21 59 62 </w:t>
      </w:r>
    </w:p>
    <w:p w:rsidR="00832F4C" w:rsidRPr="000F3EE9" w:rsidRDefault="00832F4C">
      <w:pPr>
        <w:autoSpaceDE w:val="0"/>
        <w:autoSpaceDN w:val="0"/>
        <w:ind w:left="1004" w:hanging="437"/>
        <w:rPr>
          <w:b/>
          <w:bCs/>
          <w:sz w:val="20"/>
          <w:szCs w:val="20"/>
          <w:lang w:val="fr-FR"/>
          <w:rPrChange w:id="8525" w:author="SRO">
            <w:rPr>
              <w:b/>
              <w:bCs/>
              <w:sz w:val="20"/>
              <w:szCs w:val="20"/>
              <w:lang w:val="fr-FR"/>
            </w:rPr>
          </w:rPrChange>
        </w:rPr>
      </w:pPr>
      <w:r w:rsidRPr="000F3EE9">
        <w:rPr>
          <w:sz w:val="20"/>
          <w:szCs w:val="20"/>
          <w:lang w:val="fr-FR"/>
          <w:rPrChange w:id="8526" w:author="SRO">
            <w:rPr>
              <w:sz w:val="20"/>
              <w:szCs w:val="20"/>
              <w:lang w:val="fr-FR"/>
            </w:rPr>
          </w:rPrChange>
        </w:rPr>
        <w:t>Fax</w:t>
      </w:r>
      <w:r w:rsidRPr="000F3EE9">
        <w:rPr>
          <w:sz w:val="20"/>
          <w:szCs w:val="20"/>
          <w:lang w:val="fr-FR"/>
          <w:rPrChange w:id="8527" w:author="SRO" w:date="2011-02-21T10:18:00Z">
            <w:rPr>
              <w:sz w:val="20"/>
              <w:szCs w:val="20"/>
              <w:lang w:val="fr-FR"/>
            </w:rPr>
          </w:rPrChange>
        </w:rPr>
        <w:t> </w:t>
      </w:r>
      <w:r w:rsidRPr="000F3EE9">
        <w:rPr>
          <w:sz w:val="20"/>
          <w:szCs w:val="20"/>
          <w:lang w:val="fr-FR"/>
          <w:rPrChange w:id="8528" w:author="SRO">
            <w:rPr>
              <w:sz w:val="20"/>
              <w:szCs w:val="20"/>
              <w:lang w:val="fr-FR"/>
            </w:rPr>
          </w:rPrChange>
        </w:rPr>
        <w:t>: +33</w:t>
      </w:r>
      <w:r w:rsidRPr="000F3EE9">
        <w:rPr>
          <w:sz w:val="20"/>
          <w:szCs w:val="20"/>
          <w:lang w:val="fr-FR"/>
          <w:rPrChange w:id="8529" w:author="SRO" w:date="2011-02-21T10:18:00Z">
            <w:rPr>
              <w:sz w:val="20"/>
              <w:szCs w:val="20"/>
              <w:lang w:val="fr-FR"/>
            </w:rPr>
          </w:rPrChange>
        </w:rPr>
        <w:t> </w:t>
      </w:r>
      <w:r w:rsidRPr="000F3EE9">
        <w:rPr>
          <w:sz w:val="20"/>
          <w:szCs w:val="20"/>
          <w:lang w:val="fr-FR"/>
          <w:rPrChange w:id="8530" w:author="SRO">
            <w:rPr>
              <w:sz w:val="20"/>
              <w:szCs w:val="20"/>
              <w:lang w:val="fr-FR"/>
            </w:rPr>
          </w:rPrChange>
        </w:rPr>
        <w:t>320 21 59 59</w:t>
      </w:r>
    </w:p>
    <w:p w:rsidR="00832F4C" w:rsidRPr="000F3EE9" w:rsidRDefault="00832F4C">
      <w:pPr>
        <w:autoSpaceDE w:val="0"/>
        <w:autoSpaceDN w:val="0"/>
        <w:ind w:left="1004" w:hanging="437"/>
        <w:rPr>
          <w:b/>
          <w:bCs/>
          <w:sz w:val="20"/>
          <w:szCs w:val="20"/>
          <w:lang w:val="fr-FR"/>
          <w:rPrChange w:id="8531" w:author="SRO">
            <w:rPr>
              <w:b/>
              <w:bCs/>
              <w:sz w:val="20"/>
              <w:szCs w:val="20"/>
              <w:lang w:val="fr-FR"/>
            </w:rPr>
          </w:rPrChange>
        </w:rPr>
      </w:pPr>
      <w:r w:rsidRPr="000F3EE9">
        <w:rPr>
          <w:sz w:val="20"/>
          <w:szCs w:val="20"/>
          <w:lang w:val="fr-FR"/>
          <w:rPrChange w:id="8532" w:author="SRO">
            <w:rPr>
              <w:sz w:val="20"/>
              <w:szCs w:val="20"/>
              <w:lang w:val="fr-FR"/>
            </w:rPr>
          </w:rPrChange>
        </w:rPr>
        <w:t xml:space="preserve">Email: </w:t>
      </w:r>
      <w:r w:rsidRPr="000F3EE9">
        <w:rPr>
          <w:lang w:val="fr-FR"/>
          <w:rPrChange w:id="8533" w:author="SRO">
            <w:rPr>
              <w:lang w:val="fr-FR"/>
            </w:rPr>
          </w:rPrChange>
        </w:rPr>
        <w:fldChar w:fldCharType="begin"/>
      </w:r>
      <w:r w:rsidRPr="000F3EE9">
        <w:rPr>
          <w:lang w:val="fr-FR"/>
          <w:rPrChange w:id="8534" w:author="SRO">
            <w:rPr>
              <w:lang w:val="fr-FR"/>
            </w:rPr>
          </w:rPrChange>
        </w:rPr>
        <w:instrText>HYPERLINK "mailto:dhafer.saidane@gmail.com/"</w:instrText>
      </w:r>
      <w:r w:rsidRPr="000F3EE9">
        <w:rPr>
          <w:rPrChange w:id="8535" w:author="SRO" w:date="2011-02-21T10:18:00Z">
            <w:rPr/>
          </w:rPrChange>
        </w:rPr>
      </w:r>
      <w:r w:rsidRPr="000F3EE9">
        <w:rPr>
          <w:lang w:val="fr-FR"/>
          <w:rPrChange w:id="8536" w:author="SRO">
            <w:rPr>
              <w:lang w:val="fr-FR"/>
            </w:rPr>
          </w:rPrChange>
        </w:rPr>
        <w:fldChar w:fldCharType="separate"/>
      </w:r>
      <w:r w:rsidRPr="00832F4C">
        <w:rPr>
          <w:rStyle w:val="Hyperlink"/>
          <w:color w:val="auto"/>
          <w:sz w:val="20"/>
          <w:szCs w:val="20"/>
          <w:lang w:val="fr-FR"/>
          <w:rPrChange w:id="8537" w:author="SRO" w:date="2011-02-21T10:18:00Z">
            <w:rPr>
              <w:rStyle w:val="Hyperlink"/>
              <w:sz w:val="20"/>
              <w:szCs w:val="20"/>
              <w:lang w:val="fr-FR"/>
            </w:rPr>
          </w:rPrChange>
        </w:rPr>
        <w:t>dhafer.saidane@gmail.com/</w:t>
      </w:r>
      <w:r w:rsidRPr="000F3EE9">
        <w:rPr>
          <w:lang w:val="fr-FR"/>
          <w:rPrChange w:id="8538" w:author="SRO">
            <w:rPr>
              <w:lang w:val="fr-FR"/>
            </w:rPr>
          </w:rPrChange>
        </w:rPr>
        <w:fldChar w:fldCharType="end"/>
      </w:r>
      <w:r w:rsidRPr="000F3EE9">
        <w:rPr>
          <w:sz w:val="20"/>
          <w:szCs w:val="20"/>
          <w:lang w:val="fr-FR"/>
          <w:rPrChange w:id="8539" w:author="SRO" w:date="2011-02-21T10:18:00Z">
            <w:rPr>
              <w:sz w:val="20"/>
              <w:szCs w:val="20"/>
              <w:lang w:val="fr-FR"/>
            </w:rPr>
          </w:rPrChange>
        </w:rPr>
        <w:tab/>
      </w:r>
      <w:r w:rsidRPr="000F3EE9">
        <w:rPr>
          <w:sz w:val="20"/>
          <w:szCs w:val="20"/>
          <w:lang w:val="fr-FR"/>
          <w:rPrChange w:id="8540" w:author="SRO">
            <w:rPr>
              <w:sz w:val="20"/>
              <w:szCs w:val="20"/>
              <w:lang w:val="fr-FR"/>
            </w:rPr>
          </w:rPrChange>
        </w:rPr>
        <w:t>d.saidane@skema.edu</w:t>
      </w:r>
    </w:p>
    <w:p w:rsidR="00832F4C" w:rsidRPr="000F3EE9" w:rsidRDefault="00832F4C">
      <w:pPr>
        <w:autoSpaceDE w:val="0"/>
        <w:autoSpaceDN w:val="0"/>
        <w:rPr>
          <w:sz w:val="20"/>
          <w:szCs w:val="20"/>
          <w:lang w:val="fr-FR"/>
          <w:rPrChange w:id="8541" w:author="SRO">
            <w:rPr>
              <w:sz w:val="20"/>
              <w:szCs w:val="20"/>
              <w:lang w:val="fr-FR"/>
            </w:rPr>
          </w:rPrChange>
        </w:rPr>
      </w:pPr>
    </w:p>
    <w:p w:rsidR="00832F4C" w:rsidRPr="000F3EE9" w:rsidRDefault="00832F4C">
      <w:pPr>
        <w:autoSpaceDE w:val="0"/>
        <w:autoSpaceDN w:val="0"/>
        <w:rPr>
          <w:b/>
          <w:bCs/>
          <w:sz w:val="20"/>
          <w:szCs w:val="20"/>
          <w:lang w:val="fr-FR"/>
          <w:rPrChange w:id="8542" w:author="SRO">
            <w:rPr>
              <w:b/>
              <w:bCs/>
              <w:sz w:val="20"/>
              <w:szCs w:val="20"/>
              <w:lang w:val="fr-FR"/>
            </w:rPr>
          </w:rPrChange>
        </w:rPr>
      </w:pPr>
      <w:r w:rsidRPr="000F3EE9">
        <w:rPr>
          <w:b/>
          <w:bCs/>
          <w:sz w:val="20"/>
          <w:szCs w:val="20"/>
          <w:lang w:val="fr-FR"/>
          <w:rPrChange w:id="8543" w:author="SRO">
            <w:rPr>
              <w:b/>
              <w:bCs/>
              <w:sz w:val="20"/>
              <w:szCs w:val="20"/>
              <w:lang w:val="fr-FR"/>
            </w:rPr>
          </w:rPrChange>
        </w:rPr>
        <w:t>NATIONS UNIES</w:t>
      </w:r>
    </w:p>
    <w:p w:rsidR="00832F4C" w:rsidRPr="000F3EE9" w:rsidRDefault="00832F4C">
      <w:pPr>
        <w:autoSpaceDE w:val="0"/>
        <w:autoSpaceDN w:val="0"/>
        <w:rPr>
          <w:b/>
          <w:bCs/>
          <w:sz w:val="20"/>
          <w:szCs w:val="20"/>
          <w:lang w:val="fr-FR"/>
          <w:rPrChange w:id="8544" w:author="SRO">
            <w:rPr>
              <w:b/>
              <w:bCs/>
              <w:sz w:val="20"/>
              <w:szCs w:val="20"/>
              <w:lang w:val="fr-FR"/>
            </w:rPr>
          </w:rPrChange>
        </w:rPr>
      </w:pPr>
      <w:r w:rsidRPr="000F3EE9">
        <w:rPr>
          <w:b/>
          <w:sz w:val="20"/>
          <w:szCs w:val="20"/>
          <w:lang w:val="fr-FR"/>
          <w:rPrChange w:id="8545" w:author="SRO">
            <w:rPr>
              <w:b/>
              <w:sz w:val="20"/>
              <w:szCs w:val="20"/>
              <w:lang w:val="fr-FR"/>
            </w:rPr>
          </w:rPrChange>
        </w:rPr>
        <w:t>PNUD</w:t>
      </w:r>
    </w:p>
    <w:p w:rsidR="00832F4C" w:rsidRPr="000F3EE9" w:rsidRDefault="00832F4C">
      <w:pPr>
        <w:numPr>
          <w:ilvl w:val="0"/>
          <w:numId w:val="27"/>
          <w:numberingChange w:id="8546" w:author="SRO" w:date="2011-02-21T09:12:00Z" w:original="%1:57:0:."/>
        </w:numPr>
        <w:tabs>
          <w:tab w:val="clear" w:pos="1004"/>
          <w:tab w:val="num" w:pos="567"/>
        </w:tabs>
        <w:autoSpaceDE w:val="0"/>
        <w:autoSpaceDN w:val="0"/>
        <w:adjustRightInd w:val="0"/>
        <w:ind w:hanging="1004"/>
        <w:textAlignment w:val="baseline"/>
        <w:rPr>
          <w:b/>
          <w:bCs/>
          <w:sz w:val="20"/>
          <w:szCs w:val="20"/>
          <w:lang w:val="fr-FR"/>
          <w:rPrChange w:id="8547" w:author="SRO">
            <w:rPr>
              <w:b/>
              <w:bCs/>
              <w:sz w:val="20"/>
              <w:szCs w:val="20"/>
              <w:lang w:val="fr-FR"/>
            </w:rPr>
          </w:rPrChange>
        </w:rPr>
      </w:pPr>
      <w:r w:rsidRPr="000F3EE9">
        <w:rPr>
          <w:sz w:val="20"/>
          <w:szCs w:val="20"/>
          <w:lang w:val="fr-FR"/>
          <w:rPrChange w:id="8548" w:author="SRO">
            <w:rPr>
              <w:sz w:val="20"/>
              <w:szCs w:val="20"/>
              <w:lang w:val="fr-FR"/>
            </w:rPr>
          </w:rPrChange>
        </w:rPr>
        <w:t>Mme Renée Madrolle</w:t>
      </w:r>
    </w:p>
    <w:p w:rsidR="00832F4C" w:rsidRPr="000F3EE9" w:rsidRDefault="00832F4C">
      <w:pPr>
        <w:autoSpaceDE w:val="0"/>
        <w:autoSpaceDN w:val="0"/>
        <w:ind w:left="1004" w:hanging="437"/>
        <w:rPr>
          <w:b/>
          <w:bCs/>
          <w:sz w:val="20"/>
          <w:szCs w:val="20"/>
          <w:lang w:val="fr-FR"/>
          <w:rPrChange w:id="8549" w:author="SRO">
            <w:rPr>
              <w:b/>
              <w:bCs/>
              <w:sz w:val="20"/>
              <w:szCs w:val="20"/>
              <w:lang w:val="fr-FR"/>
            </w:rPr>
          </w:rPrChange>
        </w:rPr>
      </w:pPr>
      <w:r w:rsidRPr="000F3EE9">
        <w:rPr>
          <w:sz w:val="20"/>
          <w:szCs w:val="20"/>
          <w:lang w:val="fr-FR"/>
          <w:rPrChange w:id="8550" w:author="SRO">
            <w:rPr>
              <w:sz w:val="20"/>
              <w:szCs w:val="20"/>
              <w:lang w:val="fr-FR"/>
            </w:rPr>
          </w:rPrChange>
        </w:rPr>
        <w:t>Chargée de programme</w:t>
      </w:r>
    </w:p>
    <w:p w:rsidR="00832F4C" w:rsidRPr="000F3EE9" w:rsidRDefault="00832F4C">
      <w:pPr>
        <w:autoSpaceDE w:val="0"/>
        <w:autoSpaceDN w:val="0"/>
        <w:ind w:left="1004" w:hanging="437"/>
        <w:rPr>
          <w:b/>
          <w:bCs/>
          <w:sz w:val="20"/>
          <w:szCs w:val="20"/>
          <w:lang w:val="fr-FR"/>
          <w:rPrChange w:id="8551" w:author="SRO">
            <w:rPr>
              <w:b/>
              <w:bCs/>
              <w:sz w:val="20"/>
              <w:szCs w:val="20"/>
              <w:lang w:val="fr-FR"/>
            </w:rPr>
          </w:rPrChange>
        </w:rPr>
      </w:pPr>
      <w:r w:rsidRPr="000F3EE9">
        <w:rPr>
          <w:sz w:val="20"/>
          <w:szCs w:val="20"/>
          <w:lang w:val="fr-FR"/>
          <w:rPrChange w:id="8552" w:author="SRO">
            <w:rPr>
              <w:sz w:val="20"/>
              <w:szCs w:val="20"/>
              <w:lang w:val="fr-FR"/>
            </w:rPr>
          </w:rPrChange>
        </w:rPr>
        <w:t>Rabat</w:t>
      </w:r>
    </w:p>
    <w:p w:rsidR="00832F4C" w:rsidRPr="000F3EE9" w:rsidRDefault="00832F4C">
      <w:pPr>
        <w:autoSpaceDE w:val="0"/>
        <w:autoSpaceDN w:val="0"/>
        <w:ind w:left="1004" w:hanging="437"/>
        <w:rPr>
          <w:sz w:val="20"/>
          <w:szCs w:val="20"/>
          <w:lang w:val="fr-FR"/>
          <w:rPrChange w:id="8553" w:author="SRO">
            <w:rPr>
              <w:sz w:val="20"/>
              <w:szCs w:val="20"/>
              <w:lang w:val="fr-FR"/>
            </w:rPr>
          </w:rPrChange>
        </w:rPr>
      </w:pPr>
      <w:r w:rsidRPr="000F3EE9">
        <w:rPr>
          <w:sz w:val="20"/>
          <w:szCs w:val="20"/>
          <w:lang w:val="fr-FR"/>
          <w:rPrChange w:id="8554" w:author="SRO">
            <w:rPr>
              <w:sz w:val="20"/>
              <w:szCs w:val="20"/>
              <w:lang w:val="fr-FR"/>
            </w:rPr>
          </w:rPrChange>
        </w:rPr>
        <w:t>Tél</w:t>
      </w:r>
      <w:r w:rsidRPr="000F3EE9">
        <w:rPr>
          <w:sz w:val="20"/>
          <w:szCs w:val="20"/>
          <w:lang w:val="fr-FR"/>
          <w:rPrChange w:id="8555" w:author="SRO" w:date="2011-02-21T10:18:00Z">
            <w:rPr>
              <w:sz w:val="20"/>
              <w:szCs w:val="20"/>
              <w:lang w:val="fr-FR"/>
            </w:rPr>
          </w:rPrChange>
        </w:rPr>
        <w:t> </w:t>
      </w:r>
      <w:r w:rsidRPr="000F3EE9">
        <w:rPr>
          <w:sz w:val="20"/>
          <w:szCs w:val="20"/>
          <w:lang w:val="fr-FR"/>
          <w:rPrChange w:id="8556" w:author="SRO">
            <w:rPr>
              <w:sz w:val="20"/>
              <w:szCs w:val="20"/>
              <w:lang w:val="fr-FR"/>
            </w:rPr>
          </w:rPrChange>
        </w:rPr>
        <w:t>: Mobile</w:t>
      </w:r>
      <w:r w:rsidRPr="000F3EE9">
        <w:rPr>
          <w:sz w:val="20"/>
          <w:szCs w:val="20"/>
          <w:lang w:val="fr-FR"/>
          <w:rPrChange w:id="8557" w:author="SRO" w:date="2011-02-21T10:18:00Z">
            <w:rPr>
              <w:sz w:val="20"/>
              <w:szCs w:val="20"/>
              <w:lang w:val="fr-FR"/>
            </w:rPr>
          </w:rPrChange>
        </w:rPr>
        <w:t> </w:t>
      </w:r>
      <w:r w:rsidRPr="000F3EE9">
        <w:rPr>
          <w:sz w:val="20"/>
          <w:szCs w:val="20"/>
          <w:lang w:val="fr-FR"/>
          <w:rPrChange w:id="8558" w:author="SRO">
            <w:rPr>
              <w:sz w:val="20"/>
              <w:szCs w:val="20"/>
              <w:lang w:val="fr-FR"/>
            </w:rPr>
          </w:rPrChange>
        </w:rPr>
        <w:t>: +212</w:t>
      </w:r>
      <w:r w:rsidRPr="000F3EE9">
        <w:rPr>
          <w:sz w:val="20"/>
          <w:szCs w:val="20"/>
          <w:lang w:val="fr-FR"/>
          <w:rPrChange w:id="8559" w:author="SRO" w:date="2011-02-21T10:18:00Z">
            <w:rPr>
              <w:sz w:val="20"/>
              <w:szCs w:val="20"/>
              <w:lang w:val="fr-FR"/>
            </w:rPr>
          </w:rPrChange>
        </w:rPr>
        <w:t> </w:t>
      </w:r>
      <w:r w:rsidRPr="000F3EE9">
        <w:rPr>
          <w:sz w:val="20"/>
          <w:szCs w:val="20"/>
          <w:lang w:val="fr-FR"/>
          <w:rPrChange w:id="8560" w:author="SRO">
            <w:rPr>
              <w:sz w:val="20"/>
              <w:szCs w:val="20"/>
              <w:lang w:val="fr-FR"/>
            </w:rPr>
          </w:rPrChange>
        </w:rPr>
        <w:t xml:space="preserve">613 90 38 08/ 05 37 63 30 82 </w:t>
      </w:r>
    </w:p>
    <w:p w:rsidR="00832F4C" w:rsidRPr="000F3EE9" w:rsidRDefault="00832F4C">
      <w:pPr>
        <w:autoSpaceDE w:val="0"/>
        <w:autoSpaceDN w:val="0"/>
        <w:ind w:left="1004" w:hanging="437"/>
        <w:rPr>
          <w:b/>
          <w:bCs/>
          <w:sz w:val="20"/>
          <w:szCs w:val="20"/>
          <w:lang w:val="fr-FR"/>
          <w:rPrChange w:id="8561" w:author="SRO">
            <w:rPr>
              <w:b/>
              <w:bCs/>
              <w:sz w:val="20"/>
              <w:szCs w:val="20"/>
              <w:lang w:val="fr-FR"/>
            </w:rPr>
          </w:rPrChange>
        </w:rPr>
      </w:pPr>
      <w:r w:rsidRPr="000F3EE9">
        <w:rPr>
          <w:sz w:val="20"/>
          <w:szCs w:val="20"/>
          <w:lang w:val="fr-FR"/>
          <w:rPrChange w:id="8562" w:author="SRO">
            <w:rPr>
              <w:sz w:val="20"/>
              <w:szCs w:val="20"/>
              <w:lang w:val="fr-FR"/>
            </w:rPr>
          </w:rPrChange>
        </w:rPr>
        <w:t>Fax</w:t>
      </w:r>
      <w:r w:rsidRPr="000F3EE9">
        <w:rPr>
          <w:sz w:val="20"/>
          <w:szCs w:val="20"/>
          <w:lang w:val="fr-FR"/>
          <w:rPrChange w:id="8563" w:author="SRO" w:date="2011-02-21T10:18:00Z">
            <w:rPr>
              <w:sz w:val="20"/>
              <w:szCs w:val="20"/>
              <w:lang w:val="fr-FR"/>
            </w:rPr>
          </w:rPrChange>
        </w:rPr>
        <w:t> </w:t>
      </w:r>
      <w:r w:rsidRPr="000F3EE9">
        <w:rPr>
          <w:sz w:val="20"/>
          <w:szCs w:val="20"/>
          <w:lang w:val="fr-FR"/>
          <w:rPrChange w:id="8564" w:author="SRO">
            <w:rPr>
              <w:sz w:val="20"/>
              <w:szCs w:val="20"/>
              <w:lang w:val="fr-FR"/>
            </w:rPr>
          </w:rPrChange>
        </w:rPr>
        <w:t>: 05 37 63 30 89</w:t>
      </w:r>
    </w:p>
    <w:p w:rsidR="00832F4C" w:rsidRPr="000F3EE9" w:rsidRDefault="00832F4C">
      <w:pPr>
        <w:autoSpaceDE w:val="0"/>
        <w:autoSpaceDN w:val="0"/>
        <w:ind w:left="1004" w:hanging="437"/>
        <w:rPr>
          <w:b/>
          <w:bCs/>
          <w:sz w:val="20"/>
          <w:szCs w:val="20"/>
          <w:lang w:val="fr-FR"/>
          <w:rPrChange w:id="8565" w:author="SRO">
            <w:rPr>
              <w:b/>
              <w:bCs/>
              <w:sz w:val="20"/>
              <w:szCs w:val="20"/>
              <w:lang w:val="fr-FR"/>
            </w:rPr>
          </w:rPrChange>
        </w:rPr>
      </w:pPr>
      <w:r w:rsidRPr="000F3EE9">
        <w:rPr>
          <w:sz w:val="20"/>
          <w:szCs w:val="20"/>
          <w:lang w:val="fr-FR"/>
          <w:rPrChange w:id="8566" w:author="SRO">
            <w:rPr>
              <w:sz w:val="20"/>
              <w:szCs w:val="20"/>
              <w:lang w:val="fr-FR"/>
            </w:rPr>
          </w:rPrChange>
        </w:rPr>
        <w:t>Email</w:t>
      </w:r>
      <w:r w:rsidRPr="000F3EE9">
        <w:rPr>
          <w:sz w:val="20"/>
          <w:szCs w:val="20"/>
          <w:lang w:val="fr-FR"/>
          <w:rPrChange w:id="8567" w:author="SRO" w:date="2011-02-21T10:18:00Z">
            <w:rPr>
              <w:sz w:val="20"/>
              <w:szCs w:val="20"/>
              <w:lang w:val="fr-FR"/>
            </w:rPr>
          </w:rPrChange>
        </w:rPr>
        <w:t> </w:t>
      </w:r>
      <w:r w:rsidRPr="000F3EE9">
        <w:rPr>
          <w:sz w:val="20"/>
          <w:szCs w:val="20"/>
          <w:lang w:val="fr-FR"/>
          <w:rPrChange w:id="8568" w:author="SRO">
            <w:rPr>
              <w:sz w:val="20"/>
              <w:szCs w:val="20"/>
              <w:lang w:val="fr-FR"/>
            </w:rPr>
          </w:rPrChange>
        </w:rPr>
        <w:t xml:space="preserve">: </w:t>
      </w:r>
      <w:r w:rsidRPr="000F3EE9">
        <w:rPr>
          <w:rPrChange w:id="8569" w:author="SRO">
            <w:rPr/>
          </w:rPrChange>
        </w:rPr>
        <w:fldChar w:fldCharType="begin"/>
      </w:r>
      <w:r w:rsidRPr="000F3EE9">
        <w:rPr>
          <w:rPrChange w:id="8570" w:author="SRO">
            <w:rPr/>
          </w:rPrChange>
        </w:rPr>
        <w:instrText>HYPERLINK "mailto:renee.madrolle@undp.org"</w:instrText>
      </w:r>
      <w:r w:rsidRPr="000F3EE9">
        <w:rPr>
          <w:rPrChange w:id="8571" w:author="SRO" w:date="2011-02-21T10:18:00Z">
            <w:rPr/>
          </w:rPrChange>
        </w:rPr>
      </w:r>
      <w:r w:rsidRPr="000F3EE9">
        <w:rPr>
          <w:rPrChange w:id="8572" w:author="SRO">
            <w:rPr/>
          </w:rPrChange>
        </w:rPr>
        <w:fldChar w:fldCharType="separate"/>
      </w:r>
      <w:r w:rsidRPr="00832F4C">
        <w:rPr>
          <w:rStyle w:val="Hyperlink"/>
          <w:color w:val="auto"/>
          <w:sz w:val="20"/>
          <w:szCs w:val="20"/>
          <w:lang w:val="fr-FR"/>
          <w:rPrChange w:id="8573" w:author="SRO" w:date="2011-02-21T10:18:00Z">
            <w:rPr>
              <w:rStyle w:val="Hyperlink"/>
              <w:sz w:val="20"/>
              <w:szCs w:val="20"/>
              <w:lang w:val="fr-FR"/>
            </w:rPr>
          </w:rPrChange>
        </w:rPr>
        <w:t>renee.madrolle@undp.org</w:t>
      </w:r>
      <w:r w:rsidRPr="000F3EE9">
        <w:rPr>
          <w:rPrChange w:id="8574" w:author="SRO">
            <w:rPr/>
          </w:rPrChange>
        </w:rPr>
        <w:fldChar w:fldCharType="end"/>
      </w:r>
    </w:p>
    <w:p w:rsidR="00832F4C" w:rsidRPr="000F3EE9" w:rsidRDefault="00832F4C">
      <w:pPr>
        <w:autoSpaceDE w:val="0"/>
        <w:autoSpaceDN w:val="0"/>
        <w:ind w:left="360" w:firstLine="720"/>
        <w:rPr>
          <w:sz w:val="20"/>
          <w:szCs w:val="20"/>
          <w:lang w:val="fr-FR"/>
          <w:rPrChange w:id="8575" w:author="SRO">
            <w:rPr>
              <w:sz w:val="20"/>
              <w:szCs w:val="20"/>
              <w:lang w:val="fr-FR"/>
            </w:rPr>
          </w:rPrChange>
        </w:rPr>
      </w:pPr>
    </w:p>
    <w:p w:rsidR="00832F4C" w:rsidRPr="000F3EE9" w:rsidRDefault="00832F4C">
      <w:pPr>
        <w:autoSpaceDE w:val="0"/>
        <w:autoSpaceDN w:val="0"/>
        <w:ind w:left="284" w:hanging="284"/>
        <w:rPr>
          <w:b/>
          <w:bCs/>
          <w:sz w:val="20"/>
          <w:szCs w:val="20"/>
          <w:lang w:val="fr-FR"/>
          <w:rPrChange w:id="8576" w:author="SRO">
            <w:rPr>
              <w:b/>
              <w:bCs/>
              <w:sz w:val="20"/>
              <w:szCs w:val="20"/>
              <w:lang w:val="fr-FR"/>
            </w:rPr>
          </w:rPrChange>
        </w:rPr>
      </w:pPr>
      <w:r w:rsidRPr="000F3EE9">
        <w:rPr>
          <w:b/>
          <w:bCs/>
          <w:sz w:val="20"/>
          <w:szCs w:val="20"/>
          <w:lang w:val="fr-FR"/>
          <w:rPrChange w:id="8577" w:author="SRO">
            <w:rPr>
              <w:b/>
              <w:bCs/>
              <w:sz w:val="20"/>
              <w:szCs w:val="20"/>
              <w:lang w:val="fr-FR"/>
            </w:rPr>
          </w:rPrChange>
        </w:rPr>
        <w:t>ESCWA</w:t>
      </w:r>
    </w:p>
    <w:p w:rsidR="00832F4C" w:rsidRPr="000F3EE9" w:rsidRDefault="00832F4C">
      <w:pPr>
        <w:numPr>
          <w:ilvl w:val="0"/>
          <w:numId w:val="27"/>
          <w:numberingChange w:id="8578" w:author="SRO" w:date="2011-02-21T09:12:00Z" w:original="%1:58:0:."/>
        </w:numPr>
        <w:tabs>
          <w:tab w:val="clear" w:pos="1004"/>
          <w:tab w:val="num" w:pos="567"/>
        </w:tabs>
        <w:autoSpaceDE w:val="0"/>
        <w:autoSpaceDN w:val="0"/>
        <w:adjustRightInd w:val="0"/>
        <w:ind w:hanging="1004"/>
        <w:textAlignment w:val="baseline"/>
        <w:rPr>
          <w:b/>
          <w:bCs/>
          <w:sz w:val="20"/>
          <w:szCs w:val="20"/>
          <w:lang w:val="en-US"/>
          <w:rPrChange w:id="8579" w:author="SRO">
            <w:rPr>
              <w:b/>
              <w:bCs/>
              <w:sz w:val="20"/>
              <w:szCs w:val="20"/>
              <w:lang w:val="en-US"/>
            </w:rPr>
          </w:rPrChange>
        </w:rPr>
      </w:pPr>
      <w:r w:rsidRPr="000F3EE9">
        <w:rPr>
          <w:sz w:val="20"/>
          <w:szCs w:val="20"/>
          <w:rPrChange w:id="8580" w:author="SRO">
            <w:rPr>
              <w:sz w:val="20"/>
              <w:szCs w:val="20"/>
            </w:rPr>
          </w:rPrChange>
        </w:rPr>
        <w:t xml:space="preserve">M. Khaled A. Hussein </w:t>
      </w:r>
    </w:p>
    <w:p w:rsidR="00832F4C" w:rsidRPr="000F3EE9" w:rsidRDefault="00832F4C">
      <w:pPr>
        <w:autoSpaceDE w:val="0"/>
        <w:autoSpaceDN w:val="0"/>
        <w:ind w:left="567" w:hanging="284"/>
        <w:rPr>
          <w:sz w:val="20"/>
          <w:szCs w:val="20"/>
          <w:lang w:val="en-US"/>
          <w:rPrChange w:id="8581" w:author="SRO">
            <w:rPr>
              <w:sz w:val="20"/>
              <w:szCs w:val="20"/>
              <w:lang w:val="en-US"/>
            </w:rPr>
          </w:rPrChange>
        </w:rPr>
      </w:pPr>
      <w:r w:rsidRPr="000F3EE9">
        <w:rPr>
          <w:sz w:val="20"/>
          <w:szCs w:val="20"/>
          <w:lang w:val="en-US"/>
          <w:rPrChange w:id="8582" w:author="SRO" w:date="2011-02-21T10:18:00Z">
            <w:rPr>
              <w:sz w:val="20"/>
              <w:szCs w:val="20"/>
              <w:lang w:val="en-US"/>
            </w:rPr>
          </w:rPrChange>
        </w:rPr>
        <w:tab/>
      </w:r>
      <w:r w:rsidRPr="000F3EE9">
        <w:rPr>
          <w:sz w:val="20"/>
          <w:szCs w:val="20"/>
          <w:lang w:val="en-US"/>
          <w:rPrChange w:id="8583" w:author="SRO">
            <w:rPr>
              <w:sz w:val="20"/>
              <w:szCs w:val="20"/>
              <w:lang w:val="en-US"/>
            </w:rPr>
          </w:rPrChange>
        </w:rPr>
        <w:t>First Economic Affairs Officer Financing for Development</w:t>
      </w:r>
    </w:p>
    <w:p w:rsidR="00832F4C" w:rsidRPr="000F3EE9" w:rsidRDefault="00832F4C">
      <w:pPr>
        <w:autoSpaceDE w:val="0"/>
        <w:autoSpaceDN w:val="0"/>
        <w:ind w:left="567" w:hanging="284"/>
        <w:rPr>
          <w:b/>
          <w:bCs/>
          <w:sz w:val="20"/>
          <w:szCs w:val="20"/>
          <w:lang w:val="en-US"/>
          <w:rPrChange w:id="8584" w:author="SRO">
            <w:rPr>
              <w:b/>
              <w:bCs/>
              <w:sz w:val="20"/>
              <w:szCs w:val="20"/>
              <w:lang w:val="en-US"/>
            </w:rPr>
          </w:rPrChange>
        </w:rPr>
      </w:pPr>
      <w:r w:rsidRPr="000F3EE9">
        <w:rPr>
          <w:sz w:val="20"/>
          <w:szCs w:val="20"/>
          <w:lang w:val="en-US"/>
          <w:rPrChange w:id="8585" w:author="SRO" w:date="2011-02-21T10:18:00Z">
            <w:rPr>
              <w:sz w:val="20"/>
              <w:szCs w:val="20"/>
              <w:lang w:val="en-US"/>
            </w:rPr>
          </w:rPrChange>
        </w:rPr>
        <w:tab/>
      </w:r>
      <w:r w:rsidRPr="000F3EE9">
        <w:rPr>
          <w:sz w:val="20"/>
          <w:szCs w:val="20"/>
          <w:lang w:val="en-US"/>
          <w:rPrChange w:id="8586" w:author="SRO">
            <w:rPr>
              <w:sz w:val="20"/>
              <w:szCs w:val="20"/>
              <w:lang w:val="en-US"/>
            </w:rPr>
          </w:rPrChange>
        </w:rPr>
        <w:t>Economic Development and Globalization Division (EDGO)</w:t>
      </w:r>
    </w:p>
    <w:p w:rsidR="00832F4C" w:rsidRPr="000F3EE9" w:rsidRDefault="00832F4C">
      <w:pPr>
        <w:autoSpaceDE w:val="0"/>
        <w:autoSpaceDN w:val="0"/>
        <w:ind w:left="567" w:hanging="284"/>
        <w:rPr>
          <w:b/>
          <w:bCs/>
          <w:sz w:val="20"/>
          <w:szCs w:val="20"/>
          <w:lang w:val="en-US"/>
          <w:rPrChange w:id="8587" w:author="SRO">
            <w:rPr>
              <w:b/>
              <w:bCs/>
              <w:sz w:val="20"/>
              <w:szCs w:val="20"/>
              <w:lang w:val="en-US"/>
            </w:rPr>
          </w:rPrChange>
        </w:rPr>
      </w:pPr>
      <w:r w:rsidRPr="000F3EE9">
        <w:rPr>
          <w:b/>
          <w:bCs/>
          <w:sz w:val="20"/>
          <w:szCs w:val="20"/>
          <w:lang w:val="en-US"/>
          <w:rPrChange w:id="8588" w:author="SRO" w:date="2011-02-21T10:18:00Z">
            <w:rPr>
              <w:b/>
              <w:bCs/>
              <w:sz w:val="20"/>
              <w:szCs w:val="20"/>
              <w:lang w:val="en-US"/>
            </w:rPr>
          </w:rPrChange>
        </w:rPr>
        <w:tab/>
      </w:r>
      <w:r w:rsidRPr="000F3EE9">
        <w:rPr>
          <w:sz w:val="20"/>
          <w:szCs w:val="20"/>
          <w:lang w:val="en-US"/>
          <w:rPrChange w:id="8589" w:author="SRO">
            <w:rPr>
              <w:sz w:val="20"/>
              <w:szCs w:val="20"/>
              <w:lang w:val="en-US"/>
            </w:rPr>
          </w:rPrChange>
        </w:rPr>
        <w:t>United Nations ESCWA</w:t>
      </w:r>
    </w:p>
    <w:p w:rsidR="00832F4C" w:rsidRPr="000F3EE9" w:rsidRDefault="00832F4C">
      <w:pPr>
        <w:autoSpaceDE w:val="0"/>
        <w:autoSpaceDN w:val="0"/>
        <w:ind w:left="567" w:hanging="284"/>
        <w:rPr>
          <w:b/>
          <w:bCs/>
          <w:sz w:val="20"/>
          <w:szCs w:val="20"/>
          <w:lang w:val="en-US"/>
          <w:rPrChange w:id="8590" w:author="SRO">
            <w:rPr>
              <w:b/>
              <w:bCs/>
              <w:sz w:val="20"/>
              <w:szCs w:val="20"/>
              <w:lang w:val="en-US"/>
            </w:rPr>
          </w:rPrChange>
        </w:rPr>
      </w:pPr>
      <w:r w:rsidRPr="000F3EE9">
        <w:rPr>
          <w:b/>
          <w:bCs/>
          <w:sz w:val="20"/>
          <w:szCs w:val="20"/>
          <w:lang w:val="en-US"/>
          <w:rPrChange w:id="8591" w:author="SRO" w:date="2011-02-21T10:18:00Z">
            <w:rPr>
              <w:b/>
              <w:bCs/>
              <w:sz w:val="20"/>
              <w:szCs w:val="20"/>
              <w:lang w:val="en-US"/>
            </w:rPr>
          </w:rPrChange>
        </w:rPr>
        <w:tab/>
      </w:r>
      <w:r w:rsidRPr="000F3EE9">
        <w:rPr>
          <w:sz w:val="20"/>
          <w:szCs w:val="20"/>
          <w:lang w:val="en-US"/>
          <w:rPrChange w:id="8592" w:author="SRO">
            <w:rPr>
              <w:sz w:val="20"/>
              <w:szCs w:val="20"/>
              <w:lang w:val="en-US"/>
            </w:rPr>
          </w:rPrChange>
        </w:rPr>
        <w:t>Beirut, Lebanon</w:t>
      </w:r>
    </w:p>
    <w:p w:rsidR="00832F4C" w:rsidRPr="000F3EE9" w:rsidRDefault="00832F4C">
      <w:pPr>
        <w:autoSpaceDE w:val="0"/>
        <w:autoSpaceDN w:val="0"/>
        <w:ind w:left="567" w:hanging="284"/>
        <w:rPr>
          <w:sz w:val="20"/>
          <w:szCs w:val="20"/>
          <w:lang w:val="en-US"/>
          <w:rPrChange w:id="8593" w:author="SRO">
            <w:rPr>
              <w:sz w:val="20"/>
              <w:szCs w:val="20"/>
              <w:lang w:val="en-US"/>
            </w:rPr>
          </w:rPrChange>
        </w:rPr>
      </w:pPr>
      <w:r w:rsidRPr="000F3EE9">
        <w:rPr>
          <w:b/>
          <w:bCs/>
          <w:sz w:val="20"/>
          <w:szCs w:val="20"/>
          <w:lang w:val="en-US"/>
          <w:rPrChange w:id="8594" w:author="SRO" w:date="2011-02-21T10:18:00Z">
            <w:rPr>
              <w:b/>
              <w:bCs/>
              <w:sz w:val="20"/>
              <w:szCs w:val="20"/>
              <w:lang w:val="en-US"/>
            </w:rPr>
          </w:rPrChange>
        </w:rPr>
        <w:tab/>
      </w:r>
      <w:r w:rsidRPr="000F3EE9">
        <w:rPr>
          <w:sz w:val="20"/>
          <w:szCs w:val="20"/>
          <w:lang w:val="en-US"/>
          <w:rPrChange w:id="8595" w:author="SRO">
            <w:rPr>
              <w:sz w:val="20"/>
              <w:szCs w:val="20"/>
              <w:lang w:val="en-US"/>
            </w:rPr>
          </w:rPrChange>
        </w:rPr>
        <w:t>Tel : LD: + 961 1</w:t>
      </w:r>
      <w:r w:rsidRPr="000F3EE9">
        <w:rPr>
          <w:sz w:val="20"/>
          <w:szCs w:val="20"/>
          <w:lang w:val="en-US"/>
          <w:rPrChange w:id="8596" w:author="SRO" w:date="2011-02-21T10:18:00Z">
            <w:rPr>
              <w:sz w:val="20"/>
              <w:szCs w:val="20"/>
              <w:lang w:val="en-US"/>
            </w:rPr>
          </w:rPrChange>
        </w:rPr>
        <w:t> </w:t>
      </w:r>
      <w:r w:rsidRPr="000F3EE9">
        <w:rPr>
          <w:sz w:val="20"/>
          <w:szCs w:val="20"/>
          <w:lang w:val="en-US"/>
          <w:rPrChange w:id="8597" w:author="SRO">
            <w:rPr>
              <w:sz w:val="20"/>
              <w:szCs w:val="20"/>
              <w:lang w:val="en-US"/>
            </w:rPr>
          </w:rPrChange>
        </w:rPr>
        <w:t>978</w:t>
      </w:r>
      <w:r w:rsidRPr="000F3EE9">
        <w:rPr>
          <w:sz w:val="20"/>
          <w:szCs w:val="20"/>
          <w:lang w:val="en-US"/>
          <w:rPrChange w:id="8598" w:author="SRO" w:date="2011-02-21T10:18:00Z">
            <w:rPr>
              <w:sz w:val="20"/>
              <w:szCs w:val="20"/>
              <w:lang w:val="en-US"/>
            </w:rPr>
          </w:rPrChange>
        </w:rPr>
        <w:t> </w:t>
      </w:r>
      <w:r w:rsidRPr="000F3EE9">
        <w:rPr>
          <w:sz w:val="20"/>
          <w:szCs w:val="20"/>
          <w:lang w:val="en-US"/>
          <w:rPrChange w:id="8599" w:author="SRO">
            <w:rPr>
              <w:sz w:val="20"/>
              <w:szCs w:val="20"/>
              <w:lang w:val="en-US"/>
            </w:rPr>
          </w:rPrChange>
        </w:rPr>
        <w:t>357/+961 1</w:t>
      </w:r>
      <w:r w:rsidRPr="000F3EE9">
        <w:rPr>
          <w:sz w:val="20"/>
          <w:szCs w:val="20"/>
          <w:lang w:val="en-US"/>
          <w:rPrChange w:id="8600" w:author="SRO" w:date="2011-02-21T10:18:00Z">
            <w:rPr>
              <w:sz w:val="20"/>
              <w:szCs w:val="20"/>
              <w:lang w:val="en-US"/>
            </w:rPr>
          </w:rPrChange>
        </w:rPr>
        <w:t> </w:t>
      </w:r>
      <w:r w:rsidRPr="000F3EE9">
        <w:rPr>
          <w:sz w:val="20"/>
          <w:szCs w:val="20"/>
          <w:lang w:val="en-US"/>
          <w:rPrChange w:id="8601" w:author="SRO">
            <w:rPr>
              <w:sz w:val="20"/>
              <w:szCs w:val="20"/>
              <w:lang w:val="en-US"/>
            </w:rPr>
          </w:rPrChange>
        </w:rPr>
        <w:t>978</w:t>
      </w:r>
      <w:r w:rsidRPr="000F3EE9">
        <w:rPr>
          <w:sz w:val="20"/>
          <w:szCs w:val="20"/>
          <w:lang w:val="en-US"/>
          <w:rPrChange w:id="8602" w:author="SRO" w:date="2011-02-21T10:18:00Z">
            <w:rPr>
              <w:sz w:val="20"/>
              <w:szCs w:val="20"/>
              <w:lang w:val="en-US"/>
            </w:rPr>
          </w:rPrChange>
        </w:rPr>
        <w:t> </w:t>
      </w:r>
      <w:r w:rsidRPr="000F3EE9">
        <w:rPr>
          <w:sz w:val="20"/>
          <w:szCs w:val="20"/>
          <w:lang w:val="en-US"/>
          <w:rPrChange w:id="8603" w:author="SRO">
            <w:rPr>
              <w:sz w:val="20"/>
              <w:szCs w:val="20"/>
              <w:lang w:val="en-US"/>
            </w:rPr>
          </w:rPrChange>
        </w:rPr>
        <w:t xml:space="preserve">461 </w:t>
      </w:r>
    </w:p>
    <w:p w:rsidR="00832F4C" w:rsidRPr="000F3EE9" w:rsidRDefault="00832F4C">
      <w:pPr>
        <w:autoSpaceDE w:val="0"/>
        <w:autoSpaceDN w:val="0"/>
        <w:ind w:left="567"/>
        <w:rPr>
          <w:sz w:val="20"/>
          <w:szCs w:val="20"/>
          <w:lang w:val="fr-FR"/>
          <w:rPrChange w:id="8604" w:author="SRO">
            <w:rPr>
              <w:sz w:val="20"/>
              <w:szCs w:val="20"/>
              <w:lang w:val="fr-FR"/>
            </w:rPr>
          </w:rPrChange>
        </w:rPr>
      </w:pPr>
      <w:r w:rsidRPr="000F3EE9">
        <w:rPr>
          <w:sz w:val="20"/>
          <w:szCs w:val="20"/>
          <w:lang w:val="fr-FR"/>
          <w:rPrChange w:id="8605" w:author="SRO">
            <w:rPr>
              <w:sz w:val="20"/>
              <w:szCs w:val="20"/>
              <w:lang w:val="fr-FR"/>
            </w:rPr>
          </w:rPrChange>
        </w:rPr>
        <w:t>Fax: + 961 1 981</w:t>
      </w:r>
      <w:r w:rsidRPr="000F3EE9">
        <w:rPr>
          <w:sz w:val="20"/>
          <w:szCs w:val="20"/>
          <w:lang w:val="fr-FR"/>
          <w:rPrChange w:id="8606" w:author="SRO" w:date="2011-02-21T10:18:00Z">
            <w:rPr>
              <w:sz w:val="20"/>
              <w:szCs w:val="20"/>
              <w:lang w:val="fr-FR"/>
            </w:rPr>
          </w:rPrChange>
        </w:rPr>
        <w:t> </w:t>
      </w:r>
      <w:r w:rsidRPr="000F3EE9">
        <w:rPr>
          <w:sz w:val="20"/>
          <w:szCs w:val="20"/>
          <w:lang w:val="fr-FR"/>
          <w:rPrChange w:id="8607" w:author="SRO">
            <w:rPr>
              <w:sz w:val="20"/>
              <w:szCs w:val="20"/>
              <w:lang w:val="fr-FR"/>
            </w:rPr>
          </w:rPrChange>
        </w:rPr>
        <w:t xml:space="preserve">510 </w:t>
      </w:r>
    </w:p>
    <w:p w:rsidR="00832F4C" w:rsidRPr="000F3EE9" w:rsidRDefault="00832F4C">
      <w:pPr>
        <w:autoSpaceDE w:val="0"/>
        <w:autoSpaceDN w:val="0"/>
        <w:ind w:left="567"/>
        <w:rPr>
          <w:sz w:val="20"/>
          <w:szCs w:val="20"/>
          <w:lang w:val="fr-FR"/>
          <w:rPrChange w:id="8608" w:author="SRO">
            <w:rPr>
              <w:sz w:val="20"/>
              <w:szCs w:val="20"/>
              <w:lang w:val="fr-FR"/>
            </w:rPr>
          </w:rPrChange>
        </w:rPr>
      </w:pPr>
      <w:r w:rsidRPr="000F3EE9">
        <w:rPr>
          <w:sz w:val="20"/>
          <w:szCs w:val="20"/>
          <w:lang w:val="fr-FR"/>
          <w:rPrChange w:id="8609" w:author="SRO">
            <w:rPr>
              <w:sz w:val="20"/>
              <w:szCs w:val="20"/>
              <w:lang w:val="fr-FR"/>
            </w:rPr>
          </w:rPrChange>
        </w:rPr>
        <w:t xml:space="preserve">Email: </w:t>
      </w:r>
      <w:r w:rsidRPr="000F3EE9">
        <w:rPr>
          <w:lang w:val="fr-FR"/>
          <w:rPrChange w:id="8610" w:author="SRO">
            <w:rPr>
              <w:lang w:val="fr-FR"/>
            </w:rPr>
          </w:rPrChange>
        </w:rPr>
        <w:fldChar w:fldCharType="begin"/>
      </w:r>
      <w:r w:rsidRPr="000F3EE9">
        <w:rPr>
          <w:lang w:val="fr-FR"/>
          <w:rPrChange w:id="8611" w:author="SRO">
            <w:rPr>
              <w:lang w:val="fr-FR"/>
            </w:rPr>
          </w:rPrChange>
        </w:rPr>
        <w:instrText>HYPERLINK "mailto:husseink@un.org"</w:instrText>
      </w:r>
      <w:r w:rsidRPr="000F3EE9">
        <w:rPr>
          <w:rPrChange w:id="8612" w:author="SRO" w:date="2011-02-21T10:18:00Z">
            <w:rPr/>
          </w:rPrChange>
        </w:rPr>
      </w:r>
      <w:r w:rsidRPr="000F3EE9">
        <w:rPr>
          <w:lang w:val="fr-FR"/>
          <w:rPrChange w:id="8613" w:author="SRO">
            <w:rPr>
              <w:lang w:val="fr-FR"/>
            </w:rPr>
          </w:rPrChange>
        </w:rPr>
        <w:fldChar w:fldCharType="separate"/>
      </w:r>
      <w:r w:rsidRPr="000F3EE9">
        <w:rPr>
          <w:sz w:val="20"/>
          <w:szCs w:val="20"/>
          <w:lang w:val="fr-FR"/>
          <w:rPrChange w:id="8614" w:author="SRO">
            <w:rPr>
              <w:sz w:val="20"/>
              <w:szCs w:val="20"/>
              <w:lang w:val="fr-FR"/>
            </w:rPr>
          </w:rPrChange>
        </w:rPr>
        <w:t>husseink@un.org</w:t>
      </w:r>
      <w:r w:rsidRPr="000F3EE9">
        <w:rPr>
          <w:lang w:val="fr-FR"/>
          <w:rPrChange w:id="8615" w:author="SRO">
            <w:rPr>
              <w:lang w:val="fr-FR"/>
            </w:rPr>
          </w:rPrChange>
        </w:rPr>
        <w:fldChar w:fldCharType="end"/>
      </w:r>
    </w:p>
    <w:p w:rsidR="00832F4C" w:rsidRPr="000F3EE9" w:rsidRDefault="00832F4C">
      <w:pPr>
        <w:autoSpaceDE w:val="0"/>
        <w:autoSpaceDN w:val="0"/>
        <w:ind w:left="567" w:hanging="284"/>
        <w:rPr>
          <w:b/>
          <w:bCs/>
          <w:sz w:val="20"/>
          <w:szCs w:val="20"/>
          <w:lang w:val="fr-FR"/>
          <w:rPrChange w:id="8616" w:author="SRO">
            <w:rPr>
              <w:b/>
              <w:bCs/>
              <w:sz w:val="20"/>
              <w:szCs w:val="20"/>
              <w:lang w:val="fr-FR"/>
            </w:rPr>
          </w:rPrChange>
        </w:rPr>
      </w:pPr>
    </w:p>
    <w:p w:rsidR="00832F4C" w:rsidRPr="000F3EE9" w:rsidRDefault="00832F4C">
      <w:pPr>
        <w:autoSpaceDE w:val="0"/>
        <w:autoSpaceDN w:val="0"/>
        <w:ind w:left="284" w:hanging="284"/>
        <w:rPr>
          <w:b/>
          <w:bCs/>
          <w:sz w:val="20"/>
          <w:szCs w:val="20"/>
          <w:lang w:val="fr-FR"/>
          <w:rPrChange w:id="8617" w:author="SRO">
            <w:rPr>
              <w:b/>
              <w:bCs/>
              <w:sz w:val="20"/>
              <w:szCs w:val="20"/>
              <w:lang w:val="fr-FR"/>
            </w:rPr>
          </w:rPrChange>
        </w:rPr>
      </w:pPr>
      <w:r w:rsidRPr="000F3EE9">
        <w:rPr>
          <w:b/>
          <w:sz w:val="20"/>
          <w:szCs w:val="20"/>
          <w:lang w:val="fr-FR"/>
          <w:rPrChange w:id="8618" w:author="SRO">
            <w:rPr>
              <w:b/>
              <w:sz w:val="20"/>
              <w:szCs w:val="20"/>
              <w:lang w:val="fr-FR"/>
            </w:rPr>
          </w:rPrChange>
        </w:rPr>
        <w:t>ONUDI</w:t>
      </w:r>
    </w:p>
    <w:p w:rsidR="00832F4C" w:rsidRPr="000F3EE9" w:rsidRDefault="00832F4C">
      <w:pPr>
        <w:numPr>
          <w:ilvl w:val="0"/>
          <w:numId w:val="27"/>
          <w:numberingChange w:id="8619" w:author="SRO" w:date="2011-02-21T09:12:00Z" w:original="%1:59:0:."/>
        </w:numPr>
        <w:tabs>
          <w:tab w:val="clear" w:pos="1004"/>
          <w:tab w:val="num" w:pos="567"/>
        </w:tabs>
        <w:autoSpaceDE w:val="0"/>
        <w:autoSpaceDN w:val="0"/>
        <w:adjustRightInd w:val="0"/>
        <w:ind w:hanging="1004"/>
        <w:textAlignment w:val="baseline"/>
        <w:rPr>
          <w:sz w:val="20"/>
          <w:szCs w:val="20"/>
          <w:lang w:val="fr-FR"/>
          <w:rPrChange w:id="8620" w:author="SRO">
            <w:rPr>
              <w:sz w:val="20"/>
              <w:szCs w:val="20"/>
              <w:lang w:val="fr-FR"/>
            </w:rPr>
          </w:rPrChange>
        </w:rPr>
      </w:pPr>
      <w:r w:rsidRPr="000F3EE9">
        <w:rPr>
          <w:sz w:val="20"/>
          <w:szCs w:val="20"/>
          <w:lang w:val="fr-FR"/>
          <w:rPrChange w:id="8621" w:author="SRO">
            <w:rPr>
              <w:sz w:val="20"/>
              <w:szCs w:val="20"/>
              <w:lang w:val="fr-FR"/>
            </w:rPr>
          </w:rPrChange>
        </w:rPr>
        <w:t xml:space="preserve">Jean-Luc Bernard </w:t>
      </w:r>
    </w:p>
    <w:p w:rsidR="00832F4C" w:rsidRPr="000F3EE9" w:rsidRDefault="00832F4C">
      <w:pPr>
        <w:autoSpaceDE w:val="0"/>
        <w:autoSpaceDN w:val="0"/>
        <w:ind w:left="1004" w:hanging="437"/>
        <w:rPr>
          <w:sz w:val="20"/>
          <w:szCs w:val="20"/>
          <w:lang w:val="fr-FR"/>
          <w:rPrChange w:id="8622" w:author="SRO">
            <w:rPr>
              <w:sz w:val="20"/>
              <w:szCs w:val="20"/>
              <w:lang w:val="fr-FR"/>
            </w:rPr>
          </w:rPrChange>
        </w:rPr>
      </w:pPr>
      <w:r w:rsidRPr="000F3EE9">
        <w:rPr>
          <w:sz w:val="20"/>
          <w:szCs w:val="20"/>
          <w:lang w:val="fr-FR"/>
          <w:rPrChange w:id="8623" w:author="SRO">
            <w:rPr>
              <w:sz w:val="20"/>
              <w:szCs w:val="20"/>
              <w:lang w:val="fr-FR"/>
            </w:rPr>
          </w:rPrChange>
        </w:rPr>
        <w:t>Représentant de l</w:t>
      </w:r>
      <w:r w:rsidRPr="000F3EE9">
        <w:rPr>
          <w:sz w:val="20"/>
          <w:szCs w:val="20"/>
          <w:lang w:val="fr-FR"/>
          <w:rPrChange w:id="8624" w:author="SRO" w:date="2011-02-21T10:18:00Z">
            <w:rPr>
              <w:sz w:val="20"/>
              <w:szCs w:val="20"/>
              <w:lang w:val="fr-FR"/>
            </w:rPr>
          </w:rPrChange>
        </w:rPr>
        <w:t>’</w:t>
      </w:r>
      <w:r w:rsidRPr="000F3EE9">
        <w:rPr>
          <w:sz w:val="20"/>
          <w:szCs w:val="20"/>
          <w:lang w:val="fr-FR"/>
          <w:rPrChange w:id="8625" w:author="SRO">
            <w:rPr>
              <w:sz w:val="20"/>
              <w:szCs w:val="20"/>
              <w:lang w:val="fr-FR"/>
            </w:rPr>
          </w:rPrChange>
        </w:rPr>
        <w:t>ONUDI</w:t>
      </w:r>
    </w:p>
    <w:p w:rsidR="00832F4C" w:rsidRPr="000F3EE9" w:rsidRDefault="00832F4C">
      <w:pPr>
        <w:autoSpaceDE w:val="0"/>
        <w:autoSpaceDN w:val="0"/>
        <w:ind w:left="1004" w:hanging="437"/>
        <w:rPr>
          <w:sz w:val="20"/>
          <w:szCs w:val="20"/>
          <w:lang w:val="fr-FR"/>
          <w:rPrChange w:id="8626" w:author="SRO">
            <w:rPr>
              <w:sz w:val="20"/>
              <w:szCs w:val="20"/>
              <w:lang w:val="fr-FR"/>
            </w:rPr>
          </w:rPrChange>
        </w:rPr>
      </w:pPr>
      <w:r w:rsidRPr="000F3EE9">
        <w:rPr>
          <w:sz w:val="20"/>
          <w:szCs w:val="20"/>
          <w:lang w:val="fr-FR"/>
          <w:rPrChange w:id="8627" w:author="SRO">
            <w:rPr>
              <w:sz w:val="20"/>
              <w:szCs w:val="20"/>
              <w:lang w:val="fr-FR"/>
            </w:rPr>
          </w:rPrChange>
        </w:rPr>
        <w:t>43, rue Oued Ziz, Agdal</w:t>
      </w:r>
    </w:p>
    <w:p w:rsidR="00832F4C" w:rsidRPr="000F3EE9" w:rsidRDefault="00832F4C">
      <w:pPr>
        <w:autoSpaceDE w:val="0"/>
        <w:autoSpaceDN w:val="0"/>
        <w:ind w:left="1004" w:hanging="437"/>
        <w:rPr>
          <w:sz w:val="20"/>
          <w:szCs w:val="20"/>
          <w:lang w:val="fr-FR"/>
          <w:rPrChange w:id="8628" w:author="SRO">
            <w:rPr>
              <w:sz w:val="20"/>
              <w:szCs w:val="20"/>
              <w:lang w:val="fr-FR"/>
            </w:rPr>
          </w:rPrChange>
        </w:rPr>
      </w:pPr>
      <w:r w:rsidRPr="000F3EE9">
        <w:rPr>
          <w:sz w:val="20"/>
          <w:szCs w:val="20"/>
          <w:lang w:val="fr-FR"/>
          <w:rPrChange w:id="8629" w:author="SRO">
            <w:rPr>
              <w:sz w:val="20"/>
              <w:szCs w:val="20"/>
              <w:lang w:val="fr-FR"/>
            </w:rPr>
          </w:rPrChange>
        </w:rPr>
        <w:t>Rabat</w:t>
      </w:r>
    </w:p>
    <w:p w:rsidR="00832F4C" w:rsidRPr="000F3EE9" w:rsidDel="00887194" w:rsidRDefault="00832F4C" w:rsidP="00887194">
      <w:pPr>
        <w:autoSpaceDE w:val="0"/>
        <w:autoSpaceDN w:val="0"/>
        <w:ind w:left="1004" w:hanging="437"/>
        <w:rPr>
          <w:del w:id="8630" w:author="SRO" w:date="2011-02-21T11:05:00Z"/>
          <w:sz w:val="20"/>
          <w:szCs w:val="20"/>
          <w:lang w:val="en-US"/>
          <w:rPrChange w:id="8631" w:author="SRO">
            <w:rPr>
              <w:del w:id="8632" w:author="SRO" w:date="2011-02-21T11:05:00Z"/>
              <w:sz w:val="20"/>
              <w:szCs w:val="20"/>
              <w:lang w:val="en-US"/>
            </w:rPr>
          </w:rPrChange>
        </w:rPr>
      </w:pPr>
      <w:r w:rsidRPr="000F3EE9">
        <w:rPr>
          <w:sz w:val="20"/>
          <w:szCs w:val="20"/>
          <w:lang w:val="en-US"/>
          <w:rPrChange w:id="8633" w:author="SRO">
            <w:rPr>
              <w:sz w:val="20"/>
              <w:szCs w:val="20"/>
              <w:lang w:val="en-US"/>
            </w:rPr>
          </w:rPrChange>
        </w:rPr>
        <w:t>Tel</w:t>
      </w:r>
      <w:r w:rsidRPr="000F3EE9">
        <w:rPr>
          <w:sz w:val="20"/>
          <w:szCs w:val="20"/>
          <w:lang w:val="en-US"/>
          <w:rPrChange w:id="8634" w:author="SRO" w:date="2011-02-21T10:18:00Z">
            <w:rPr>
              <w:sz w:val="20"/>
              <w:szCs w:val="20"/>
              <w:lang w:val="en-US"/>
            </w:rPr>
          </w:rPrChange>
        </w:rPr>
        <w:t> </w:t>
      </w:r>
      <w:r w:rsidRPr="000F3EE9">
        <w:rPr>
          <w:sz w:val="20"/>
          <w:szCs w:val="20"/>
          <w:lang w:val="en-US"/>
          <w:rPrChange w:id="8635" w:author="SRO">
            <w:rPr>
              <w:sz w:val="20"/>
              <w:szCs w:val="20"/>
              <w:lang w:val="en-US"/>
            </w:rPr>
          </w:rPrChange>
        </w:rPr>
        <w:t>: LD</w:t>
      </w:r>
      <w:r w:rsidRPr="000F3EE9">
        <w:rPr>
          <w:sz w:val="20"/>
          <w:szCs w:val="20"/>
          <w:lang w:val="en-US"/>
          <w:rPrChange w:id="8636" w:author="SRO" w:date="2011-02-21T10:18:00Z">
            <w:rPr>
              <w:sz w:val="20"/>
              <w:szCs w:val="20"/>
              <w:lang w:val="en-US"/>
            </w:rPr>
          </w:rPrChange>
        </w:rPr>
        <w:t> </w:t>
      </w:r>
      <w:r w:rsidRPr="000F3EE9">
        <w:rPr>
          <w:sz w:val="20"/>
          <w:szCs w:val="20"/>
          <w:lang w:val="en-US"/>
          <w:rPrChange w:id="8637" w:author="SRO">
            <w:rPr>
              <w:sz w:val="20"/>
              <w:szCs w:val="20"/>
              <w:lang w:val="en-US"/>
            </w:rPr>
          </w:rPrChange>
        </w:rPr>
        <w:t>: +212</w:t>
      </w:r>
      <w:r w:rsidRPr="000F3EE9">
        <w:rPr>
          <w:sz w:val="20"/>
          <w:szCs w:val="20"/>
          <w:lang w:val="en-US"/>
          <w:rPrChange w:id="8638" w:author="SRO" w:date="2011-02-21T10:18:00Z">
            <w:rPr>
              <w:sz w:val="20"/>
              <w:szCs w:val="20"/>
              <w:lang w:val="en-US"/>
            </w:rPr>
          </w:rPrChange>
        </w:rPr>
        <w:t> </w:t>
      </w:r>
      <w:r w:rsidRPr="000F3EE9">
        <w:rPr>
          <w:sz w:val="20"/>
          <w:szCs w:val="20"/>
          <w:lang w:val="en-US"/>
          <w:rPrChange w:id="8639" w:author="SRO">
            <w:rPr>
              <w:sz w:val="20"/>
              <w:szCs w:val="20"/>
              <w:lang w:val="en-US"/>
            </w:rPr>
          </w:rPrChange>
        </w:rPr>
        <w:t>537 77 58 68</w:t>
      </w:r>
      <w:ins w:id="8640" w:author="SRO" w:date="2011-02-21T11:05:00Z">
        <w:r>
          <w:rPr>
            <w:sz w:val="20"/>
            <w:szCs w:val="20"/>
            <w:rtl/>
            <w:lang w:val="en-US"/>
          </w:rPr>
          <w:t xml:space="preserve"> </w:t>
        </w:r>
      </w:ins>
      <w:del w:id="8641" w:author="SRO" w:date="2011-02-21T11:05:00Z">
        <w:r w:rsidRPr="000F3EE9" w:rsidDel="00887194">
          <w:rPr>
            <w:sz w:val="20"/>
            <w:szCs w:val="20"/>
            <w:lang w:val="en-US"/>
            <w:rPrChange w:id="8642" w:author="SRO" w:date="2011-02-21T10:18:00Z">
              <w:rPr>
                <w:sz w:val="20"/>
                <w:szCs w:val="20"/>
                <w:lang w:val="en-US"/>
              </w:rPr>
            </w:rPrChange>
          </w:rPr>
          <w:tab/>
        </w:r>
      </w:del>
    </w:p>
    <w:p w:rsidR="00832F4C" w:rsidRPr="000F3EE9" w:rsidRDefault="00832F4C" w:rsidP="00887194">
      <w:pPr>
        <w:autoSpaceDE w:val="0"/>
        <w:autoSpaceDN w:val="0"/>
        <w:ind w:left="1004" w:hanging="437"/>
        <w:rPr>
          <w:b/>
          <w:bCs/>
          <w:sz w:val="20"/>
          <w:szCs w:val="20"/>
          <w:lang w:val="en-US"/>
          <w:rPrChange w:id="8643" w:author="SRO">
            <w:rPr>
              <w:b/>
              <w:bCs/>
              <w:sz w:val="20"/>
              <w:szCs w:val="20"/>
              <w:lang w:val="en-US"/>
            </w:rPr>
          </w:rPrChange>
        </w:rPr>
      </w:pPr>
      <w:r w:rsidRPr="000F3EE9">
        <w:rPr>
          <w:sz w:val="20"/>
          <w:szCs w:val="20"/>
          <w:lang w:val="en-US"/>
          <w:rPrChange w:id="8644" w:author="SRO">
            <w:rPr>
              <w:sz w:val="20"/>
              <w:szCs w:val="20"/>
              <w:lang w:val="en-US"/>
            </w:rPr>
          </w:rPrChange>
        </w:rPr>
        <w:t>Fax</w:t>
      </w:r>
      <w:r w:rsidRPr="000F3EE9">
        <w:rPr>
          <w:sz w:val="20"/>
          <w:szCs w:val="20"/>
          <w:lang w:val="en-US"/>
          <w:rPrChange w:id="8645" w:author="SRO" w:date="2011-02-21T10:18:00Z">
            <w:rPr>
              <w:sz w:val="20"/>
              <w:szCs w:val="20"/>
              <w:lang w:val="en-US"/>
            </w:rPr>
          </w:rPrChange>
        </w:rPr>
        <w:t> </w:t>
      </w:r>
      <w:r w:rsidRPr="000F3EE9">
        <w:rPr>
          <w:sz w:val="20"/>
          <w:szCs w:val="20"/>
          <w:lang w:val="en-US"/>
          <w:rPrChange w:id="8646" w:author="SRO">
            <w:rPr>
              <w:sz w:val="20"/>
              <w:szCs w:val="20"/>
              <w:lang w:val="en-US"/>
            </w:rPr>
          </w:rPrChange>
        </w:rPr>
        <w:t>: +212 537 63 27 87</w:t>
      </w:r>
      <w:r w:rsidRPr="000F3EE9">
        <w:rPr>
          <w:b/>
          <w:bCs/>
          <w:sz w:val="20"/>
          <w:szCs w:val="20"/>
          <w:lang w:val="en-US"/>
          <w:rPrChange w:id="8647" w:author="SRO" w:date="2011-02-21T10:18:00Z">
            <w:rPr>
              <w:b/>
              <w:bCs/>
              <w:sz w:val="20"/>
              <w:szCs w:val="20"/>
              <w:lang w:val="en-US"/>
            </w:rPr>
          </w:rPrChange>
        </w:rPr>
        <w:tab/>
      </w:r>
    </w:p>
    <w:p w:rsidR="00832F4C" w:rsidRPr="000F3EE9" w:rsidRDefault="00832F4C">
      <w:pPr>
        <w:autoSpaceDE w:val="0"/>
        <w:autoSpaceDN w:val="0"/>
        <w:ind w:left="1004" w:hanging="437"/>
        <w:rPr>
          <w:sz w:val="20"/>
          <w:szCs w:val="20"/>
          <w:lang w:val="en-US"/>
          <w:rPrChange w:id="8648" w:author="SRO">
            <w:rPr>
              <w:sz w:val="20"/>
              <w:szCs w:val="20"/>
              <w:lang w:val="en-US"/>
            </w:rPr>
          </w:rPrChange>
        </w:rPr>
      </w:pPr>
      <w:r w:rsidRPr="000F3EE9">
        <w:rPr>
          <w:sz w:val="20"/>
          <w:szCs w:val="20"/>
          <w:lang w:val="en-US"/>
          <w:rPrChange w:id="8649" w:author="SRO">
            <w:rPr>
              <w:sz w:val="20"/>
              <w:szCs w:val="20"/>
              <w:lang w:val="en-US"/>
            </w:rPr>
          </w:rPrChange>
        </w:rPr>
        <w:t>Email</w:t>
      </w:r>
      <w:r w:rsidRPr="000F3EE9">
        <w:rPr>
          <w:sz w:val="20"/>
          <w:szCs w:val="20"/>
          <w:lang w:val="en-US"/>
          <w:rPrChange w:id="8650" w:author="SRO" w:date="2011-02-21T10:18:00Z">
            <w:rPr>
              <w:sz w:val="20"/>
              <w:szCs w:val="20"/>
              <w:lang w:val="en-US"/>
            </w:rPr>
          </w:rPrChange>
        </w:rPr>
        <w:t> </w:t>
      </w:r>
      <w:r w:rsidRPr="000F3EE9">
        <w:rPr>
          <w:sz w:val="20"/>
          <w:szCs w:val="20"/>
          <w:lang w:val="en-US"/>
          <w:rPrChange w:id="8651" w:author="SRO">
            <w:rPr>
              <w:sz w:val="20"/>
              <w:szCs w:val="20"/>
              <w:lang w:val="en-US"/>
            </w:rPr>
          </w:rPrChange>
        </w:rPr>
        <w:t xml:space="preserve">: </w:t>
      </w:r>
      <w:r w:rsidRPr="000F3EE9">
        <w:rPr>
          <w:sz w:val="20"/>
          <w:szCs w:val="20"/>
          <w:lang w:val="en-US"/>
          <w:rPrChange w:id="8652" w:author="SRO">
            <w:rPr>
              <w:sz w:val="20"/>
              <w:szCs w:val="20"/>
              <w:lang w:val="en-US"/>
            </w:rPr>
          </w:rPrChange>
        </w:rPr>
        <w:fldChar w:fldCharType="begin"/>
      </w:r>
      <w:r w:rsidRPr="000F3EE9">
        <w:rPr>
          <w:sz w:val="20"/>
          <w:szCs w:val="20"/>
          <w:lang w:val="en-US"/>
          <w:rPrChange w:id="8653" w:author="SRO">
            <w:rPr>
              <w:sz w:val="20"/>
              <w:szCs w:val="20"/>
              <w:lang w:val="en-US"/>
            </w:rPr>
          </w:rPrChange>
        </w:rPr>
        <w:instrText xml:space="preserve"> HYPERLINK "mailto:j.bernard@unido.org" </w:instrText>
      </w:r>
      <w:r w:rsidRPr="000F3EE9">
        <w:rPr>
          <w:sz w:val="20"/>
          <w:szCs w:val="20"/>
          <w:lang w:val="en-US"/>
          <w:rPrChange w:id="8654" w:author="SRO" w:date="2011-02-21T10:18:00Z">
            <w:rPr>
              <w:sz w:val="20"/>
              <w:szCs w:val="20"/>
              <w:lang w:val="en-US"/>
            </w:rPr>
          </w:rPrChange>
        </w:rPr>
      </w:r>
      <w:r w:rsidRPr="000F3EE9">
        <w:rPr>
          <w:sz w:val="20"/>
          <w:szCs w:val="20"/>
          <w:lang w:val="en-US"/>
          <w:rPrChange w:id="8655" w:author="SRO">
            <w:rPr>
              <w:sz w:val="20"/>
              <w:szCs w:val="20"/>
              <w:lang w:val="en-US"/>
            </w:rPr>
          </w:rPrChange>
        </w:rPr>
        <w:fldChar w:fldCharType="separate"/>
      </w:r>
      <w:r w:rsidRPr="00832F4C">
        <w:rPr>
          <w:rStyle w:val="Hyperlink"/>
          <w:color w:val="auto"/>
          <w:sz w:val="20"/>
          <w:szCs w:val="20"/>
          <w:lang w:val="en-US"/>
          <w:rPrChange w:id="8656" w:author="SRO" w:date="2011-02-21T10:18:00Z">
            <w:rPr>
              <w:rStyle w:val="Hyperlink"/>
              <w:sz w:val="20"/>
              <w:szCs w:val="20"/>
              <w:lang w:val="en-US"/>
            </w:rPr>
          </w:rPrChange>
        </w:rPr>
        <w:t>j.bernard@unido.org</w:t>
      </w:r>
      <w:r w:rsidRPr="000F3EE9">
        <w:rPr>
          <w:sz w:val="20"/>
          <w:szCs w:val="20"/>
          <w:lang w:val="en-US"/>
          <w:rPrChange w:id="8657" w:author="SRO">
            <w:rPr>
              <w:sz w:val="20"/>
              <w:szCs w:val="20"/>
              <w:lang w:val="en-US"/>
            </w:rPr>
          </w:rPrChange>
        </w:rPr>
        <w:fldChar w:fldCharType="end"/>
      </w:r>
    </w:p>
    <w:p w:rsidR="00832F4C" w:rsidRPr="000F3EE9" w:rsidRDefault="00832F4C">
      <w:pPr>
        <w:autoSpaceDE w:val="0"/>
        <w:autoSpaceDN w:val="0"/>
        <w:ind w:left="284" w:hanging="284"/>
        <w:rPr>
          <w:b/>
          <w:bCs/>
          <w:sz w:val="20"/>
          <w:szCs w:val="20"/>
          <w:lang w:val="en-US"/>
          <w:rPrChange w:id="8658" w:author="SRO">
            <w:rPr>
              <w:b/>
              <w:bCs/>
              <w:sz w:val="20"/>
              <w:szCs w:val="20"/>
              <w:lang w:val="en-US"/>
            </w:rPr>
          </w:rPrChange>
        </w:rPr>
      </w:pPr>
    </w:p>
    <w:p w:rsidR="00832F4C" w:rsidRPr="000F3EE9" w:rsidRDefault="00832F4C">
      <w:pPr>
        <w:autoSpaceDE w:val="0"/>
        <w:autoSpaceDN w:val="0"/>
        <w:ind w:left="284" w:hanging="284"/>
        <w:rPr>
          <w:b/>
          <w:bCs/>
          <w:sz w:val="20"/>
          <w:szCs w:val="20"/>
          <w:lang w:val="fr-FR"/>
          <w:rPrChange w:id="8659" w:author="SRO">
            <w:rPr>
              <w:b/>
              <w:bCs/>
              <w:sz w:val="20"/>
              <w:szCs w:val="20"/>
              <w:lang w:val="fr-FR"/>
            </w:rPr>
          </w:rPrChange>
        </w:rPr>
      </w:pPr>
      <w:r w:rsidRPr="000F3EE9">
        <w:rPr>
          <w:b/>
          <w:sz w:val="20"/>
          <w:szCs w:val="20"/>
          <w:lang w:val="fr-FR"/>
          <w:rPrChange w:id="8660" w:author="SRO">
            <w:rPr>
              <w:b/>
              <w:sz w:val="20"/>
              <w:szCs w:val="20"/>
              <w:lang w:val="fr-FR"/>
            </w:rPr>
          </w:rPrChange>
        </w:rPr>
        <w:t>FAO</w:t>
      </w:r>
    </w:p>
    <w:p w:rsidR="00832F4C" w:rsidRPr="000F3EE9" w:rsidRDefault="00832F4C">
      <w:pPr>
        <w:numPr>
          <w:ilvl w:val="0"/>
          <w:numId w:val="27"/>
          <w:numberingChange w:id="8661" w:author="SRO" w:date="2011-02-21T09:12:00Z" w:original="%1:60:0:."/>
        </w:numPr>
        <w:tabs>
          <w:tab w:val="clear" w:pos="1004"/>
          <w:tab w:val="num" w:pos="567"/>
        </w:tabs>
        <w:autoSpaceDE w:val="0"/>
        <w:autoSpaceDN w:val="0"/>
        <w:adjustRightInd w:val="0"/>
        <w:ind w:hanging="1004"/>
        <w:textAlignment w:val="baseline"/>
        <w:rPr>
          <w:b/>
          <w:bCs/>
          <w:sz w:val="20"/>
          <w:szCs w:val="20"/>
          <w:lang w:val="fr-FR"/>
          <w:rPrChange w:id="8662" w:author="SRO">
            <w:rPr>
              <w:b/>
              <w:bCs/>
              <w:sz w:val="20"/>
              <w:szCs w:val="20"/>
              <w:lang w:val="fr-FR"/>
            </w:rPr>
          </w:rPrChange>
        </w:rPr>
      </w:pPr>
      <w:r w:rsidRPr="000F3EE9">
        <w:rPr>
          <w:sz w:val="20"/>
          <w:szCs w:val="20"/>
          <w:lang w:val="fr-FR"/>
          <w:rPrChange w:id="8663" w:author="SRO">
            <w:rPr>
              <w:sz w:val="20"/>
              <w:szCs w:val="20"/>
              <w:lang w:val="fr-FR"/>
            </w:rPr>
          </w:rPrChange>
        </w:rPr>
        <w:t xml:space="preserve">M. André Hupin </w:t>
      </w:r>
    </w:p>
    <w:p w:rsidR="00832F4C" w:rsidRPr="000F3EE9" w:rsidRDefault="00832F4C">
      <w:pPr>
        <w:autoSpaceDE w:val="0"/>
        <w:autoSpaceDN w:val="0"/>
        <w:ind w:left="567" w:hanging="567"/>
        <w:rPr>
          <w:sz w:val="20"/>
          <w:szCs w:val="20"/>
          <w:lang w:val="fr-FR"/>
          <w:rPrChange w:id="8664" w:author="SRO">
            <w:rPr>
              <w:sz w:val="20"/>
              <w:szCs w:val="20"/>
              <w:lang w:val="fr-FR"/>
            </w:rPr>
          </w:rPrChange>
        </w:rPr>
      </w:pPr>
      <w:r w:rsidRPr="000F3EE9">
        <w:rPr>
          <w:sz w:val="20"/>
          <w:szCs w:val="20"/>
          <w:lang w:val="fr-FR"/>
          <w:rPrChange w:id="8665" w:author="SRO" w:date="2011-02-21T10:18:00Z">
            <w:rPr>
              <w:sz w:val="20"/>
              <w:szCs w:val="20"/>
              <w:lang w:val="fr-FR"/>
            </w:rPr>
          </w:rPrChange>
        </w:rPr>
        <w:tab/>
      </w:r>
      <w:r w:rsidRPr="000F3EE9">
        <w:rPr>
          <w:sz w:val="20"/>
          <w:szCs w:val="20"/>
          <w:lang w:val="fr-FR"/>
          <w:rPrChange w:id="8666" w:author="SRO">
            <w:rPr>
              <w:sz w:val="20"/>
              <w:szCs w:val="20"/>
              <w:lang w:val="fr-FR"/>
            </w:rPr>
          </w:rPrChange>
        </w:rPr>
        <w:t>Représentant de la FAO</w:t>
      </w:r>
    </w:p>
    <w:p w:rsidR="00832F4C" w:rsidRPr="000F3EE9" w:rsidRDefault="00832F4C">
      <w:pPr>
        <w:autoSpaceDE w:val="0"/>
        <w:autoSpaceDN w:val="0"/>
        <w:ind w:left="567"/>
        <w:rPr>
          <w:sz w:val="20"/>
          <w:szCs w:val="20"/>
          <w:lang w:val="fr-FR"/>
          <w:rPrChange w:id="8667" w:author="SRO">
            <w:rPr>
              <w:sz w:val="20"/>
              <w:szCs w:val="20"/>
              <w:lang w:val="fr-FR"/>
            </w:rPr>
          </w:rPrChange>
        </w:rPr>
      </w:pPr>
      <w:r w:rsidRPr="000F3EE9">
        <w:rPr>
          <w:sz w:val="20"/>
          <w:szCs w:val="20"/>
          <w:lang w:val="fr-FR"/>
          <w:rPrChange w:id="8668" w:author="SRO">
            <w:rPr>
              <w:sz w:val="20"/>
              <w:szCs w:val="20"/>
              <w:lang w:val="fr-FR"/>
            </w:rPr>
          </w:rPrChange>
        </w:rPr>
        <w:t xml:space="preserve">4, rue Prince Sidi Mohamed </w:t>
      </w:r>
      <w:r w:rsidRPr="000F3EE9">
        <w:rPr>
          <w:sz w:val="20"/>
          <w:szCs w:val="20"/>
          <w:lang w:val="fr-FR"/>
          <w:rPrChange w:id="8669" w:author="SRO" w:date="2011-02-21T10:18:00Z">
            <w:rPr>
              <w:sz w:val="20"/>
              <w:szCs w:val="20"/>
              <w:lang w:val="fr-FR"/>
            </w:rPr>
          </w:rPrChange>
        </w:rPr>
        <w:t>–</w:t>
      </w:r>
      <w:r w:rsidRPr="000F3EE9">
        <w:rPr>
          <w:sz w:val="20"/>
          <w:szCs w:val="20"/>
          <w:lang w:val="fr-FR"/>
          <w:rPrChange w:id="8670" w:author="SRO">
            <w:rPr>
              <w:sz w:val="20"/>
              <w:szCs w:val="20"/>
              <w:lang w:val="fr-FR"/>
            </w:rPr>
          </w:rPrChange>
        </w:rPr>
        <w:t xml:space="preserve"> Souissi</w:t>
      </w:r>
    </w:p>
    <w:p w:rsidR="00832F4C" w:rsidRPr="000F3EE9" w:rsidRDefault="00832F4C">
      <w:pPr>
        <w:autoSpaceDE w:val="0"/>
        <w:autoSpaceDN w:val="0"/>
        <w:ind w:left="284" w:firstLine="283"/>
        <w:rPr>
          <w:sz w:val="20"/>
          <w:szCs w:val="20"/>
          <w:lang w:val="fr-FR"/>
          <w:rPrChange w:id="8671" w:author="SRO">
            <w:rPr>
              <w:sz w:val="20"/>
              <w:szCs w:val="20"/>
              <w:lang w:val="fr-FR"/>
            </w:rPr>
          </w:rPrChange>
        </w:rPr>
      </w:pPr>
      <w:r w:rsidRPr="000F3EE9">
        <w:rPr>
          <w:sz w:val="20"/>
          <w:szCs w:val="20"/>
          <w:lang w:val="fr-FR"/>
          <w:rPrChange w:id="8672" w:author="SRO">
            <w:rPr>
              <w:sz w:val="20"/>
              <w:szCs w:val="20"/>
              <w:lang w:val="fr-FR"/>
            </w:rPr>
          </w:rPrChange>
        </w:rPr>
        <w:t>Rabat</w:t>
      </w:r>
    </w:p>
    <w:p w:rsidR="00832F4C" w:rsidRPr="000F3EE9" w:rsidDel="00887194" w:rsidRDefault="00832F4C">
      <w:pPr>
        <w:autoSpaceDE w:val="0"/>
        <w:autoSpaceDN w:val="0"/>
        <w:ind w:left="284" w:firstLine="283"/>
        <w:rPr>
          <w:del w:id="8673" w:author="SRO" w:date="2011-02-21T11:05:00Z"/>
          <w:sz w:val="20"/>
          <w:szCs w:val="20"/>
          <w:lang w:val="fr-FR"/>
          <w:rPrChange w:id="8674" w:author="SRO">
            <w:rPr>
              <w:del w:id="8675" w:author="SRO" w:date="2011-02-21T11:05:00Z"/>
              <w:sz w:val="20"/>
              <w:szCs w:val="20"/>
              <w:lang w:val="fr-FR"/>
            </w:rPr>
          </w:rPrChange>
        </w:rPr>
      </w:pPr>
      <w:r w:rsidRPr="000F3EE9">
        <w:rPr>
          <w:sz w:val="20"/>
          <w:szCs w:val="20"/>
          <w:lang w:val="fr-FR"/>
          <w:rPrChange w:id="8676" w:author="SRO">
            <w:rPr>
              <w:sz w:val="20"/>
              <w:szCs w:val="20"/>
              <w:lang w:val="fr-FR"/>
            </w:rPr>
          </w:rPrChange>
        </w:rPr>
        <w:t>Tél</w:t>
      </w:r>
      <w:r w:rsidRPr="000F3EE9">
        <w:rPr>
          <w:sz w:val="20"/>
          <w:szCs w:val="20"/>
          <w:lang w:val="fr-FR"/>
          <w:rPrChange w:id="8677" w:author="SRO" w:date="2011-02-21T10:18:00Z">
            <w:rPr>
              <w:sz w:val="20"/>
              <w:szCs w:val="20"/>
              <w:lang w:val="fr-FR"/>
            </w:rPr>
          </w:rPrChange>
        </w:rPr>
        <w:t> </w:t>
      </w:r>
      <w:r w:rsidRPr="000F3EE9">
        <w:rPr>
          <w:sz w:val="20"/>
          <w:szCs w:val="20"/>
          <w:lang w:val="fr-FR"/>
          <w:rPrChange w:id="8678" w:author="SRO">
            <w:rPr>
              <w:sz w:val="20"/>
              <w:szCs w:val="20"/>
              <w:lang w:val="fr-FR"/>
            </w:rPr>
          </w:rPrChange>
        </w:rPr>
        <w:t xml:space="preserve">: 212 537 65 43 08 / 38 - 061 29 13 69 </w:t>
      </w:r>
    </w:p>
    <w:p w:rsidR="00832F4C" w:rsidRPr="000F3EE9" w:rsidRDefault="00832F4C" w:rsidP="00887194">
      <w:pPr>
        <w:autoSpaceDE w:val="0"/>
        <w:autoSpaceDN w:val="0"/>
        <w:ind w:left="284" w:firstLine="283"/>
        <w:rPr>
          <w:sz w:val="20"/>
          <w:szCs w:val="20"/>
          <w:lang w:val="fr-FR"/>
          <w:rPrChange w:id="8679" w:author="SRO">
            <w:rPr>
              <w:sz w:val="20"/>
              <w:szCs w:val="20"/>
              <w:lang w:val="fr-FR"/>
            </w:rPr>
          </w:rPrChange>
        </w:rPr>
      </w:pPr>
      <w:r w:rsidRPr="000F3EE9">
        <w:rPr>
          <w:sz w:val="20"/>
          <w:szCs w:val="20"/>
          <w:lang w:val="fr-FR"/>
          <w:rPrChange w:id="8680" w:author="SRO">
            <w:rPr>
              <w:sz w:val="20"/>
              <w:szCs w:val="20"/>
              <w:lang w:val="fr-FR"/>
            </w:rPr>
          </w:rPrChange>
        </w:rPr>
        <w:t>Fax</w:t>
      </w:r>
      <w:r w:rsidRPr="000F3EE9">
        <w:rPr>
          <w:sz w:val="20"/>
          <w:szCs w:val="20"/>
          <w:lang w:val="fr-FR"/>
          <w:rPrChange w:id="8681" w:author="SRO" w:date="2011-02-21T10:18:00Z">
            <w:rPr>
              <w:sz w:val="20"/>
              <w:szCs w:val="20"/>
              <w:lang w:val="fr-FR"/>
            </w:rPr>
          </w:rPrChange>
        </w:rPr>
        <w:t> </w:t>
      </w:r>
      <w:r w:rsidRPr="000F3EE9">
        <w:rPr>
          <w:sz w:val="20"/>
          <w:szCs w:val="20"/>
          <w:lang w:val="fr-FR"/>
          <w:rPrChange w:id="8682" w:author="SRO">
            <w:rPr>
              <w:sz w:val="20"/>
              <w:szCs w:val="20"/>
              <w:lang w:val="fr-FR"/>
            </w:rPr>
          </w:rPrChange>
        </w:rPr>
        <w:t>: 212 537 65 45 52</w:t>
      </w:r>
    </w:p>
    <w:p w:rsidR="00832F4C" w:rsidRPr="000F3EE9" w:rsidRDefault="00832F4C">
      <w:pPr>
        <w:autoSpaceDE w:val="0"/>
        <w:autoSpaceDN w:val="0"/>
        <w:ind w:left="284" w:firstLine="283"/>
        <w:rPr>
          <w:sz w:val="20"/>
          <w:szCs w:val="20"/>
          <w:lang w:val="fr-FR"/>
          <w:rPrChange w:id="8683" w:author="SRO">
            <w:rPr>
              <w:sz w:val="20"/>
              <w:szCs w:val="20"/>
              <w:lang w:val="fr-FR"/>
            </w:rPr>
          </w:rPrChange>
        </w:rPr>
      </w:pPr>
      <w:r w:rsidRPr="000F3EE9">
        <w:rPr>
          <w:sz w:val="20"/>
          <w:szCs w:val="20"/>
          <w:lang w:val="fr-FR"/>
          <w:rPrChange w:id="8684" w:author="SRO">
            <w:rPr>
              <w:sz w:val="20"/>
              <w:szCs w:val="20"/>
              <w:lang w:val="fr-FR"/>
            </w:rPr>
          </w:rPrChange>
        </w:rPr>
        <w:t>Email</w:t>
      </w:r>
      <w:r w:rsidRPr="000F3EE9">
        <w:rPr>
          <w:sz w:val="20"/>
          <w:szCs w:val="20"/>
          <w:lang w:val="fr-FR"/>
          <w:rPrChange w:id="8685" w:author="SRO" w:date="2011-02-21T10:18:00Z">
            <w:rPr>
              <w:sz w:val="20"/>
              <w:szCs w:val="20"/>
              <w:lang w:val="fr-FR"/>
            </w:rPr>
          </w:rPrChange>
        </w:rPr>
        <w:t> </w:t>
      </w:r>
      <w:r w:rsidRPr="000F3EE9">
        <w:rPr>
          <w:sz w:val="20"/>
          <w:szCs w:val="20"/>
          <w:lang w:val="fr-FR"/>
          <w:rPrChange w:id="8686" w:author="SRO">
            <w:rPr>
              <w:sz w:val="20"/>
              <w:szCs w:val="20"/>
              <w:lang w:val="fr-FR"/>
            </w:rPr>
          </w:rPrChange>
        </w:rPr>
        <w:t xml:space="preserve">: </w:t>
      </w:r>
      <w:r w:rsidRPr="000F3EE9">
        <w:rPr>
          <w:rPrChange w:id="8687" w:author="SRO">
            <w:rPr/>
          </w:rPrChange>
        </w:rPr>
        <w:fldChar w:fldCharType="begin"/>
      </w:r>
      <w:r w:rsidRPr="000F3EE9">
        <w:rPr>
          <w:rPrChange w:id="8688" w:author="SRO">
            <w:rPr/>
          </w:rPrChange>
        </w:rPr>
        <w:instrText>HYPERLINK "mailto:fao-ma@fao.org"</w:instrText>
      </w:r>
      <w:r w:rsidRPr="000F3EE9">
        <w:rPr>
          <w:rPrChange w:id="8689" w:author="SRO" w:date="2011-02-21T10:18:00Z">
            <w:rPr/>
          </w:rPrChange>
        </w:rPr>
      </w:r>
      <w:r w:rsidRPr="000F3EE9">
        <w:rPr>
          <w:rPrChange w:id="8690" w:author="SRO">
            <w:rPr/>
          </w:rPrChange>
        </w:rPr>
        <w:fldChar w:fldCharType="separate"/>
      </w:r>
      <w:r w:rsidRPr="00832F4C">
        <w:rPr>
          <w:rStyle w:val="Hyperlink"/>
          <w:color w:val="auto"/>
          <w:sz w:val="20"/>
          <w:szCs w:val="20"/>
          <w:lang w:val="fr-FR"/>
          <w:rPrChange w:id="8691" w:author="SRO" w:date="2011-02-21T10:18:00Z">
            <w:rPr>
              <w:rStyle w:val="Hyperlink"/>
              <w:sz w:val="20"/>
              <w:szCs w:val="20"/>
              <w:lang w:val="fr-FR"/>
            </w:rPr>
          </w:rPrChange>
        </w:rPr>
        <w:t>fao-ma@fao.org</w:t>
      </w:r>
      <w:r w:rsidRPr="000F3EE9">
        <w:rPr>
          <w:rPrChange w:id="8692" w:author="SRO">
            <w:rPr/>
          </w:rPrChange>
        </w:rPr>
        <w:fldChar w:fldCharType="end"/>
      </w:r>
    </w:p>
    <w:p w:rsidR="00832F4C" w:rsidRPr="000F3EE9" w:rsidRDefault="00832F4C">
      <w:pPr>
        <w:autoSpaceDE w:val="0"/>
        <w:autoSpaceDN w:val="0"/>
        <w:ind w:left="284" w:firstLine="283"/>
        <w:rPr>
          <w:sz w:val="20"/>
          <w:szCs w:val="20"/>
          <w:lang w:val="fr-FR"/>
          <w:rPrChange w:id="8693" w:author="SRO">
            <w:rPr>
              <w:sz w:val="20"/>
              <w:szCs w:val="20"/>
              <w:lang w:val="fr-FR"/>
            </w:rPr>
          </w:rPrChange>
        </w:rPr>
      </w:pPr>
    </w:p>
    <w:p w:rsidR="00832F4C" w:rsidRPr="000F3EE9" w:rsidRDefault="00832F4C">
      <w:pPr>
        <w:autoSpaceDE w:val="0"/>
        <w:autoSpaceDN w:val="0"/>
        <w:ind w:left="284" w:hanging="284"/>
        <w:rPr>
          <w:b/>
          <w:sz w:val="20"/>
          <w:szCs w:val="20"/>
          <w:lang w:val="fr-FR"/>
          <w:rPrChange w:id="8694" w:author="SRO">
            <w:rPr>
              <w:b/>
              <w:sz w:val="20"/>
              <w:szCs w:val="20"/>
              <w:lang w:val="fr-FR"/>
            </w:rPr>
          </w:rPrChange>
        </w:rPr>
      </w:pPr>
      <w:r w:rsidRPr="000F3EE9">
        <w:rPr>
          <w:b/>
          <w:sz w:val="20"/>
          <w:szCs w:val="20"/>
          <w:lang w:val="fr-FR"/>
          <w:rPrChange w:id="8695" w:author="SRO">
            <w:rPr>
              <w:b/>
              <w:sz w:val="20"/>
              <w:szCs w:val="20"/>
              <w:lang w:val="fr-FR"/>
            </w:rPr>
          </w:rPrChange>
        </w:rPr>
        <w:t xml:space="preserve">UN-DESA, NY </w:t>
      </w:r>
    </w:p>
    <w:p w:rsidR="00832F4C" w:rsidRPr="000F3EE9" w:rsidRDefault="00832F4C">
      <w:pPr>
        <w:numPr>
          <w:ilvl w:val="0"/>
          <w:numId w:val="27"/>
          <w:numberingChange w:id="8696" w:author="SRO" w:date="2011-02-21T09:12:00Z" w:original="%1:61:0:."/>
        </w:numPr>
        <w:tabs>
          <w:tab w:val="clear" w:pos="1004"/>
          <w:tab w:val="num" w:pos="567"/>
        </w:tabs>
        <w:autoSpaceDE w:val="0"/>
        <w:autoSpaceDN w:val="0"/>
        <w:adjustRightInd w:val="0"/>
        <w:ind w:hanging="1004"/>
        <w:textAlignment w:val="baseline"/>
        <w:rPr>
          <w:sz w:val="20"/>
          <w:szCs w:val="20"/>
          <w:lang w:val="en-US"/>
          <w:rPrChange w:id="8697" w:author="SRO">
            <w:rPr>
              <w:sz w:val="20"/>
              <w:szCs w:val="20"/>
              <w:lang w:val="en-US"/>
            </w:rPr>
          </w:rPrChange>
        </w:rPr>
      </w:pPr>
      <w:r w:rsidRPr="000F3EE9">
        <w:rPr>
          <w:sz w:val="20"/>
          <w:szCs w:val="20"/>
          <w:lang w:val="en-US"/>
          <w:rPrChange w:id="8698" w:author="SRO">
            <w:rPr>
              <w:sz w:val="20"/>
              <w:szCs w:val="20"/>
              <w:lang w:val="en-US"/>
            </w:rPr>
          </w:rPrChange>
        </w:rPr>
        <w:t>Mr. Hazem Fahm</w:t>
      </w:r>
      <w:r w:rsidRPr="000F3EE9">
        <w:rPr>
          <w:sz w:val="20"/>
          <w:szCs w:val="20"/>
          <w:lang w:val="fr-FR"/>
          <w:rPrChange w:id="8699" w:author="SRO">
            <w:rPr>
              <w:sz w:val="20"/>
              <w:szCs w:val="20"/>
              <w:lang w:val="fr-FR"/>
            </w:rPr>
          </w:rPrChange>
        </w:rPr>
        <w:t>y</w:t>
      </w:r>
    </w:p>
    <w:p w:rsidR="00832F4C" w:rsidRPr="000F3EE9" w:rsidRDefault="00832F4C">
      <w:pPr>
        <w:autoSpaceDE w:val="0"/>
        <w:autoSpaceDN w:val="0"/>
        <w:ind w:firstLine="567"/>
        <w:rPr>
          <w:sz w:val="20"/>
          <w:szCs w:val="20"/>
          <w:lang w:val="en-US"/>
          <w:rPrChange w:id="8700" w:author="SRO">
            <w:rPr>
              <w:sz w:val="20"/>
              <w:szCs w:val="20"/>
              <w:lang w:val="en-US"/>
            </w:rPr>
          </w:rPrChange>
        </w:rPr>
      </w:pPr>
      <w:r w:rsidRPr="000F3EE9">
        <w:rPr>
          <w:sz w:val="20"/>
          <w:szCs w:val="20"/>
          <w:lang w:val="en-US"/>
          <w:rPrChange w:id="8701" w:author="SRO">
            <w:rPr>
              <w:sz w:val="20"/>
              <w:szCs w:val="20"/>
              <w:lang w:val="en-US"/>
            </w:rPr>
          </w:rPrChange>
        </w:rPr>
        <w:t xml:space="preserve">Chief Unit, Multistakeholder Engagement Unit, </w:t>
      </w:r>
    </w:p>
    <w:p w:rsidR="00832F4C" w:rsidRPr="000F3EE9" w:rsidRDefault="00832F4C">
      <w:pPr>
        <w:autoSpaceDE w:val="0"/>
        <w:autoSpaceDN w:val="0"/>
        <w:ind w:firstLine="567"/>
        <w:rPr>
          <w:sz w:val="20"/>
          <w:szCs w:val="20"/>
          <w:rPrChange w:id="8702" w:author="SRO">
            <w:rPr>
              <w:sz w:val="20"/>
              <w:szCs w:val="20"/>
            </w:rPr>
          </w:rPrChange>
        </w:rPr>
      </w:pPr>
      <w:r w:rsidRPr="000F3EE9">
        <w:rPr>
          <w:sz w:val="20"/>
          <w:szCs w:val="20"/>
          <w:rPrChange w:id="8703" w:author="SRO">
            <w:rPr>
              <w:sz w:val="20"/>
              <w:szCs w:val="20"/>
            </w:rPr>
          </w:rPrChange>
        </w:rPr>
        <w:t>Financing for Development Office</w:t>
      </w:r>
    </w:p>
    <w:p w:rsidR="00832F4C" w:rsidRPr="000F3EE9" w:rsidRDefault="00832F4C">
      <w:pPr>
        <w:autoSpaceDE w:val="0"/>
        <w:autoSpaceDN w:val="0"/>
        <w:ind w:firstLine="567"/>
        <w:rPr>
          <w:sz w:val="20"/>
          <w:szCs w:val="20"/>
          <w:lang w:val="en-US"/>
          <w:rPrChange w:id="8704" w:author="SRO">
            <w:rPr>
              <w:sz w:val="20"/>
              <w:szCs w:val="20"/>
              <w:lang w:val="en-US"/>
            </w:rPr>
          </w:rPrChange>
        </w:rPr>
      </w:pPr>
      <w:r w:rsidRPr="000F3EE9">
        <w:rPr>
          <w:sz w:val="20"/>
          <w:szCs w:val="20"/>
          <w:lang w:val="en-US"/>
          <w:rPrChange w:id="8705" w:author="SRO">
            <w:rPr>
              <w:sz w:val="20"/>
              <w:szCs w:val="20"/>
              <w:lang w:val="en-US"/>
            </w:rPr>
          </w:rPrChange>
        </w:rPr>
        <w:t>Department of Economic &amp; Social Affairs (UN-DESA)</w:t>
      </w:r>
    </w:p>
    <w:p w:rsidR="00832F4C" w:rsidRPr="000F3EE9" w:rsidRDefault="00832F4C">
      <w:pPr>
        <w:autoSpaceDE w:val="0"/>
        <w:autoSpaceDN w:val="0"/>
        <w:ind w:firstLine="567"/>
        <w:rPr>
          <w:sz w:val="20"/>
          <w:szCs w:val="20"/>
          <w:lang w:val="en-US"/>
          <w:rPrChange w:id="8706" w:author="SRO">
            <w:rPr>
              <w:sz w:val="20"/>
              <w:szCs w:val="20"/>
              <w:lang w:val="en-US"/>
            </w:rPr>
          </w:rPrChange>
        </w:rPr>
      </w:pPr>
      <w:r w:rsidRPr="000F3EE9">
        <w:rPr>
          <w:sz w:val="20"/>
          <w:szCs w:val="20"/>
          <w:lang w:val="en-US"/>
          <w:rPrChange w:id="8707" w:author="SRO">
            <w:rPr>
              <w:sz w:val="20"/>
              <w:szCs w:val="20"/>
              <w:lang w:val="en-US"/>
            </w:rPr>
          </w:rPrChange>
        </w:rPr>
        <w:t>New York, NY 10017, USA</w:t>
      </w:r>
    </w:p>
    <w:p w:rsidR="00832F4C" w:rsidRPr="000F3EE9" w:rsidRDefault="00832F4C">
      <w:pPr>
        <w:autoSpaceDE w:val="0"/>
        <w:autoSpaceDN w:val="0"/>
        <w:ind w:firstLine="567"/>
        <w:rPr>
          <w:sz w:val="20"/>
          <w:szCs w:val="20"/>
          <w:lang w:val="en-US"/>
          <w:rPrChange w:id="8708" w:author="SRO">
            <w:rPr>
              <w:sz w:val="20"/>
              <w:szCs w:val="20"/>
              <w:lang w:val="en-US"/>
            </w:rPr>
          </w:rPrChange>
        </w:rPr>
      </w:pPr>
      <w:r w:rsidRPr="000F3EE9">
        <w:rPr>
          <w:sz w:val="20"/>
          <w:szCs w:val="20"/>
          <w:lang w:val="en-US"/>
          <w:rPrChange w:id="8709" w:author="SRO">
            <w:rPr>
              <w:sz w:val="20"/>
              <w:szCs w:val="20"/>
              <w:lang w:val="en-US"/>
            </w:rPr>
          </w:rPrChange>
        </w:rPr>
        <w:t>Tel: +1</w:t>
      </w:r>
      <w:r w:rsidRPr="000F3EE9">
        <w:rPr>
          <w:sz w:val="20"/>
          <w:szCs w:val="20"/>
          <w:lang w:val="en-US"/>
          <w:rPrChange w:id="8710" w:author="SRO" w:date="2011-02-21T10:18:00Z">
            <w:rPr>
              <w:sz w:val="20"/>
              <w:szCs w:val="20"/>
              <w:lang w:val="en-US"/>
            </w:rPr>
          </w:rPrChange>
        </w:rPr>
        <w:t> </w:t>
      </w:r>
      <w:r w:rsidRPr="000F3EE9">
        <w:rPr>
          <w:sz w:val="20"/>
          <w:szCs w:val="20"/>
          <w:lang w:val="en-US"/>
          <w:rPrChange w:id="8711" w:author="SRO">
            <w:rPr>
              <w:sz w:val="20"/>
              <w:szCs w:val="20"/>
              <w:lang w:val="en-US"/>
            </w:rPr>
          </w:rPrChange>
        </w:rPr>
        <w:t>212</w:t>
      </w:r>
      <w:r w:rsidRPr="000F3EE9">
        <w:rPr>
          <w:sz w:val="20"/>
          <w:szCs w:val="20"/>
          <w:lang w:val="en-US"/>
          <w:rPrChange w:id="8712" w:author="SRO" w:date="2011-02-21T10:18:00Z">
            <w:rPr>
              <w:sz w:val="20"/>
              <w:szCs w:val="20"/>
              <w:lang w:val="en-US"/>
            </w:rPr>
          </w:rPrChange>
        </w:rPr>
        <w:t> </w:t>
      </w:r>
      <w:r w:rsidRPr="000F3EE9">
        <w:rPr>
          <w:sz w:val="20"/>
          <w:szCs w:val="20"/>
          <w:lang w:val="en-US"/>
          <w:rPrChange w:id="8713" w:author="SRO">
            <w:rPr>
              <w:sz w:val="20"/>
              <w:szCs w:val="20"/>
              <w:lang w:val="en-US"/>
            </w:rPr>
          </w:rPrChange>
        </w:rPr>
        <w:t>963 59 00 /Cell phone: +1-201-936-4110</w:t>
      </w:r>
      <w:r w:rsidRPr="000F3EE9">
        <w:rPr>
          <w:sz w:val="20"/>
          <w:szCs w:val="20"/>
          <w:lang w:val="en-US"/>
          <w:rPrChange w:id="8714" w:author="SRO" w:date="2011-02-21T10:18:00Z">
            <w:rPr>
              <w:sz w:val="20"/>
              <w:szCs w:val="20"/>
              <w:lang w:val="en-US"/>
            </w:rPr>
          </w:rPrChange>
        </w:rPr>
        <w:tab/>
      </w:r>
    </w:p>
    <w:p w:rsidR="00832F4C" w:rsidRPr="000F3EE9" w:rsidRDefault="00832F4C">
      <w:pPr>
        <w:autoSpaceDE w:val="0"/>
        <w:autoSpaceDN w:val="0"/>
        <w:ind w:firstLine="567"/>
        <w:rPr>
          <w:sz w:val="20"/>
          <w:szCs w:val="20"/>
          <w:lang w:val="pt-BR"/>
          <w:rPrChange w:id="8715" w:author="SRO">
            <w:rPr>
              <w:sz w:val="20"/>
              <w:szCs w:val="20"/>
              <w:lang w:val="pt-BR"/>
            </w:rPr>
          </w:rPrChange>
        </w:rPr>
      </w:pPr>
      <w:r w:rsidRPr="000F3EE9">
        <w:rPr>
          <w:sz w:val="20"/>
          <w:szCs w:val="20"/>
          <w:lang w:val="pt-BR"/>
          <w:rPrChange w:id="8716" w:author="SRO">
            <w:rPr>
              <w:sz w:val="20"/>
              <w:szCs w:val="20"/>
              <w:lang w:val="pt-BR"/>
            </w:rPr>
          </w:rPrChange>
        </w:rPr>
        <w:t xml:space="preserve">Email: </w:t>
      </w:r>
      <w:r w:rsidRPr="000F3EE9">
        <w:rPr>
          <w:lang w:val="pt-BR"/>
          <w:rPrChange w:id="8717" w:author="SRO">
            <w:rPr>
              <w:lang w:val="pt-BR"/>
            </w:rPr>
          </w:rPrChange>
        </w:rPr>
        <w:fldChar w:fldCharType="begin"/>
      </w:r>
      <w:r w:rsidRPr="000F3EE9">
        <w:rPr>
          <w:lang w:val="pt-BR"/>
          <w:rPrChange w:id="8718" w:author="SRO">
            <w:rPr>
              <w:lang w:val="pt-BR"/>
            </w:rPr>
          </w:rPrChange>
        </w:rPr>
        <w:instrText>HYPERLINK "mailto:fahmyh@un.org"</w:instrText>
      </w:r>
      <w:r w:rsidRPr="000F3EE9">
        <w:rPr>
          <w:rPrChange w:id="8719" w:author="SRO" w:date="2011-02-21T10:18:00Z">
            <w:rPr/>
          </w:rPrChange>
        </w:rPr>
      </w:r>
      <w:r w:rsidRPr="000F3EE9">
        <w:rPr>
          <w:lang w:val="pt-BR"/>
          <w:rPrChange w:id="8720" w:author="SRO">
            <w:rPr>
              <w:lang w:val="pt-BR"/>
            </w:rPr>
          </w:rPrChange>
        </w:rPr>
        <w:fldChar w:fldCharType="separate"/>
      </w:r>
      <w:r w:rsidRPr="00832F4C">
        <w:rPr>
          <w:rStyle w:val="Hyperlink"/>
          <w:color w:val="auto"/>
          <w:sz w:val="20"/>
          <w:szCs w:val="20"/>
          <w:lang w:val="pt-BR"/>
          <w:rPrChange w:id="8721" w:author="SRO" w:date="2011-02-21T10:18:00Z">
            <w:rPr>
              <w:rStyle w:val="Hyperlink"/>
              <w:sz w:val="20"/>
              <w:szCs w:val="20"/>
              <w:lang w:val="pt-BR"/>
            </w:rPr>
          </w:rPrChange>
        </w:rPr>
        <w:t>fahmyh@un.org</w:t>
      </w:r>
      <w:r w:rsidRPr="000F3EE9">
        <w:rPr>
          <w:lang w:val="pt-BR"/>
          <w:rPrChange w:id="8722" w:author="SRO">
            <w:rPr>
              <w:lang w:val="pt-BR"/>
            </w:rPr>
          </w:rPrChange>
        </w:rPr>
        <w:fldChar w:fldCharType="end"/>
      </w:r>
      <w:r w:rsidRPr="000F3EE9">
        <w:rPr>
          <w:sz w:val="20"/>
          <w:szCs w:val="20"/>
          <w:lang w:val="pt-BR"/>
          <w:rPrChange w:id="8723" w:author="SRO">
            <w:rPr>
              <w:sz w:val="20"/>
              <w:szCs w:val="20"/>
              <w:lang w:val="pt-BR"/>
            </w:rPr>
          </w:rPrChange>
        </w:rPr>
        <w:t xml:space="preserve"> - </w:t>
      </w:r>
    </w:p>
    <w:p w:rsidR="00832F4C" w:rsidRPr="000F3EE9" w:rsidRDefault="00832F4C">
      <w:pPr>
        <w:autoSpaceDE w:val="0"/>
        <w:autoSpaceDN w:val="0"/>
        <w:rPr>
          <w:b/>
          <w:bCs/>
          <w:sz w:val="20"/>
          <w:szCs w:val="20"/>
          <w:lang w:val="pt-BR" w:bidi="ar-MA"/>
          <w:rPrChange w:id="8724" w:author="SRO">
            <w:rPr>
              <w:b/>
              <w:bCs/>
              <w:sz w:val="20"/>
              <w:szCs w:val="20"/>
              <w:lang w:val="pt-BR" w:bidi="ar-MA"/>
            </w:rPr>
          </w:rPrChange>
        </w:rPr>
      </w:pPr>
      <w:r w:rsidRPr="000F3EE9">
        <w:rPr>
          <w:b/>
          <w:bCs/>
          <w:sz w:val="20"/>
          <w:szCs w:val="20"/>
          <w:lang w:val="pt-BR" w:bidi="ar-MA"/>
          <w:rPrChange w:id="8725" w:author="SRO">
            <w:rPr>
              <w:b/>
              <w:bCs/>
              <w:sz w:val="20"/>
              <w:szCs w:val="20"/>
              <w:lang w:val="pt-BR" w:bidi="ar-MA"/>
            </w:rPr>
          </w:rPrChange>
        </w:rPr>
        <w:t>ECA ADDIS ABABA</w:t>
      </w:r>
    </w:p>
    <w:p w:rsidR="00832F4C" w:rsidRPr="000F3EE9" w:rsidRDefault="00832F4C">
      <w:pPr>
        <w:numPr>
          <w:ilvl w:val="0"/>
          <w:numId w:val="27"/>
          <w:numberingChange w:id="8726" w:author="SRO" w:date="2011-02-21T09:12:00Z" w:original="%1:62:0:."/>
        </w:numPr>
        <w:tabs>
          <w:tab w:val="clear" w:pos="1004"/>
          <w:tab w:val="num" w:pos="567"/>
        </w:tabs>
        <w:autoSpaceDE w:val="0"/>
        <w:autoSpaceDN w:val="0"/>
        <w:adjustRightInd w:val="0"/>
        <w:ind w:hanging="1004"/>
        <w:textAlignment w:val="baseline"/>
        <w:rPr>
          <w:b/>
          <w:bCs/>
          <w:sz w:val="20"/>
          <w:szCs w:val="20"/>
          <w:lang w:bidi="ar-MA"/>
          <w:rPrChange w:id="8727" w:author="SRO">
            <w:rPr>
              <w:b/>
              <w:bCs/>
              <w:sz w:val="20"/>
              <w:szCs w:val="20"/>
              <w:lang w:bidi="ar-MA"/>
            </w:rPr>
          </w:rPrChange>
        </w:rPr>
      </w:pPr>
      <w:r w:rsidRPr="000F3EE9">
        <w:rPr>
          <w:sz w:val="20"/>
          <w:szCs w:val="20"/>
          <w:lang w:bidi="ar-MA"/>
          <w:rPrChange w:id="8728" w:author="SRO">
            <w:rPr>
              <w:sz w:val="20"/>
              <w:szCs w:val="20"/>
              <w:lang w:bidi="ar-MA"/>
            </w:rPr>
          </w:rPrChange>
        </w:rPr>
        <w:t>Mr. Kaleb Demeksa</w:t>
      </w:r>
    </w:p>
    <w:p w:rsidR="00832F4C" w:rsidRPr="000F3EE9" w:rsidRDefault="00832F4C">
      <w:pPr>
        <w:autoSpaceDE w:val="0"/>
        <w:autoSpaceDN w:val="0"/>
        <w:ind w:firstLine="567"/>
        <w:rPr>
          <w:b/>
          <w:bCs/>
          <w:sz w:val="20"/>
          <w:szCs w:val="20"/>
          <w:lang w:bidi="ar-MA"/>
          <w:rPrChange w:id="8729" w:author="SRO">
            <w:rPr>
              <w:b/>
              <w:bCs/>
              <w:sz w:val="20"/>
              <w:szCs w:val="20"/>
              <w:lang w:bidi="ar-MA"/>
            </w:rPr>
          </w:rPrChange>
        </w:rPr>
      </w:pPr>
      <w:r w:rsidRPr="000F3EE9">
        <w:rPr>
          <w:sz w:val="20"/>
          <w:szCs w:val="20"/>
          <w:rPrChange w:id="8730" w:author="SRO">
            <w:rPr>
              <w:sz w:val="20"/>
              <w:szCs w:val="20"/>
            </w:rPr>
          </w:rPrChange>
        </w:rPr>
        <w:t>Development Management Officer</w:t>
      </w:r>
    </w:p>
    <w:p w:rsidR="00832F4C" w:rsidRPr="000F3EE9" w:rsidRDefault="00832F4C">
      <w:pPr>
        <w:autoSpaceDE w:val="0"/>
        <w:autoSpaceDN w:val="0"/>
        <w:ind w:firstLine="567"/>
        <w:rPr>
          <w:b/>
          <w:bCs/>
          <w:sz w:val="20"/>
          <w:szCs w:val="20"/>
          <w:lang w:bidi="ar-MA"/>
          <w:rPrChange w:id="8731" w:author="SRO">
            <w:rPr>
              <w:b/>
              <w:bCs/>
              <w:sz w:val="20"/>
              <w:szCs w:val="20"/>
              <w:lang w:bidi="ar-MA"/>
            </w:rPr>
          </w:rPrChange>
        </w:rPr>
      </w:pPr>
      <w:r w:rsidRPr="000F3EE9">
        <w:rPr>
          <w:sz w:val="20"/>
          <w:szCs w:val="20"/>
          <w:rPrChange w:id="8732" w:author="SRO">
            <w:rPr>
              <w:sz w:val="20"/>
              <w:szCs w:val="20"/>
            </w:rPr>
          </w:rPrChange>
        </w:rPr>
        <w:t>Governance &amp; Public Administration Division (GPAD)</w:t>
      </w:r>
    </w:p>
    <w:p w:rsidR="00832F4C" w:rsidRPr="000F3EE9" w:rsidRDefault="00832F4C">
      <w:pPr>
        <w:autoSpaceDE w:val="0"/>
        <w:autoSpaceDN w:val="0"/>
        <w:ind w:firstLine="567"/>
        <w:rPr>
          <w:sz w:val="20"/>
          <w:szCs w:val="20"/>
          <w:lang w:val="fr-FR"/>
          <w:rPrChange w:id="8733" w:author="SRO">
            <w:rPr>
              <w:sz w:val="20"/>
              <w:szCs w:val="20"/>
              <w:lang w:val="fr-FR"/>
            </w:rPr>
          </w:rPrChange>
        </w:rPr>
      </w:pPr>
      <w:r w:rsidRPr="000F3EE9">
        <w:rPr>
          <w:sz w:val="20"/>
          <w:szCs w:val="20"/>
          <w:lang w:val="fr-FR"/>
          <w:rPrChange w:id="8734" w:author="SRO">
            <w:rPr>
              <w:sz w:val="20"/>
              <w:szCs w:val="20"/>
              <w:lang w:val="fr-FR"/>
            </w:rPr>
          </w:rPrChange>
        </w:rPr>
        <w:t xml:space="preserve">Tel: +251 11 544 33 85 </w:t>
      </w:r>
      <w:r w:rsidRPr="000F3EE9">
        <w:rPr>
          <w:sz w:val="20"/>
          <w:szCs w:val="20"/>
          <w:lang w:val="fr-FR"/>
          <w:rPrChange w:id="8735" w:author="SRO" w:date="2011-02-21T10:18:00Z">
            <w:rPr>
              <w:sz w:val="20"/>
              <w:szCs w:val="20"/>
              <w:lang w:val="fr-FR"/>
            </w:rPr>
          </w:rPrChange>
        </w:rPr>
        <w:tab/>
      </w:r>
    </w:p>
    <w:p w:rsidR="00832F4C" w:rsidRPr="000F3EE9" w:rsidRDefault="00832F4C">
      <w:pPr>
        <w:autoSpaceDE w:val="0"/>
        <w:autoSpaceDN w:val="0"/>
        <w:ind w:firstLine="567"/>
        <w:rPr>
          <w:b/>
          <w:bCs/>
          <w:sz w:val="20"/>
          <w:szCs w:val="20"/>
          <w:lang w:bidi="ar-MA"/>
          <w:rPrChange w:id="8736" w:author="SRO">
            <w:rPr>
              <w:b/>
              <w:bCs/>
              <w:sz w:val="20"/>
              <w:szCs w:val="20"/>
              <w:lang w:bidi="ar-MA"/>
            </w:rPr>
          </w:rPrChange>
        </w:rPr>
      </w:pPr>
      <w:r w:rsidRPr="000F3EE9">
        <w:rPr>
          <w:sz w:val="20"/>
          <w:szCs w:val="20"/>
          <w:lang w:val="fr-FR"/>
          <w:rPrChange w:id="8737" w:author="SRO">
            <w:rPr>
              <w:sz w:val="20"/>
              <w:szCs w:val="20"/>
              <w:lang w:val="fr-FR"/>
            </w:rPr>
          </w:rPrChange>
        </w:rPr>
        <w:t xml:space="preserve">E-mail: </w:t>
      </w:r>
      <w:r w:rsidRPr="000F3EE9">
        <w:rPr>
          <w:rPrChange w:id="8738" w:author="SRO">
            <w:rPr/>
          </w:rPrChange>
        </w:rPr>
        <w:fldChar w:fldCharType="begin"/>
      </w:r>
      <w:r w:rsidRPr="000F3EE9">
        <w:rPr>
          <w:rPrChange w:id="8739" w:author="SRO">
            <w:rPr/>
          </w:rPrChange>
        </w:rPr>
        <w:instrText>HYPERLINK "mailto:kdemeksa@uneca.org"</w:instrText>
      </w:r>
      <w:r w:rsidRPr="000F3EE9">
        <w:rPr>
          <w:rPrChange w:id="8740" w:author="SRO" w:date="2011-02-21T10:18:00Z">
            <w:rPr/>
          </w:rPrChange>
        </w:rPr>
      </w:r>
      <w:r w:rsidRPr="000F3EE9">
        <w:rPr>
          <w:rPrChange w:id="8741" w:author="SRO">
            <w:rPr/>
          </w:rPrChange>
        </w:rPr>
        <w:fldChar w:fldCharType="separate"/>
      </w:r>
      <w:r w:rsidRPr="00832F4C">
        <w:rPr>
          <w:rStyle w:val="Hyperlink"/>
          <w:color w:val="auto"/>
          <w:sz w:val="20"/>
          <w:szCs w:val="20"/>
          <w:lang w:val="fr-FR"/>
          <w:rPrChange w:id="8742" w:author="SRO" w:date="2011-02-21T10:18:00Z">
            <w:rPr>
              <w:rStyle w:val="Hyperlink"/>
              <w:sz w:val="20"/>
              <w:szCs w:val="20"/>
              <w:lang w:val="fr-FR"/>
            </w:rPr>
          </w:rPrChange>
        </w:rPr>
        <w:t>kdemeksa@uneca.org</w:t>
      </w:r>
      <w:r w:rsidRPr="000F3EE9">
        <w:rPr>
          <w:rPrChange w:id="8743" w:author="SRO">
            <w:rPr/>
          </w:rPrChange>
        </w:rPr>
        <w:fldChar w:fldCharType="end"/>
      </w:r>
    </w:p>
    <w:p w:rsidR="00832F4C" w:rsidRPr="000F3EE9" w:rsidRDefault="00832F4C">
      <w:pPr>
        <w:autoSpaceDE w:val="0"/>
        <w:autoSpaceDN w:val="0"/>
        <w:ind w:left="720" w:firstLine="414"/>
        <w:rPr>
          <w:sz w:val="20"/>
          <w:szCs w:val="20"/>
          <w:lang w:val="fr-FR"/>
          <w:rPrChange w:id="8744" w:author="SRO">
            <w:rPr>
              <w:sz w:val="20"/>
              <w:szCs w:val="20"/>
              <w:lang w:val="fr-FR"/>
            </w:rPr>
          </w:rPrChange>
        </w:rPr>
      </w:pPr>
    </w:p>
    <w:p w:rsidR="00832F4C" w:rsidRPr="000F3EE9" w:rsidRDefault="00832F4C">
      <w:pPr>
        <w:autoSpaceDE w:val="0"/>
        <w:autoSpaceDN w:val="0"/>
        <w:rPr>
          <w:b/>
          <w:bCs/>
          <w:sz w:val="20"/>
          <w:szCs w:val="20"/>
          <w:lang w:val="fr-FR" w:bidi="ar-MA"/>
          <w:rPrChange w:id="8745" w:author="SRO">
            <w:rPr>
              <w:b/>
              <w:bCs/>
              <w:sz w:val="20"/>
              <w:szCs w:val="20"/>
              <w:lang w:val="fr-FR" w:bidi="ar-MA"/>
            </w:rPr>
          </w:rPrChange>
        </w:rPr>
      </w:pPr>
      <w:r w:rsidRPr="000F3EE9">
        <w:rPr>
          <w:b/>
          <w:bCs/>
          <w:sz w:val="20"/>
          <w:szCs w:val="20"/>
          <w:lang w:val="fr-FR" w:bidi="ar-MA"/>
          <w:rPrChange w:id="8746" w:author="SRO">
            <w:rPr>
              <w:b/>
              <w:bCs/>
              <w:sz w:val="20"/>
              <w:szCs w:val="20"/>
              <w:lang w:val="fr-FR" w:bidi="ar-MA"/>
            </w:rPr>
          </w:rPrChange>
        </w:rPr>
        <w:t xml:space="preserve">CEA/ECA SECRETARIAT </w:t>
      </w:r>
    </w:p>
    <w:p w:rsidR="00832F4C" w:rsidRPr="000F3EE9" w:rsidRDefault="00832F4C">
      <w:pPr>
        <w:autoSpaceDE w:val="0"/>
        <w:autoSpaceDN w:val="0"/>
        <w:rPr>
          <w:sz w:val="20"/>
          <w:szCs w:val="20"/>
          <w:lang w:val="fr-FR" w:bidi="ar-MA"/>
          <w:rPrChange w:id="8747" w:author="SRO">
            <w:rPr>
              <w:sz w:val="20"/>
              <w:szCs w:val="20"/>
              <w:lang w:val="fr-FR" w:bidi="ar-MA"/>
            </w:rPr>
          </w:rPrChange>
        </w:rPr>
      </w:pPr>
      <w:r w:rsidRPr="000F3EE9">
        <w:rPr>
          <w:sz w:val="20"/>
          <w:szCs w:val="20"/>
          <w:lang w:val="fr-FR" w:bidi="ar-MA"/>
          <w:rPrChange w:id="8748" w:author="SRO">
            <w:rPr>
              <w:sz w:val="20"/>
              <w:szCs w:val="20"/>
              <w:lang w:val="fr-FR" w:bidi="ar-MA"/>
            </w:rPr>
          </w:rPrChange>
        </w:rPr>
        <w:t>Bureau de la CEA pour l</w:t>
      </w:r>
      <w:r w:rsidRPr="000F3EE9">
        <w:rPr>
          <w:sz w:val="20"/>
          <w:szCs w:val="20"/>
          <w:lang w:val="fr-FR" w:bidi="ar-MA"/>
          <w:rPrChange w:id="8749" w:author="SRO" w:date="2011-02-21T10:18:00Z">
            <w:rPr>
              <w:sz w:val="20"/>
              <w:szCs w:val="20"/>
              <w:lang w:val="fr-FR" w:bidi="ar-MA"/>
            </w:rPr>
          </w:rPrChange>
        </w:rPr>
        <w:t>’</w:t>
      </w:r>
      <w:r w:rsidRPr="000F3EE9">
        <w:rPr>
          <w:sz w:val="20"/>
          <w:szCs w:val="20"/>
          <w:lang w:val="fr-FR" w:bidi="ar-MA"/>
          <w:rPrChange w:id="8750" w:author="SRO">
            <w:rPr>
              <w:sz w:val="20"/>
              <w:szCs w:val="20"/>
              <w:lang w:val="fr-FR" w:bidi="ar-MA"/>
            </w:rPr>
          </w:rPrChange>
        </w:rPr>
        <w:t>Afrique du Nord</w:t>
      </w:r>
    </w:p>
    <w:p w:rsidR="00832F4C" w:rsidRPr="000F3EE9" w:rsidRDefault="00832F4C">
      <w:pPr>
        <w:autoSpaceDE w:val="0"/>
        <w:autoSpaceDN w:val="0"/>
        <w:rPr>
          <w:sz w:val="20"/>
          <w:szCs w:val="20"/>
          <w:lang w:val="fr-FR" w:bidi="ar-MA"/>
          <w:rPrChange w:id="8751" w:author="SRO">
            <w:rPr>
              <w:sz w:val="20"/>
              <w:szCs w:val="20"/>
              <w:lang w:val="fr-FR" w:bidi="ar-MA"/>
            </w:rPr>
          </w:rPrChange>
        </w:rPr>
      </w:pPr>
      <w:r w:rsidRPr="000F3EE9">
        <w:rPr>
          <w:sz w:val="20"/>
          <w:szCs w:val="20"/>
          <w:lang w:val="fr-FR" w:bidi="ar-MA"/>
          <w:rPrChange w:id="8752" w:author="SRO">
            <w:rPr>
              <w:sz w:val="20"/>
              <w:szCs w:val="20"/>
              <w:lang w:val="fr-FR" w:bidi="ar-MA"/>
            </w:rPr>
          </w:rPrChange>
        </w:rPr>
        <w:t>Avenue Attine, Secteur 3-A5 B.P. 2062 - Hay Ryad, Rabat (Maroc)</w:t>
      </w:r>
    </w:p>
    <w:p w:rsidR="00832F4C" w:rsidRPr="000F3EE9" w:rsidRDefault="00832F4C">
      <w:pPr>
        <w:autoSpaceDE w:val="0"/>
        <w:autoSpaceDN w:val="0"/>
        <w:rPr>
          <w:sz w:val="20"/>
          <w:szCs w:val="20"/>
          <w:lang w:val="fr-FR" w:bidi="ar-MA"/>
          <w:rPrChange w:id="8753" w:author="SRO">
            <w:rPr>
              <w:sz w:val="20"/>
              <w:szCs w:val="20"/>
              <w:lang w:val="fr-FR" w:bidi="ar-MA"/>
            </w:rPr>
          </w:rPrChange>
        </w:rPr>
      </w:pPr>
      <w:r w:rsidRPr="000F3EE9">
        <w:rPr>
          <w:sz w:val="20"/>
          <w:szCs w:val="20"/>
          <w:lang w:val="fr-FR" w:bidi="ar-MA"/>
          <w:rPrChange w:id="8754" w:author="SRO">
            <w:rPr>
              <w:sz w:val="20"/>
              <w:szCs w:val="20"/>
              <w:lang w:val="fr-FR" w:bidi="ar-MA"/>
            </w:rPr>
          </w:rPrChange>
        </w:rPr>
        <w:t xml:space="preserve">Tél. : (+212-537) 71 78 29 / 537 71 56 13 - Fax: (+212-537) 71 27 02 </w:t>
      </w:r>
    </w:p>
    <w:p w:rsidR="00832F4C" w:rsidRPr="000F3EE9" w:rsidRDefault="00832F4C">
      <w:pPr>
        <w:autoSpaceDE w:val="0"/>
        <w:autoSpaceDN w:val="0"/>
        <w:rPr>
          <w:sz w:val="20"/>
          <w:szCs w:val="20"/>
          <w:lang w:bidi="ar-MA"/>
          <w:rPrChange w:id="8755" w:author="SRO">
            <w:rPr>
              <w:sz w:val="20"/>
              <w:szCs w:val="20"/>
              <w:lang w:bidi="ar-MA"/>
            </w:rPr>
          </w:rPrChange>
        </w:rPr>
      </w:pPr>
      <w:r w:rsidRPr="000F3EE9">
        <w:rPr>
          <w:sz w:val="20"/>
          <w:szCs w:val="20"/>
          <w:lang w:bidi="ar-MA"/>
          <w:rPrChange w:id="8756" w:author="SRO">
            <w:rPr>
              <w:sz w:val="20"/>
              <w:szCs w:val="20"/>
              <w:lang w:bidi="ar-MA"/>
            </w:rPr>
          </w:rPrChange>
        </w:rPr>
        <w:t xml:space="preserve">E-mail : srdc-na@uneca.org </w:t>
      </w:r>
      <w:r w:rsidRPr="000F3EE9">
        <w:rPr>
          <w:sz w:val="20"/>
          <w:szCs w:val="20"/>
          <w:lang w:bidi="ar-MA"/>
          <w:rPrChange w:id="8757" w:author="SRO" w:date="2011-02-21T10:18:00Z">
            <w:rPr>
              <w:sz w:val="20"/>
              <w:szCs w:val="20"/>
              <w:lang w:bidi="ar-MA"/>
            </w:rPr>
          </w:rPrChange>
        </w:rPr>
        <w:t>–</w:t>
      </w:r>
      <w:r w:rsidRPr="000F3EE9">
        <w:rPr>
          <w:sz w:val="20"/>
          <w:szCs w:val="20"/>
          <w:lang w:bidi="ar-MA"/>
          <w:rPrChange w:id="8758" w:author="SRO">
            <w:rPr>
              <w:sz w:val="20"/>
              <w:szCs w:val="20"/>
              <w:lang w:bidi="ar-MA"/>
            </w:rPr>
          </w:rPrChange>
        </w:rPr>
        <w:t xml:space="preserve"> Site web: www.uneca-na.org</w:t>
      </w:r>
    </w:p>
    <w:p w:rsidR="00832F4C" w:rsidRPr="000F3EE9" w:rsidRDefault="00832F4C">
      <w:pPr>
        <w:autoSpaceDE w:val="0"/>
        <w:autoSpaceDN w:val="0"/>
        <w:rPr>
          <w:sz w:val="20"/>
          <w:szCs w:val="20"/>
          <w:lang w:val="fr-FR" w:bidi="ar-MA"/>
          <w:rPrChange w:id="8759" w:author="SRO">
            <w:rPr>
              <w:sz w:val="20"/>
              <w:szCs w:val="20"/>
              <w:lang w:val="fr-FR" w:bidi="ar-MA"/>
            </w:rPr>
          </w:rPrChange>
        </w:rPr>
      </w:pPr>
    </w:p>
    <w:p w:rsidR="00832F4C" w:rsidRPr="000F3EE9" w:rsidRDefault="00832F4C">
      <w:pPr>
        <w:numPr>
          <w:ilvl w:val="0"/>
          <w:numId w:val="27"/>
          <w:numberingChange w:id="8760" w:author="SRO" w:date="2011-02-21T09:12:00Z" w:original="%1:63:0:."/>
        </w:numPr>
        <w:tabs>
          <w:tab w:val="clear" w:pos="1004"/>
          <w:tab w:val="num" w:pos="567"/>
          <w:tab w:val="num" w:pos="720"/>
        </w:tabs>
        <w:autoSpaceDE w:val="0"/>
        <w:autoSpaceDN w:val="0"/>
        <w:adjustRightInd w:val="0"/>
        <w:ind w:hanging="1004"/>
        <w:textAlignment w:val="baseline"/>
        <w:rPr>
          <w:sz w:val="20"/>
          <w:szCs w:val="20"/>
          <w:lang w:val="fr-FR" w:bidi="ar-MA"/>
          <w:rPrChange w:id="8761" w:author="SRO">
            <w:rPr>
              <w:sz w:val="20"/>
              <w:szCs w:val="20"/>
              <w:lang w:val="fr-FR" w:bidi="ar-MA"/>
            </w:rPr>
          </w:rPrChange>
        </w:rPr>
      </w:pPr>
      <w:r w:rsidRPr="000F3EE9">
        <w:rPr>
          <w:sz w:val="20"/>
          <w:szCs w:val="20"/>
          <w:lang w:val="fr-FR" w:bidi="ar-MA"/>
          <w:rPrChange w:id="8762" w:author="SRO">
            <w:rPr>
              <w:sz w:val="20"/>
              <w:szCs w:val="20"/>
              <w:lang w:val="fr-FR" w:bidi="ar-MA"/>
            </w:rPr>
          </w:rPrChange>
        </w:rPr>
        <w:t>Mme Karima Bounemra Ben Soltane, Directrice du Bureau de la CEA pour l</w:t>
      </w:r>
      <w:r w:rsidRPr="000F3EE9">
        <w:rPr>
          <w:sz w:val="20"/>
          <w:szCs w:val="20"/>
          <w:lang w:val="fr-FR" w:bidi="ar-MA"/>
          <w:rPrChange w:id="8763" w:author="SRO" w:date="2011-02-21T10:18:00Z">
            <w:rPr>
              <w:sz w:val="20"/>
              <w:szCs w:val="20"/>
              <w:lang w:val="fr-FR" w:bidi="ar-MA"/>
            </w:rPr>
          </w:rPrChange>
        </w:rPr>
        <w:t>’</w:t>
      </w:r>
      <w:r w:rsidRPr="000F3EE9">
        <w:rPr>
          <w:sz w:val="20"/>
          <w:szCs w:val="20"/>
          <w:lang w:val="fr-FR" w:bidi="ar-MA"/>
          <w:rPrChange w:id="8764" w:author="SRO">
            <w:rPr>
              <w:sz w:val="20"/>
              <w:szCs w:val="20"/>
              <w:lang w:val="fr-FR" w:bidi="ar-MA"/>
            </w:rPr>
          </w:rPrChange>
        </w:rPr>
        <w:t>Afrique du nord</w:t>
      </w:r>
    </w:p>
    <w:p w:rsidR="00832F4C" w:rsidRPr="000F3EE9" w:rsidRDefault="00832F4C">
      <w:pPr>
        <w:numPr>
          <w:ilvl w:val="0"/>
          <w:numId w:val="27"/>
          <w:numberingChange w:id="8765" w:author="SRO" w:date="2011-02-21T09:12:00Z" w:original="%1:64:0:."/>
        </w:numPr>
        <w:tabs>
          <w:tab w:val="clear" w:pos="1004"/>
          <w:tab w:val="num" w:pos="567"/>
          <w:tab w:val="num" w:pos="720"/>
        </w:tabs>
        <w:autoSpaceDE w:val="0"/>
        <w:autoSpaceDN w:val="0"/>
        <w:adjustRightInd w:val="0"/>
        <w:ind w:hanging="1004"/>
        <w:textAlignment w:val="baseline"/>
        <w:rPr>
          <w:sz w:val="20"/>
          <w:szCs w:val="20"/>
          <w:lang w:bidi="ar-MA"/>
          <w:rPrChange w:id="8766" w:author="SRO">
            <w:rPr>
              <w:sz w:val="20"/>
              <w:szCs w:val="20"/>
              <w:lang w:bidi="ar-MA"/>
            </w:rPr>
          </w:rPrChange>
        </w:rPr>
      </w:pPr>
      <w:r w:rsidRPr="000F3EE9">
        <w:rPr>
          <w:sz w:val="20"/>
          <w:szCs w:val="20"/>
          <w:lang w:bidi="ar-MA"/>
          <w:rPrChange w:id="8767" w:author="SRO">
            <w:rPr>
              <w:sz w:val="20"/>
              <w:szCs w:val="20"/>
              <w:lang w:bidi="ar-MA"/>
            </w:rPr>
          </w:rPrChange>
        </w:rPr>
        <w:t>M. Abdelillah Ouaqouaq, Economiste principal</w:t>
      </w:r>
    </w:p>
    <w:p w:rsidR="00832F4C" w:rsidRPr="000F3EE9" w:rsidRDefault="00832F4C">
      <w:pPr>
        <w:numPr>
          <w:ilvl w:val="0"/>
          <w:numId w:val="27"/>
          <w:numberingChange w:id="8768" w:author="SRO" w:date="2011-02-21T09:12:00Z" w:original="%1:65:0:."/>
        </w:numPr>
        <w:tabs>
          <w:tab w:val="clear" w:pos="1004"/>
          <w:tab w:val="num" w:pos="567"/>
          <w:tab w:val="num" w:pos="720"/>
        </w:tabs>
        <w:autoSpaceDE w:val="0"/>
        <w:autoSpaceDN w:val="0"/>
        <w:adjustRightInd w:val="0"/>
        <w:ind w:hanging="1004"/>
        <w:textAlignment w:val="baseline"/>
        <w:rPr>
          <w:sz w:val="20"/>
          <w:szCs w:val="20"/>
          <w:lang w:val="fr-FR" w:bidi="ar-MA"/>
          <w:rPrChange w:id="8769" w:author="SRO">
            <w:rPr>
              <w:sz w:val="20"/>
              <w:szCs w:val="20"/>
              <w:lang w:val="fr-FR" w:bidi="ar-MA"/>
            </w:rPr>
          </w:rPrChange>
        </w:rPr>
      </w:pPr>
      <w:r w:rsidRPr="000F3EE9">
        <w:rPr>
          <w:sz w:val="20"/>
          <w:szCs w:val="20"/>
          <w:lang w:val="fr-FR" w:bidi="ar-MA"/>
          <w:rPrChange w:id="8770" w:author="SRO">
            <w:rPr>
              <w:sz w:val="20"/>
              <w:szCs w:val="20"/>
              <w:lang w:val="fr-FR" w:bidi="ar-MA"/>
            </w:rPr>
          </w:rPrChange>
        </w:rPr>
        <w:t>Mme Semia de Tapia, Economiste, Chargée des affaires sociales</w:t>
      </w:r>
    </w:p>
    <w:p w:rsidR="00832F4C" w:rsidRPr="000F3EE9" w:rsidRDefault="00832F4C">
      <w:pPr>
        <w:numPr>
          <w:ilvl w:val="0"/>
          <w:numId w:val="27"/>
          <w:numberingChange w:id="8771" w:author="SRO" w:date="2011-02-21T09:12:00Z" w:original="%1:66:0:."/>
        </w:numPr>
        <w:tabs>
          <w:tab w:val="clear" w:pos="1004"/>
          <w:tab w:val="num" w:pos="567"/>
          <w:tab w:val="num" w:pos="720"/>
        </w:tabs>
        <w:autoSpaceDE w:val="0"/>
        <w:autoSpaceDN w:val="0"/>
        <w:adjustRightInd w:val="0"/>
        <w:ind w:hanging="1004"/>
        <w:textAlignment w:val="baseline"/>
        <w:rPr>
          <w:sz w:val="20"/>
          <w:szCs w:val="20"/>
          <w:lang w:val="fr-FR" w:bidi="ar-MA"/>
          <w:rPrChange w:id="8772" w:author="SRO">
            <w:rPr>
              <w:sz w:val="20"/>
              <w:szCs w:val="20"/>
              <w:lang w:val="fr-FR" w:bidi="ar-MA"/>
            </w:rPr>
          </w:rPrChange>
        </w:rPr>
      </w:pPr>
      <w:r w:rsidRPr="000F3EE9">
        <w:rPr>
          <w:sz w:val="20"/>
          <w:szCs w:val="20"/>
          <w:lang w:val="fr-FR" w:bidi="ar-MA"/>
          <w:rPrChange w:id="8773" w:author="SRO">
            <w:rPr>
              <w:sz w:val="20"/>
              <w:szCs w:val="20"/>
              <w:lang w:val="fr-FR" w:bidi="ar-MA"/>
            </w:rPr>
          </w:rPrChange>
        </w:rPr>
        <w:t>M. Nassim Oulmane, Economiste, Chargé des affaires sociales</w:t>
      </w:r>
    </w:p>
    <w:p w:rsidR="00832F4C" w:rsidRPr="000F3EE9" w:rsidRDefault="00832F4C">
      <w:pPr>
        <w:numPr>
          <w:ilvl w:val="0"/>
          <w:numId w:val="27"/>
          <w:numberingChange w:id="8774" w:author="SRO" w:date="2011-02-21T09:12:00Z" w:original="%1:67:0:."/>
        </w:numPr>
        <w:tabs>
          <w:tab w:val="clear" w:pos="1004"/>
          <w:tab w:val="num" w:pos="567"/>
          <w:tab w:val="num" w:pos="720"/>
        </w:tabs>
        <w:autoSpaceDE w:val="0"/>
        <w:autoSpaceDN w:val="0"/>
        <w:adjustRightInd w:val="0"/>
        <w:ind w:hanging="1004"/>
        <w:textAlignment w:val="baseline"/>
        <w:rPr>
          <w:sz w:val="20"/>
          <w:szCs w:val="20"/>
          <w:lang w:bidi="ar-MA"/>
          <w:rPrChange w:id="8775" w:author="SRO">
            <w:rPr>
              <w:sz w:val="20"/>
              <w:szCs w:val="20"/>
              <w:lang w:bidi="ar-MA"/>
            </w:rPr>
          </w:rPrChange>
        </w:rPr>
      </w:pPr>
      <w:r w:rsidRPr="000F3EE9">
        <w:rPr>
          <w:sz w:val="20"/>
          <w:szCs w:val="20"/>
          <w:lang w:bidi="ar-MA"/>
          <w:rPrChange w:id="8776" w:author="SRO">
            <w:rPr>
              <w:sz w:val="20"/>
              <w:szCs w:val="20"/>
              <w:lang w:bidi="ar-MA"/>
            </w:rPr>
          </w:rPrChange>
        </w:rPr>
        <w:t>M. Mohamed Timoulali, Conseiller régional</w:t>
      </w:r>
    </w:p>
    <w:p w:rsidR="00832F4C" w:rsidRPr="000F3EE9" w:rsidRDefault="00832F4C">
      <w:pPr>
        <w:numPr>
          <w:ilvl w:val="0"/>
          <w:numId w:val="27"/>
          <w:numberingChange w:id="8777" w:author="SRO" w:date="2011-02-21T09:12:00Z" w:original="%1:68:0:."/>
        </w:numPr>
        <w:tabs>
          <w:tab w:val="clear" w:pos="1004"/>
          <w:tab w:val="num" w:pos="567"/>
          <w:tab w:val="num" w:pos="720"/>
        </w:tabs>
        <w:autoSpaceDE w:val="0"/>
        <w:autoSpaceDN w:val="0"/>
        <w:adjustRightInd w:val="0"/>
        <w:ind w:hanging="1004"/>
        <w:textAlignment w:val="baseline"/>
        <w:rPr>
          <w:sz w:val="20"/>
          <w:szCs w:val="20"/>
          <w:lang w:bidi="ar-MA"/>
          <w:rPrChange w:id="8778" w:author="SRO">
            <w:rPr>
              <w:sz w:val="20"/>
              <w:szCs w:val="20"/>
              <w:lang w:bidi="ar-MA"/>
            </w:rPr>
          </w:rPrChange>
        </w:rPr>
      </w:pPr>
      <w:r w:rsidRPr="000F3EE9">
        <w:rPr>
          <w:sz w:val="20"/>
          <w:szCs w:val="20"/>
          <w:lang w:bidi="ar-MA"/>
          <w:rPrChange w:id="8779" w:author="SRO">
            <w:rPr>
              <w:sz w:val="20"/>
              <w:szCs w:val="20"/>
              <w:lang w:bidi="ar-MA"/>
            </w:rPr>
          </w:rPrChange>
        </w:rPr>
        <w:t xml:space="preserve">M. Oumar Maleck Sy, Economiste /Statisticien </w:t>
      </w:r>
    </w:p>
    <w:p w:rsidR="00832F4C" w:rsidRPr="000F3EE9" w:rsidRDefault="00832F4C">
      <w:pPr>
        <w:numPr>
          <w:ilvl w:val="0"/>
          <w:numId w:val="27"/>
          <w:numberingChange w:id="8780" w:author="SRO" w:date="2011-02-21T09:12:00Z" w:original="%1:69:0:."/>
        </w:numPr>
        <w:tabs>
          <w:tab w:val="clear" w:pos="1004"/>
          <w:tab w:val="num" w:pos="567"/>
          <w:tab w:val="num" w:pos="720"/>
        </w:tabs>
        <w:autoSpaceDE w:val="0"/>
        <w:autoSpaceDN w:val="0"/>
        <w:adjustRightInd w:val="0"/>
        <w:ind w:hanging="1004"/>
        <w:textAlignment w:val="baseline"/>
        <w:rPr>
          <w:sz w:val="20"/>
          <w:szCs w:val="20"/>
          <w:lang w:val="fr-FR" w:bidi="ar-MA"/>
          <w:rPrChange w:id="8781" w:author="SRO">
            <w:rPr>
              <w:sz w:val="20"/>
              <w:szCs w:val="20"/>
              <w:lang w:val="fr-FR" w:bidi="ar-MA"/>
            </w:rPr>
          </w:rPrChange>
        </w:rPr>
      </w:pPr>
      <w:r w:rsidRPr="000F3EE9">
        <w:rPr>
          <w:sz w:val="20"/>
          <w:szCs w:val="20"/>
          <w:lang w:val="fr-FR" w:bidi="ar-MA"/>
          <w:rPrChange w:id="8782" w:author="SRO">
            <w:rPr>
              <w:sz w:val="20"/>
              <w:szCs w:val="20"/>
              <w:lang w:val="fr-FR" w:bidi="ar-MA"/>
            </w:rPr>
          </w:rPrChange>
        </w:rPr>
        <w:t>Mme Marième Bekaye, Economiste, Chargée du développement durable</w:t>
      </w:r>
    </w:p>
    <w:p w:rsidR="00832F4C" w:rsidRPr="000F3EE9" w:rsidRDefault="00832F4C">
      <w:pPr>
        <w:numPr>
          <w:ilvl w:val="0"/>
          <w:numId w:val="27"/>
          <w:numberingChange w:id="8783" w:author="SRO" w:date="2011-02-21T09:12:00Z" w:original="%1:70:0:."/>
        </w:numPr>
        <w:tabs>
          <w:tab w:val="clear" w:pos="1004"/>
          <w:tab w:val="num" w:pos="567"/>
          <w:tab w:val="num" w:pos="720"/>
        </w:tabs>
        <w:autoSpaceDE w:val="0"/>
        <w:autoSpaceDN w:val="0"/>
        <w:adjustRightInd w:val="0"/>
        <w:ind w:hanging="1004"/>
        <w:textAlignment w:val="baseline"/>
        <w:rPr>
          <w:sz w:val="20"/>
          <w:szCs w:val="20"/>
          <w:lang w:bidi="ar-MA"/>
          <w:rPrChange w:id="8784" w:author="SRO">
            <w:rPr>
              <w:sz w:val="20"/>
              <w:szCs w:val="20"/>
              <w:lang w:bidi="ar-MA"/>
            </w:rPr>
          </w:rPrChange>
        </w:rPr>
      </w:pPr>
      <w:r w:rsidRPr="000F3EE9">
        <w:rPr>
          <w:bCs/>
          <w:iCs/>
          <w:sz w:val="20"/>
          <w:szCs w:val="20"/>
          <w:rPrChange w:id="8785" w:author="SRO">
            <w:rPr>
              <w:bCs/>
              <w:iCs/>
              <w:sz w:val="20"/>
              <w:szCs w:val="20"/>
            </w:rPr>
          </w:rPrChange>
        </w:rPr>
        <w:t>M</w:t>
      </w:r>
      <w:r w:rsidRPr="000F3EE9">
        <w:rPr>
          <w:sz w:val="20"/>
          <w:szCs w:val="20"/>
          <w:lang w:bidi="ar-MA"/>
          <w:rPrChange w:id="8786" w:author="SRO">
            <w:rPr>
              <w:sz w:val="20"/>
              <w:szCs w:val="20"/>
              <w:lang w:bidi="ar-MA"/>
            </w:rPr>
          </w:rPrChange>
        </w:rPr>
        <w:t>.</w:t>
      </w:r>
      <w:r w:rsidRPr="000F3EE9">
        <w:rPr>
          <w:bCs/>
          <w:iCs/>
          <w:sz w:val="20"/>
          <w:szCs w:val="20"/>
          <w:rPrChange w:id="8787" w:author="SRO">
            <w:rPr>
              <w:bCs/>
              <w:iCs/>
              <w:sz w:val="20"/>
              <w:szCs w:val="20"/>
            </w:rPr>
          </w:rPrChange>
        </w:rPr>
        <w:t>Ali Khogali, Statistician</w:t>
      </w:r>
    </w:p>
    <w:p w:rsidR="00832F4C" w:rsidRPr="000F3EE9" w:rsidRDefault="00832F4C">
      <w:pPr>
        <w:numPr>
          <w:ilvl w:val="0"/>
          <w:numId w:val="27"/>
          <w:numberingChange w:id="8788" w:author="SRO" w:date="2011-02-21T09:12:00Z" w:original="%1:71:0:."/>
        </w:numPr>
        <w:tabs>
          <w:tab w:val="clear" w:pos="1004"/>
          <w:tab w:val="num" w:pos="567"/>
          <w:tab w:val="num" w:pos="720"/>
        </w:tabs>
        <w:autoSpaceDE w:val="0"/>
        <w:autoSpaceDN w:val="0"/>
        <w:adjustRightInd w:val="0"/>
        <w:ind w:hanging="1004"/>
        <w:textAlignment w:val="baseline"/>
        <w:rPr>
          <w:sz w:val="20"/>
          <w:szCs w:val="20"/>
          <w:lang w:val="fr-FR" w:bidi="ar-MA"/>
          <w:rPrChange w:id="8789" w:author="SRO">
            <w:rPr>
              <w:sz w:val="20"/>
              <w:szCs w:val="20"/>
              <w:lang w:val="fr-FR" w:bidi="ar-MA"/>
            </w:rPr>
          </w:rPrChange>
        </w:rPr>
      </w:pPr>
      <w:r w:rsidRPr="000F3EE9">
        <w:rPr>
          <w:sz w:val="20"/>
          <w:szCs w:val="20"/>
          <w:lang w:val="fr-FR" w:bidi="ar-MA"/>
          <w:rPrChange w:id="8790" w:author="SRO">
            <w:rPr>
              <w:sz w:val="20"/>
              <w:szCs w:val="20"/>
              <w:lang w:val="fr-FR" w:bidi="ar-MA"/>
            </w:rPr>
          </w:rPrChange>
        </w:rPr>
        <w:t>M. Jean Paul Gondjé, Expert chargé des TIC</w:t>
      </w:r>
    </w:p>
    <w:p w:rsidR="00832F4C" w:rsidRPr="000F3EE9" w:rsidRDefault="00832F4C">
      <w:pPr>
        <w:numPr>
          <w:ilvl w:val="0"/>
          <w:numId w:val="27"/>
          <w:numberingChange w:id="8791" w:author="SRO" w:date="2011-02-21T09:12:00Z" w:original="%1:72:0:."/>
        </w:numPr>
        <w:tabs>
          <w:tab w:val="clear" w:pos="1004"/>
          <w:tab w:val="num" w:pos="567"/>
          <w:tab w:val="num" w:pos="720"/>
        </w:tabs>
        <w:autoSpaceDE w:val="0"/>
        <w:autoSpaceDN w:val="0"/>
        <w:adjustRightInd w:val="0"/>
        <w:ind w:hanging="1004"/>
        <w:textAlignment w:val="baseline"/>
        <w:rPr>
          <w:sz w:val="20"/>
          <w:szCs w:val="20"/>
          <w:lang w:val="fr-FR" w:bidi="ar-MA"/>
          <w:rPrChange w:id="8792" w:author="SRO">
            <w:rPr>
              <w:sz w:val="20"/>
              <w:szCs w:val="20"/>
              <w:lang w:val="fr-FR" w:bidi="ar-MA"/>
            </w:rPr>
          </w:rPrChange>
        </w:rPr>
      </w:pPr>
      <w:r w:rsidRPr="000F3EE9">
        <w:rPr>
          <w:sz w:val="20"/>
          <w:szCs w:val="20"/>
          <w:lang w:val="fr-FR" w:bidi="ar-MA"/>
          <w:rPrChange w:id="8793" w:author="SRO">
            <w:rPr>
              <w:sz w:val="20"/>
              <w:szCs w:val="20"/>
              <w:lang w:val="fr-FR" w:bidi="ar-MA"/>
            </w:rPr>
          </w:rPrChange>
        </w:rPr>
        <w:t>Mme Yemegnushal Bekele, Chargée de l</w:t>
      </w:r>
      <w:r w:rsidRPr="000F3EE9">
        <w:rPr>
          <w:sz w:val="20"/>
          <w:szCs w:val="20"/>
          <w:lang w:val="fr-FR" w:bidi="ar-MA"/>
          <w:rPrChange w:id="8794" w:author="SRO" w:date="2011-02-21T10:18:00Z">
            <w:rPr>
              <w:sz w:val="20"/>
              <w:szCs w:val="20"/>
              <w:lang w:val="fr-FR" w:bidi="ar-MA"/>
            </w:rPr>
          </w:rPrChange>
        </w:rPr>
        <w:t>’</w:t>
      </w:r>
      <w:r w:rsidRPr="000F3EE9">
        <w:rPr>
          <w:sz w:val="20"/>
          <w:szCs w:val="20"/>
          <w:lang w:val="fr-FR" w:bidi="ar-MA"/>
          <w:rPrChange w:id="8795" w:author="SRO">
            <w:rPr>
              <w:sz w:val="20"/>
              <w:szCs w:val="20"/>
              <w:lang w:val="fr-FR" w:bidi="ar-MA"/>
            </w:rPr>
          </w:rPrChange>
        </w:rPr>
        <w:t>Administration et des finances</w:t>
      </w:r>
    </w:p>
    <w:p w:rsidR="00832F4C" w:rsidRPr="000F3EE9" w:rsidRDefault="00832F4C">
      <w:pPr>
        <w:numPr>
          <w:ilvl w:val="0"/>
          <w:numId w:val="27"/>
          <w:numberingChange w:id="8796" w:author="SRO" w:date="2011-02-21T09:12:00Z" w:original="%1:73:0:."/>
        </w:numPr>
        <w:tabs>
          <w:tab w:val="clear" w:pos="1004"/>
          <w:tab w:val="num" w:pos="567"/>
          <w:tab w:val="num" w:pos="720"/>
        </w:tabs>
        <w:autoSpaceDE w:val="0"/>
        <w:autoSpaceDN w:val="0"/>
        <w:adjustRightInd w:val="0"/>
        <w:ind w:hanging="1004"/>
        <w:textAlignment w:val="baseline"/>
        <w:rPr>
          <w:sz w:val="20"/>
          <w:szCs w:val="20"/>
          <w:lang w:val="fr-FR" w:bidi="ar-MA"/>
          <w:rPrChange w:id="8797" w:author="SRO">
            <w:rPr>
              <w:sz w:val="20"/>
              <w:szCs w:val="20"/>
              <w:lang w:val="fr-FR" w:bidi="ar-MA"/>
            </w:rPr>
          </w:rPrChange>
        </w:rPr>
      </w:pPr>
      <w:r w:rsidRPr="000F3EE9">
        <w:rPr>
          <w:sz w:val="20"/>
          <w:szCs w:val="20"/>
          <w:lang w:val="fr-FR" w:bidi="ar-MA"/>
          <w:rPrChange w:id="8798" w:author="SRO">
            <w:rPr>
              <w:sz w:val="20"/>
              <w:szCs w:val="20"/>
              <w:lang w:val="fr-FR" w:bidi="ar-MA"/>
            </w:rPr>
          </w:rPrChange>
        </w:rPr>
        <w:t>M. Mohammed Mosseddek, Assistant de recherche</w:t>
      </w:r>
    </w:p>
    <w:p w:rsidR="00832F4C" w:rsidRPr="000F3EE9" w:rsidRDefault="00832F4C">
      <w:pPr>
        <w:numPr>
          <w:ilvl w:val="0"/>
          <w:numId w:val="27"/>
          <w:numberingChange w:id="8799" w:author="SRO" w:date="2011-02-21T09:12:00Z" w:original="%1:74:0:."/>
        </w:numPr>
        <w:tabs>
          <w:tab w:val="clear" w:pos="1004"/>
          <w:tab w:val="num" w:pos="567"/>
          <w:tab w:val="num" w:pos="720"/>
        </w:tabs>
        <w:autoSpaceDE w:val="0"/>
        <w:autoSpaceDN w:val="0"/>
        <w:adjustRightInd w:val="0"/>
        <w:ind w:hanging="1004"/>
        <w:textAlignment w:val="baseline"/>
        <w:rPr>
          <w:sz w:val="20"/>
          <w:szCs w:val="20"/>
          <w:lang w:val="fr-FR" w:bidi="ar-MA"/>
          <w:rPrChange w:id="8800" w:author="SRO">
            <w:rPr>
              <w:sz w:val="20"/>
              <w:szCs w:val="20"/>
              <w:lang w:val="fr-FR" w:bidi="ar-MA"/>
            </w:rPr>
          </w:rPrChange>
        </w:rPr>
      </w:pPr>
      <w:r w:rsidRPr="000F3EE9">
        <w:rPr>
          <w:sz w:val="20"/>
          <w:szCs w:val="20"/>
          <w:lang w:val="fr-FR" w:bidi="ar-MA"/>
          <w:rPrChange w:id="8801" w:author="SRO">
            <w:rPr>
              <w:sz w:val="20"/>
              <w:szCs w:val="20"/>
              <w:lang w:val="fr-FR" w:bidi="ar-MA"/>
            </w:rPr>
          </w:rPrChange>
        </w:rPr>
        <w:t>Mme Zohra Ben Boubaker, Assistante de Programme</w:t>
      </w:r>
    </w:p>
    <w:p w:rsidR="00832F4C" w:rsidRPr="000F3EE9" w:rsidRDefault="00832F4C">
      <w:pPr>
        <w:numPr>
          <w:ilvl w:val="0"/>
          <w:numId w:val="27"/>
          <w:numberingChange w:id="8802" w:author="SRO" w:date="2011-02-21T09:12:00Z" w:original="%1:75:0:."/>
        </w:numPr>
        <w:tabs>
          <w:tab w:val="clear" w:pos="1004"/>
          <w:tab w:val="num" w:pos="567"/>
        </w:tabs>
        <w:autoSpaceDE w:val="0"/>
        <w:autoSpaceDN w:val="0"/>
        <w:adjustRightInd w:val="0"/>
        <w:ind w:hanging="1004"/>
        <w:textAlignment w:val="baseline"/>
        <w:rPr>
          <w:sz w:val="20"/>
          <w:szCs w:val="20"/>
          <w:lang w:bidi="ar-MA"/>
          <w:rPrChange w:id="8803" w:author="SRO">
            <w:rPr>
              <w:sz w:val="20"/>
              <w:szCs w:val="20"/>
              <w:lang w:bidi="ar-MA"/>
            </w:rPr>
          </w:rPrChange>
        </w:rPr>
      </w:pPr>
      <w:r w:rsidRPr="000F3EE9">
        <w:rPr>
          <w:sz w:val="20"/>
          <w:szCs w:val="20"/>
          <w:lang w:bidi="ar-MA"/>
          <w:rPrChange w:id="8804" w:author="SRO">
            <w:rPr>
              <w:sz w:val="20"/>
              <w:szCs w:val="20"/>
              <w:lang w:bidi="ar-MA"/>
            </w:rPr>
          </w:rPrChange>
        </w:rPr>
        <w:t>Mme Karima Bekkari, Assistante administrative</w:t>
      </w:r>
    </w:p>
    <w:p w:rsidR="00832F4C" w:rsidRPr="000F3EE9" w:rsidRDefault="00832F4C">
      <w:pPr>
        <w:numPr>
          <w:ilvl w:val="0"/>
          <w:numId w:val="27"/>
          <w:numberingChange w:id="8805" w:author="SRO" w:date="2011-02-21T09:12:00Z" w:original="%1:76:0:."/>
        </w:numPr>
        <w:tabs>
          <w:tab w:val="clear" w:pos="1004"/>
          <w:tab w:val="num" w:pos="567"/>
          <w:tab w:val="num" w:pos="720"/>
        </w:tabs>
        <w:autoSpaceDE w:val="0"/>
        <w:autoSpaceDN w:val="0"/>
        <w:adjustRightInd w:val="0"/>
        <w:ind w:hanging="1004"/>
        <w:textAlignment w:val="baseline"/>
        <w:rPr>
          <w:sz w:val="20"/>
          <w:szCs w:val="20"/>
          <w:lang w:val="fr-FR" w:bidi="ar-MA"/>
          <w:rPrChange w:id="8806" w:author="SRO">
            <w:rPr>
              <w:sz w:val="20"/>
              <w:szCs w:val="20"/>
              <w:lang w:val="fr-FR" w:bidi="ar-MA"/>
            </w:rPr>
          </w:rPrChange>
        </w:rPr>
      </w:pPr>
      <w:r w:rsidRPr="000F3EE9">
        <w:rPr>
          <w:sz w:val="20"/>
          <w:szCs w:val="20"/>
          <w:lang w:val="fr-FR" w:bidi="ar-MA"/>
          <w:rPrChange w:id="8807" w:author="SRO">
            <w:rPr>
              <w:sz w:val="20"/>
              <w:szCs w:val="20"/>
              <w:lang w:val="fr-FR" w:bidi="ar-MA"/>
            </w:rPr>
          </w:rPrChange>
        </w:rPr>
        <w:t>Mme Aouatif El Aroud, Assistante financière</w:t>
      </w:r>
    </w:p>
    <w:p w:rsidR="00832F4C" w:rsidRPr="000F3EE9" w:rsidRDefault="00832F4C">
      <w:pPr>
        <w:numPr>
          <w:ilvl w:val="0"/>
          <w:numId w:val="27"/>
          <w:numberingChange w:id="8808" w:author="SRO" w:date="2011-02-21T09:12:00Z" w:original="%1:77:0:."/>
        </w:numPr>
        <w:tabs>
          <w:tab w:val="clear" w:pos="1004"/>
          <w:tab w:val="num" w:pos="567"/>
          <w:tab w:val="num" w:pos="720"/>
        </w:tabs>
        <w:autoSpaceDE w:val="0"/>
        <w:autoSpaceDN w:val="0"/>
        <w:adjustRightInd w:val="0"/>
        <w:ind w:hanging="1004"/>
        <w:textAlignment w:val="baseline"/>
        <w:rPr>
          <w:sz w:val="20"/>
          <w:szCs w:val="20"/>
          <w:lang w:bidi="ar-MA"/>
          <w:rPrChange w:id="8809" w:author="SRO">
            <w:rPr>
              <w:sz w:val="20"/>
              <w:szCs w:val="20"/>
              <w:lang w:bidi="ar-MA"/>
            </w:rPr>
          </w:rPrChange>
        </w:rPr>
      </w:pPr>
      <w:r w:rsidRPr="000F3EE9">
        <w:rPr>
          <w:sz w:val="20"/>
          <w:szCs w:val="20"/>
          <w:lang w:bidi="ar-MA"/>
          <w:rPrChange w:id="8810" w:author="SRO">
            <w:rPr>
              <w:sz w:val="20"/>
              <w:szCs w:val="20"/>
              <w:lang w:bidi="ar-MA"/>
            </w:rPr>
          </w:rPrChange>
        </w:rPr>
        <w:t>Mme Naima Sahraoui, Assistante</w:t>
      </w:r>
    </w:p>
    <w:p w:rsidR="00832F4C" w:rsidRPr="000F3EE9" w:rsidRDefault="00832F4C">
      <w:pPr>
        <w:numPr>
          <w:ilvl w:val="0"/>
          <w:numId w:val="27"/>
          <w:numberingChange w:id="8811" w:author="SRO" w:date="2011-02-21T09:12:00Z" w:original="%1:78:0:."/>
        </w:numPr>
        <w:tabs>
          <w:tab w:val="clear" w:pos="1004"/>
          <w:tab w:val="num" w:pos="567"/>
          <w:tab w:val="num" w:pos="720"/>
        </w:tabs>
        <w:autoSpaceDE w:val="0"/>
        <w:autoSpaceDN w:val="0"/>
        <w:adjustRightInd w:val="0"/>
        <w:ind w:hanging="1004"/>
        <w:textAlignment w:val="baseline"/>
        <w:rPr>
          <w:sz w:val="20"/>
          <w:szCs w:val="20"/>
          <w:lang w:bidi="ar-MA"/>
          <w:rPrChange w:id="8812" w:author="SRO">
            <w:rPr>
              <w:sz w:val="20"/>
              <w:szCs w:val="20"/>
              <w:lang w:bidi="ar-MA"/>
            </w:rPr>
          </w:rPrChange>
        </w:rPr>
      </w:pPr>
      <w:r w:rsidRPr="000F3EE9">
        <w:rPr>
          <w:sz w:val="20"/>
          <w:szCs w:val="20"/>
          <w:lang w:bidi="ar-MA"/>
          <w:rPrChange w:id="8813" w:author="SRO">
            <w:rPr>
              <w:sz w:val="20"/>
              <w:szCs w:val="20"/>
              <w:lang w:bidi="ar-MA"/>
            </w:rPr>
          </w:rPrChange>
        </w:rPr>
        <w:t>Mme Latifa Guerma, Assistante</w:t>
      </w:r>
    </w:p>
    <w:p w:rsidR="00832F4C" w:rsidRPr="000F3EE9" w:rsidRDefault="00832F4C">
      <w:pPr>
        <w:numPr>
          <w:ilvl w:val="0"/>
          <w:numId w:val="27"/>
          <w:numberingChange w:id="8814" w:author="SRO" w:date="2011-02-21T09:12:00Z" w:original="%1:79:0:."/>
        </w:numPr>
        <w:tabs>
          <w:tab w:val="clear" w:pos="1004"/>
          <w:tab w:val="num" w:pos="567"/>
          <w:tab w:val="num" w:pos="720"/>
        </w:tabs>
        <w:autoSpaceDE w:val="0"/>
        <w:autoSpaceDN w:val="0"/>
        <w:adjustRightInd w:val="0"/>
        <w:ind w:hanging="1004"/>
        <w:textAlignment w:val="baseline"/>
        <w:rPr>
          <w:sz w:val="20"/>
          <w:szCs w:val="20"/>
          <w:lang w:bidi="ar-MA"/>
          <w:rPrChange w:id="8815" w:author="SRO">
            <w:rPr>
              <w:sz w:val="20"/>
              <w:szCs w:val="20"/>
              <w:lang w:bidi="ar-MA"/>
            </w:rPr>
          </w:rPrChange>
        </w:rPr>
      </w:pPr>
      <w:r w:rsidRPr="000F3EE9">
        <w:rPr>
          <w:sz w:val="20"/>
          <w:szCs w:val="20"/>
          <w:lang w:bidi="ar-MA"/>
          <w:rPrChange w:id="8816" w:author="SRO">
            <w:rPr>
              <w:sz w:val="20"/>
              <w:szCs w:val="20"/>
              <w:lang w:bidi="ar-MA"/>
            </w:rPr>
          </w:rPrChange>
        </w:rPr>
        <w:t>Mme Amal El Korchi, Assistante</w:t>
      </w:r>
    </w:p>
    <w:p w:rsidR="00832F4C" w:rsidRPr="000F3EE9" w:rsidRDefault="00832F4C">
      <w:pPr>
        <w:numPr>
          <w:ilvl w:val="0"/>
          <w:numId w:val="27"/>
          <w:numberingChange w:id="8817" w:author="SRO" w:date="2011-02-21T09:12:00Z" w:original="%1:80:0:."/>
        </w:numPr>
        <w:tabs>
          <w:tab w:val="clear" w:pos="1004"/>
          <w:tab w:val="num" w:pos="567"/>
          <w:tab w:val="num" w:pos="720"/>
        </w:tabs>
        <w:autoSpaceDE w:val="0"/>
        <w:autoSpaceDN w:val="0"/>
        <w:adjustRightInd w:val="0"/>
        <w:ind w:hanging="1004"/>
        <w:textAlignment w:val="baseline"/>
        <w:rPr>
          <w:sz w:val="20"/>
          <w:szCs w:val="20"/>
          <w:lang w:bidi="ar-MA"/>
          <w:rPrChange w:id="8818" w:author="SRO">
            <w:rPr>
              <w:sz w:val="20"/>
              <w:szCs w:val="20"/>
              <w:lang w:bidi="ar-MA"/>
            </w:rPr>
          </w:rPrChange>
        </w:rPr>
      </w:pPr>
      <w:r w:rsidRPr="000F3EE9">
        <w:rPr>
          <w:sz w:val="20"/>
          <w:szCs w:val="20"/>
          <w:lang w:bidi="ar-MA"/>
          <w:rPrChange w:id="8819" w:author="SRO">
            <w:rPr>
              <w:sz w:val="20"/>
              <w:szCs w:val="20"/>
              <w:lang w:bidi="ar-MA"/>
            </w:rPr>
          </w:rPrChange>
        </w:rPr>
        <w:t>M. Lotfi Abdelfettah, Chauffeur</w:t>
      </w:r>
    </w:p>
    <w:p w:rsidR="00832F4C" w:rsidRPr="000F3EE9" w:rsidRDefault="00832F4C">
      <w:pPr>
        <w:numPr>
          <w:ilvl w:val="0"/>
          <w:numId w:val="27"/>
          <w:numberingChange w:id="8820" w:author="SRO" w:date="2011-02-21T09:12:00Z" w:original="%1:81:0:."/>
        </w:numPr>
        <w:tabs>
          <w:tab w:val="clear" w:pos="1004"/>
          <w:tab w:val="num" w:pos="567"/>
          <w:tab w:val="num" w:pos="720"/>
        </w:tabs>
        <w:autoSpaceDE w:val="0"/>
        <w:autoSpaceDN w:val="0"/>
        <w:adjustRightInd w:val="0"/>
        <w:ind w:hanging="1004"/>
        <w:textAlignment w:val="baseline"/>
        <w:rPr>
          <w:sz w:val="20"/>
          <w:szCs w:val="20"/>
          <w:lang w:bidi="ar-MA"/>
          <w:rPrChange w:id="8821" w:author="SRO">
            <w:rPr>
              <w:sz w:val="20"/>
              <w:szCs w:val="20"/>
              <w:lang w:bidi="ar-MA"/>
            </w:rPr>
          </w:rPrChange>
        </w:rPr>
      </w:pPr>
      <w:r w:rsidRPr="000F3EE9">
        <w:rPr>
          <w:sz w:val="20"/>
          <w:szCs w:val="20"/>
          <w:lang w:bidi="ar-MA"/>
          <w:rPrChange w:id="8822" w:author="SRO">
            <w:rPr>
              <w:sz w:val="20"/>
              <w:szCs w:val="20"/>
              <w:lang w:bidi="ar-MA"/>
            </w:rPr>
          </w:rPrChange>
        </w:rPr>
        <w:t>M. Rachid Ramdane, Chauffeur</w:t>
      </w:r>
    </w:p>
    <w:p w:rsidR="00832F4C" w:rsidRPr="000F3EE9" w:rsidRDefault="00832F4C">
      <w:pPr>
        <w:numPr>
          <w:ilvl w:val="0"/>
          <w:numId w:val="27"/>
          <w:numberingChange w:id="8823" w:author="SRO" w:date="2011-02-21T09:12:00Z" w:original="%1:82:0:."/>
        </w:numPr>
        <w:tabs>
          <w:tab w:val="clear" w:pos="1004"/>
          <w:tab w:val="num" w:pos="567"/>
          <w:tab w:val="num" w:pos="720"/>
        </w:tabs>
        <w:autoSpaceDE w:val="0"/>
        <w:autoSpaceDN w:val="0"/>
        <w:adjustRightInd w:val="0"/>
        <w:ind w:hanging="1004"/>
        <w:textAlignment w:val="baseline"/>
        <w:rPr>
          <w:sz w:val="20"/>
          <w:szCs w:val="20"/>
          <w:lang w:bidi="ar-MA"/>
          <w:rPrChange w:id="8824" w:author="SRO">
            <w:rPr>
              <w:sz w:val="20"/>
              <w:szCs w:val="20"/>
              <w:lang w:bidi="ar-MA"/>
            </w:rPr>
          </w:rPrChange>
        </w:rPr>
      </w:pPr>
      <w:r w:rsidRPr="000F3EE9">
        <w:rPr>
          <w:sz w:val="20"/>
          <w:szCs w:val="20"/>
          <w:lang w:bidi="ar-MA"/>
          <w:rPrChange w:id="8825" w:author="SRO">
            <w:rPr>
              <w:sz w:val="20"/>
              <w:szCs w:val="20"/>
              <w:lang w:bidi="ar-MA"/>
            </w:rPr>
          </w:rPrChange>
        </w:rPr>
        <w:t>M. Driss Cherrabi, Service reproduction</w:t>
      </w:r>
    </w:p>
    <w:p w:rsidR="00832F4C" w:rsidRPr="000F3EE9" w:rsidRDefault="00832F4C">
      <w:pPr>
        <w:autoSpaceDE w:val="0"/>
        <w:autoSpaceDN w:val="0"/>
        <w:adjustRightInd w:val="0"/>
        <w:ind w:right="-154"/>
        <w:rPr>
          <w:rFonts w:ascii="Optima" w:hAnsi="Optima"/>
          <w:b/>
          <w:bCs/>
          <w:szCs w:val="20"/>
          <w:lang w:val="fr-FR"/>
          <w:rPrChange w:id="8826" w:author="SRO">
            <w:rPr>
              <w:rFonts w:ascii="Optima" w:hAnsi="Optima"/>
              <w:b/>
              <w:bCs/>
              <w:szCs w:val="20"/>
              <w:lang w:val="fr-FR"/>
            </w:rPr>
          </w:rPrChange>
        </w:rPr>
      </w:pPr>
    </w:p>
    <w:p w:rsidR="00832F4C" w:rsidRPr="000F3EE9" w:rsidRDefault="00832F4C">
      <w:pPr>
        <w:bidi/>
        <w:ind w:left="-341" w:right="-180"/>
        <w:jc w:val="center"/>
        <w:rPr>
          <w:sz w:val="28"/>
          <w:szCs w:val="28"/>
          <w:rPrChange w:id="8827" w:author="SRO">
            <w:rPr>
              <w:sz w:val="28"/>
              <w:szCs w:val="28"/>
            </w:rPr>
          </w:rPrChange>
        </w:rPr>
      </w:pPr>
    </w:p>
    <w:p w:rsidR="00832F4C" w:rsidRPr="000F3EE9" w:rsidRDefault="00832F4C" w:rsidP="00144062">
      <w:pPr>
        <w:spacing w:after="240"/>
        <w:rPr>
          <w:lang w:val="fr-FR"/>
          <w:rPrChange w:id="8828" w:author="SRO">
            <w:rPr>
              <w:lang w:val="fr-FR"/>
            </w:rPr>
          </w:rPrChange>
        </w:rPr>
      </w:pPr>
    </w:p>
    <w:sectPr w:rsidR="00832F4C" w:rsidRPr="000F3EE9" w:rsidSect="00144062">
      <w:pgSz w:w="11907" w:h="16840" w:code="9"/>
      <w:pgMar w:top="1418" w:right="1701" w:bottom="1418" w:left="1701" w:header="720" w:footer="73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2F4C" w:rsidRDefault="00832F4C">
      <w:r>
        <w:separator/>
      </w:r>
    </w:p>
  </w:endnote>
  <w:endnote w:type="continuationSeparator" w:id="0">
    <w:p w:rsidR="00832F4C" w:rsidRDefault="00832F4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l?r ??fc"/>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odoni MT Condensed">
    <w:panose1 w:val="02070606080606020203"/>
    <w:charset w:val="00"/>
    <w:family w:val="roman"/>
    <w:pitch w:val="variable"/>
    <w:sig w:usb0="00000003" w:usb1="00000000" w:usb2="00000000" w:usb3="00000000" w:csb0="00000001" w:csb1="00000000"/>
  </w:font>
  <w:font w:name="Optima">
    <w:altName w:val="Segoe UI"/>
    <w:panose1 w:val="020B0502050508020304"/>
    <w:charset w:val="00"/>
    <w:family w:val="swiss"/>
    <w:pitch w:val="variable"/>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F4C" w:rsidRDefault="00832F4C" w:rsidP="00D94D21">
    <w:pPr>
      <w:pStyle w:val="Footer"/>
      <w:framePr w:wrap="around" w:vAnchor="text" w:hAnchor="margin" w:xAlign="right"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end"/>
    </w:r>
  </w:p>
  <w:p w:rsidR="00832F4C" w:rsidRDefault="00832F4C" w:rsidP="00850AD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F4C" w:rsidDel="00AB5B5E" w:rsidRDefault="00832F4C" w:rsidP="00832F4C">
    <w:pPr>
      <w:pStyle w:val="Footer"/>
      <w:ind w:right="360"/>
      <w:jc w:val="center"/>
      <w:rPr>
        <w:del w:id="398" w:author="SRO" w:date="2011-02-21T09:34:00Z"/>
        <w:rStyle w:val="PageNumber"/>
        <w:rFonts w:cs="Arial"/>
      </w:rPr>
      <w:pPrChange w:id="399" w:author="SRO" w:date="2011-02-21T09:34:00Z">
        <w:pPr>
          <w:pStyle w:val="Footer"/>
          <w:ind w:right="360"/>
        </w:pPr>
      </w:pPrChange>
    </w:pPr>
    <w:del w:id="400" w:author="SRO" w:date="2011-02-21T09:34:00Z">
      <w:r w:rsidDel="00AB5B5E">
        <w:rPr>
          <w:rStyle w:val="PageNumber"/>
          <w:rFonts w:cs="Arial"/>
        </w:rPr>
        <w:fldChar w:fldCharType="begin"/>
      </w:r>
      <w:r w:rsidDel="00AB5B5E">
        <w:rPr>
          <w:rStyle w:val="PageNumber"/>
          <w:rFonts w:cs="Arial"/>
        </w:rPr>
        <w:delInstrText xml:space="preserve">PAGE  </w:delInstrText>
      </w:r>
      <w:r w:rsidDel="00AB5B5E">
        <w:rPr>
          <w:rStyle w:val="PageNumber"/>
          <w:rFonts w:cs="Arial"/>
        </w:rPr>
        <w:fldChar w:fldCharType="separate"/>
      </w:r>
      <w:r w:rsidDel="00AB5B5E">
        <w:rPr>
          <w:rStyle w:val="PageNumber"/>
          <w:rFonts w:cs="Arial"/>
          <w:noProof/>
        </w:rPr>
        <w:delText>3</w:delText>
      </w:r>
      <w:r w:rsidDel="00AB5B5E">
        <w:rPr>
          <w:rStyle w:val="PageNumber"/>
          <w:rFonts w:cs="Arial"/>
        </w:rPr>
        <w:fldChar w:fldCharType="end"/>
      </w:r>
    </w:del>
  </w:p>
  <w:p w:rsidR="00832F4C" w:rsidRDefault="00832F4C" w:rsidP="00832F4C">
    <w:pPr>
      <w:pStyle w:val="Footer"/>
      <w:ind w:right="360"/>
      <w:jc w:val="center"/>
      <w:pPrChange w:id="401" w:author="SRO" w:date="2011-02-21T09:34:00Z">
        <w:pPr>
          <w:pStyle w:val="Footer"/>
          <w:ind w:right="360"/>
        </w:pPr>
      </w:pPrChan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F4C" w:rsidRDefault="00832F4C" w:rsidP="005D4DF2">
    <w:pPr>
      <w:pStyle w:val="Footer"/>
      <w:framePr w:wrap="around" w:vAnchor="text" w:hAnchor="margin" w:xAlign="center" w:y="1"/>
      <w:numPr>
        <w:ins w:id="404" w:author="SRO" w:date="2011-02-21T11:06:00Z"/>
      </w:numPr>
      <w:rPr>
        <w:ins w:id="405" w:author="SRO" w:date="2011-02-21T11:06:00Z"/>
        <w:rStyle w:val="PageNumber"/>
      </w:rPr>
    </w:pPr>
    <w:ins w:id="406" w:author="SRO" w:date="2011-02-21T11:06:00Z">
      <w:r>
        <w:rPr>
          <w:rStyle w:val="PageNumber"/>
        </w:rPr>
        <w:fldChar w:fldCharType="begin"/>
      </w:r>
      <w:r>
        <w:rPr>
          <w:rStyle w:val="PageNumber"/>
        </w:rPr>
        <w:instrText xml:space="preserve">PAGE  </w:instrText>
      </w:r>
      <w:r>
        <w:rPr>
          <w:rStyle w:val="PageNumber"/>
        </w:rPr>
        <w:fldChar w:fldCharType="end"/>
      </w:r>
    </w:ins>
  </w:p>
  <w:p w:rsidR="00832F4C" w:rsidRDefault="00832F4C">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F4C" w:rsidRPr="00832F4C" w:rsidRDefault="00832F4C" w:rsidP="000F5C33">
    <w:pPr>
      <w:pStyle w:val="Footer"/>
      <w:framePr w:wrap="around" w:vAnchor="text" w:hAnchor="margin" w:xAlign="center" w:y="1"/>
      <w:numPr>
        <w:ins w:id="407" w:author="SRO" w:date="2011-02-21T11:07:00Z"/>
      </w:numPr>
      <w:rPr>
        <w:ins w:id="408" w:author="SRO" w:date="2011-02-21T11:07:00Z"/>
        <w:rStyle w:val="PageNumber"/>
        <w:rFonts w:ascii="Times New Roman" w:hAnsi="Times New Roman"/>
        <w:sz w:val="24"/>
        <w:szCs w:val="24"/>
        <w:rPrChange w:id="409" w:author="SRO" w:date="2011-02-21T11:07:00Z">
          <w:rPr>
            <w:ins w:id="410" w:author="SRO" w:date="2011-02-21T11:07:00Z"/>
            <w:rStyle w:val="PageNumber"/>
            <w:szCs w:val="24"/>
          </w:rPr>
        </w:rPrChange>
      </w:rPr>
    </w:pPr>
  </w:p>
  <w:p w:rsidR="00832F4C" w:rsidRDefault="00832F4C" w:rsidP="00832F4C">
    <w:pPr>
      <w:pStyle w:val="Footer"/>
      <w:jc w:val="center"/>
      <w:pPrChange w:id="411" w:author="SRO" w:date="2011-02-21T11:06:00Z">
        <w:pPr>
          <w:pStyle w:val="Footer"/>
        </w:pPr>
      </w:pPrChange>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F4C" w:rsidRPr="00832F4C" w:rsidRDefault="00832F4C" w:rsidP="000F5C33">
    <w:pPr>
      <w:pStyle w:val="Footer"/>
      <w:framePr w:wrap="around" w:vAnchor="text" w:hAnchor="margin" w:xAlign="center" w:y="1"/>
      <w:numPr>
        <w:ins w:id="587" w:author="SRO" w:date="2011-02-21T11:07:00Z"/>
      </w:numPr>
      <w:rPr>
        <w:ins w:id="588" w:author="SRO" w:date="2011-02-21T11:07:00Z"/>
        <w:rStyle w:val="PageNumber"/>
        <w:rFonts w:ascii="Times New Roman" w:hAnsi="Times New Roman"/>
        <w:sz w:val="24"/>
        <w:szCs w:val="24"/>
        <w:rPrChange w:id="589" w:author="SRO" w:date="2011-02-21T11:07:00Z">
          <w:rPr>
            <w:ins w:id="590" w:author="SRO" w:date="2011-02-21T11:07:00Z"/>
            <w:rStyle w:val="PageNumber"/>
            <w:szCs w:val="24"/>
          </w:rPr>
        </w:rPrChange>
      </w:rPr>
    </w:pPr>
  </w:p>
  <w:p w:rsidR="00832F4C" w:rsidRPr="00832F4C" w:rsidRDefault="00832F4C" w:rsidP="00832F4C">
    <w:pPr>
      <w:pStyle w:val="Footer"/>
      <w:jc w:val="center"/>
      <w:rPr>
        <w:rFonts w:ascii="Times New Roman" w:hAnsi="Times New Roman" w:cs="Times New Roman"/>
        <w:sz w:val="24"/>
        <w:szCs w:val="24"/>
        <w:rPrChange w:id="591" w:author="SRO" w:date="2011-02-21T11:09:00Z">
          <w:rPr>
            <w:rFonts w:cs="Times New Roman"/>
            <w:szCs w:val="24"/>
          </w:rPr>
        </w:rPrChange>
      </w:rPr>
      <w:pPrChange w:id="592" w:author="SRO" w:date="2011-02-21T11:06:00Z">
        <w:pPr>
          <w:pStyle w:val="Footer"/>
        </w:pPr>
      </w:pPrChange>
    </w:pPr>
    <w:ins w:id="593" w:author="SRO" w:date="2011-02-21T11:09:00Z">
      <w:r w:rsidRPr="00832F4C">
        <w:rPr>
          <w:rStyle w:val="PageNumber"/>
          <w:rFonts w:ascii="Times New Roman" w:hAnsi="Times New Roman"/>
          <w:sz w:val="24"/>
          <w:szCs w:val="24"/>
          <w:rPrChange w:id="594" w:author="SRO" w:date="2011-02-21T11:09:00Z">
            <w:rPr>
              <w:rStyle w:val="PageNumber"/>
              <w:rFonts w:ascii="Times New Roman" w:hAnsi="Times New Roman"/>
              <w:sz w:val="24"/>
              <w:szCs w:val="24"/>
            </w:rPr>
          </w:rPrChange>
        </w:rPr>
        <w:fldChar w:fldCharType="begin"/>
      </w:r>
      <w:r w:rsidRPr="00832F4C">
        <w:rPr>
          <w:rStyle w:val="PageNumber"/>
          <w:rFonts w:ascii="Times New Roman" w:hAnsi="Times New Roman"/>
          <w:sz w:val="24"/>
          <w:szCs w:val="24"/>
          <w:rPrChange w:id="595" w:author="SRO" w:date="2011-02-21T11:09:00Z">
            <w:rPr>
              <w:rStyle w:val="PageNumber"/>
              <w:szCs w:val="24"/>
            </w:rPr>
          </w:rPrChange>
        </w:rPr>
        <w:instrText xml:space="preserve"> PAGE </w:instrText>
      </w:r>
      <w:r w:rsidRPr="00832F4C">
        <w:rPr>
          <w:rStyle w:val="PageNumber"/>
          <w:rFonts w:ascii="Times New Roman" w:hAnsi="Times New Roman"/>
          <w:sz w:val="24"/>
          <w:szCs w:val="24"/>
          <w:rPrChange w:id="596" w:author="SRO" w:date="2011-02-21T11:09:00Z">
            <w:rPr>
              <w:rStyle w:val="PageNumber"/>
              <w:rFonts w:ascii="Times New Roman" w:hAnsi="Times New Roman"/>
              <w:sz w:val="24"/>
              <w:szCs w:val="24"/>
            </w:rPr>
          </w:rPrChange>
        </w:rPr>
        <w:fldChar w:fldCharType="separate"/>
      </w:r>
    </w:ins>
    <w:r>
      <w:rPr>
        <w:rStyle w:val="PageNumber"/>
        <w:rFonts w:ascii="Times New Roman" w:hAnsi="Times New Roman"/>
        <w:noProof/>
        <w:sz w:val="24"/>
        <w:szCs w:val="24"/>
      </w:rPr>
      <w:t>53</w:t>
    </w:r>
    <w:ins w:id="597" w:author="SRO" w:date="2011-02-21T11:09:00Z">
      <w:r w:rsidRPr="00832F4C">
        <w:rPr>
          <w:rStyle w:val="PageNumber"/>
          <w:rFonts w:ascii="Times New Roman" w:hAnsi="Times New Roman"/>
          <w:sz w:val="24"/>
          <w:szCs w:val="24"/>
          <w:rPrChange w:id="598" w:author="SRO" w:date="2011-02-21T11:09:00Z">
            <w:rPr>
              <w:rStyle w:val="PageNumber"/>
              <w:rFonts w:ascii="Times New Roman" w:hAnsi="Times New Roman"/>
              <w:sz w:val="24"/>
              <w:szCs w:val="24"/>
            </w:rPr>
          </w:rPrChange>
        </w:rPr>
        <w:fldChar w:fldCharType="end"/>
      </w:r>
    </w:ins>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F4C" w:rsidRPr="00832F4C" w:rsidRDefault="00832F4C" w:rsidP="00832F4C">
    <w:pPr>
      <w:pStyle w:val="Footer"/>
      <w:jc w:val="center"/>
      <w:rPr>
        <w:rFonts w:ascii="Times New Roman" w:hAnsi="Times New Roman" w:cs="Times New Roman"/>
        <w:sz w:val="24"/>
        <w:szCs w:val="24"/>
        <w:rPrChange w:id="599" w:author="SRO" w:date="2011-02-21T11:50:00Z">
          <w:rPr>
            <w:rFonts w:cs="Times New Roman"/>
            <w:szCs w:val="24"/>
          </w:rPr>
        </w:rPrChange>
      </w:rPr>
      <w:pPrChange w:id="600" w:author="SRO" w:date="2011-02-21T11:19:00Z">
        <w:pPr>
          <w:pStyle w:val="Footer"/>
        </w:pPr>
      </w:pPrChange>
    </w:pPr>
    <w:ins w:id="601" w:author="SRO" w:date="2011-02-21T11:50:00Z">
      <w:r w:rsidRPr="00832F4C">
        <w:rPr>
          <w:rStyle w:val="PageNumber"/>
          <w:rFonts w:ascii="Times New Roman" w:hAnsi="Times New Roman"/>
          <w:sz w:val="24"/>
          <w:szCs w:val="24"/>
          <w:rPrChange w:id="602" w:author="SRO" w:date="2011-02-21T11:50:00Z">
            <w:rPr>
              <w:rStyle w:val="PageNumber"/>
              <w:rFonts w:ascii="Times New Roman" w:hAnsi="Times New Roman"/>
              <w:sz w:val="24"/>
              <w:szCs w:val="24"/>
            </w:rPr>
          </w:rPrChange>
        </w:rPr>
        <w:fldChar w:fldCharType="begin"/>
      </w:r>
      <w:r w:rsidRPr="00832F4C">
        <w:rPr>
          <w:rStyle w:val="PageNumber"/>
          <w:rFonts w:ascii="Times New Roman" w:hAnsi="Times New Roman"/>
          <w:sz w:val="24"/>
          <w:szCs w:val="24"/>
          <w:rPrChange w:id="603" w:author="SRO" w:date="2011-02-21T11:50:00Z">
            <w:rPr>
              <w:rStyle w:val="PageNumber"/>
              <w:szCs w:val="24"/>
            </w:rPr>
          </w:rPrChange>
        </w:rPr>
        <w:instrText xml:space="preserve"> PAGE </w:instrText>
      </w:r>
      <w:r w:rsidRPr="00832F4C">
        <w:rPr>
          <w:rStyle w:val="PageNumber"/>
          <w:rFonts w:ascii="Times New Roman" w:hAnsi="Times New Roman"/>
          <w:sz w:val="24"/>
          <w:szCs w:val="24"/>
          <w:rPrChange w:id="604" w:author="SRO" w:date="2011-02-21T11:50:00Z">
            <w:rPr>
              <w:rStyle w:val="PageNumber"/>
              <w:rFonts w:ascii="Times New Roman" w:hAnsi="Times New Roman"/>
              <w:sz w:val="24"/>
              <w:szCs w:val="24"/>
            </w:rPr>
          </w:rPrChange>
        </w:rPr>
        <w:fldChar w:fldCharType="separate"/>
      </w:r>
    </w:ins>
    <w:r>
      <w:rPr>
        <w:rStyle w:val="PageNumber"/>
        <w:rFonts w:ascii="Times New Roman" w:hAnsi="Times New Roman"/>
        <w:noProof/>
        <w:sz w:val="24"/>
        <w:szCs w:val="24"/>
      </w:rPr>
      <w:t>8</w:t>
    </w:r>
    <w:ins w:id="605" w:author="SRO" w:date="2011-02-21T11:50:00Z">
      <w:r w:rsidRPr="00832F4C">
        <w:rPr>
          <w:rStyle w:val="PageNumber"/>
          <w:rFonts w:ascii="Times New Roman" w:hAnsi="Times New Roman"/>
          <w:sz w:val="24"/>
          <w:szCs w:val="24"/>
          <w:rPrChange w:id="606" w:author="SRO" w:date="2011-02-21T11:50:00Z">
            <w:rPr>
              <w:rStyle w:val="PageNumber"/>
              <w:rFonts w:ascii="Times New Roman" w:hAnsi="Times New Roman"/>
              <w:sz w:val="24"/>
              <w:szCs w:val="24"/>
            </w:rPr>
          </w:rPrChange>
        </w:rPr>
        <w:fldChar w:fldCharType="end"/>
      </w:r>
    </w:ins>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2F4C" w:rsidRDefault="00832F4C">
      <w:r>
        <w:separator/>
      </w:r>
    </w:p>
  </w:footnote>
  <w:footnote w:type="continuationSeparator" w:id="0">
    <w:p w:rsidR="00832F4C" w:rsidRDefault="00832F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bullet="t">
        <v:imagedata r:id="rId1" o:title=""/>
      </v:shape>
    </w:pict>
  </w:numPicBullet>
  <w:numPicBullet w:numPicBulletId="1">
    <w:pict>
      <v:shape id="_x0000_i1026" type="#_x0000_t75" style="width:11.25pt;height:11.25pt" o:bullet="t">
        <v:imagedata r:id="rId2" o:title=""/>
      </v:shape>
    </w:pict>
  </w:numPicBullet>
  <w:abstractNum w:abstractNumId="0">
    <w:nsid w:val="020E7147"/>
    <w:multiLevelType w:val="hybridMultilevel"/>
    <w:tmpl w:val="417A3FB6"/>
    <w:lvl w:ilvl="0" w:tplc="040C0007">
      <w:start w:val="1"/>
      <w:numFmt w:val="bullet"/>
      <w:lvlText w:val=""/>
      <w:lvlPicBulletId w:val="1"/>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
    <w:nsid w:val="0F5D0431"/>
    <w:multiLevelType w:val="hybridMultilevel"/>
    <w:tmpl w:val="0D94415E"/>
    <w:lvl w:ilvl="0" w:tplc="D2546ADC">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
    <w:nsid w:val="12852BF9"/>
    <w:multiLevelType w:val="hybridMultilevel"/>
    <w:tmpl w:val="B6AC9154"/>
    <w:lvl w:ilvl="0" w:tplc="D86076E2">
      <w:start w:val="1"/>
      <w:numFmt w:val="decimal"/>
      <w:lvlText w:val="%1."/>
      <w:lvlJc w:val="left"/>
      <w:pPr>
        <w:tabs>
          <w:tab w:val="num" w:pos="1065"/>
        </w:tabs>
        <w:ind w:left="1065" w:hanging="705"/>
      </w:pPr>
      <w:rPr>
        <w:rFonts w:cs="Times New Roman" w:hint="default"/>
        <w:b w:val="0"/>
        <w:bCs w:val="0"/>
      </w:rPr>
    </w:lvl>
    <w:lvl w:ilvl="1" w:tplc="040C0019">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
    <w:nsid w:val="137D50D6"/>
    <w:multiLevelType w:val="multilevel"/>
    <w:tmpl w:val="3960AAA6"/>
    <w:lvl w:ilvl="0">
      <w:start w:val="50"/>
      <w:numFmt w:val="bullet"/>
      <w:lvlText w:val=""/>
      <w:lvlPicBulletId w:val="0"/>
      <w:lvlJc w:val="left"/>
      <w:pPr>
        <w:tabs>
          <w:tab w:val="num" w:pos="180"/>
        </w:tabs>
        <w:ind w:left="180" w:hanging="360"/>
      </w:pPr>
      <w:rPr>
        <w:rFonts w:ascii="Symbol" w:eastAsia="Times New Roman" w:hAnsi="Symbol" w:hint="default"/>
        <w:color w:val="auto"/>
      </w:rPr>
    </w:lvl>
    <w:lvl w:ilvl="1">
      <w:start w:val="1"/>
      <w:numFmt w:val="bullet"/>
      <w:lvlText w:val="o"/>
      <w:lvlJc w:val="left"/>
      <w:pPr>
        <w:tabs>
          <w:tab w:val="num" w:pos="900"/>
        </w:tabs>
        <w:ind w:left="900" w:hanging="360"/>
      </w:pPr>
      <w:rPr>
        <w:rFonts w:ascii="Courier New" w:hAnsi="Courier New" w:hint="default"/>
      </w:rPr>
    </w:lvl>
    <w:lvl w:ilvl="2">
      <w:start w:val="1"/>
      <w:numFmt w:val="bullet"/>
      <w:lvlText w:val=""/>
      <w:lvlJc w:val="left"/>
      <w:pPr>
        <w:tabs>
          <w:tab w:val="num" w:pos="1620"/>
        </w:tabs>
        <w:ind w:left="1620" w:hanging="360"/>
      </w:pPr>
      <w:rPr>
        <w:rFonts w:ascii="Wingdings" w:hAnsi="Wingdings" w:hint="default"/>
      </w:rPr>
    </w:lvl>
    <w:lvl w:ilvl="3">
      <w:start w:val="1"/>
      <w:numFmt w:val="bullet"/>
      <w:lvlText w:val=""/>
      <w:lvlJc w:val="left"/>
      <w:pPr>
        <w:tabs>
          <w:tab w:val="num" w:pos="2340"/>
        </w:tabs>
        <w:ind w:left="2340" w:hanging="360"/>
      </w:pPr>
      <w:rPr>
        <w:rFonts w:ascii="Symbol" w:hAnsi="Symbol" w:hint="default"/>
      </w:rPr>
    </w:lvl>
    <w:lvl w:ilvl="4">
      <w:start w:val="1"/>
      <w:numFmt w:val="bullet"/>
      <w:lvlText w:val="o"/>
      <w:lvlJc w:val="left"/>
      <w:pPr>
        <w:tabs>
          <w:tab w:val="num" w:pos="3060"/>
        </w:tabs>
        <w:ind w:left="3060" w:hanging="360"/>
      </w:pPr>
      <w:rPr>
        <w:rFonts w:ascii="Courier New" w:hAnsi="Courier New" w:hint="default"/>
      </w:rPr>
    </w:lvl>
    <w:lvl w:ilvl="5">
      <w:start w:val="1"/>
      <w:numFmt w:val="bullet"/>
      <w:lvlText w:val=""/>
      <w:lvlJc w:val="left"/>
      <w:pPr>
        <w:tabs>
          <w:tab w:val="num" w:pos="3780"/>
        </w:tabs>
        <w:ind w:left="3780" w:hanging="360"/>
      </w:pPr>
      <w:rPr>
        <w:rFonts w:ascii="Wingdings" w:hAnsi="Wingdings" w:hint="default"/>
      </w:rPr>
    </w:lvl>
    <w:lvl w:ilvl="6">
      <w:start w:val="1"/>
      <w:numFmt w:val="bullet"/>
      <w:lvlText w:val=""/>
      <w:lvlJc w:val="left"/>
      <w:pPr>
        <w:tabs>
          <w:tab w:val="num" w:pos="4500"/>
        </w:tabs>
        <w:ind w:left="4500" w:hanging="360"/>
      </w:pPr>
      <w:rPr>
        <w:rFonts w:ascii="Symbol" w:hAnsi="Symbol" w:hint="default"/>
      </w:rPr>
    </w:lvl>
    <w:lvl w:ilvl="7">
      <w:start w:val="1"/>
      <w:numFmt w:val="bullet"/>
      <w:lvlText w:val="o"/>
      <w:lvlJc w:val="left"/>
      <w:pPr>
        <w:tabs>
          <w:tab w:val="num" w:pos="5220"/>
        </w:tabs>
        <w:ind w:left="5220" w:hanging="360"/>
      </w:pPr>
      <w:rPr>
        <w:rFonts w:ascii="Courier New" w:hAnsi="Courier New" w:hint="default"/>
      </w:rPr>
    </w:lvl>
    <w:lvl w:ilvl="8">
      <w:start w:val="1"/>
      <w:numFmt w:val="bullet"/>
      <w:lvlText w:val=""/>
      <w:lvlJc w:val="left"/>
      <w:pPr>
        <w:tabs>
          <w:tab w:val="num" w:pos="5940"/>
        </w:tabs>
        <w:ind w:left="5940" w:hanging="360"/>
      </w:pPr>
      <w:rPr>
        <w:rFonts w:ascii="Wingdings" w:hAnsi="Wingdings" w:hint="default"/>
      </w:rPr>
    </w:lvl>
  </w:abstractNum>
  <w:abstractNum w:abstractNumId="4">
    <w:nsid w:val="19F2121D"/>
    <w:multiLevelType w:val="hybridMultilevel"/>
    <w:tmpl w:val="25A44826"/>
    <w:lvl w:ilvl="0" w:tplc="2EA84A98">
      <w:start w:val="50"/>
      <w:numFmt w:val="bullet"/>
      <w:lvlText w:val=""/>
      <w:lvlPicBulletId w:val="0"/>
      <w:lvlJc w:val="left"/>
      <w:pPr>
        <w:tabs>
          <w:tab w:val="num" w:pos="720"/>
        </w:tabs>
        <w:ind w:left="720" w:hanging="360"/>
      </w:pPr>
      <w:rPr>
        <w:rFonts w:ascii="Symbol" w:eastAsia="Times New Roman"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9F74A44"/>
    <w:multiLevelType w:val="hybridMultilevel"/>
    <w:tmpl w:val="E6F6043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EAA0FFB"/>
    <w:multiLevelType w:val="hybridMultilevel"/>
    <w:tmpl w:val="4124657C"/>
    <w:lvl w:ilvl="0" w:tplc="45C29C4A">
      <w:start w:val="1"/>
      <w:numFmt w:val="decimal"/>
      <w:lvlText w:val="%1."/>
      <w:lvlJc w:val="left"/>
      <w:pPr>
        <w:ind w:left="1352" w:hanging="360"/>
      </w:pPr>
      <w:rPr>
        <w:rFonts w:cs="Times New Roman" w:hint="default"/>
      </w:rPr>
    </w:lvl>
    <w:lvl w:ilvl="1" w:tplc="040C0019" w:tentative="1">
      <w:start w:val="1"/>
      <w:numFmt w:val="lowerLetter"/>
      <w:lvlText w:val="%2."/>
      <w:lvlJc w:val="left"/>
      <w:pPr>
        <w:ind w:left="2072" w:hanging="360"/>
      </w:pPr>
      <w:rPr>
        <w:rFonts w:cs="Times New Roman"/>
      </w:rPr>
    </w:lvl>
    <w:lvl w:ilvl="2" w:tplc="040C001B" w:tentative="1">
      <w:start w:val="1"/>
      <w:numFmt w:val="lowerRoman"/>
      <w:lvlText w:val="%3."/>
      <w:lvlJc w:val="right"/>
      <w:pPr>
        <w:ind w:left="2792" w:hanging="180"/>
      </w:pPr>
      <w:rPr>
        <w:rFonts w:cs="Times New Roman"/>
      </w:rPr>
    </w:lvl>
    <w:lvl w:ilvl="3" w:tplc="040C000F" w:tentative="1">
      <w:start w:val="1"/>
      <w:numFmt w:val="decimal"/>
      <w:lvlText w:val="%4."/>
      <w:lvlJc w:val="left"/>
      <w:pPr>
        <w:ind w:left="3512" w:hanging="360"/>
      </w:pPr>
      <w:rPr>
        <w:rFonts w:cs="Times New Roman"/>
      </w:rPr>
    </w:lvl>
    <w:lvl w:ilvl="4" w:tplc="040C0019" w:tentative="1">
      <w:start w:val="1"/>
      <w:numFmt w:val="lowerLetter"/>
      <w:lvlText w:val="%5."/>
      <w:lvlJc w:val="left"/>
      <w:pPr>
        <w:ind w:left="4232" w:hanging="360"/>
      </w:pPr>
      <w:rPr>
        <w:rFonts w:cs="Times New Roman"/>
      </w:rPr>
    </w:lvl>
    <w:lvl w:ilvl="5" w:tplc="040C001B" w:tentative="1">
      <w:start w:val="1"/>
      <w:numFmt w:val="lowerRoman"/>
      <w:lvlText w:val="%6."/>
      <w:lvlJc w:val="right"/>
      <w:pPr>
        <w:ind w:left="4952" w:hanging="180"/>
      </w:pPr>
      <w:rPr>
        <w:rFonts w:cs="Times New Roman"/>
      </w:rPr>
    </w:lvl>
    <w:lvl w:ilvl="6" w:tplc="040C000F" w:tentative="1">
      <w:start w:val="1"/>
      <w:numFmt w:val="decimal"/>
      <w:lvlText w:val="%7."/>
      <w:lvlJc w:val="left"/>
      <w:pPr>
        <w:ind w:left="5672" w:hanging="360"/>
      </w:pPr>
      <w:rPr>
        <w:rFonts w:cs="Times New Roman"/>
      </w:rPr>
    </w:lvl>
    <w:lvl w:ilvl="7" w:tplc="040C0019" w:tentative="1">
      <w:start w:val="1"/>
      <w:numFmt w:val="lowerLetter"/>
      <w:lvlText w:val="%8."/>
      <w:lvlJc w:val="left"/>
      <w:pPr>
        <w:ind w:left="6392" w:hanging="360"/>
      </w:pPr>
      <w:rPr>
        <w:rFonts w:cs="Times New Roman"/>
      </w:rPr>
    </w:lvl>
    <w:lvl w:ilvl="8" w:tplc="040C001B" w:tentative="1">
      <w:start w:val="1"/>
      <w:numFmt w:val="lowerRoman"/>
      <w:lvlText w:val="%9."/>
      <w:lvlJc w:val="right"/>
      <w:pPr>
        <w:ind w:left="7112" w:hanging="180"/>
      </w:pPr>
      <w:rPr>
        <w:rFonts w:cs="Times New Roman"/>
      </w:rPr>
    </w:lvl>
  </w:abstractNum>
  <w:abstractNum w:abstractNumId="7">
    <w:nsid w:val="1F217D0B"/>
    <w:multiLevelType w:val="hybridMultilevel"/>
    <w:tmpl w:val="3ACC1550"/>
    <w:lvl w:ilvl="0" w:tplc="63E49C00">
      <w:start w:val="1"/>
      <w:numFmt w:val="decimal"/>
      <w:lvlText w:val="%1)"/>
      <w:lvlJc w:val="left"/>
      <w:pPr>
        <w:ind w:left="1080" w:hanging="360"/>
      </w:pPr>
      <w:rPr>
        <w:rFonts w:cs="Times New Roman" w:hint="default"/>
      </w:rPr>
    </w:lvl>
    <w:lvl w:ilvl="1" w:tplc="040C0019" w:tentative="1">
      <w:start w:val="1"/>
      <w:numFmt w:val="lowerLetter"/>
      <w:lvlText w:val="%2."/>
      <w:lvlJc w:val="left"/>
      <w:pPr>
        <w:ind w:left="1800" w:hanging="360"/>
      </w:pPr>
      <w:rPr>
        <w:rFonts w:cs="Times New Roman"/>
      </w:rPr>
    </w:lvl>
    <w:lvl w:ilvl="2" w:tplc="040C001B" w:tentative="1">
      <w:start w:val="1"/>
      <w:numFmt w:val="lowerRoman"/>
      <w:lvlText w:val="%3."/>
      <w:lvlJc w:val="right"/>
      <w:pPr>
        <w:ind w:left="2520" w:hanging="180"/>
      </w:pPr>
      <w:rPr>
        <w:rFonts w:cs="Times New Roman"/>
      </w:rPr>
    </w:lvl>
    <w:lvl w:ilvl="3" w:tplc="040C000F" w:tentative="1">
      <w:start w:val="1"/>
      <w:numFmt w:val="decimal"/>
      <w:lvlText w:val="%4."/>
      <w:lvlJc w:val="left"/>
      <w:pPr>
        <w:ind w:left="3240" w:hanging="360"/>
      </w:pPr>
      <w:rPr>
        <w:rFonts w:cs="Times New Roman"/>
      </w:rPr>
    </w:lvl>
    <w:lvl w:ilvl="4" w:tplc="040C0019" w:tentative="1">
      <w:start w:val="1"/>
      <w:numFmt w:val="lowerLetter"/>
      <w:lvlText w:val="%5."/>
      <w:lvlJc w:val="left"/>
      <w:pPr>
        <w:ind w:left="3960" w:hanging="360"/>
      </w:pPr>
      <w:rPr>
        <w:rFonts w:cs="Times New Roman"/>
      </w:rPr>
    </w:lvl>
    <w:lvl w:ilvl="5" w:tplc="040C001B" w:tentative="1">
      <w:start w:val="1"/>
      <w:numFmt w:val="lowerRoman"/>
      <w:lvlText w:val="%6."/>
      <w:lvlJc w:val="right"/>
      <w:pPr>
        <w:ind w:left="4680" w:hanging="180"/>
      </w:pPr>
      <w:rPr>
        <w:rFonts w:cs="Times New Roman"/>
      </w:rPr>
    </w:lvl>
    <w:lvl w:ilvl="6" w:tplc="040C000F" w:tentative="1">
      <w:start w:val="1"/>
      <w:numFmt w:val="decimal"/>
      <w:lvlText w:val="%7."/>
      <w:lvlJc w:val="left"/>
      <w:pPr>
        <w:ind w:left="5400" w:hanging="360"/>
      </w:pPr>
      <w:rPr>
        <w:rFonts w:cs="Times New Roman"/>
      </w:rPr>
    </w:lvl>
    <w:lvl w:ilvl="7" w:tplc="040C0019" w:tentative="1">
      <w:start w:val="1"/>
      <w:numFmt w:val="lowerLetter"/>
      <w:lvlText w:val="%8."/>
      <w:lvlJc w:val="left"/>
      <w:pPr>
        <w:ind w:left="6120" w:hanging="360"/>
      </w:pPr>
      <w:rPr>
        <w:rFonts w:cs="Times New Roman"/>
      </w:rPr>
    </w:lvl>
    <w:lvl w:ilvl="8" w:tplc="040C001B" w:tentative="1">
      <w:start w:val="1"/>
      <w:numFmt w:val="lowerRoman"/>
      <w:lvlText w:val="%9."/>
      <w:lvlJc w:val="right"/>
      <w:pPr>
        <w:ind w:left="6840" w:hanging="180"/>
      </w:pPr>
      <w:rPr>
        <w:rFonts w:cs="Times New Roman"/>
      </w:rPr>
    </w:lvl>
  </w:abstractNum>
  <w:abstractNum w:abstractNumId="8">
    <w:nsid w:val="226B1290"/>
    <w:multiLevelType w:val="hybridMultilevel"/>
    <w:tmpl w:val="18DC0982"/>
    <w:lvl w:ilvl="0" w:tplc="2EA0154C">
      <w:start w:val="1"/>
      <w:numFmt w:val="upperRoman"/>
      <w:lvlText w:val="%1."/>
      <w:lvlJc w:val="left"/>
      <w:pPr>
        <w:tabs>
          <w:tab w:val="num" w:pos="1080"/>
        </w:tabs>
        <w:ind w:left="1080" w:hanging="720"/>
      </w:pPr>
      <w:rPr>
        <w:rFonts w:cs="Times New Roman" w:hint="default"/>
        <w:b/>
        <w:i w:val="0"/>
      </w:rPr>
    </w:lvl>
    <w:lvl w:ilvl="1" w:tplc="D5860446">
      <w:start w:val="9"/>
      <w:numFmt w:val="decimal"/>
      <w:lvlText w:val="%2."/>
      <w:lvlJc w:val="left"/>
      <w:pPr>
        <w:tabs>
          <w:tab w:val="num" w:pos="1440"/>
        </w:tabs>
        <w:ind w:left="1440" w:hanging="360"/>
      </w:pPr>
      <w:rPr>
        <w:rFonts w:cs="Times New Roman" w:hint="default"/>
        <w:b/>
        <w:i w:val="0"/>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22955B95"/>
    <w:multiLevelType w:val="hybridMultilevel"/>
    <w:tmpl w:val="61C89868"/>
    <w:lvl w:ilvl="0" w:tplc="040C0005">
      <w:start w:val="1"/>
      <w:numFmt w:val="bullet"/>
      <w:lvlText w:val=""/>
      <w:lvlJc w:val="left"/>
      <w:pPr>
        <w:ind w:left="870" w:hanging="360"/>
      </w:pPr>
      <w:rPr>
        <w:rFonts w:ascii="Wingdings" w:hAnsi="Wingdings" w:hint="default"/>
      </w:rPr>
    </w:lvl>
    <w:lvl w:ilvl="1" w:tplc="040C0003" w:tentative="1">
      <w:start w:val="1"/>
      <w:numFmt w:val="bullet"/>
      <w:lvlText w:val="o"/>
      <w:lvlJc w:val="left"/>
      <w:pPr>
        <w:ind w:left="1590" w:hanging="360"/>
      </w:pPr>
      <w:rPr>
        <w:rFonts w:ascii="Courier New" w:hAnsi="Courier New" w:hint="default"/>
      </w:rPr>
    </w:lvl>
    <w:lvl w:ilvl="2" w:tplc="040C0005" w:tentative="1">
      <w:start w:val="1"/>
      <w:numFmt w:val="bullet"/>
      <w:lvlText w:val=""/>
      <w:lvlJc w:val="left"/>
      <w:pPr>
        <w:ind w:left="2310" w:hanging="360"/>
      </w:pPr>
      <w:rPr>
        <w:rFonts w:ascii="Wingdings" w:hAnsi="Wingdings" w:hint="default"/>
      </w:rPr>
    </w:lvl>
    <w:lvl w:ilvl="3" w:tplc="040C0001" w:tentative="1">
      <w:start w:val="1"/>
      <w:numFmt w:val="bullet"/>
      <w:lvlText w:val=""/>
      <w:lvlJc w:val="left"/>
      <w:pPr>
        <w:ind w:left="3030" w:hanging="360"/>
      </w:pPr>
      <w:rPr>
        <w:rFonts w:ascii="Symbol" w:hAnsi="Symbol" w:hint="default"/>
      </w:rPr>
    </w:lvl>
    <w:lvl w:ilvl="4" w:tplc="040C0003" w:tentative="1">
      <w:start w:val="1"/>
      <w:numFmt w:val="bullet"/>
      <w:lvlText w:val="o"/>
      <w:lvlJc w:val="left"/>
      <w:pPr>
        <w:ind w:left="3750" w:hanging="360"/>
      </w:pPr>
      <w:rPr>
        <w:rFonts w:ascii="Courier New" w:hAnsi="Courier New" w:hint="default"/>
      </w:rPr>
    </w:lvl>
    <w:lvl w:ilvl="5" w:tplc="040C0005" w:tentative="1">
      <w:start w:val="1"/>
      <w:numFmt w:val="bullet"/>
      <w:lvlText w:val=""/>
      <w:lvlJc w:val="left"/>
      <w:pPr>
        <w:ind w:left="4470" w:hanging="360"/>
      </w:pPr>
      <w:rPr>
        <w:rFonts w:ascii="Wingdings" w:hAnsi="Wingdings" w:hint="default"/>
      </w:rPr>
    </w:lvl>
    <w:lvl w:ilvl="6" w:tplc="040C0001" w:tentative="1">
      <w:start w:val="1"/>
      <w:numFmt w:val="bullet"/>
      <w:lvlText w:val=""/>
      <w:lvlJc w:val="left"/>
      <w:pPr>
        <w:ind w:left="5190" w:hanging="360"/>
      </w:pPr>
      <w:rPr>
        <w:rFonts w:ascii="Symbol" w:hAnsi="Symbol" w:hint="default"/>
      </w:rPr>
    </w:lvl>
    <w:lvl w:ilvl="7" w:tplc="040C0003" w:tentative="1">
      <w:start w:val="1"/>
      <w:numFmt w:val="bullet"/>
      <w:lvlText w:val="o"/>
      <w:lvlJc w:val="left"/>
      <w:pPr>
        <w:ind w:left="5910" w:hanging="360"/>
      </w:pPr>
      <w:rPr>
        <w:rFonts w:ascii="Courier New" w:hAnsi="Courier New" w:hint="default"/>
      </w:rPr>
    </w:lvl>
    <w:lvl w:ilvl="8" w:tplc="040C0005" w:tentative="1">
      <w:start w:val="1"/>
      <w:numFmt w:val="bullet"/>
      <w:lvlText w:val=""/>
      <w:lvlJc w:val="left"/>
      <w:pPr>
        <w:ind w:left="6630" w:hanging="360"/>
      </w:pPr>
      <w:rPr>
        <w:rFonts w:ascii="Wingdings" w:hAnsi="Wingdings" w:hint="default"/>
      </w:rPr>
    </w:lvl>
  </w:abstractNum>
  <w:abstractNum w:abstractNumId="10">
    <w:nsid w:val="27B513EC"/>
    <w:multiLevelType w:val="hybridMultilevel"/>
    <w:tmpl w:val="D6783298"/>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7CB56D8"/>
    <w:multiLevelType w:val="hybridMultilevel"/>
    <w:tmpl w:val="6F163510"/>
    <w:lvl w:ilvl="0" w:tplc="0409000F">
      <w:start w:val="1"/>
      <w:numFmt w:val="decimal"/>
      <w:lvlText w:val="%1."/>
      <w:lvlJc w:val="left"/>
      <w:pPr>
        <w:tabs>
          <w:tab w:val="num" w:pos="360"/>
        </w:tabs>
        <w:ind w:left="360" w:hanging="360"/>
      </w:pPr>
      <w:rPr>
        <w:rFonts w:cs="Times New Roman" w:hint="default"/>
      </w:rPr>
    </w:lvl>
    <w:lvl w:ilvl="1" w:tplc="BFE8DCA8">
      <w:start w:val="1"/>
      <w:numFmt w:val="lowerLetter"/>
      <w:lvlText w:val="%2."/>
      <w:lvlJc w:val="left"/>
      <w:pPr>
        <w:tabs>
          <w:tab w:val="num" w:pos="1440"/>
        </w:tabs>
        <w:ind w:left="1440" w:hanging="360"/>
      </w:pPr>
      <w:rPr>
        <w:rFonts w:cs="Times New Roman" w:hint="default"/>
        <w:b w:val="0"/>
        <w:sz w:val="22"/>
        <w:szCs w:val="22"/>
      </w:rPr>
    </w:lvl>
    <w:lvl w:ilvl="2" w:tplc="0409001B">
      <w:start w:val="1"/>
      <w:numFmt w:val="lowerRoman"/>
      <w:lvlText w:val="%3."/>
      <w:lvlJc w:val="right"/>
      <w:pPr>
        <w:tabs>
          <w:tab w:val="num" w:pos="2160"/>
        </w:tabs>
        <w:ind w:left="2160" w:hanging="180"/>
      </w:pPr>
      <w:rPr>
        <w:rFonts w:cs="Times New Roman"/>
      </w:rPr>
    </w:lvl>
    <w:lvl w:ilvl="3" w:tplc="82A6AE9C">
      <w:start w:val="1"/>
      <w:numFmt w:val="bullet"/>
      <w:lvlText w:val="-"/>
      <w:lvlJc w:val="left"/>
      <w:pPr>
        <w:tabs>
          <w:tab w:val="num" w:pos="2880"/>
        </w:tabs>
        <w:ind w:left="2880" w:hanging="360"/>
      </w:pPr>
      <w:rPr>
        <w:rFonts w:ascii="Times New Roman" w:eastAsia="MS Mincho" w:hAnsi="Times New Roman" w:hint="default"/>
      </w:rPr>
    </w:lvl>
    <w:lvl w:ilvl="4" w:tplc="EF1EE432">
      <w:start w:val="1"/>
      <w:numFmt w:val="decimal"/>
      <w:lvlText w:val="%5)"/>
      <w:lvlJc w:val="left"/>
      <w:pPr>
        <w:tabs>
          <w:tab w:val="num" w:pos="3600"/>
        </w:tabs>
        <w:ind w:left="3600" w:hanging="360"/>
      </w:pPr>
      <w:rPr>
        <w:rFonts w:cs="Times New Roman" w:hint="default"/>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2D222D2E"/>
    <w:multiLevelType w:val="hybridMultilevel"/>
    <w:tmpl w:val="F3A00AD6"/>
    <w:lvl w:ilvl="0" w:tplc="0409000F">
      <w:start w:val="1"/>
      <w:numFmt w:val="decimal"/>
      <w:lvlText w:val="%1."/>
      <w:lvlJc w:val="left"/>
      <w:pPr>
        <w:tabs>
          <w:tab w:val="num" w:pos="360"/>
        </w:tabs>
        <w:ind w:left="360" w:hanging="360"/>
      </w:pPr>
      <w:rPr>
        <w:rFonts w:cs="Times New Roman"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nsid w:val="3130431F"/>
    <w:multiLevelType w:val="hybridMultilevel"/>
    <w:tmpl w:val="EC60BC72"/>
    <w:lvl w:ilvl="0" w:tplc="8FA2B0FE">
      <w:start w:val="19"/>
      <w:numFmt w:val="bullet"/>
      <w:lvlText w:val="-"/>
      <w:lvlJc w:val="left"/>
      <w:pPr>
        <w:tabs>
          <w:tab w:val="num" w:pos="1099"/>
        </w:tabs>
        <w:ind w:left="1099" w:hanging="360"/>
      </w:pPr>
      <w:rPr>
        <w:rFonts w:ascii="Times New Roman" w:eastAsia="Times New Roman" w:hAnsi="Times New Roman" w:hint="default"/>
      </w:rPr>
    </w:lvl>
    <w:lvl w:ilvl="1" w:tplc="04090003">
      <w:start w:val="1"/>
      <w:numFmt w:val="bullet"/>
      <w:lvlText w:val="o"/>
      <w:lvlJc w:val="left"/>
      <w:pPr>
        <w:tabs>
          <w:tab w:val="num" w:pos="1819"/>
        </w:tabs>
        <w:ind w:left="1819" w:hanging="360"/>
      </w:pPr>
      <w:rPr>
        <w:rFonts w:ascii="Courier New" w:hAnsi="Courier New" w:hint="default"/>
      </w:rPr>
    </w:lvl>
    <w:lvl w:ilvl="2" w:tplc="04090005">
      <w:start w:val="1"/>
      <w:numFmt w:val="bullet"/>
      <w:lvlText w:val=""/>
      <w:lvlJc w:val="left"/>
      <w:pPr>
        <w:tabs>
          <w:tab w:val="num" w:pos="2539"/>
        </w:tabs>
        <w:ind w:left="2539" w:hanging="360"/>
      </w:pPr>
      <w:rPr>
        <w:rFonts w:ascii="Wingdings" w:hAnsi="Wingdings" w:hint="default"/>
      </w:rPr>
    </w:lvl>
    <w:lvl w:ilvl="3" w:tplc="04090001" w:tentative="1">
      <w:start w:val="1"/>
      <w:numFmt w:val="bullet"/>
      <w:lvlText w:val=""/>
      <w:lvlJc w:val="left"/>
      <w:pPr>
        <w:tabs>
          <w:tab w:val="num" w:pos="3259"/>
        </w:tabs>
        <w:ind w:left="3259" w:hanging="360"/>
      </w:pPr>
      <w:rPr>
        <w:rFonts w:ascii="Symbol" w:hAnsi="Symbol" w:hint="default"/>
      </w:rPr>
    </w:lvl>
    <w:lvl w:ilvl="4" w:tplc="04090003" w:tentative="1">
      <w:start w:val="1"/>
      <w:numFmt w:val="bullet"/>
      <w:lvlText w:val="o"/>
      <w:lvlJc w:val="left"/>
      <w:pPr>
        <w:tabs>
          <w:tab w:val="num" w:pos="3979"/>
        </w:tabs>
        <w:ind w:left="3979" w:hanging="360"/>
      </w:pPr>
      <w:rPr>
        <w:rFonts w:ascii="Courier New" w:hAnsi="Courier New" w:hint="default"/>
      </w:rPr>
    </w:lvl>
    <w:lvl w:ilvl="5" w:tplc="04090005" w:tentative="1">
      <w:start w:val="1"/>
      <w:numFmt w:val="bullet"/>
      <w:lvlText w:val=""/>
      <w:lvlJc w:val="left"/>
      <w:pPr>
        <w:tabs>
          <w:tab w:val="num" w:pos="4699"/>
        </w:tabs>
        <w:ind w:left="4699" w:hanging="360"/>
      </w:pPr>
      <w:rPr>
        <w:rFonts w:ascii="Wingdings" w:hAnsi="Wingdings" w:hint="default"/>
      </w:rPr>
    </w:lvl>
    <w:lvl w:ilvl="6" w:tplc="04090001" w:tentative="1">
      <w:start w:val="1"/>
      <w:numFmt w:val="bullet"/>
      <w:lvlText w:val=""/>
      <w:lvlJc w:val="left"/>
      <w:pPr>
        <w:tabs>
          <w:tab w:val="num" w:pos="5419"/>
        </w:tabs>
        <w:ind w:left="5419" w:hanging="360"/>
      </w:pPr>
      <w:rPr>
        <w:rFonts w:ascii="Symbol" w:hAnsi="Symbol" w:hint="default"/>
      </w:rPr>
    </w:lvl>
    <w:lvl w:ilvl="7" w:tplc="04090003" w:tentative="1">
      <w:start w:val="1"/>
      <w:numFmt w:val="bullet"/>
      <w:lvlText w:val="o"/>
      <w:lvlJc w:val="left"/>
      <w:pPr>
        <w:tabs>
          <w:tab w:val="num" w:pos="6139"/>
        </w:tabs>
        <w:ind w:left="6139" w:hanging="360"/>
      </w:pPr>
      <w:rPr>
        <w:rFonts w:ascii="Courier New" w:hAnsi="Courier New" w:hint="default"/>
      </w:rPr>
    </w:lvl>
    <w:lvl w:ilvl="8" w:tplc="04090005" w:tentative="1">
      <w:start w:val="1"/>
      <w:numFmt w:val="bullet"/>
      <w:lvlText w:val=""/>
      <w:lvlJc w:val="left"/>
      <w:pPr>
        <w:tabs>
          <w:tab w:val="num" w:pos="6859"/>
        </w:tabs>
        <w:ind w:left="6859" w:hanging="360"/>
      </w:pPr>
      <w:rPr>
        <w:rFonts w:ascii="Wingdings" w:hAnsi="Wingdings" w:hint="default"/>
      </w:rPr>
    </w:lvl>
  </w:abstractNum>
  <w:abstractNum w:abstractNumId="14">
    <w:nsid w:val="31B11312"/>
    <w:multiLevelType w:val="hybridMultilevel"/>
    <w:tmpl w:val="C52EF236"/>
    <w:lvl w:ilvl="0" w:tplc="BB5E7452">
      <w:start w:val="2"/>
      <w:numFmt w:val="bullet"/>
      <w:lvlText w:val=""/>
      <w:lvlJc w:val="left"/>
      <w:pPr>
        <w:tabs>
          <w:tab w:val="num" w:pos="720"/>
        </w:tabs>
        <w:ind w:left="720" w:hanging="360"/>
      </w:pPr>
      <w:rPr>
        <w:rFonts w:ascii="Symbol" w:eastAsia="Times New Roman" w:hAnsi="Symbol" w:hint="default"/>
      </w:rPr>
    </w:lvl>
    <w:lvl w:ilvl="1" w:tplc="93943F28">
      <w:start w:val="2"/>
      <w:numFmt w:val="bullet"/>
      <w:lvlText w:val=""/>
      <w:lvlPicBulletId w:val="1"/>
      <w:lvlJc w:val="left"/>
      <w:pPr>
        <w:tabs>
          <w:tab w:val="num" w:pos="360"/>
        </w:tabs>
        <w:ind w:left="360" w:hanging="360"/>
      </w:pPr>
      <w:rPr>
        <w:rFonts w:ascii="Symbol" w:eastAsia="Times New Roman" w:hAnsi="Symbol"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31E614A4"/>
    <w:multiLevelType w:val="hybridMultilevel"/>
    <w:tmpl w:val="881CF9DE"/>
    <w:lvl w:ilvl="0" w:tplc="913657BE">
      <w:start w:val="1"/>
      <w:numFmt w:val="upperLetter"/>
      <w:lvlText w:val="%1-"/>
      <w:lvlJc w:val="left"/>
      <w:pPr>
        <w:ind w:left="1788" w:hanging="360"/>
      </w:pPr>
      <w:rPr>
        <w:rFonts w:cs="Times New Roman"/>
      </w:rPr>
    </w:lvl>
    <w:lvl w:ilvl="1" w:tplc="040C0019">
      <w:start w:val="1"/>
      <w:numFmt w:val="decimal"/>
      <w:lvlText w:val="%2."/>
      <w:lvlJc w:val="left"/>
      <w:pPr>
        <w:tabs>
          <w:tab w:val="num" w:pos="1440"/>
        </w:tabs>
        <w:ind w:left="1440" w:hanging="360"/>
      </w:pPr>
      <w:rPr>
        <w:rFonts w:cs="Times New Roman"/>
      </w:rPr>
    </w:lvl>
    <w:lvl w:ilvl="2" w:tplc="040C001B">
      <w:start w:val="1"/>
      <w:numFmt w:val="decimal"/>
      <w:lvlText w:val="%3."/>
      <w:lvlJc w:val="left"/>
      <w:pPr>
        <w:tabs>
          <w:tab w:val="num" w:pos="2160"/>
        </w:tabs>
        <w:ind w:left="2160" w:hanging="36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decimal"/>
      <w:lvlText w:val="%5."/>
      <w:lvlJc w:val="left"/>
      <w:pPr>
        <w:tabs>
          <w:tab w:val="num" w:pos="3600"/>
        </w:tabs>
        <w:ind w:left="3600" w:hanging="360"/>
      </w:pPr>
      <w:rPr>
        <w:rFonts w:cs="Times New Roman"/>
      </w:rPr>
    </w:lvl>
    <w:lvl w:ilvl="5" w:tplc="040C001B">
      <w:start w:val="1"/>
      <w:numFmt w:val="decimal"/>
      <w:lvlText w:val="%6."/>
      <w:lvlJc w:val="left"/>
      <w:pPr>
        <w:tabs>
          <w:tab w:val="num" w:pos="4320"/>
        </w:tabs>
        <w:ind w:left="4320" w:hanging="36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decimal"/>
      <w:lvlText w:val="%8."/>
      <w:lvlJc w:val="left"/>
      <w:pPr>
        <w:tabs>
          <w:tab w:val="num" w:pos="5760"/>
        </w:tabs>
        <w:ind w:left="5760" w:hanging="360"/>
      </w:pPr>
      <w:rPr>
        <w:rFonts w:cs="Times New Roman"/>
      </w:rPr>
    </w:lvl>
    <w:lvl w:ilvl="8" w:tplc="040C001B">
      <w:start w:val="1"/>
      <w:numFmt w:val="decimal"/>
      <w:lvlText w:val="%9."/>
      <w:lvlJc w:val="left"/>
      <w:pPr>
        <w:tabs>
          <w:tab w:val="num" w:pos="6480"/>
        </w:tabs>
        <w:ind w:left="6480" w:hanging="360"/>
      </w:pPr>
      <w:rPr>
        <w:rFonts w:cs="Times New Roman"/>
      </w:rPr>
    </w:lvl>
  </w:abstractNum>
  <w:abstractNum w:abstractNumId="16">
    <w:nsid w:val="32C31208"/>
    <w:multiLevelType w:val="hybridMultilevel"/>
    <w:tmpl w:val="CF881AA8"/>
    <w:lvl w:ilvl="0" w:tplc="2EA84A98">
      <w:start w:val="50"/>
      <w:numFmt w:val="bullet"/>
      <w:lvlText w:val=""/>
      <w:lvlPicBulletId w:val="0"/>
      <w:lvlJc w:val="left"/>
      <w:pPr>
        <w:tabs>
          <w:tab w:val="num" w:pos="563"/>
        </w:tabs>
        <w:ind w:left="563" w:hanging="360"/>
      </w:pPr>
      <w:rPr>
        <w:rFonts w:ascii="Symbol" w:eastAsia="Times New Roman" w:hAnsi="Symbol" w:hint="default"/>
        <w:color w:val="auto"/>
      </w:rPr>
    </w:lvl>
    <w:lvl w:ilvl="1" w:tplc="04090003" w:tentative="1">
      <w:start w:val="1"/>
      <w:numFmt w:val="bullet"/>
      <w:lvlText w:val="o"/>
      <w:lvlJc w:val="left"/>
      <w:pPr>
        <w:tabs>
          <w:tab w:val="num" w:pos="1283"/>
        </w:tabs>
        <w:ind w:left="1283" w:hanging="360"/>
      </w:pPr>
      <w:rPr>
        <w:rFonts w:ascii="Courier New" w:hAnsi="Courier New" w:hint="default"/>
      </w:rPr>
    </w:lvl>
    <w:lvl w:ilvl="2" w:tplc="04090005" w:tentative="1">
      <w:start w:val="1"/>
      <w:numFmt w:val="bullet"/>
      <w:lvlText w:val=""/>
      <w:lvlJc w:val="left"/>
      <w:pPr>
        <w:tabs>
          <w:tab w:val="num" w:pos="2003"/>
        </w:tabs>
        <w:ind w:left="2003" w:hanging="360"/>
      </w:pPr>
      <w:rPr>
        <w:rFonts w:ascii="Wingdings" w:hAnsi="Wingdings" w:hint="default"/>
      </w:rPr>
    </w:lvl>
    <w:lvl w:ilvl="3" w:tplc="04090001" w:tentative="1">
      <w:start w:val="1"/>
      <w:numFmt w:val="bullet"/>
      <w:lvlText w:val=""/>
      <w:lvlJc w:val="left"/>
      <w:pPr>
        <w:tabs>
          <w:tab w:val="num" w:pos="2723"/>
        </w:tabs>
        <w:ind w:left="2723" w:hanging="360"/>
      </w:pPr>
      <w:rPr>
        <w:rFonts w:ascii="Symbol" w:hAnsi="Symbol" w:hint="default"/>
      </w:rPr>
    </w:lvl>
    <w:lvl w:ilvl="4" w:tplc="04090003" w:tentative="1">
      <w:start w:val="1"/>
      <w:numFmt w:val="bullet"/>
      <w:lvlText w:val="o"/>
      <w:lvlJc w:val="left"/>
      <w:pPr>
        <w:tabs>
          <w:tab w:val="num" w:pos="3443"/>
        </w:tabs>
        <w:ind w:left="3443" w:hanging="360"/>
      </w:pPr>
      <w:rPr>
        <w:rFonts w:ascii="Courier New" w:hAnsi="Courier New" w:hint="default"/>
      </w:rPr>
    </w:lvl>
    <w:lvl w:ilvl="5" w:tplc="04090005" w:tentative="1">
      <w:start w:val="1"/>
      <w:numFmt w:val="bullet"/>
      <w:lvlText w:val=""/>
      <w:lvlJc w:val="left"/>
      <w:pPr>
        <w:tabs>
          <w:tab w:val="num" w:pos="4163"/>
        </w:tabs>
        <w:ind w:left="4163" w:hanging="360"/>
      </w:pPr>
      <w:rPr>
        <w:rFonts w:ascii="Wingdings" w:hAnsi="Wingdings" w:hint="default"/>
      </w:rPr>
    </w:lvl>
    <w:lvl w:ilvl="6" w:tplc="04090001" w:tentative="1">
      <w:start w:val="1"/>
      <w:numFmt w:val="bullet"/>
      <w:lvlText w:val=""/>
      <w:lvlJc w:val="left"/>
      <w:pPr>
        <w:tabs>
          <w:tab w:val="num" w:pos="4883"/>
        </w:tabs>
        <w:ind w:left="4883" w:hanging="360"/>
      </w:pPr>
      <w:rPr>
        <w:rFonts w:ascii="Symbol" w:hAnsi="Symbol" w:hint="default"/>
      </w:rPr>
    </w:lvl>
    <w:lvl w:ilvl="7" w:tplc="04090003" w:tentative="1">
      <w:start w:val="1"/>
      <w:numFmt w:val="bullet"/>
      <w:lvlText w:val="o"/>
      <w:lvlJc w:val="left"/>
      <w:pPr>
        <w:tabs>
          <w:tab w:val="num" w:pos="5603"/>
        </w:tabs>
        <w:ind w:left="5603" w:hanging="360"/>
      </w:pPr>
      <w:rPr>
        <w:rFonts w:ascii="Courier New" w:hAnsi="Courier New" w:hint="default"/>
      </w:rPr>
    </w:lvl>
    <w:lvl w:ilvl="8" w:tplc="04090005" w:tentative="1">
      <w:start w:val="1"/>
      <w:numFmt w:val="bullet"/>
      <w:lvlText w:val=""/>
      <w:lvlJc w:val="left"/>
      <w:pPr>
        <w:tabs>
          <w:tab w:val="num" w:pos="6323"/>
        </w:tabs>
        <w:ind w:left="6323" w:hanging="360"/>
      </w:pPr>
      <w:rPr>
        <w:rFonts w:ascii="Wingdings" w:hAnsi="Wingdings" w:hint="default"/>
      </w:rPr>
    </w:lvl>
  </w:abstractNum>
  <w:abstractNum w:abstractNumId="17">
    <w:nsid w:val="333537E6"/>
    <w:multiLevelType w:val="hybridMultilevel"/>
    <w:tmpl w:val="EC9CE5EE"/>
    <w:lvl w:ilvl="0" w:tplc="F8884588">
      <w:start w:val="1"/>
      <w:numFmt w:val="decimal"/>
      <w:lvlText w:val="%1."/>
      <w:lvlJc w:val="left"/>
      <w:pPr>
        <w:tabs>
          <w:tab w:val="num" w:pos="1065"/>
        </w:tabs>
        <w:ind w:left="1065" w:hanging="360"/>
      </w:pPr>
      <w:rPr>
        <w:rFonts w:cs="Times New Roman" w:hint="default"/>
      </w:rPr>
    </w:lvl>
    <w:lvl w:ilvl="1" w:tplc="04090019" w:tentative="1">
      <w:start w:val="1"/>
      <w:numFmt w:val="lowerLetter"/>
      <w:lvlText w:val="%2."/>
      <w:lvlJc w:val="left"/>
      <w:pPr>
        <w:tabs>
          <w:tab w:val="num" w:pos="1785"/>
        </w:tabs>
        <w:ind w:left="1785" w:hanging="360"/>
      </w:pPr>
      <w:rPr>
        <w:rFonts w:cs="Times New Roman"/>
      </w:rPr>
    </w:lvl>
    <w:lvl w:ilvl="2" w:tplc="0409001B" w:tentative="1">
      <w:start w:val="1"/>
      <w:numFmt w:val="lowerRoman"/>
      <w:lvlText w:val="%3."/>
      <w:lvlJc w:val="right"/>
      <w:pPr>
        <w:tabs>
          <w:tab w:val="num" w:pos="2505"/>
        </w:tabs>
        <w:ind w:left="2505" w:hanging="180"/>
      </w:pPr>
      <w:rPr>
        <w:rFonts w:cs="Times New Roman"/>
      </w:rPr>
    </w:lvl>
    <w:lvl w:ilvl="3" w:tplc="0409000F" w:tentative="1">
      <w:start w:val="1"/>
      <w:numFmt w:val="decimal"/>
      <w:lvlText w:val="%4."/>
      <w:lvlJc w:val="left"/>
      <w:pPr>
        <w:tabs>
          <w:tab w:val="num" w:pos="3225"/>
        </w:tabs>
        <w:ind w:left="3225" w:hanging="360"/>
      </w:pPr>
      <w:rPr>
        <w:rFonts w:cs="Times New Roman"/>
      </w:rPr>
    </w:lvl>
    <w:lvl w:ilvl="4" w:tplc="04090019" w:tentative="1">
      <w:start w:val="1"/>
      <w:numFmt w:val="lowerLetter"/>
      <w:lvlText w:val="%5."/>
      <w:lvlJc w:val="left"/>
      <w:pPr>
        <w:tabs>
          <w:tab w:val="num" w:pos="3945"/>
        </w:tabs>
        <w:ind w:left="3945" w:hanging="360"/>
      </w:pPr>
      <w:rPr>
        <w:rFonts w:cs="Times New Roman"/>
      </w:rPr>
    </w:lvl>
    <w:lvl w:ilvl="5" w:tplc="0409001B" w:tentative="1">
      <w:start w:val="1"/>
      <w:numFmt w:val="lowerRoman"/>
      <w:lvlText w:val="%6."/>
      <w:lvlJc w:val="right"/>
      <w:pPr>
        <w:tabs>
          <w:tab w:val="num" w:pos="4665"/>
        </w:tabs>
        <w:ind w:left="4665" w:hanging="180"/>
      </w:pPr>
      <w:rPr>
        <w:rFonts w:cs="Times New Roman"/>
      </w:rPr>
    </w:lvl>
    <w:lvl w:ilvl="6" w:tplc="0409000F" w:tentative="1">
      <w:start w:val="1"/>
      <w:numFmt w:val="decimal"/>
      <w:lvlText w:val="%7."/>
      <w:lvlJc w:val="left"/>
      <w:pPr>
        <w:tabs>
          <w:tab w:val="num" w:pos="5385"/>
        </w:tabs>
        <w:ind w:left="5385" w:hanging="360"/>
      </w:pPr>
      <w:rPr>
        <w:rFonts w:cs="Times New Roman"/>
      </w:rPr>
    </w:lvl>
    <w:lvl w:ilvl="7" w:tplc="04090019" w:tentative="1">
      <w:start w:val="1"/>
      <w:numFmt w:val="lowerLetter"/>
      <w:lvlText w:val="%8."/>
      <w:lvlJc w:val="left"/>
      <w:pPr>
        <w:tabs>
          <w:tab w:val="num" w:pos="6105"/>
        </w:tabs>
        <w:ind w:left="6105" w:hanging="360"/>
      </w:pPr>
      <w:rPr>
        <w:rFonts w:cs="Times New Roman"/>
      </w:rPr>
    </w:lvl>
    <w:lvl w:ilvl="8" w:tplc="0409001B" w:tentative="1">
      <w:start w:val="1"/>
      <w:numFmt w:val="lowerRoman"/>
      <w:lvlText w:val="%9."/>
      <w:lvlJc w:val="right"/>
      <w:pPr>
        <w:tabs>
          <w:tab w:val="num" w:pos="6825"/>
        </w:tabs>
        <w:ind w:left="6825" w:hanging="180"/>
      </w:pPr>
      <w:rPr>
        <w:rFonts w:cs="Times New Roman"/>
      </w:rPr>
    </w:lvl>
  </w:abstractNum>
  <w:abstractNum w:abstractNumId="18">
    <w:nsid w:val="336620BF"/>
    <w:multiLevelType w:val="hybridMultilevel"/>
    <w:tmpl w:val="0F64B574"/>
    <w:lvl w:ilvl="0" w:tplc="4ABA2B18">
      <w:start w:val="1"/>
      <w:numFmt w:val="bullet"/>
      <w:lvlText w:val=""/>
      <w:lvlPicBulletId w:val="0"/>
      <w:lvlJc w:val="left"/>
      <w:pPr>
        <w:tabs>
          <w:tab w:val="num" w:pos="720"/>
        </w:tabs>
        <w:ind w:left="720" w:hanging="36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4073ECD"/>
    <w:multiLevelType w:val="hybridMultilevel"/>
    <w:tmpl w:val="6DB2BE86"/>
    <w:lvl w:ilvl="0" w:tplc="93943F28">
      <w:start w:val="2"/>
      <w:numFmt w:val="bullet"/>
      <w:lvlText w:val=""/>
      <w:lvlPicBulletId w:val="1"/>
      <w:lvlJc w:val="left"/>
      <w:pPr>
        <w:tabs>
          <w:tab w:val="num" w:pos="720"/>
        </w:tabs>
        <w:ind w:left="720" w:hanging="360"/>
      </w:pPr>
      <w:rPr>
        <w:rFonts w:ascii="Symbol" w:eastAsia="Times New Roman" w:hAnsi="Symbol" w:hint="default"/>
        <w:color w:val="auto"/>
      </w:rPr>
    </w:lvl>
    <w:lvl w:ilvl="1" w:tplc="93943F28">
      <w:start w:val="2"/>
      <w:numFmt w:val="bullet"/>
      <w:lvlText w:val=""/>
      <w:lvlPicBulletId w:val="1"/>
      <w:lvlJc w:val="left"/>
      <w:pPr>
        <w:tabs>
          <w:tab w:val="num" w:pos="1440"/>
        </w:tabs>
        <w:ind w:left="1440" w:hanging="360"/>
      </w:pPr>
      <w:rPr>
        <w:rFonts w:ascii="Symbol" w:eastAsia="Times New Roman"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34CC3C86"/>
    <w:multiLevelType w:val="hybridMultilevel"/>
    <w:tmpl w:val="6EEE2B14"/>
    <w:lvl w:ilvl="0" w:tplc="4ABA2B18">
      <w:start w:val="1"/>
      <w:numFmt w:val="bullet"/>
      <w:lvlText w:val=""/>
      <w:lvlPicBulletId w:val="0"/>
      <w:lvlJc w:val="left"/>
      <w:pPr>
        <w:ind w:left="720" w:hanging="360"/>
      </w:pPr>
      <w:rPr>
        <w:rFonts w:ascii="Symbol" w:hAnsi="Symbol" w:hint="default"/>
        <w:color w:val="auto"/>
        <w:sz w:val="2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4FF47BA"/>
    <w:multiLevelType w:val="hybridMultilevel"/>
    <w:tmpl w:val="FC54D8EA"/>
    <w:lvl w:ilvl="0" w:tplc="2EA84A98">
      <w:start w:val="50"/>
      <w:numFmt w:val="bullet"/>
      <w:lvlText w:val=""/>
      <w:lvlPicBulletId w:val="0"/>
      <w:lvlJc w:val="left"/>
      <w:pPr>
        <w:tabs>
          <w:tab w:val="num" w:pos="923"/>
        </w:tabs>
        <w:ind w:left="923" w:hanging="360"/>
      </w:pPr>
      <w:rPr>
        <w:rFonts w:ascii="Symbol" w:eastAsia="Times New Roman" w:hAnsi="Symbol" w:hint="default"/>
        <w:color w:val="auto"/>
      </w:rPr>
    </w:lvl>
    <w:lvl w:ilvl="1" w:tplc="04090003" w:tentative="1">
      <w:start w:val="1"/>
      <w:numFmt w:val="bullet"/>
      <w:lvlText w:val="o"/>
      <w:lvlJc w:val="left"/>
      <w:pPr>
        <w:tabs>
          <w:tab w:val="num" w:pos="1643"/>
        </w:tabs>
        <w:ind w:left="1643" w:hanging="360"/>
      </w:pPr>
      <w:rPr>
        <w:rFonts w:ascii="Courier New" w:hAnsi="Courier New" w:hint="default"/>
      </w:rPr>
    </w:lvl>
    <w:lvl w:ilvl="2" w:tplc="04090005" w:tentative="1">
      <w:start w:val="1"/>
      <w:numFmt w:val="bullet"/>
      <w:lvlText w:val=""/>
      <w:lvlJc w:val="left"/>
      <w:pPr>
        <w:tabs>
          <w:tab w:val="num" w:pos="2363"/>
        </w:tabs>
        <w:ind w:left="2363" w:hanging="360"/>
      </w:pPr>
      <w:rPr>
        <w:rFonts w:ascii="Wingdings" w:hAnsi="Wingdings" w:hint="default"/>
      </w:rPr>
    </w:lvl>
    <w:lvl w:ilvl="3" w:tplc="04090001" w:tentative="1">
      <w:start w:val="1"/>
      <w:numFmt w:val="bullet"/>
      <w:lvlText w:val=""/>
      <w:lvlJc w:val="left"/>
      <w:pPr>
        <w:tabs>
          <w:tab w:val="num" w:pos="3083"/>
        </w:tabs>
        <w:ind w:left="3083" w:hanging="360"/>
      </w:pPr>
      <w:rPr>
        <w:rFonts w:ascii="Symbol" w:hAnsi="Symbol" w:hint="default"/>
      </w:rPr>
    </w:lvl>
    <w:lvl w:ilvl="4" w:tplc="04090003" w:tentative="1">
      <w:start w:val="1"/>
      <w:numFmt w:val="bullet"/>
      <w:lvlText w:val="o"/>
      <w:lvlJc w:val="left"/>
      <w:pPr>
        <w:tabs>
          <w:tab w:val="num" w:pos="3803"/>
        </w:tabs>
        <w:ind w:left="3803" w:hanging="360"/>
      </w:pPr>
      <w:rPr>
        <w:rFonts w:ascii="Courier New" w:hAnsi="Courier New" w:hint="default"/>
      </w:rPr>
    </w:lvl>
    <w:lvl w:ilvl="5" w:tplc="04090005" w:tentative="1">
      <w:start w:val="1"/>
      <w:numFmt w:val="bullet"/>
      <w:lvlText w:val=""/>
      <w:lvlJc w:val="left"/>
      <w:pPr>
        <w:tabs>
          <w:tab w:val="num" w:pos="4523"/>
        </w:tabs>
        <w:ind w:left="4523" w:hanging="360"/>
      </w:pPr>
      <w:rPr>
        <w:rFonts w:ascii="Wingdings" w:hAnsi="Wingdings" w:hint="default"/>
      </w:rPr>
    </w:lvl>
    <w:lvl w:ilvl="6" w:tplc="04090001" w:tentative="1">
      <w:start w:val="1"/>
      <w:numFmt w:val="bullet"/>
      <w:lvlText w:val=""/>
      <w:lvlJc w:val="left"/>
      <w:pPr>
        <w:tabs>
          <w:tab w:val="num" w:pos="5243"/>
        </w:tabs>
        <w:ind w:left="5243" w:hanging="360"/>
      </w:pPr>
      <w:rPr>
        <w:rFonts w:ascii="Symbol" w:hAnsi="Symbol" w:hint="default"/>
      </w:rPr>
    </w:lvl>
    <w:lvl w:ilvl="7" w:tplc="04090003" w:tentative="1">
      <w:start w:val="1"/>
      <w:numFmt w:val="bullet"/>
      <w:lvlText w:val="o"/>
      <w:lvlJc w:val="left"/>
      <w:pPr>
        <w:tabs>
          <w:tab w:val="num" w:pos="5963"/>
        </w:tabs>
        <w:ind w:left="5963" w:hanging="360"/>
      </w:pPr>
      <w:rPr>
        <w:rFonts w:ascii="Courier New" w:hAnsi="Courier New" w:hint="default"/>
      </w:rPr>
    </w:lvl>
    <w:lvl w:ilvl="8" w:tplc="04090005" w:tentative="1">
      <w:start w:val="1"/>
      <w:numFmt w:val="bullet"/>
      <w:lvlText w:val=""/>
      <w:lvlJc w:val="left"/>
      <w:pPr>
        <w:tabs>
          <w:tab w:val="num" w:pos="6683"/>
        </w:tabs>
        <w:ind w:left="6683" w:hanging="360"/>
      </w:pPr>
      <w:rPr>
        <w:rFonts w:ascii="Wingdings" w:hAnsi="Wingdings" w:hint="default"/>
      </w:rPr>
    </w:lvl>
  </w:abstractNum>
  <w:abstractNum w:abstractNumId="22">
    <w:nsid w:val="35A77A2C"/>
    <w:multiLevelType w:val="hybridMultilevel"/>
    <w:tmpl w:val="50648840"/>
    <w:lvl w:ilvl="0" w:tplc="66A64D5A">
      <w:start w:val="50"/>
      <w:numFmt w:val="bullet"/>
      <w:lvlText w:val=""/>
      <w:lvlPicBulletId w:val="0"/>
      <w:lvlJc w:val="left"/>
      <w:pPr>
        <w:tabs>
          <w:tab w:val="num" w:pos="720"/>
        </w:tabs>
        <w:ind w:left="720" w:hanging="360"/>
      </w:pPr>
      <w:rPr>
        <w:rFonts w:ascii="Symbol" w:eastAsia="Times New Roman" w:hAnsi="Symbol" w:hint="default"/>
        <w:color w:val="666633"/>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36884CC7"/>
    <w:multiLevelType w:val="hybridMultilevel"/>
    <w:tmpl w:val="82B49600"/>
    <w:lvl w:ilvl="0" w:tplc="A8EE29F2">
      <w:numFmt w:val="bullet"/>
      <w:lvlText w:val="-"/>
      <w:lvlJc w:val="left"/>
      <w:pPr>
        <w:ind w:left="1416" w:hanging="360"/>
      </w:pPr>
      <w:rPr>
        <w:rFonts w:ascii="Times New Roman" w:eastAsia="Times New Roman" w:hAnsi="Times New Roman" w:hint="default"/>
      </w:rPr>
    </w:lvl>
    <w:lvl w:ilvl="1" w:tplc="040C0003">
      <w:start w:val="1"/>
      <w:numFmt w:val="bullet"/>
      <w:lvlText w:val="o"/>
      <w:lvlJc w:val="left"/>
      <w:pPr>
        <w:ind w:left="2136" w:hanging="360"/>
      </w:pPr>
      <w:rPr>
        <w:rFonts w:ascii="Courier New" w:hAnsi="Courier New" w:hint="default"/>
      </w:rPr>
    </w:lvl>
    <w:lvl w:ilvl="2" w:tplc="040C0005">
      <w:start w:val="1"/>
      <w:numFmt w:val="decimal"/>
      <w:lvlText w:val="%3."/>
      <w:lvlJc w:val="left"/>
      <w:pPr>
        <w:tabs>
          <w:tab w:val="num" w:pos="2856"/>
        </w:tabs>
        <w:ind w:left="2856" w:hanging="360"/>
      </w:pPr>
      <w:rPr>
        <w:rFonts w:cs="Times New Roman"/>
      </w:rPr>
    </w:lvl>
    <w:lvl w:ilvl="3" w:tplc="040C0001">
      <w:start w:val="1"/>
      <w:numFmt w:val="decimal"/>
      <w:lvlText w:val="%4."/>
      <w:lvlJc w:val="left"/>
      <w:pPr>
        <w:tabs>
          <w:tab w:val="num" w:pos="3576"/>
        </w:tabs>
        <w:ind w:left="3576" w:hanging="360"/>
      </w:pPr>
      <w:rPr>
        <w:rFonts w:cs="Times New Roman"/>
      </w:rPr>
    </w:lvl>
    <w:lvl w:ilvl="4" w:tplc="040C0003">
      <w:start w:val="1"/>
      <w:numFmt w:val="decimal"/>
      <w:lvlText w:val="%5."/>
      <w:lvlJc w:val="left"/>
      <w:pPr>
        <w:tabs>
          <w:tab w:val="num" w:pos="4296"/>
        </w:tabs>
        <w:ind w:left="4296" w:hanging="360"/>
      </w:pPr>
      <w:rPr>
        <w:rFonts w:cs="Times New Roman"/>
      </w:rPr>
    </w:lvl>
    <w:lvl w:ilvl="5" w:tplc="040C0005">
      <w:start w:val="1"/>
      <w:numFmt w:val="decimal"/>
      <w:lvlText w:val="%6."/>
      <w:lvlJc w:val="left"/>
      <w:pPr>
        <w:tabs>
          <w:tab w:val="num" w:pos="5016"/>
        </w:tabs>
        <w:ind w:left="5016" w:hanging="360"/>
      </w:pPr>
      <w:rPr>
        <w:rFonts w:cs="Times New Roman"/>
      </w:rPr>
    </w:lvl>
    <w:lvl w:ilvl="6" w:tplc="040C0001">
      <w:start w:val="1"/>
      <w:numFmt w:val="decimal"/>
      <w:lvlText w:val="%7."/>
      <w:lvlJc w:val="left"/>
      <w:pPr>
        <w:tabs>
          <w:tab w:val="num" w:pos="5736"/>
        </w:tabs>
        <w:ind w:left="5736" w:hanging="360"/>
      </w:pPr>
      <w:rPr>
        <w:rFonts w:cs="Times New Roman"/>
      </w:rPr>
    </w:lvl>
    <w:lvl w:ilvl="7" w:tplc="040C0003">
      <w:start w:val="1"/>
      <w:numFmt w:val="decimal"/>
      <w:lvlText w:val="%8."/>
      <w:lvlJc w:val="left"/>
      <w:pPr>
        <w:tabs>
          <w:tab w:val="num" w:pos="6456"/>
        </w:tabs>
        <w:ind w:left="6456" w:hanging="360"/>
      </w:pPr>
      <w:rPr>
        <w:rFonts w:cs="Times New Roman"/>
      </w:rPr>
    </w:lvl>
    <w:lvl w:ilvl="8" w:tplc="040C0005">
      <w:start w:val="1"/>
      <w:numFmt w:val="decimal"/>
      <w:lvlText w:val="%9."/>
      <w:lvlJc w:val="left"/>
      <w:pPr>
        <w:tabs>
          <w:tab w:val="num" w:pos="7176"/>
        </w:tabs>
        <w:ind w:left="7176" w:hanging="360"/>
      </w:pPr>
      <w:rPr>
        <w:rFonts w:cs="Times New Roman"/>
      </w:rPr>
    </w:lvl>
  </w:abstractNum>
  <w:abstractNum w:abstractNumId="24">
    <w:nsid w:val="37685324"/>
    <w:multiLevelType w:val="hybridMultilevel"/>
    <w:tmpl w:val="F9EEADF0"/>
    <w:lvl w:ilvl="0" w:tplc="788AC3F4">
      <w:start w:val="1"/>
      <w:numFmt w:val="bullet"/>
      <w:lvlText w:val="-"/>
      <w:lvlJc w:val="left"/>
      <w:pPr>
        <w:tabs>
          <w:tab w:val="num" w:pos="1800"/>
        </w:tabs>
        <w:ind w:left="1800" w:hanging="360"/>
      </w:pPr>
      <w:rPr>
        <w:rFonts w:ascii="Times New Roman" w:eastAsia="Times New Roman" w:hAnsi="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5">
    <w:nsid w:val="3B77779D"/>
    <w:multiLevelType w:val="hybridMultilevel"/>
    <w:tmpl w:val="44FA8878"/>
    <w:lvl w:ilvl="0" w:tplc="7D849020">
      <w:start w:val="2"/>
      <w:numFmt w:val="bullet"/>
      <w:lvlText w:val=""/>
      <w:lvlJc w:val="left"/>
      <w:pPr>
        <w:tabs>
          <w:tab w:val="num" w:pos="0"/>
        </w:tabs>
        <w:ind w:firstLine="360"/>
      </w:pPr>
      <w:rPr>
        <w:rFonts w:ascii="Symbol" w:eastAsia="Times New Roman" w:hAnsi="Symbol" w:hint="default"/>
      </w:rPr>
    </w:lvl>
    <w:lvl w:ilvl="1" w:tplc="93943F28">
      <w:start w:val="2"/>
      <w:numFmt w:val="bullet"/>
      <w:lvlText w:val=""/>
      <w:lvlPicBulletId w:val="1"/>
      <w:lvlJc w:val="left"/>
      <w:pPr>
        <w:tabs>
          <w:tab w:val="num" w:pos="1440"/>
        </w:tabs>
        <w:ind w:left="1440" w:hanging="360"/>
      </w:pPr>
      <w:rPr>
        <w:rFonts w:ascii="Symbol" w:eastAsia="Times New Roman" w:hAnsi="Symbol"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3D0E0053"/>
    <w:multiLevelType w:val="hybridMultilevel"/>
    <w:tmpl w:val="9E98CABE"/>
    <w:lvl w:ilvl="0" w:tplc="18AE23F4">
      <w:start w:val="1"/>
      <w:numFmt w:val="decimal"/>
      <w:lvlText w:val="%1."/>
      <w:lvlJc w:val="left"/>
      <w:pPr>
        <w:ind w:left="600" w:hanging="360"/>
      </w:pPr>
      <w:rPr>
        <w:rFonts w:ascii="Times New Roman" w:hAnsi="Times New Roman" w:cs="Times New Roman" w:hint="default"/>
      </w:rPr>
    </w:lvl>
    <w:lvl w:ilvl="1" w:tplc="6C3499F0">
      <w:start w:val="1"/>
      <w:numFmt w:val="bullet"/>
      <w:lvlText w:val=""/>
      <w:lvlJc w:val="left"/>
      <w:pPr>
        <w:tabs>
          <w:tab w:val="num" w:pos="1080"/>
        </w:tabs>
        <w:ind w:left="1080"/>
      </w:pPr>
      <w:rPr>
        <w:rFonts w:ascii="Wingdings" w:hAnsi="Wingdings" w:hint="default"/>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7">
    <w:nsid w:val="41396AF3"/>
    <w:multiLevelType w:val="hybridMultilevel"/>
    <w:tmpl w:val="4BC40218"/>
    <w:lvl w:ilvl="0" w:tplc="55FC1AB8">
      <w:start w:val="1"/>
      <w:numFmt w:val="upp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8">
    <w:nsid w:val="42114BC0"/>
    <w:multiLevelType w:val="hybridMultilevel"/>
    <w:tmpl w:val="AE706C2A"/>
    <w:lvl w:ilvl="0" w:tplc="AE50DBFE">
      <w:start w:val="1"/>
      <w:numFmt w:val="upperRoman"/>
      <w:pStyle w:val="Heading1"/>
      <w:lvlText w:val="%1."/>
      <w:lvlJc w:val="left"/>
      <w:pPr>
        <w:tabs>
          <w:tab w:val="num" w:pos="1080"/>
        </w:tabs>
        <w:ind w:left="1080" w:hanging="720"/>
      </w:pPr>
      <w:rPr>
        <w:rFonts w:cs="Times New Roman" w:hint="default"/>
      </w:rPr>
    </w:lvl>
    <w:lvl w:ilvl="1" w:tplc="016C0044">
      <w:start w:val="1"/>
      <w:numFmt w:val="decimal"/>
      <w:lvlText w:val="%2."/>
      <w:lvlJc w:val="left"/>
      <w:pPr>
        <w:tabs>
          <w:tab w:val="num" w:pos="1800"/>
        </w:tabs>
        <w:ind w:left="1800" w:hanging="720"/>
      </w:pPr>
      <w:rPr>
        <w:rFonts w:cs="Times New Roman" w:hint="default"/>
      </w:rPr>
    </w:lvl>
    <w:lvl w:ilvl="2" w:tplc="B358A344">
      <w:start w:val="26"/>
      <w:numFmt w:val="decimal"/>
      <w:lvlText w:val="%3."/>
      <w:lvlJc w:val="left"/>
      <w:pPr>
        <w:tabs>
          <w:tab w:val="num" w:pos="2340"/>
        </w:tabs>
        <w:ind w:left="2340" w:hanging="360"/>
      </w:pPr>
      <w:rPr>
        <w:rFonts w:cs="Times New Roman" w:hint="default"/>
      </w:rPr>
    </w:lvl>
    <w:lvl w:ilvl="3" w:tplc="0DEA48AC">
      <w:start w:val="2"/>
      <w:numFmt w:val="bullet"/>
      <w:lvlText w:val=""/>
      <w:lvlJc w:val="left"/>
      <w:pPr>
        <w:tabs>
          <w:tab w:val="num" w:pos="3300"/>
        </w:tabs>
        <w:ind w:left="3300" w:hanging="780"/>
      </w:pPr>
      <w:rPr>
        <w:rFonts w:ascii="Symbol" w:eastAsia="Times New Roman" w:hAnsi="Symbol" w:hint="default"/>
      </w:rPr>
    </w:lvl>
    <w:lvl w:ilvl="4" w:tplc="A6C8EE40">
      <w:start w:val="6"/>
      <w:numFmt w:val="decimal"/>
      <w:lvlText w:val="%5."/>
      <w:lvlJc w:val="left"/>
      <w:pPr>
        <w:tabs>
          <w:tab w:val="num" w:pos="3600"/>
        </w:tabs>
        <w:ind w:left="3600" w:hanging="360"/>
      </w:pPr>
      <w:rPr>
        <w:rFonts w:cs="Times New Roman" w:hint="default"/>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9">
    <w:nsid w:val="42270EAF"/>
    <w:multiLevelType w:val="hybridMultilevel"/>
    <w:tmpl w:val="4124657C"/>
    <w:lvl w:ilvl="0" w:tplc="45C29C4A">
      <w:start w:val="1"/>
      <w:numFmt w:val="decimal"/>
      <w:lvlText w:val="%1."/>
      <w:lvlJc w:val="left"/>
      <w:pPr>
        <w:ind w:left="1352" w:hanging="360"/>
      </w:pPr>
      <w:rPr>
        <w:rFonts w:cs="Times New Roman" w:hint="default"/>
      </w:rPr>
    </w:lvl>
    <w:lvl w:ilvl="1" w:tplc="040C0019" w:tentative="1">
      <w:start w:val="1"/>
      <w:numFmt w:val="lowerLetter"/>
      <w:lvlText w:val="%2."/>
      <w:lvlJc w:val="left"/>
      <w:pPr>
        <w:ind w:left="2072" w:hanging="360"/>
      </w:pPr>
      <w:rPr>
        <w:rFonts w:cs="Times New Roman"/>
      </w:rPr>
    </w:lvl>
    <w:lvl w:ilvl="2" w:tplc="040C001B" w:tentative="1">
      <w:start w:val="1"/>
      <w:numFmt w:val="lowerRoman"/>
      <w:lvlText w:val="%3."/>
      <w:lvlJc w:val="right"/>
      <w:pPr>
        <w:ind w:left="2792" w:hanging="180"/>
      </w:pPr>
      <w:rPr>
        <w:rFonts w:cs="Times New Roman"/>
      </w:rPr>
    </w:lvl>
    <w:lvl w:ilvl="3" w:tplc="040C000F" w:tentative="1">
      <w:start w:val="1"/>
      <w:numFmt w:val="decimal"/>
      <w:lvlText w:val="%4."/>
      <w:lvlJc w:val="left"/>
      <w:pPr>
        <w:ind w:left="3512" w:hanging="360"/>
      </w:pPr>
      <w:rPr>
        <w:rFonts w:cs="Times New Roman"/>
      </w:rPr>
    </w:lvl>
    <w:lvl w:ilvl="4" w:tplc="040C0019" w:tentative="1">
      <w:start w:val="1"/>
      <w:numFmt w:val="lowerLetter"/>
      <w:lvlText w:val="%5."/>
      <w:lvlJc w:val="left"/>
      <w:pPr>
        <w:ind w:left="4232" w:hanging="360"/>
      </w:pPr>
      <w:rPr>
        <w:rFonts w:cs="Times New Roman"/>
      </w:rPr>
    </w:lvl>
    <w:lvl w:ilvl="5" w:tplc="040C001B" w:tentative="1">
      <w:start w:val="1"/>
      <w:numFmt w:val="lowerRoman"/>
      <w:lvlText w:val="%6."/>
      <w:lvlJc w:val="right"/>
      <w:pPr>
        <w:ind w:left="4952" w:hanging="180"/>
      </w:pPr>
      <w:rPr>
        <w:rFonts w:cs="Times New Roman"/>
      </w:rPr>
    </w:lvl>
    <w:lvl w:ilvl="6" w:tplc="040C000F" w:tentative="1">
      <w:start w:val="1"/>
      <w:numFmt w:val="decimal"/>
      <w:lvlText w:val="%7."/>
      <w:lvlJc w:val="left"/>
      <w:pPr>
        <w:ind w:left="5672" w:hanging="360"/>
      </w:pPr>
      <w:rPr>
        <w:rFonts w:cs="Times New Roman"/>
      </w:rPr>
    </w:lvl>
    <w:lvl w:ilvl="7" w:tplc="040C0019" w:tentative="1">
      <w:start w:val="1"/>
      <w:numFmt w:val="lowerLetter"/>
      <w:lvlText w:val="%8."/>
      <w:lvlJc w:val="left"/>
      <w:pPr>
        <w:ind w:left="6392" w:hanging="360"/>
      </w:pPr>
      <w:rPr>
        <w:rFonts w:cs="Times New Roman"/>
      </w:rPr>
    </w:lvl>
    <w:lvl w:ilvl="8" w:tplc="040C001B" w:tentative="1">
      <w:start w:val="1"/>
      <w:numFmt w:val="lowerRoman"/>
      <w:lvlText w:val="%9."/>
      <w:lvlJc w:val="right"/>
      <w:pPr>
        <w:ind w:left="7112" w:hanging="180"/>
      </w:pPr>
      <w:rPr>
        <w:rFonts w:cs="Times New Roman"/>
      </w:rPr>
    </w:lvl>
  </w:abstractNum>
  <w:abstractNum w:abstractNumId="30">
    <w:nsid w:val="42D46F32"/>
    <w:multiLevelType w:val="hybridMultilevel"/>
    <w:tmpl w:val="43F69444"/>
    <w:lvl w:ilvl="0" w:tplc="D25219E2">
      <w:start w:val="1"/>
      <w:numFmt w:val="arabicAlpha"/>
      <w:lvlText w:val="%1-"/>
      <w:lvlJc w:val="left"/>
      <w:pPr>
        <w:tabs>
          <w:tab w:val="num" w:pos="1068"/>
        </w:tabs>
        <w:ind w:left="1068" w:hanging="360"/>
      </w:pPr>
      <w:rPr>
        <w:rFonts w:cs="Times New Roman" w:hint="default"/>
        <w:sz w:val="2"/>
        <w:szCs w:val="22"/>
      </w:rPr>
    </w:lvl>
    <w:lvl w:ilvl="1" w:tplc="040C0019" w:tentative="1">
      <w:start w:val="1"/>
      <w:numFmt w:val="lowerLetter"/>
      <w:lvlText w:val="%2."/>
      <w:lvlJc w:val="left"/>
      <w:pPr>
        <w:tabs>
          <w:tab w:val="num" w:pos="1788"/>
        </w:tabs>
        <w:ind w:left="1788" w:hanging="360"/>
      </w:pPr>
      <w:rPr>
        <w:rFonts w:cs="Times New Roman"/>
      </w:rPr>
    </w:lvl>
    <w:lvl w:ilvl="2" w:tplc="040C001B" w:tentative="1">
      <w:start w:val="1"/>
      <w:numFmt w:val="lowerRoman"/>
      <w:lvlText w:val="%3."/>
      <w:lvlJc w:val="right"/>
      <w:pPr>
        <w:tabs>
          <w:tab w:val="num" w:pos="2508"/>
        </w:tabs>
        <w:ind w:left="2508" w:hanging="180"/>
      </w:pPr>
      <w:rPr>
        <w:rFonts w:cs="Times New Roman"/>
      </w:rPr>
    </w:lvl>
    <w:lvl w:ilvl="3" w:tplc="040C000F" w:tentative="1">
      <w:start w:val="1"/>
      <w:numFmt w:val="decimal"/>
      <w:lvlText w:val="%4."/>
      <w:lvlJc w:val="left"/>
      <w:pPr>
        <w:tabs>
          <w:tab w:val="num" w:pos="3228"/>
        </w:tabs>
        <w:ind w:left="3228" w:hanging="360"/>
      </w:pPr>
      <w:rPr>
        <w:rFonts w:cs="Times New Roman"/>
      </w:rPr>
    </w:lvl>
    <w:lvl w:ilvl="4" w:tplc="040C0019" w:tentative="1">
      <w:start w:val="1"/>
      <w:numFmt w:val="lowerLetter"/>
      <w:lvlText w:val="%5."/>
      <w:lvlJc w:val="left"/>
      <w:pPr>
        <w:tabs>
          <w:tab w:val="num" w:pos="3948"/>
        </w:tabs>
        <w:ind w:left="3948" w:hanging="360"/>
      </w:pPr>
      <w:rPr>
        <w:rFonts w:cs="Times New Roman"/>
      </w:rPr>
    </w:lvl>
    <w:lvl w:ilvl="5" w:tplc="040C001B" w:tentative="1">
      <w:start w:val="1"/>
      <w:numFmt w:val="lowerRoman"/>
      <w:lvlText w:val="%6."/>
      <w:lvlJc w:val="right"/>
      <w:pPr>
        <w:tabs>
          <w:tab w:val="num" w:pos="4668"/>
        </w:tabs>
        <w:ind w:left="4668" w:hanging="180"/>
      </w:pPr>
      <w:rPr>
        <w:rFonts w:cs="Times New Roman"/>
      </w:rPr>
    </w:lvl>
    <w:lvl w:ilvl="6" w:tplc="040C000F" w:tentative="1">
      <w:start w:val="1"/>
      <w:numFmt w:val="decimal"/>
      <w:lvlText w:val="%7."/>
      <w:lvlJc w:val="left"/>
      <w:pPr>
        <w:tabs>
          <w:tab w:val="num" w:pos="5388"/>
        </w:tabs>
        <w:ind w:left="5388" w:hanging="360"/>
      </w:pPr>
      <w:rPr>
        <w:rFonts w:cs="Times New Roman"/>
      </w:rPr>
    </w:lvl>
    <w:lvl w:ilvl="7" w:tplc="040C0019" w:tentative="1">
      <w:start w:val="1"/>
      <w:numFmt w:val="lowerLetter"/>
      <w:lvlText w:val="%8."/>
      <w:lvlJc w:val="left"/>
      <w:pPr>
        <w:tabs>
          <w:tab w:val="num" w:pos="6108"/>
        </w:tabs>
        <w:ind w:left="6108" w:hanging="360"/>
      </w:pPr>
      <w:rPr>
        <w:rFonts w:cs="Times New Roman"/>
      </w:rPr>
    </w:lvl>
    <w:lvl w:ilvl="8" w:tplc="040C001B" w:tentative="1">
      <w:start w:val="1"/>
      <w:numFmt w:val="lowerRoman"/>
      <w:lvlText w:val="%9."/>
      <w:lvlJc w:val="right"/>
      <w:pPr>
        <w:tabs>
          <w:tab w:val="num" w:pos="6828"/>
        </w:tabs>
        <w:ind w:left="6828" w:hanging="180"/>
      </w:pPr>
      <w:rPr>
        <w:rFonts w:cs="Times New Roman"/>
      </w:rPr>
    </w:lvl>
  </w:abstractNum>
  <w:abstractNum w:abstractNumId="31">
    <w:nsid w:val="453414F6"/>
    <w:multiLevelType w:val="hybridMultilevel"/>
    <w:tmpl w:val="85C41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460C0FC1"/>
    <w:multiLevelType w:val="hybridMultilevel"/>
    <w:tmpl w:val="1B3652D6"/>
    <w:lvl w:ilvl="0" w:tplc="21A29492">
      <w:start w:val="7"/>
      <w:numFmt w:val="bullet"/>
      <w:lvlText w:val="-"/>
      <w:lvlJc w:val="left"/>
      <w:pPr>
        <w:ind w:left="1080" w:hanging="360"/>
      </w:pPr>
      <w:rPr>
        <w:rFonts w:ascii="Times New Roman" w:eastAsia="Times New Roman" w:hAnsi="Times New Roman"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nsid w:val="482E61F9"/>
    <w:multiLevelType w:val="hybridMultilevel"/>
    <w:tmpl w:val="4B5C7442"/>
    <w:lvl w:ilvl="0" w:tplc="6BBA5076">
      <w:start w:val="5"/>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4B151B3E"/>
    <w:multiLevelType w:val="hybridMultilevel"/>
    <w:tmpl w:val="8A763630"/>
    <w:lvl w:ilvl="0" w:tplc="E0ACADCA">
      <w:start w:val="1"/>
      <w:numFmt w:val="bullet"/>
      <w:lvlText w:val=""/>
      <w:lvlJc w:val="left"/>
      <w:pPr>
        <w:tabs>
          <w:tab w:val="num" w:pos="720"/>
        </w:tabs>
        <w:ind w:left="72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4C481B42"/>
    <w:multiLevelType w:val="hybridMultilevel"/>
    <w:tmpl w:val="D56C1F4A"/>
    <w:lvl w:ilvl="0" w:tplc="4ABA2B18">
      <w:start w:val="1"/>
      <w:numFmt w:val="bullet"/>
      <w:lvlText w:val=""/>
      <w:lvlPicBulletId w:val="0"/>
      <w:lvlJc w:val="left"/>
      <w:pPr>
        <w:tabs>
          <w:tab w:val="num" w:pos="720"/>
        </w:tabs>
        <w:ind w:left="720" w:hanging="360"/>
      </w:pPr>
      <w:rPr>
        <w:rFonts w:ascii="Symbol" w:hAnsi="Symbol" w:hint="default"/>
        <w:color w:val="auto"/>
        <w:sz w:val="20"/>
      </w:rPr>
    </w:lvl>
    <w:lvl w:ilvl="1" w:tplc="040C0003">
      <w:start w:val="1"/>
      <w:numFmt w:val="bullet"/>
      <w:lvlText w:val="o"/>
      <w:lvlJc w:val="left"/>
      <w:pPr>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36">
    <w:nsid w:val="4CEA72BF"/>
    <w:multiLevelType w:val="hybridMultilevel"/>
    <w:tmpl w:val="AB58C5F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7">
    <w:nsid w:val="4D3A6C6B"/>
    <w:multiLevelType w:val="hybridMultilevel"/>
    <w:tmpl w:val="36C6BD5E"/>
    <w:lvl w:ilvl="0" w:tplc="8FA2B0FE">
      <w:start w:val="19"/>
      <w:numFmt w:val="bullet"/>
      <w:lvlText w:val="-"/>
      <w:lvlJc w:val="left"/>
      <w:pPr>
        <w:tabs>
          <w:tab w:val="num" w:pos="1459"/>
        </w:tabs>
        <w:ind w:left="1459" w:hanging="360"/>
      </w:pPr>
      <w:rPr>
        <w:rFonts w:ascii="Times New Roman" w:eastAsia="Times New Roman" w:hAnsi="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nsid w:val="4F2D3D51"/>
    <w:multiLevelType w:val="hybridMultilevel"/>
    <w:tmpl w:val="ACD4B5EA"/>
    <w:lvl w:ilvl="0" w:tplc="3DC4F596">
      <w:start w:val="1"/>
      <w:numFmt w:val="bullet"/>
      <w:lvlText w:val="-"/>
      <w:lvlJc w:val="left"/>
      <w:pPr>
        <w:ind w:left="720" w:hanging="360"/>
      </w:pPr>
      <w:rPr>
        <w:rFonts w:ascii="Times New Roman" w:eastAsia="Times New Roman" w:hAnsi="Times New Roman" w:hint="default"/>
      </w:rPr>
    </w:lvl>
    <w:lvl w:ilvl="1" w:tplc="7402FDEA">
      <w:start w:val="1"/>
      <w:numFmt w:val="bullet"/>
      <w:lvlText w:val=""/>
      <w:lvlJc w:val="left"/>
      <w:pPr>
        <w:tabs>
          <w:tab w:val="num" w:pos="993"/>
        </w:tabs>
        <w:ind w:left="993"/>
      </w:pPr>
      <w:rPr>
        <w:rFonts w:ascii="Wingdings" w:hAnsi="Wingdings" w:hint="default"/>
        <w:color w:val="006699"/>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912"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4F604D76"/>
    <w:multiLevelType w:val="hybridMultilevel"/>
    <w:tmpl w:val="E1A29BE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53035F1C"/>
    <w:multiLevelType w:val="hybridMultilevel"/>
    <w:tmpl w:val="03A05D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554F0818"/>
    <w:multiLevelType w:val="hybridMultilevel"/>
    <w:tmpl w:val="AE2ECC7C"/>
    <w:lvl w:ilvl="0" w:tplc="7ED07B1E">
      <w:start w:val="6"/>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nsid w:val="55670615"/>
    <w:multiLevelType w:val="hybridMultilevel"/>
    <w:tmpl w:val="2204621C"/>
    <w:lvl w:ilvl="0" w:tplc="2EA84A98">
      <w:start w:val="50"/>
      <w:numFmt w:val="bullet"/>
      <w:lvlText w:val=""/>
      <w:lvlPicBulletId w:val="0"/>
      <w:lvlJc w:val="left"/>
      <w:pPr>
        <w:tabs>
          <w:tab w:val="num" w:pos="180"/>
        </w:tabs>
        <w:ind w:left="180" w:hanging="360"/>
      </w:pPr>
      <w:rPr>
        <w:rFonts w:ascii="Symbol" w:eastAsia="Times New Roman" w:hAnsi="Symbol" w:hint="default"/>
        <w:color w:val="auto"/>
      </w:rPr>
    </w:lvl>
    <w:lvl w:ilvl="1" w:tplc="04090003" w:tentative="1">
      <w:start w:val="1"/>
      <w:numFmt w:val="bullet"/>
      <w:lvlText w:val="o"/>
      <w:lvlJc w:val="left"/>
      <w:pPr>
        <w:tabs>
          <w:tab w:val="num" w:pos="900"/>
        </w:tabs>
        <w:ind w:left="900" w:hanging="360"/>
      </w:pPr>
      <w:rPr>
        <w:rFonts w:ascii="Courier New" w:hAnsi="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43">
    <w:nsid w:val="575A604D"/>
    <w:multiLevelType w:val="hybridMultilevel"/>
    <w:tmpl w:val="7958B558"/>
    <w:lvl w:ilvl="0" w:tplc="E0ACADCA">
      <w:start w:val="1"/>
      <w:numFmt w:val="bullet"/>
      <w:lvlText w:val=""/>
      <w:lvlJc w:val="left"/>
      <w:pPr>
        <w:tabs>
          <w:tab w:val="num" w:pos="360"/>
        </w:tabs>
        <w:ind w:left="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586D0D25"/>
    <w:multiLevelType w:val="hybridMultilevel"/>
    <w:tmpl w:val="CBC26088"/>
    <w:lvl w:ilvl="0" w:tplc="FD66C50C">
      <w:start w:val="1"/>
      <w:numFmt w:val="decimal"/>
      <w:lvlText w:val="%1."/>
      <w:lvlJc w:val="left"/>
      <w:pPr>
        <w:tabs>
          <w:tab w:val="num" w:pos="1004"/>
        </w:tabs>
        <w:ind w:left="1004" w:hanging="720"/>
      </w:pPr>
      <w:rPr>
        <w:rFonts w:cs="Times New Roman" w:hint="default"/>
        <w:b w:val="0"/>
        <w:color w:val="auto"/>
      </w:rPr>
    </w:lvl>
    <w:lvl w:ilvl="1" w:tplc="040C0019">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45">
    <w:nsid w:val="5A0C3A03"/>
    <w:multiLevelType w:val="hybridMultilevel"/>
    <w:tmpl w:val="85B26830"/>
    <w:lvl w:ilvl="0" w:tplc="40627B74">
      <w:start w:val="1"/>
      <w:numFmt w:val="decimal"/>
      <w:lvlText w:val="%1."/>
      <w:lvlJc w:val="left"/>
      <w:pPr>
        <w:ind w:left="394" w:hanging="360"/>
      </w:pPr>
      <w:rPr>
        <w:rFonts w:cs="Times New Roman" w:hint="default"/>
      </w:rPr>
    </w:lvl>
    <w:lvl w:ilvl="1" w:tplc="040C0019" w:tentative="1">
      <w:start w:val="1"/>
      <w:numFmt w:val="lowerLetter"/>
      <w:lvlText w:val="%2."/>
      <w:lvlJc w:val="left"/>
      <w:pPr>
        <w:ind w:left="1114" w:hanging="360"/>
      </w:pPr>
      <w:rPr>
        <w:rFonts w:cs="Times New Roman"/>
      </w:rPr>
    </w:lvl>
    <w:lvl w:ilvl="2" w:tplc="040C001B" w:tentative="1">
      <w:start w:val="1"/>
      <w:numFmt w:val="lowerRoman"/>
      <w:lvlText w:val="%3."/>
      <w:lvlJc w:val="right"/>
      <w:pPr>
        <w:ind w:left="1834" w:hanging="180"/>
      </w:pPr>
      <w:rPr>
        <w:rFonts w:cs="Times New Roman"/>
      </w:rPr>
    </w:lvl>
    <w:lvl w:ilvl="3" w:tplc="040C000F" w:tentative="1">
      <w:start w:val="1"/>
      <w:numFmt w:val="decimal"/>
      <w:lvlText w:val="%4."/>
      <w:lvlJc w:val="left"/>
      <w:pPr>
        <w:ind w:left="2554" w:hanging="360"/>
      </w:pPr>
      <w:rPr>
        <w:rFonts w:cs="Times New Roman"/>
      </w:rPr>
    </w:lvl>
    <w:lvl w:ilvl="4" w:tplc="040C0019" w:tentative="1">
      <w:start w:val="1"/>
      <w:numFmt w:val="lowerLetter"/>
      <w:lvlText w:val="%5."/>
      <w:lvlJc w:val="left"/>
      <w:pPr>
        <w:ind w:left="3274" w:hanging="360"/>
      </w:pPr>
      <w:rPr>
        <w:rFonts w:cs="Times New Roman"/>
      </w:rPr>
    </w:lvl>
    <w:lvl w:ilvl="5" w:tplc="040C001B" w:tentative="1">
      <w:start w:val="1"/>
      <w:numFmt w:val="lowerRoman"/>
      <w:lvlText w:val="%6."/>
      <w:lvlJc w:val="right"/>
      <w:pPr>
        <w:ind w:left="3994" w:hanging="180"/>
      </w:pPr>
      <w:rPr>
        <w:rFonts w:cs="Times New Roman"/>
      </w:rPr>
    </w:lvl>
    <w:lvl w:ilvl="6" w:tplc="040C000F" w:tentative="1">
      <w:start w:val="1"/>
      <w:numFmt w:val="decimal"/>
      <w:lvlText w:val="%7."/>
      <w:lvlJc w:val="left"/>
      <w:pPr>
        <w:ind w:left="4714" w:hanging="360"/>
      </w:pPr>
      <w:rPr>
        <w:rFonts w:cs="Times New Roman"/>
      </w:rPr>
    </w:lvl>
    <w:lvl w:ilvl="7" w:tplc="040C0019" w:tentative="1">
      <w:start w:val="1"/>
      <w:numFmt w:val="lowerLetter"/>
      <w:lvlText w:val="%8."/>
      <w:lvlJc w:val="left"/>
      <w:pPr>
        <w:ind w:left="5434" w:hanging="360"/>
      </w:pPr>
      <w:rPr>
        <w:rFonts w:cs="Times New Roman"/>
      </w:rPr>
    </w:lvl>
    <w:lvl w:ilvl="8" w:tplc="040C001B" w:tentative="1">
      <w:start w:val="1"/>
      <w:numFmt w:val="lowerRoman"/>
      <w:lvlText w:val="%9."/>
      <w:lvlJc w:val="right"/>
      <w:pPr>
        <w:ind w:left="6154" w:hanging="180"/>
      </w:pPr>
      <w:rPr>
        <w:rFonts w:cs="Times New Roman"/>
      </w:rPr>
    </w:lvl>
  </w:abstractNum>
  <w:abstractNum w:abstractNumId="46">
    <w:nsid w:val="5C987BC3"/>
    <w:multiLevelType w:val="hybridMultilevel"/>
    <w:tmpl w:val="532E93F4"/>
    <w:lvl w:ilvl="0" w:tplc="E0ACADCA">
      <w:start w:val="1"/>
      <w:numFmt w:val="bullet"/>
      <w:lvlText w:val=""/>
      <w:lvlJc w:val="left"/>
      <w:pPr>
        <w:tabs>
          <w:tab w:val="num" w:pos="360"/>
        </w:tabs>
        <w:ind w:left="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5CF2734A"/>
    <w:multiLevelType w:val="hybridMultilevel"/>
    <w:tmpl w:val="061CC51C"/>
    <w:lvl w:ilvl="0" w:tplc="400A502E">
      <w:start w:val="1"/>
      <w:numFmt w:val="upperRoman"/>
      <w:lvlText w:val="%1."/>
      <w:lvlJc w:val="left"/>
      <w:pPr>
        <w:tabs>
          <w:tab w:val="num" w:pos="810"/>
        </w:tabs>
        <w:ind w:left="810" w:hanging="720"/>
      </w:pPr>
      <w:rPr>
        <w:rFonts w:cs="Times New Roman" w:hint="default"/>
        <w:b w:val="0"/>
      </w:rPr>
    </w:lvl>
    <w:lvl w:ilvl="1" w:tplc="04090019">
      <w:start w:val="1"/>
      <w:numFmt w:val="lowerLetter"/>
      <w:lvlText w:val="%2."/>
      <w:lvlJc w:val="left"/>
      <w:pPr>
        <w:tabs>
          <w:tab w:val="num" w:pos="1170"/>
        </w:tabs>
        <w:ind w:left="1170" w:hanging="360"/>
      </w:pPr>
      <w:rPr>
        <w:rFonts w:cs="Times New Roman"/>
      </w:rPr>
    </w:lvl>
    <w:lvl w:ilvl="2" w:tplc="0409001B" w:tentative="1">
      <w:start w:val="1"/>
      <w:numFmt w:val="lowerRoman"/>
      <w:lvlText w:val="%3."/>
      <w:lvlJc w:val="right"/>
      <w:pPr>
        <w:tabs>
          <w:tab w:val="num" w:pos="1890"/>
        </w:tabs>
        <w:ind w:left="1890" w:hanging="180"/>
      </w:pPr>
      <w:rPr>
        <w:rFonts w:cs="Times New Roman"/>
      </w:rPr>
    </w:lvl>
    <w:lvl w:ilvl="3" w:tplc="0409000F" w:tentative="1">
      <w:start w:val="1"/>
      <w:numFmt w:val="decimal"/>
      <w:lvlText w:val="%4."/>
      <w:lvlJc w:val="left"/>
      <w:pPr>
        <w:tabs>
          <w:tab w:val="num" w:pos="2610"/>
        </w:tabs>
        <w:ind w:left="2610" w:hanging="360"/>
      </w:pPr>
      <w:rPr>
        <w:rFonts w:cs="Times New Roman"/>
      </w:rPr>
    </w:lvl>
    <w:lvl w:ilvl="4" w:tplc="04090019" w:tentative="1">
      <w:start w:val="1"/>
      <w:numFmt w:val="lowerLetter"/>
      <w:lvlText w:val="%5."/>
      <w:lvlJc w:val="left"/>
      <w:pPr>
        <w:tabs>
          <w:tab w:val="num" w:pos="3330"/>
        </w:tabs>
        <w:ind w:left="3330" w:hanging="360"/>
      </w:pPr>
      <w:rPr>
        <w:rFonts w:cs="Times New Roman"/>
      </w:rPr>
    </w:lvl>
    <w:lvl w:ilvl="5" w:tplc="0409001B" w:tentative="1">
      <w:start w:val="1"/>
      <w:numFmt w:val="lowerRoman"/>
      <w:lvlText w:val="%6."/>
      <w:lvlJc w:val="right"/>
      <w:pPr>
        <w:tabs>
          <w:tab w:val="num" w:pos="4050"/>
        </w:tabs>
        <w:ind w:left="4050" w:hanging="180"/>
      </w:pPr>
      <w:rPr>
        <w:rFonts w:cs="Times New Roman"/>
      </w:rPr>
    </w:lvl>
    <w:lvl w:ilvl="6" w:tplc="0409000F" w:tentative="1">
      <w:start w:val="1"/>
      <w:numFmt w:val="decimal"/>
      <w:lvlText w:val="%7."/>
      <w:lvlJc w:val="left"/>
      <w:pPr>
        <w:tabs>
          <w:tab w:val="num" w:pos="4770"/>
        </w:tabs>
        <w:ind w:left="4770" w:hanging="360"/>
      </w:pPr>
      <w:rPr>
        <w:rFonts w:cs="Times New Roman"/>
      </w:rPr>
    </w:lvl>
    <w:lvl w:ilvl="7" w:tplc="04090019" w:tentative="1">
      <w:start w:val="1"/>
      <w:numFmt w:val="lowerLetter"/>
      <w:lvlText w:val="%8."/>
      <w:lvlJc w:val="left"/>
      <w:pPr>
        <w:tabs>
          <w:tab w:val="num" w:pos="5490"/>
        </w:tabs>
        <w:ind w:left="5490" w:hanging="360"/>
      </w:pPr>
      <w:rPr>
        <w:rFonts w:cs="Times New Roman"/>
      </w:rPr>
    </w:lvl>
    <w:lvl w:ilvl="8" w:tplc="0409001B" w:tentative="1">
      <w:start w:val="1"/>
      <w:numFmt w:val="lowerRoman"/>
      <w:lvlText w:val="%9."/>
      <w:lvlJc w:val="right"/>
      <w:pPr>
        <w:tabs>
          <w:tab w:val="num" w:pos="6210"/>
        </w:tabs>
        <w:ind w:left="6210" w:hanging="180"/>
      </w:pPr>
      <w:rPr>
        <w:rFonts w:cs="Times New Roman"/>
      </w:rPr>
    </w:lvl>
  </w:abstractNum>
  <w:abstractNum w:abstractNumId="48">
    <w:nsid w:val="5E9A71D8"/>
    <w:multiLevelType w:val="hybridMultilevel"/>
    <w:tmpl w:val="933CC7C0"/>
    <w:lvl w:ilvl="0" w:tplc="64BE356A">
      <w:start w:val="1"/>
      <w:numFmt w:val="decimal"/>
      <w:lvlText w:val="%1."/>
      <w:lvlJc w:val="left"/>
      <w:pPr>
        <w:ind w:left="394" w:hanging="360"/>
      </w:pPr>
      <w:rPr>
        <w:rFonts w:cs="Times New Roman" w:hint="default"/>
      </w:rPr>
    </w:lvl>
    <w:lvl w:ilvl="1" w:tplc="040C0019" w:tentative="1">
      <w:start w:val="1"/>
      <w:numFmt w:val="lowerLetter"/>
      <w:lvlText w:val="%2."/>
      <w:lvlJc w:val="left"/>
      <w:pPr>
        <w:ind w:left="1114" w:hanging="360"/>
      </w:pPr>
      <w:rPr>
        <w:rFonts w:cs="Times New Roman"/>
      </w:rPr>
    </w:lvl>
    <w:lvl w:ilvl="2" w:tplc="040C001B" w:tentative="1">
      <w:start w:val="1"/>
      <w:numFmt w:val="lowerRoman"/>
      <w:lvlText w:val="%3."/>
      <w:lvlJc w:val="right"/>
      <w:pPr>
        <w:ind w:left="1834" w:hanging="180"/>
      </w:pPr>
      <w:rPr>
        <w:rFonts w:cs="Times New Roman"/>
      </w:rPr>
    </w:lvl>
    <w:lvl w:ilvl="3" w:tplc="040C000F" w:tentative="1">
      <w:start w:val="1"/>
      <w:numFmt w:val="decimal"/>
      <w:lvlText w:val="%4."/>
      <w:lvlJc w:val="left"/>
      <w:pPr>
        <w:ind w:left="2554" w:hanging="360"/>
      </w:pPr>
      <w:rPr>
        <w:rFonts w:cs="Times New Roman"/>
      </w:rPr>
    </w:lvl>
    <w:lvl w:ilvl="4" w:tplc="040C0019" w:tentative="1">
      <w:start w:val="1"/>
      <w:numFmt w:val="lowerLetter"/>
      <w:lvlText w:val="%5."/>
      <w:lvlJc w:val="left"/>
      <w:pPr>
        <w:ind w:left="3274" w:hanging="360"/>
      </w:pPr>
      <w:rPr>
        <w:rFonts w:cs="Times New Roman"/>
      </w:rPr>
    </w:lvl>
    <w:lvl w:ilvl="5" w:tplc="040C001B" w:tentative="1">
      <w:start w:val="1"/>
      <w:numFmt w:val="lowerRoman"/>
      <w:lvlText w:val="%6."/>
      <w:lvlJc w:val="right"/>
      <w:pPr>
        <w:ind w:left="3994" w:hanging="180"/>
      </w:pPr>
      <w:rPr>
        <w:rFonts w:cs="Times New Roman"/>
      </w:rPr>
    </w:lvl>
    <w:lvl w:ilvl="6" w:tplc="040C000F" w:tentative="1">
      <w:start w:val="1"/>
      <w:numFmt w:val="decimal"/>
      <w:lvlText w:val="%7."/>
      <w:lvlJc w:val="left"/>
      <w:pPr>
        <w:ind w:left="4714" w:hanging="360"/>
      </w:pPr>
      <w:rPr>
        <w:rFonts w:cs="Times New Roman"/>
      </w:rPr>
    </w:lvl>
    <w:lvl w:ilvl="7" w:tplc="040C0019" w:tentative="1">
      <w:start w:val="1"/>
      <w:numFmt w:val="lowerLetter"/>
      <w:lvlText w:val="%8."/>
      <w:lvlJc w:val="left"/>
      <w:pPr>
        <w:ind w:left="5434" w:hanging="360"/>
      </w:pPr>
      <w:rPr>
        <w:rFonts w:cs="Times New Roman"/>
      </w:rPr>
    </w:lvl>
    <w:lvl w:ilvl="8" w:tplc="040C001B" w:tentative="1">
      <w:start w:val="1"/>
      <w:numFmt w:val="lowerRoman"/>
      <w:lvlText w:val="%9."/>
      <w:lvlJc w:val="right"/>
      <w:pPr>
        <w:ind w:left="6154" w:hanging="180"/>
      </w:pPr>
      <w:rPr>
        <w:rFonts w:cs="Times New Roman"/>
      </w:rPr>
    </w:lvl>
  </w:abstractNum>
  <w:abstractNum w:abstractNumId="49">
    <w:nsid w:val="5FC13CBF"/>
    <w:multiLevelType w:val="hybridMultilevel"/>
    <w:tmpl w:val="888AA820"/>
    <w:lvl w:ilvl="0" w:tplc="65B2C01C">
      <w:numFmt w:val="bullet"/>
      <w:lvlText w:val="-"/>
      <w:lvlJc w:val="left"/>
      <w:pPr>
        <w:tabs>
          <w:tab w:val="num" w:pos="1778"/>
        </w:tabs>
        <w:ind w:left="1778" w:hanging="360"/>
      </w:pPr>
      <w:rPr>
        <w:rFonts w:ascii="Times New Roman" w:eastAsia="Times New Roman" w:hAnsi="Times New Roman" w:hint="default"/>
      </w:rPr>
    </w:lvl>
    <w:lvl w:ilvl="1" w:tplc="04090003" w:tentative="1">
      <w:start w:val="1"/>
      <w:numFmt w:val="bullet"/>
      <w:lvlText w:val="o"/>
      <w:lvlJc w:val="left"/>
      <w:pPr>
        <w:tabs>
          <w:tab w:val="num" w:pos="2498"/>
        </w:tabs>
        <w:ind w:left="2498" w:hanging="360"/>
      </w:pPr>
      <w:rPr>
        <w:rFonts w:ascii="Courier New" w:hAnsi="Courier New" w:hint="default"/>
      </w:rPr>
    </w:lvl>
    <w:lvl w:ilvl="2" w:tplc="04090005" w:tentative="1">
      <w:start w:val="1"/>
      <w:numFmt w:val="bullet"/>
      <w:lvlText w:val=""/>
      <w:lvlJc w:val="left"/>
      <w:pPr>
        <w:tabs>
          <w:tab w:val="num" w:pos="3218"/>
        </w:tabs>
        <w:ind w:left="3218" w:hanging="360"/>
      </w:pPr>
      <w:rPr>
        <w:rFonts w:ascii="Wingdings" w:hAnsi="Wingdings" w:hint="default"/>
      </w:rPr>
    </w:lvl>
    <w:lvl w:ilvl="3" w:tplc="04090001" w:tentative="1">
      <w:start w:val="1"/>
      <w:numFmt w:val="bullet"/>
      <w:lvlText w:val=""/>
      <w:lvlJc w:val="left"/>
      <w:pPr>
        <w:tabs>
          <w:tab w:val="num" w:pos="3938"/>
        </w:tabs>
        <w:ind w:left="3938" w:hanging="360"/>
      </w:pPr>
      <w:rPr>
        <w:rFonts w:ascii="Symbol" w:hAnsi="Symbol" w:hint="default"/>
      </w:rPr>
    </w:lvl>
    <w:lvl w:ilvl="4" w:tplc="04090003" w:tentative="1">
      <w:start w:val="1"/>
      <w:numFmt w:val="bullet"/>
      <w:lvlText w:val="o"/>
      <w:lvlJc w:val="left"/>
      <w:pPr>
        <w:tabs>
          <w:tab w:val="num" w:pos="4658"/>
        </w:tabs>
        <w:ind w:left="4658" w:hanging="360"/>
      </w:pPr>
      <w:rPr>
        <w:rFonts w:ascii="Courier New" w:hAnsi="Courier New" w:hint="default"/>
      </w:rPr>
    </w:lvl>
    <w:lvl w:ilvl="5" w:tplc="04090005" w:tentative="1">
      <w:start w:val="1"/>
      <w:numFmt w:val="bullet"/>
      <w:lvlText w:val=""/>
      <w:lvlJc w:val="left"/>
      <w:pPr>
        <w:tabs>
          <w:tab w:val="num" w:pos="5378"/>
        </w:tabs>
        <w:ind w:left="5378" w:hanging="360"/>
      </w:pPr>
      <w:rPr>
        <w:rFonts w:ascii="Wingdings" w:hAnsi="Wingdings" w:hint="default"/>
      </w:rPr>
    </w:lvl>
    <w:lvl w:ilvl="6" w:tplc="04090001" w:tentative="1">
      <w:start w:val="1"/>
      <w:numFmt w:val="bullet"/>
      <w:lvlText w:val=""/>
      <w:lvlJc w:val="left"/>
      <w:pPr>
        <w:tabs>
          <w:tab w:val="num" w:pos="6098"/>
        </w:tabs>
        <w:ind w:left="6098" w:hanging="360"/>
      </w:pPr>
      <w:rPr>
        <w:rFonts w:ascii="Symbol" w:hAnsi="Symbol" w:hint="default"/>
      </w:rPr>
    </w:lvl>
    <w:lvl w:ilvl="7" w:tplc="04090003" w:tentative="1">
      <w:start w:val="1"/>
      <w:numFmt w:val="bullet"/>
      <w:lvlText w:val="o"/>
      <w:lvlJc w:val="left"/>
      <w:pPr>
        <w:tabs>
          <w:tab w:val="num" w:pos="6818"/>
        </w:tabs>
        <w:ind w:left="6818" w:hanging="360"/>
      </w:pPr>
      <w:rPr>
        <w:rFonts w:ascii="Courier New" w:hAnsi="Courier New" w:hint="default"/>
      </w:rPr>
    </w:lvl>
    <w:lvl w:ilvl="8" w:tplc="04090005" w:tentative="1">
      <w:start w:val="1"/>
      <w:numFmt w:val="bullet"/>
      <w:lvlText w:val=""/>
      <w:lvlJc w:val="left"/>
      <w:pPr>
        <w:tabs>
          <w:tab w:val="num" w:pos="7538"/>
        </w:tabs>
        <w:ind w:left="7538" w:hanging="360"/>
      </w:pPr>
      <w:rPr>
        <w:rFonts w:ascii="Wingdings" w:hAnsi="Wingdings" w:hint="default"/>
      </w:rPr>
    </w:lvl>
  </w:abstractNum>
  <w:abstractNum w:abstractNumId="50">
    <w:nsid w:val="6DA40B6E"/>
    <w:multiLevelType w:val="hybridMultilevel"/>
    <w:tmpl w:val="DD1C3F8C"/>
    <w:lvl w:ilvl="0" w:tplc="A066020C">
      <w:start w:val="7"/>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nsid w:val="6DB1662E"/>
    <w:multiLevelType w:val="hybridMultilevel"/>
    <w:tmpl w:val="EE26C21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nsid w:val="705E1AE3"/>
    <w:multiLevelType w:val="multilevel"/>
    <w:tmpl w:val="6EAAD936"/>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3">
    <w:nsid w:val="74616D38"/>
    <w:multiLevelType w:val="hybridMultilevel"/>
    <w:tmpl w:val="A984DF8E"/>
    <w:lvl w:ilvl="0" w:tplc="6AACDB2C">
      <w:start w:val="1"/>
      <w:numFmt w:val="arabicAlpha"/>
      <w:lvlText w:val="%1-"/>
      <w:lvlJc w:val="left"/>
      <w:pPr>
        <w:ind w:left="720" w:hanging="360"/>
      </w:pPr>
      <w:rPr>
        <w:rFonts w:ascii="Arial" w:hAnsi="Arial" w:cs="Arial" w:hint="default"/>
        <w:b/>
        <w:sz w:val="28"/>
        <w:szCs w:val="22"/>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54">
    <w:nsid w:val="74A817AA"/>
    <w:multiLevelType w:val="hybridMultilevel"/>
    <w:tmpl w:val="B0D693D0"/>
    <w:lvl w:ilvl="0" w:tplc="A19C8500">
      <w:numFmt w:val="bullet"/>
      <w:lvlText w:val="-"/>
      <w:lvlJc w:val="left"/>
      <w:pPr>
        <w:ind w:hanging="360"/>
      </w:pPr>
      <w:rPr>
        <w:rFonts w:ascii="Calibri" w:eastAsia="Times New Roman" w:hAnsi="Calibri" w:hint="default"/>
      </w:rPr>
    </w:lvl>
    <w:lvl w:ilvl="1" w:tplc="040C0003">
      <w:start w:val="1"/>
      <w:numFmt w:val="bullet"/>
      <w:lvlText w:val="o"/>
      <w:lvlJc w:val="left"/>
      <w:pPr>
        <w:ind w:left="720" w:hanging="360"/>
      </w:pPr>
      <w:rPr>
        <w:rFonts w:ascii="Courier New" w:hAnsi="Courier New" w:hint="default"/>
      </w:rPr>
    </w:lvl>
    <w:lvl w:ilvl="2" w:tplc="040C0005">
      <w:start w:val="1"/>
      <w:numFmt w:val="bullet"/>
      <w:lvlText w:val=""/>
      <w:lvlJc w:val="left"/>
      <w:pPr>
        <w:ind w:left="1440" w:hanging="360"/>
      </w:pPr>
      <w:rPr>
        <w:rFonts w:ascii="Wingdings" w:hAnsi="Wingdings" w:hint="default"/>
      </w:rPr>
    </w:lvl>
    <w:lvl w:ilvl="3" w:tplc="040C0001">
      <w:start w:val="1"/>
      <w:numFmt w:val="bullet"/>
      <w:lvlText w:val=""/>
      <w:lvlJc w:val="left"/>
      <w:pPr>
        <w:ind w:left="2160" w:hanging="360"/>
      </w:pPr>
      <w:rPr>
        <w:rFonts w:ascii="Symbol" w:hAnsi="Symbol" w:hint="default"/>
      </w:rPr>
    </w:lvl>
    <w:lvl w:ilvl="4" w:tplc="040C0003">
      <w:start w:val="1"/>
      <w:numFmt w:val="bullet"/>
      <w:lvlText w:val="o"/>
      <w:lvlJc w:val="left"/>
      <w:pPr>
        <w:ind w:left="2880" w:hanging="360"/>
      </w:pPr>
      <w:rPr>
        <w:rFonts w:ascii="Courier New" w:hAnsi="Courier New" w:hint="default"/>
      </w:rPr>
    </w:lvl>
    <w:lvl w:ilvl="5" w:tplc="040C0005">
      <w:start w:val="1"/>
      <w:numFmt w:val="bullet"/>
      <w:lvlText w:val=""/>
      <w:lvlJc w:val="left"/>
      <w:pPr>
        <w:ind w:left="3600" w:hanging="360"/>
      </w:pPr>
      <w:rPr>
        <w:rFonts w:ascii="Wingdings" w:hAnsi="Wingdings" w:hint="default"/>
      </w:rPr>
    </w:lvl>
    <w:lvl w:ilvl="6" w:tplc="040C0001">
      <w:start w:val="1"/>
      <w:numFmt w:val="bullet"/>
      <w:lvlText w:val=""/>
      <w:lvlJc w:val="left"/>
      <w:pPr>
        <w:ind w:left="4320" w:hanging="360"/>
      </w:pPr>
      <w:rPr>
        <w:rFonts w:ascii="Symbol" w:hAnsi="Symbol" w:hint="default"/>
      </w:rPr>
    </w:lvl>
    <w:lvl w:ilvl="7" w:tplc="040C0003">
      <w:start w:val="1"/>
      <w:numFmt w:val="bullet"/>
      <w:lvlText w:val="o"/>
      <w:lvlJc w:val="left"/>
      <w:pPr>
        <w:ind w:left="5040" w:hanging="360"/>
      </w:pPr>
      <w:rPr>
        <w:rFonts w:ascii="Courier New" w:hAnsi="Courier New" w:hint="default"/>
      </w:rPr>
    </w:lvl>
    <w:lvl w:ilvl="8" w:tplc="040C0005">
      <w:start w:val="1"/>
      <w:numFmt w:val="bullet"/>
      <w:lvlText w:val=""/>
      <w:lvlJc w:val="left"/>
      <w:pPr>
        <w:ind w:left="5760" w:hanging="360"/>
      </w:pPr>
      <w:rPr>
        <w:rFonts w:ascii="Wingdings" w:hAnsi="Wingdings" w:hint="default"/>
      </w:rPr>
    </w:lvl>
  </w:abstractNum>
  <w:abstractNum w:abstractNumId="55">
    <w:nsid w:val="75FF192F"/>
    <w:multiLevelType w:val="hybridMultilevel"/>
    <w:tmpl w:val="0518A2D8"/>
    <w:lvl w:ilvl="0" w:tplc="0C0C000F">
      <w:start w:val="1"/>
      <w:numFmt w:val="decimal"/>
      <w:lvlText w:val="%1."/>
      <w:lvlJc w:val="left"/>
      <w:pPr>
        <w:ind w:left="720" w:hanging="360"/>
      </w:pPr>
      <w:rPr>
        <w:rFonts w:cs="Times New Roman" w:hint="default"/>
      </w:rPr>
    </w:lvl>
    <w:lvl w:ilvl="1" w:tplc="0C0C0019" w:tentative="1">
      <w:start w:val="1"/>
      <w:numFmt w:val="lowerLetter"/>
      <w:lvlText w:val="%2."/>
      <w:lvlJc w:val="left"/>
      <w:pPr>
        <w:ind w:left="1440" w:hanging="360"/>
      </w:pPr>
      <w:rPr>
        <w:rFonts w:cs="Times New Roman"/>
      </w:rPr>
    </w:lvl>
    <w:lvl w:ilvl="2" w:tplc="0C0C001B" w:tentative="1">
      <w:start w:val="1"/>
      <w:numFmt w:val="lowerRoman"/>
      <w:lvlText w:val="%3."/>
      <w:lvlJc w:val="right"/>
      <w:pPr>
        <w:ind w:left="2160" w:hanging="180"/>
      </w:pPr>
      <w:rPr>
        <w:rFonts w:cs="Times New Roman"/>
      </w:rPr>
    </w:lvl>
    <w:lvl w:ilvl="3" w:tplc="0C0C000F" w:tentative="1">
      <w:start w:val="1"/>
      <w:numFmt w:val="decimal"/>
      <w:lvlText w:val="%4."/>
      <w:lvlJc w:val="left"/>
      <w:pPr>
        <w:ind w:left="2880" w:hanging="360"/>
      </w:pPr>
      <w:rPr>
        <w:rFonts w:cs="Times New Roman"/>
      </w:rPr>
    </w:lvl>
    <w:lvl w:ilvl="4" w:tplc="0C0C0019" w:tentative="1">
      <w:start w:val="1"/>
      <w:numFmt w:val="lowerLetter"/>
      <w:lvlText w:val="%5."/>
      <w:lvlJc w:val="left"/>
      <w:pPr>
        <w:ind w:left="3600" w:hanging="360"/>
      </w:pPr>
      <w:rPr>
        <w:rFonts w:cs="Times New Roman"/>
      </w:rPr>
    </w:lvl>
    <w:lvl w:ilvl="5" w:tplc="0C0C001B" w:tentative="1">
      <w:start w:val="1"/>
      <w:numFmt w:val="lowerRoman"/>
      <w:lvlText w:val="%6."/>
      <w:lvlJc w:val="right"/>
      <w:pPr>
        <w:ind w:left="4320" w:hanging="180"/>
      </w:pPr>
      <w:rPr>
        <w:rFonts w:cs="Times New Roman"/>
      </w:rPr>
    </w:lvl>
    <w:lvl w:ilvl="6" w:tplc="0C0C000F" w:tentative="1">
      <w:start w:val="1"/>
      <w:numFmt w:val="decimal"/>
      <w:lvlText w:val="%7."/>
      <w:lvlJc w:val="left"/>
      <w:pPr>
        <w:ind w:left="5040" w:hanging="360"/>
      </w:pPr>
      <w:rPr>
        <w:rFonts w:cs="Times New Roman"/>
      </w:rPr>
    </w:lvl>
    <w:lvl w:ilvl="7" w:tplc="0C0C0019" w:tentative="1">
      <w:start w:val="1"/>
      <w:numFmt w:val="lowerLetter"/>
      <w:lvlText w:val="%8."/>
      <w:lvlJc w:val="left"/>
      <w:pPr>
        <w:ind w:left="5760" w:hanging="360"/>
      </w:pPr>
      <w:rPr>
        <w:rFonts w:cs="Times New Roman"/>
      </w:rPr>
    </w:lvl>
    <w:lvl w:ilvl="8" w:tplc="0C0C001B" w:tentative="1">
      <w:start w:val="1"/>
      <w:numFmt w:val="lowerRoman"/>
      <w:lvlText w:val="%9."/>
      <w:lvlJc w:val="right"/>
      <w:pPr>
        <w:ind w:left="6480" w:hanging="180"/>
      </w:pPr>
      <w:rPr>
        <w:rFonts w:cs="Times New Roman"/>
      </w:rPr>
    </w:lvl>
  </w:abstractNum>
  <w:abstractNum w:abstractNumId="56">
    <w:nsid w:val="7A097B8A"/>
    <w:multiLevelType w:val="hybridMultilevel"/>
    <w:tmpl w:val="724ADBD2"/>
    <w:lvl w:ilvl="0" w:tplc="3FD09DCA">
      <w:start w:val="50"/>
      <w:numFmt w:val="bullet"/>
      <w:lvlText w:val=""/>
      <w:lvlPicBulletId w:val="0"/>
      <w:lvlJc w:val="left"/>
      <w:pPr>
        <w:tabs>
          <w:tab w:val="num" w:pos="720"/>
        </w:tabs>
        <w:ind w:left="720" w:hanging="360"/>
      </w:pPr>
      <w:rPr>
        <w:rFonts w:ascii="Symbol" w:eastAsia="Times New Roman"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nsid w:val="7ADB78DE"/>
    <w:multiLevelType w:val="hybridMultilevel"/>
    <w:tmpl w:val="63AE8D06"/>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58">
    <w:nsid w:val="7C9B22B4"/>
    <w:multiLevelType w:val="hybridMultilevel"/>
    <w:tmpl w:val="3960AAA6"/>
    <w:lvl w:ilvl="0" w:tplc="2EA84A98">
      <w:start w:val="50"/>
      <w:numFmt w:val="bullet"/>
      <w:lvlText w:val=""/>
      <w:lvlPicBulletId w:val="0"/>
      <w:lvlJc w:val="left"/>
      <w:pPr>
        <w:tabs>
          <w:tab w:val="num" w:pos="180"/>
        </w:tabs>
        <w:ind w:left="180" w:hanging="360"/>
      </w:pPr>
      <w:rPr>
        <w:rFonts w:ascii="Symbol" w:eastAsia="Times New Roman" w:hAnsi="Symbol" w:hint="default"/>
        <w:color w:val="auto"/>
      </w:rPr>
    </w:lvl>
    <w:lvl w:ilvl="1" w:tplc="04090003" w:tentative="1">
      <w:start w:val="1"/>
      <w:numFmt w:val="bullet"/>
      <w:lvlText w:val="o"/>
      <w:lvlJc w:val="left"/>
      <w:pPr>
        <w:tabs>
          <w:tab w:val="num" w:pos="900"/>
        </w:tabs>
        <w:ind w:left="900" w:hanging="360"/>
      </w:pPr>
      <w:rPr>
        <w:rFonts w:ascii="Courier New" w:hAnsi="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59">
    <w:nsid w:val="7D295EF7"/>
    <w:multiLevelType w:val="hybridMultilevel"/>
    <w:tmpl w:val="CE926B6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nsid w:val="7F7F7F8D"/>
    <w:multiLevelType w:val="hybridMultilevel"/>
    <w:tmpl w:val="49A21E3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47"/>
  </w:num>
  <w:num w:numId="2">
    <w:abstractNumId w:val="28"/>
  </w:num>
  <w:num w:numId="3">
    <w:abstractNumId w:val="8"/>
  </w:num>
  <w:num w:numId="4">
    <w:abstractNumId w:val="11"/>
  </w:num>
  <w:num w:numId="5">
    <w:abstractNumId w:val="55"/>
  </w:num>
  <w:num w:numId="6">
    <w:abstractNumId w:val="54"/>
  </w:num>
  <w:num w:numId="7">
    <w:abstractNumId w:val="60"/>
  </w:num>
  <w:num w:numId="8">
    <w:abstractNumId w:val="34"/>
  </w:num>
  <w:num w:numId="9">
    <w:abstractNumId w:val="46"/>
  </w:num>
  <w:num w:numId="10">
    <w:abstractNumId w:val="43"/>
  </w:num>
  <w:num w:numId="11">
    <w:abstractNumId w:val="18"/>
  </w:num>
  <w:num w:numId="12">
    <w:abstractNumId w:val="2"/>
  </w:num>
  <w:num w:numId="13">
    <w:abstractNumId w:val="56"/>
  </w:num>
  <w:num w:numId="14">
    <w:abstractNumId w:val="38"/>
  </w:num>
  <w:num w:numId="15">
    <w:abstractNumId w:val="31"/>
  </w:num>
  <w:num w:numId="16">
    <w:abstractNumId w:val="40"/>
  </w:num>
  <w:num w:numId="17">
    <w:abstractNumId w:val="10"/>
  </w:num>
  <w:num w:numId="18">
    <w:abstractNumId w:val="0"/>
  </w:num>
  <w:num w:numId="19">
    <w:abstractNumId w:val="22"/>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num>
  <w:num w:numId="23">
    <w:abstractNumId w:val="27"/>
  </w:num>
  <w:num w:numId="24">
    <w:abstractNumId w:val="12"/>
  </w:num>
  <w:num w:numId="25">
    <w:abstractNumId w:val="17"/>
  </w:num>
  <w:num w:numId="26">
    <w:abstractNumId w:val="49"/>
  </w:num>
  <w:num w:numId="27">
    <w:abstractNumId w:val="44"/>
  </w:num>
  <w:num w:numId="28">
    <w:abstractNumId w:val="26"/>
  </w:num>
  <w:num w:numId="29">
    <w:abstractNumId w:val="36"/>
  </w:num>
  <w:num w:numId="30">
    <w:abstractNumId w:val="45"/>
  </w:num>
  <w:num w:numId="31">
    <w:abstractNumId w:val="48"/>
  </w:num>
  <w:num w:numId="32">
    <w:abstractNumId w:val="7"/>
  </w:num>
  <w:num w:numId="33">
    <w:abstractNumId w:val="5"/>
  </w:num>
  <w:num w:numId="34">
    <w:abstractNumId w:val="32"/>
  </w:num>
  <w:num w:numId="35">
    <w:abstractNumId w:val="59"/>
  </w:num>
  <w:num w:numId="36">
    <w:abstractNumId w:val="39"/>
  </w:num>
  <w:num w:numId="37">
    <w:abstractNumId w:val="9"/>
  </w:num>
  <w:num w:numId="38">
    <w:abstractNumId w:val="51"/>
  </w:num>
  <w:num w:numId="39">
    <w:abstractNumId w:val="20"/>
  </w:num>
  <w:num w:numId="40">
    <w:abstractNumId w:val="53"/>
  </w:num>
  <w:num w:numId="41">
    <w:abstractNumId w:val="57"/>
  </w:num>
  <w:num w:numId="42">
    <w:abstractNumId w:val="29"/>
  </w:num>
  <w:num w:numId="43">
    <w:abstractNumId w:val="6"/>
  </w:num>
  <w:num w:numId="44">
    <w:abstractNumId w:val="50"/>
  </w:num>
  <w:num w:numId="45">
    <w:abstractNumId w:val="52"/>
  </w:num>
  <w:num w:numId="46">
    <w:abstractNumId w:val="58"/>
  </w:num>
  <w:num w:numId="47">
    <w:abstractNumId w:val="3"/>
  </w:num>
  <w:num w:numId="48">
    <w:abstractNumId w:val="42"/>
  </w:num>
  <w:num w:numId="49">
    <w:abstractNumId w:val="16"/>
  </w:num>
  <w:num w:numId="50">
    <w:abstractNumId w:val="4"/>
  </w:num>
  <w:num w:numId="51">
    <w:abstractNumId w:val="21"/>
  </w:num>
  <w:num w:numId="52">
    <w:abstractNumId w:val="14"/>
  </w:num>
  <w:num w:numId="53">
    <w:abstractNumId w:val="19"/>
  </w:num>
  <w:num w:numId="54">
    <w:abstractNumId w:val="33"/>
  </w:num>
  <w:num w:numId="55">
    <w:abstractNumId w:val="25"/>
  </w:num>
  <w:num w:numId="56">
    <w:abstractNumId w:val="30"/>
  </w:num>
  <w:num w:numId="57">
    <w:abstractNumId w:val="41"/>
  </w:num>
  <w:num w:numId="58">
    <w:abstractNumId w:val="13"/>
  </w:num>
  <w:num w:numId="59">
    <w:abstractNumId w:val="37"/>
  </w:num>
  <w:num w:numId="60">
    <w:abstractNumId w:val="24"/>
  </w:num>
  <w:num w:numId="61">
    <w:abstractNumId w:val="1"/>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trackRevisions/>
  <w:defaultTabStop w:val="720"/>
  <w:hyphenationZone w:val="425"/>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227C"/>
    <w:rsid w:val="00000660"/>
    <w:rsid w:val="00000EC3"/>
    <w:rsid w:val="000011BD"/>
    <w:rsid w:val="000013F3"/>
    <w:rsid w:val="00001796"/>
    <w:rsid w:val="0000227C"/>
    <w:rsid w:val="00002EA5"/>
    <w:rsid w:val="00003CD0"/>
    <w:rsid w:val="00003D22"/>
    <w:rsid w:val="00003DDE"/>
    <w:rsid w:val="00003DF7"/>
    <w:rsid w:val="0000496D"/>
    <w:rsid w:val="0000518E"/>
    <w:rsid w:val="000060C5"/>
    <w:rsid w:val="0000632D"/>
    <w:rsid w:val="000067C8"/>
    <w:rsid w:val="0000733A"/>
    <w:rsid w:val="0000742A"/>
    <w:rsid w:val="00010453"/>
    <w:rsid w:val="00010641"/>
    <w:rsid w:val="0001098E"/>
    <w:rsid w:val="000110B7"/>
    <w:rsid w:val="0001138A"/>
    <w:rsid w:val="00011F0E"/>
    <w:rsid w:val="00011FD4"/>
    <w:rsid w:val="00012CBA"/>
    <w:rsid w:val="00013345"/>
    <w:rsid w:val="000133E7"/>
    <w:rsid w:val="0001342E"/>
    <w:rsid w:val="00013F9E"/>
    <w:rsid w:val="00014217"/>
    <w:rsid w:val="000142D6"/>
    <w:rsid w:val="00014BDC"/>
    <w:rsid w:val="00015462"/>
    <w:rsid w:val="0001673E"/>
    <w:rsid w:val="00016751"/>
    <w:rsid w:val="00017A6F"/>
    <w:rsid w:val="00017C13"/>
    <w:rsid w:val="00017E9E"/>
    <w:rsid w:val="00020F69"/>
    <w:rsid w:val="00021433"/>
    <w:rsid w:val="000214C4"/>
    <w:rsid w:val="00022175"/>
    <w:rsid w:val="0002226E"/>
    <w:rsid w:val="0002265F"/>
    <w:rsid w:val="0002282A"/>
    <w:rsid w:val="000229F5"/>
    <w:rsid w:val="00022AFB"/>
    <w:rsid w:val="0002372E"/>
    <w:rsid w:val="000238C1"/>
    <w:rsid w:val="000238C4"/>
    <w:rsid w:val="000240BC"/>
    <w:rsid w:val="000249D8"/>
    <w:rsid w:val="00025E5D"/>
    <w:rsid w:val="0002679D"/>
    <w:rsid w:val="00026A6F"/>
    <w:rsid w:val="000277EF"/>
    <w:rsid w:val="00030BB1"/>
    <w:rsid w:val="00030D40"/>
    <w:rsid w:val="0003289B"/>
    <w:rsid w:val="000329A6"/>
    <w:rsid w:val="00032F0A"/>
    <w:rsid w:val="00033616"/>
    <w:rsid w:val="000337B9"/>
    <w:rsid w:val="00033FBD"/>
    <w:rsid w:val="00034553"/>
    <w:rsid w:val="00034680"/>
    <w:rsid w:val="00034FFC"/>
    <w:rsid w:val="00035CA3"/>
    <w:rsid w:val="00037C4F"/>
    <w:rsid w:val="00037F12"/>
    <w:rsid w:val="00040CE3"/>
    <w:rsid w:val="00041438"/>
    <w:rsid w:val="00041B18"/>
    <w:rsid w:val="000441AA"/>
    <w:rsid w:val="00044589"/>
    <w:rsid w:val="00044C3B"/>
    <w:rsid w:val="00044CAD"/>
    <w:rsid w:val="00044F80"/>
    <w:rsid w:val="000455AE"/>
    <w:rsid w:val="00045783"/>
    <w:rsid w:val="00045D67"/>
    <w:rsid w:val="00046BC9"/>
    <w:rsid w:val="000472D1"/>
    <w:rsid w:val="00050158"/>
    <w:rsid w:val="00050675"/>
    <w:rsid w:val="000515BE"/>
    <w:rsid w:val="00053823"/>
    <w:rsid w:val="00053CCB"/>
    <w:rsid w:val="00054C3F"/>
    <w:rsid w:val="00054E18"/>
    <w:rsid w:val="000550C5"/>
    <w:rsid w:val="000554B6"/>
    <w:rsid w:val="00055575"/>
    <w:rsid w:val="0005601B"/>
    <w:rsid w:val="000579FD"/>
    <w:rsid w:val="0006060B"/>
    <w:rsid w:val="00060BA4"/>
    <w:rsid w:val="00060C60"/>
    <w:rsid w:val="00060F46"/>
    <w:rsid w:val="00061152"/>
    <w:rsid w:val="00061ED1"/>
    <w:rsid w:val="00061F28"/>
    <w:rsid w:val="00062188"/>
    <w:rsid w:val="000624AD"/>
    <w:rsid w:val="00062C50"/>
    <w:rsid w:val="00063BDD"/>
    <w:rsid w:val="000643D2"/>
    <w:rsid w:val="00064AA7"/>
    <w:rsid w:val="00064E2A"/>
    <w:rsid w:val="000657F4"/>
    <w:rsid w:val="00065B03"/>
    <w:rsid w:val="00067CF5"/>
    <w:rsid w:val="0007087E"/>
    <w:rsid w:val="000708B3"/>
    <w:rsid w:val="00070AD4"/>
    <w:rsid w:val="00070E7C"/>
    <w:rsid w:val="0007127D"/>
    <w:rsid w:val="00072132"/>
    <w:rsid w:val="00072337"/>
    <w:rsid w:val="000729E8"/>
    <w:rsid w:val="00072AEB"/>
    <w:rsid w:val="00073411"/>
    <w:rsid w:val="00073F05"/>
    <w:rsid w:val="0007412E"/>
    <w:rsid w:val="000745E1"/>
    <w:rsid w:val="0007487F"/>
    <w:rsid w:val="00074DF7"/>
    <w:rsid w:val="000753B9"/>
    <w:rsid w:val="00075531"/>
    <w:rsid w:val="00075CF8"/>
    <w:rsid w:val="00075FDE"/>
    <w:rsid w:val="0007600B"/>
    <w:rsid w:val="0007679F"/>
    <w:rsid w:val="00077803"/>
    <w:rsid w:val="00077F8D"/>
    <w:rsid w:val="00080E35"/>
    <w:rsid w:val="00080FBE"/>
    <w:rsid w:val="00080FEE"/>
    <w:rsid w:val="0008189B"/>
    <w:rsid w:val="000819C4"/>
    <w:rsid w:val="00082021"/>
    <w:rsid w:val="00082310"/>
    <w:rsid w:val="00082B4E"/>
    <w:rsid w:val="00082E41"/>
    <w:rsid w:val="00083646"/>
    <w:rsid w:val="00083AD7"/>
    <w:rsid w:val="00084CF8"/>
    <w:rsid w:val="000856B7"/>
    <w:rsid w:val="00085F65"/>
    <w:rsid w:val="0008612A"/>
    <w:rsid w:val="00086499"/>
    <w:rsid w:val="0008669A"/>
    <w:rsid w:val="00086A00"/>
    <w:rsid w:val="000876D4"/>
    <w:rsid w:val="0008777D"/>
    <w:rsid w:val="00090277"/>
    <w:rsid w:val="00091F08"/>
    <w:rsid w:val="0009260D"/>
    <w:rsid w:val="0009275F"/>
    <w:rsid w:val="00092B51"/>
    <w:rsid w:val="000935F5"/>
    <w:rsid w:val="000939BB"/>
    <w:rsid w:val="000950F8"/>
    <w:rsid w:val="0009599B"/>
    <w:rsid w:val="00095EA0"/>
    <w:rsid w:val="0009636D"/>
    <w:rsid w:val="000964DB"/>
    <w:rsid w:val="000964FF"/>
    <w:rsid w:val="00096B7B"/>
    <w:rsid w:val="000970B6"/>
    <w:rsid w:val="000973CF"/>
    <w:rsid w:val="000A0892"/>
    <w:rsid w:val="000A1F26"/>
    <w:rsid w:val="000A2499"/>
    <w:rsid w:val="000A27F8"/>
    <w:rsid w:val="000A3A30"/>
    <w:rsid w:val="000A3A80"/>
    <w:rsid w:val="000A4712"/>
    <w:rsid w:val="000A48E3"/>
    <w:rsid w:val="000A4A71"/>
    <w:rsid w:val="000A502A"/>
    <w:rsid w:val="000A5F17"/>
    <w:rsid w:val="000A5F91"/>
    <w:rsid w:val="000A6182"/>
    <w:rsid w:val="000A6F25"/>
    <w:rsid w:val="000A6F9A"/>
    <w:rsid w:val="000A7054"/>
    <w:rsid w:val="000A79B2"/>
    <w:rsid w:val="000A7BE5"/>
    <w:rsid w:val="000A7F7E"/>
    <w:rsid w:val="000B0A16"/>
    <w:rsid w:val="000B1C80"/>
    <w:rsid w:val="000B1ED6"/>
    <w:rsid w:val="000B1FD6"/>
    <w:rsid w:val="000B2254"/>
    <w:rsid w:val="000B2A96"/>
    <w:rsid w:val="000B333A"/>
    <w:rsid w:val="000B346D"/>
    <w:rsid w:val="000B3CAB"/>
    <w:rsid w:val="000B3FF3"/>
    <w:rsid w:val="000B4529"/>
    <w:rsid w:val="000B5366"/>
    <w:rsid w:val="000B580C"/>
    <w:rsid w:val="000B67B6"/>
    <w:rsid w:val="000B6B6F"/>
    <w:rsid w:val="000B6C82"/>
    <w:rsid w:val="000B7510"/>
    <w:rsid w:val="000B75DB"/>
    <w:rsid w:val="000B7BBD"/>
    <w:rsid w:val="000B7C9F"/>
    <w:rsid w:val="000C008A"/>
    <w:rsid w:val="000C024B"/>
    <w:rsid w:val="000C2656"/>
    <w:rsid w:val="000C2803"/>
    <w:rsid w:val="000C2B94"/>
    <w:rsid w:val="000C2C69"/>
    <w:rsid w:val="000C38B8"/>
    <w:rsid w:val="000C3BDE"/>
    <w:rsid w:val="000C44A2"/>
    <w:rsid w:val="000C49DE"/>
    <w:rsid w:val="000C5115"/>
    <w:rsid w:val="000C58A4"/>
    <w:rsid w:val="000C5B4D"/>
    <w:rsid w:val="000C6D17"/>
    <w:rsid w:val="000C7003"/>
    <w:rsid w:val="000C7069"/>
    <w:rsid w:val="000C73A4"/>
    <w:rsid w:val="000D0017"/>
    <w:rsid w:val="000D005A"/>
    <w:rsid w:val="000D09B2"/>
    <w:rsid w:val="000D0D9D"/>
    <w:rsid w:val="000D1125"/>
    <w:rsid w:val="000D1352"/>
    <w:rsid w:val="000D1672"/>
    <w:rsid w:val="000D1A24"/>
    <w:rsid w:val="000D274E"/>
    <w:rsid w:val="000D37F9"/>
    <w:rsid w:val="000D3BB4"/>
    <w:rsid w:val="000D3BE7"/>
    <w:rsid w:val="000D523C"/>
    <w:rsid w:val="000D5C2B"/>
    <w:rsid w:val="000D634B"/>
    <w:rsid w:val="000D685A"/>
    <w:rsid w:val="000D7560"/>
    <w:rsid w:val="000D79D8"/>
    <w:rsid w:val="000E0D16"/>
    <w:rsid w:val="000E19C6"/>
    <w:rsid w:val="000E1FB6"/>
    <w:rsid w:val="000E255C"/>
    <w:rsid w:val="000E2ABA"/>
    <w:rsid w:val="000E2D7C"/>
    <w:rsid w:val="000E2F19"/>
    <w:rsid w:val="000E397E"/>
    <w:rsid w:val="000E3BA2"/>
    <w:rsid w:val="000E3C39"/>
    <w:rsid w:val="000E3D43"/>
    <w:rsid w:val="000E4328"/>
    <w:rsid w:val="000E4996"/>
    <w:rsid w:val="000E526B"/>
    <w:rsid w:val="000E53B3"/>
    <w:rsid w:val="000E6968"/>
    <w:rsid w:val="000E713B"/>
    <w:rsid w:val="000E719E"/>
    <w:rsid w:val="000E7BDB"/>
    <w:rsid w:val="000F01D6"/>
    <w:rsid w:val="000F040D"/>
    <w:rsid w:val="000F057D"/>
    <w:rsid w:val="000F0870"/>
    <w:rsid w:val="000F0E68"/>
    <w:rsid w:val="000F0F47"/>
    <w:rsid w:val="000F12B7"/>
    <w:rsid w:val="000F1678"/>
    <w:rsid w:val="000F1704"/>
    <w:rsid w:val="000F2785"/>
    <w:rsid w:val="000F31A9"/>
    <w:rsid w:val="000F3526"/>
    <w:rsid w:val="000F3A52"/>
    <w:rsid w:val="000F3C39"/>
    <w:rsid w:val="000F3EE9"/>
    <w:rsid w:val="000F478F"/>
    <w:rsid w:val="000F4D83"/>
    <w:rsid w:val="000F4EAB"/>
    <w:rsid w:val="000F5633"/>
    <w:rsid w:val="000F5C33"/>
    <w:rsid w:val="000F5E2D"/>
    <w:rsid w:val="000F6591"/>
    <w:rsid w:val="000F6838"/>
    <w:rsid w:val="000F68BF"/>
    <w:rsid w:val="000F74F1"/>
    <w:rsid w:val="000F7597"/>
    <w:rsid w:val="0010021C"/>
    <w:rsid w:val="00101224"/>
    <w:rsid w:val="00101C0E"/>
    <w:rsid w:val="00101EA8"/>
    <w:rsid w:val="00102B9B"/>
    <w:rsid w:val="00103285"/>
    <w:rsid w:val="0010328A"/>
    <w:rsid w:val="00103BA4"/>
    <w:rsid w:val="00103CFC"/>
    <w:rsid w:val="00104EA9"/>
    <w:rsid w:val="00105C1A"/>
    <w:rsid w:val="00105C1C"/>
    <w:rsid w:val="0010631A"/>
    <w:rsid w:val="00106A82"/>
    <w:rsid w:val="00106C41"/>
    <w:rsid w:val="00106CA3"/>
    <w:rsid w:val="0010710A"/>
    <w:rsid w:val="00107AF4"/>
    <w:rsid w:val="00110667"/>
    <w:rsid w:val="00110FDF"/>
    <w:rsid w:val="001112FE"/>
    <w:rsid w:val="00111306"/>
    <w:rsid w:val="00111334"/>
    <w:rsid w:val="0011184C"/>
    <w:rsid w:val="00111C9F"/>
    <w:rsid w:val="00111CCE"/>
    <w:rsid w:val="001125BE"/>
    <w:rsid w:val="001141BA"/>
    <w:rsid w:val="00114346"/>
    <w:rsid w:val="00115648"/>
    <w:rsid w:val="00116A1F"/>
    <w:rsid w:val="00116FE8"/>
    <w:rsid w:val="00117176"/>
    <w:rsid w:val="001172EF"/>
    <w:rsid w:val="001202E9"/>
    <w:rsid w:val="00121B2E"/>
    <w:rsid w:val="00121BA4"/>
    <w:rsid w:val="00122F98"/>
    <w:rsid w:val="001232E3"/>
    <w:rsid w:val="00123452"/>
    <w:rsid w:val="00123A54"/>
    <w:rsid w:val="001257B5"/>
    <w:rsid w:val="00125817"/>
    <w:rsid w:val="0012650A"/>
    <w:rsid w:val="001266F4"/>
    <w:rsid w:val="00126CCD"/>
    <w:rsid w:val="00126ECD"/>
    <w:rsid w:val="00127157"/>
    <w:rsid w:val="00127200"/>
    <w:rsid w:val="0013083D"/>
    <w:rsid w:val="00130865"/>
    <w:rsid w:val="00130DDD"/>
    <w:rsid w:val="00130FBB"/>
    <w:rsid w:val="001310FF"/>
    <w:rsid w:val="00131D5E"/>
    <w:rsid w:val="00131EB8"/>
    <w:rsid w:val="00132EA8"/>
    <w:rsid w:val="001330ED"/>
    <w:rsid w:val="00133664"/>
    <w:rsid w:val="00133AA7"/>
    <w:rsid w:val="00133D6A"/>
    <w:rsid w:val="00133DAF"/>
    <w:rsid w:val="00134616"/>
    <w:rsid w:val="001349B5"/>
    <w:rsid w:val="00137006"/>
    <w:rsid w:val="001370E9"/>
    <w:rsid w:val="001375D2"/>
    <w:rsid w:val="00137647"/>
    <w:rsid w:val="0013798E"/>
    <w:rsid w:val="001402FF"/>
    <w:rsid w:val="00140BB6"/>
    <w:rsid w:val="001417C8"/>
    <w:rsid w:val="00141C48"/>
    <w:rsid w:val="0014291A"/>
    <w:rsid w:val="00142C20"/>
    <w:rsid w:val="0014301F"/>
    <w:rsid w:val="00143C34"/>
    <w:rsid w:val="00143E7C"/>
    <w:rsid w:val="00144062"/>
    <w:rsid w:val="001452FD"/>
    <w:rsid w:val="0014582E"/>
    <w:rsid w:val="00145980"/>
    <w:rsid w:val="00145A17"/>
    <w:rsid w:val="00145ACF"/>
    <w:rsid w:val="00146747"/>
    <w:rsid w:val="0014693C"/>
    <w:rsid w:val="00146C15"/>
    <w:rsid w:val="00146D8D"/>
    <w:rsid w:val="001507AC"/>
    <w:rsid w:val="00150CF4"/>
    <w:rsid w:val="0015141B"/>
    <w:rsid w:val="001518CC"/>
    <w:rsid w:val="001524CE"/>
    <w:rsid w:val="00153037"/>
    <w:rsid w:val="00153B1D"/>
    <w:rsid w:val="00153FB6"/>
    <w:rsid w:val="00153FCD"/>
    <w:rsid w:val="00154099"/>
    <w:rsid w:val="00154883"/>
    <w:rsid w:val="00155A05"/>
    <w:rsid w:val="0015679E"/>
    <w:rsid w:val="00157997"/>
    <w:rsid w:val="0016040A"/>
    <w:rsid w:val="0016049E"/>
    <w:rsid w:val="001604DD"/>
    <w:rsid w:val="00160ED7"/>
    <w:rsid w:val="0016111D"/>
    <w:rsid w:val="00161CAC"/>
    <w:rsid w:val="00161ED7"/>
    <w:rsid w:val="00162968"/>
    <w:rsid w:val="00163092"/>
    <w:rsid w:val="00163BFE"/>
    <w:rsid w:val="00163C12"/>
    <w:rsid w:val="00164644"/>
    <w:rsid w:val="00165974"/>
    <w:rsid w:val="00165D5C"/>
    <w:rsid w:val="0016645A"/>
    <w:rsid w:val="00166715"/>
    <w:rsid w:val="00167275"/>
    <w:rsid w:val="0016730E"/>
    <w:rsid w:val="001674E8"/>
    <w:rsid w:val="00167514"/>
    <w:rsid w:val="001675F7"/>
    <w:rsid w:val="00167C68"/>
    <w:rsid w:val="00167F13"/>
    <w:rsid w:val="00170040"/>
    <w:rsid w:val="0017049B"/>
    <w:rsid w:val="00170592"/>
    <w:rsid w:val="00170E2A"/>
    <w:rsid w:val="001715EB"/>
    <w:rsid w:val="00171B8E"/>
    <w:rsid w:val="001731B2"/>
    <w:rsid w:val="001736C7"/>
    <w:rsid w:val="00173784"/>
    <w:rsid w:val="00173837"/>
    <w:rsid w:val="001744F6"/>
    <w:rsid w:val="00175306"/>
    <w:rsid w:val="0017559E"/>
    <w:rsid w:val="0017608C"/>
    <w:rsid w:val="00176B8F"/>
    <w:rsid w:val="00176E19"/>
    <w:rsid w:val="00177395"/>
    <w:rsid w:val="001775AC"/>
    <w:rsid w:val="00180721"/>
    <w:rsid w:val="00180974"/>
    <w:rsid w:val="00180E37"/>
    <w:rsid w:val="00180F60"/>
    <w:rsid w:val="00181F67"/>
    <w:rsid w:val="00182548"/>
    <w:rsid w:val="00182609"/>
    <w:rsid w:val="00182D14"/>
    <w:rsid w:val="0018338B"/>
    <w:rsid w:val="001834F2"/>
    <w:rsid w:val="001837C9"/>
    <w:rsid w:val="001840FA"/>
    <w:rsid w:val="00184335"/>
    <w:rsid w:val="001843C9"/>
    <w:rsid w:val="001847D7"/>
    <w:rsid w:val="00184BE8"/>
    <w:rsid w:val="00186073"/>
    <w:rsid w:val="0018647B"/>
    <w:rsid w:val="00186B78"/>
    <w:rsid w:val="00186DD4"/>
    <w:rsid w:val="00190A35"/>
    <w:rsid w:val="00190B9D"/>
    <w:rsid w:val="00191223"/>
    <w:rsid w:val="001918D9"/>
    <w:rsid w:val="001919DD"/>
    <w:rsid w:val="00191B76"/>
    <w:rsid w:val="00191CA4"/>
    <w:rsid w:val="001927E4"/>
    <w:rsid w:val="00193189"/>
    <w:rsid w:val="001934F0"/>
    <w:rsid w:val="00194050"/>
    <w:rsid w:val="00194CCF"/>
    <w:rsid w:val="00195149"/>
    <w:rsid w:val="00195821"/>
    <w:rsid w:val="00195B98"/>
    <w:rsid w:val="001962D3"/>
    <w:rsid w:val="00196667"/>
    <w:rsid w:val="00197593"/>
    <w:rsid w:val="001978AC"/>
    <w:rsid w:val="001A0116"/>
    <w:rsid w:val="001A0317"/>
    <w:rsid w:val="001A0430"/>
    <w:rsid w:val="001A0715"/>
    <w:rsid w:val="001A2FDE"/>
    <w:rsid w:val="001A3511"/>
    <w:rsid w:val="001A3914"/>
    <w:rsid w:val="001A3E55"/>
    <w:rsid w:val="001A45D6"/>
    <w:rsid w:val="001A4A79"/>
    <w:rsid w:val="001A4AEF"/>
    <w:rsid w:val="001A50D1"/>
    <w:rsid w:val="001A5C28"/>
    <w:rsid w:val="001A61B4"/>
    <w:rsid w:val="001A6E5B"/>
    <w:rsid w:val="001A7F64"/>
    <w:rsid w:val="001B0C55"/>
    <w:rsid w:val="001B4F0B"/>
    <w:rsid w:val="001B51C3"/>
    <w:rsid w:val="001B544E"/>
    <w:rsid w:val="001B55AB"/>
    <w:rsid w:val="001B587E"/>
    <w:rsid w:val="001B6282"/>
    <w:rsid w:val="001B6574"/>
    <w:rsid w:val="001B6C9A"/>
    <w:rsid w:val="001B6E41"/>
    <w:rsid w:val="001B70EA"/>
    <w:rsid w:val="001B72FF"/>
    <w:rsid w:val="001B7780"/>
    <w:rsid w:val="001B79B2"/>
    <w:rsid w:val="001B7CE5"/>
    <w:rsid w:val="001B7F2D"/>
    <w:rsid w:val="001B7FF2"/>
    <w:rsid w:val="001C007D"/>
    <w:rsid w:val="001C0834"/>
    <w:rsid w:val="001C167F"/>
    <w:rsid w:val="001C1CE8"/>
    <w:rsid w:val="001C1DB4"/>
    <w:rsid w:val="001C277B"/>
    <w:rsid w:val="001C2A55"/>
    <w:rsid w:val="001C2A79"/>
    <w:rsid w:val="001C2D6A"/>
    <w:rsid w:val="001C31C8"/>
    <w:rsid w:val="001C43CC"/>
    <w:rsid w:val="001C54E2"/>
    <w:rsid w:val="001C5D49"/>
    <w:rsid w:val="001C763F"/>
    <w:rsid w:val="001D0563"/>
    <w:rsid w:val="001D1D5F"/>
    <w:rsid w:val="001D23F4"/>
    <w:rsid w:val="001D267B"/>
    <w:rsid w:val="001D36BB"/>
    <w:rsid w:val="001D40ED"/>
    <w:rsid w:val="001D4155"/>
    <w:rsid w:val="001D4BF2"/>
    <w:rsid w:val="001D516A"/>
    <w:rsid w:val="001D59F0"/>
    <w:rsid w:val="001D5C7E"/>
    <w:rsid w:val="001D6182"/>
    <w:rsid w:val="001D70B3"/>
    <w:rsid w:val="001D74AA"/>
    <w:rsid w:val="001E0494"/>
    <w:rsid w:val="001E07C4"/>
    <w:rsid w:val="001E102B"/>
    <w:rsid w:val="001E249E"/>
    <w:rsid w:val="001E2881"/>
    <w:rsid w:val="001E2E18"/>
    <w:rsid w:val="001E316F"/>
    <w:rsid w:val="001E3B19"/>
    <w:rsid w:val="001E3C9B"/>
    <w:rsid w:val="001E4E0B"/>
    <w:rsid w:val="001E5999"/>
    <w:rsid w:val="001E695F"/>
    <w:rsid w:val="001E702B"/>
    <w:rsid w:val="001E70D8"/>
    <w:rsid w:val="001E73AF"/>
    <w:rsid w:val="001E7CC4"/>
    <w:rsid w:val="001F0017"/>
    <w:rsid w:val="001F0A47"/>
    <w:rsid w:val="001F0DF0"/>
    <w:rsid w:val="001F1AAB"/>
    <w:rsid w:val="001F1C38"/>
    <w:rsid w:val="001F1ED6"/>
    <w:rsid w:val="001F2133"/>
    <w:rsid w:val="001F2C64"/>
    <w:rsid w:val="001F3510"/>
    <w:rsid w:val="001F40AE"/>
    <w:rsid w:val="001F4842"/>
    <w:rsid w:val="001F4A2A"/>
    <w:rsid w:val="001F4BCF"/>
    <w:rsid w:val="001F53B9"/>
    <w:rsid w:val="001F58D7"/>
    <w:rsid w:val="001F6A9F"/>
    <w:rsid w:val="001F71C5"/>
    <w:rsid w:val="001F7497"/>
    <w:rsid w:val="001F76F9"/>
    <w:rsid w:val="001F7BC5"/>
    <w:rsid w:val="002002CF"/>
    <w:rsid w:val="00200D57"/>
    <w:rsid w:val="0020186A"/>
    <w:rsid w:val="002019B6"/>
    <w:rsid w:val="00201C8E"/>
    <w:rsid w:val="0020213A"/>
    <w:rsid w:val="00202861"/>
    <w:rsid w:val="00202E45"/>
    <w:rsid w:val="00202EFD"/>
    <w:rsid w:val="00202FB2"/>
    <w:rsid w:val="00203009"/>
    <w:rsid w:val="00203054"/>
    <w:rsid w:val="00203717"/>
    <w:rsid w:val="002037EA"/>
    <w:rsid w:val="00204EC7"/>
    <w:rsid w:val="00205932"/>
    <w:rsid w:val="002069D6"/>
    <w:rsid w:val="00207245"/>
    <w:rsid w:val="002074F8"/>
    <w:rsid w:val="002076B9"/>
    <w:rsid w:val="00207A27"/>
    <w:rsid w:val="00210689"/>
    <w:rsid w:val="00210E68"/>
    <w:rsid w:val="00211154"/>
    <w:rsid w:val="002117EF"/>
    <w:rsid w:val="002118A8"/>
    <w:rsid w:val="00211D8F"/>
    <w:rsid w:val="00211EC4"/>
    <w:rsid w:val="00212CF9"/>
    <w:rsid w:val="00213134"/>
    <w:rsid w:val="00213C39"/>
    <w:rsid w:val="0021445B"/>
    <w:rsid w:val="002150A9"/>
    <w:rsid w:val="00215C47"/>
    <w:rsid w:val="00216023"/>
    <w:rsid w:val="002162E7"/>
    <w:rsid w:val="00216AD1"/>
    <w:rsid w:val="00217582"/>
    <w:rsid w:val="002201A5"/>
    <w:rsid w:val="002202EA"/>
    <w:rsid w:val="002205B5"/>
    <w:rsid w:val="002209CF"/>
    <w:rsid w:val="00221F19"/>
    <w:rsid w:val="00222364"/>
    <w:rsid w:val="002226F8"/>
    <w:rsid w:val="00222915"/>
    <w:rsid w:val="0022391D"/>
    <w:rsid w:val="002252C1"/>
    <w:rsid w:val="00225E2A"/>
    <w:rsid w:val="002268C5"/>
    <w:rsid w:val="00226900"/>
    <w:rsid w:val="00226CB6"/>
    <w:rsid w:val="002272D3"/>
    <w:rsid w:val="00227302"/>
    <w:rsid w:val="00227582"/>
    <w:rsid w:val="00227B01"/>
    <w:rsid w:val="00227B5E"/>
    <w:rsid w:val="00227D32"/>
    <w:rsid w:val="00227E04"/>
    <w:rsid w:val="00230E80"/>
    <w:rsid w:val="00231B04"/>
    <w:rsid w:val="0023246E"/>
    <w:rsid w:val="00232A9D"/>
    <w:rsid w:val="00232FBC"/>
    <w:rsid w:val="002336CE"/>
    <w:rsid w:val="00233B9D"/>
    <w:rsid w:val="00234F15"/>
    <w:rsid w:val="00236181"/>
    <w:rsid w:val="00236224"/>
    <w:rsid w:val="002369A9"/>
    <w:rsid w:val="00236A91"/>
    <w:rsid w:val="00237A53"/>
    <w:rsid w:val="00237FCD"/>
    <w:rsid w:val="00240132"/>
    <w:rsid w:val="002409AE"/>
    <w:rsid w:val="002412EF"/>
    <w:rsid w:val="00241617"/>
    <w:rsid w:val="0024174A"/>
    <w:rsid w:val="00241E43"/>
    <w:rsid w:val="0024202F"/>
    <w:rsid w:val="00243095"/>
    <w:rsid w:val="002434D2"/>
    <w:rsid w:val="00243B92"/>
    <w:rsid w:val="00243CE4"/>
    <w:rsid w:val="00243F78"/>
    <w:rsid w:val="00244315"/>
    <w:rsid w:val="00244401"/>
    <w:rsid w:val="002448F4"/>
    <w:rsid w:val="00244F99"/>
    <w:rsid w:val="00245D68"/>
    <w:rsid w:val="00246353"/>
    <w:rsid w:val="0024646D"/>
    <w:rsid w:val="00247AFD"/>
    <w:rsid w:val="002505E2"/>
    <w:rsid w:val="0025099D"/>
    <w:rsid w:val="00250B5E"/>
    <w:rsid w:val="00250E62"/>
    <w:rsid w:val="00251B26"/>
    <w:rsid w:val="00251E18"/>
    <w:rsid w:val="00251E29"/>
    <w:rsid w:val="00251FB8"/>
    <w:rsid w:val="00252D7B"/>
    <w:rsid w:val="00253306"/>
    <w:rsid w:val="00253A6B"/>
    <w:rsid w:val="00253BE2"/>
    <w:rsid w:val="00254031"/>
    <w:rsid w:val="00255612"/>
    <w:rsid w:val="002556CE"/>
    <w:rsid w:val="00255F45"/>
    <w:rsid w:val="0025656A"/>
    <w:rsid w:val="00256747"/>
    <w:rsid w:val="002573DA"/>
    <w:rsid w:val="00257D20"/>
    <w:rsid w:val="002604DF"/>
    <w:rsid w:val="00261825"/>
    <w:rsid w:val="00261FC2"/>
    <w:rsid w:val="00262064"/>
    <w:rsid w:val="00262809"/>
    <w:rsid w:val="00262849"/>
    <w:rsid w:val="00262F1D"/>
    <w:rsid w:val="0026326C"/>
    <w:rsid w:val="002632C5"/>
    <w:rsid w:val="00263863"/>
    <w:rsid w:val="00264107"/>
    <w:rsid w:val="00264848"/>
    <w:rsid w:val="00264C67"/>
    <w:rsid w:val="0026760A"/>
    <w:rsid w:val="00267639"/>
    <w:rsid w:val="00267FE2"/>
    <w:rsid w:val="002701BC"/>
    <w:rsid w:val="00270578"/>
    <w:rsid w:val="002706AB"/>
    <w:rsid w:val="00271105"/>
    <w:rsid w:val="00271F48"/>
    <w:rsid w:val="00272363"/>
    <w:rsid w:val="0027268F"/>
    <w:rsid w:val="002726BA"/>
    <w:rsid w:val="00272E4B"/>
    <w:rsid w:val="002730F2"/>
    <w:rsid w:val="002739B1"/>
    <w:rsid w:val="002741E8"/>
    <w:rsid w:val="00274747"/>
    <w:rsid w:val="00274906"/>
    <w:rsid w:val="0027556B"/>
    <w:rsid w:val="00275D1C"/>
    <w:rsid w:val="002765E9"/>
    <w:rsid w:val="00276C2E"/>
    <w:rsid w:val="00276ECF"/>
    <w:rsid w:val="002771FD"/>
    <w:rsid w:val="002774B1"/>
    <w:rsid w:val="0028040A"/>
    <w:rsid w:val="00280A8C"/>
    <w:rsid w:val="00280DA0"/>
    <w:rsid w:val="00281A21"/>
    <w:rsid w:val="00282102"/>
    <w:rsid w:val="002824CB"/>
    <w:rsid w:val="00282843"/>
    <w:rsid w:val="00283A0F"/>
    <w:rsid w:val="00283C75"/>
    <w:rsid w:val="0028433E"/>
    <w:rsid w:val="002844AF"/>
    <w:rsid w:val="002845BD"/>
    <w:rsid w:val="00284653"/>
    <w:rsid w:val="00285225"/>
    <w:rsid w:val="0028525B"/>
    <w:rsid w:val="00285737"/>
    <w:rsid w:val="002857AC"/>
    <w:rsid w:val="002859A2"/>
    <w:rsid w:val="002861DD"/>
    <w:rsid w:val="00286E27"/>
    <w:rsid w:val="0028730D"/>
    <w:rsid w:val="00287879"/>
    <w:rsid w:val="00287FB6"/>
    <w:rsid w:val="00290318"/>
    <w:rsid w:val="002905AC"/>
    <w:rsid w:val="002911FE"/>
    <w:rsid w:val="00291AAC"/>
    <w:rsid w:val="002920E0"/>
    <w:rsid w:val="00292B6F"/>
    <w:rsid w:val="00292B76"/>
    <w:rsid w:val="00292EBF"/>
    <w:rsid w:val="00293BD0"/>
    <w:rsid w:val="002942D1"/>
    <w:rsid w:val="002943FB"/>
    <w:rsid w:val="002946EA"/>
    <w:rsid w:val="00294DC7"/>
    <w:rsid w:val="0029509F"/>
    <w:rsid w:val="00295503"/>
    <w:rsid w:val="00296274"/>
    <w:rsid w:val="002967B3"/>
    <w:rsid w:val="00296D34"/>
    <w:rsid w:val="002976C3"/>
    <w:rsid w:val="002A073F"/>
    <w:rsid w:val="002A0A35"/>
    <w:rsid w:val="002A1054"/>
    <w:rsid w:val="002A1EE8"/>
    <w:rsid w:val="002A20A8"/>
    <w:rsid w:val="002A269C"/>
    <w:rsid w:val="002A2D28"/>
    <w:rsid w:val="002A3ABF"/>
    <w:rsid w:val="002A4640"/>
    <w:rsid w:val="002A5D35"/>
    <w:rsid w:val="002A5F68"/>
    <w:rsid w:val="002A6A24"/>
    <w:rsid w:val="002A6DCE"/>
    <w:rsid w:val="002A70EB"/>
    <w:rsid w:val="002A7BEC"/>
    <w:rsid w:val="002B03C9"/>
    <w:rsid w:val="002B0DD3"/>
    <w:rsid w:val="002B2D21"/>
    <w:rsid w:val="002B31A1"/>
    <w:rsid w:val="002B3A7E"/>
    <w:rsid w:val="002B41D6"/>
    <w:rsid w:val="002B529B"/>
    <w:rsid w:val="002B52F3"/>
    <w:rsid w:val="002B5427"/>
    <w:rsid w:val="002B57A2"/>
    <w:rsid w:val="002B5B49"/>
    <w:rsid w:val="002B60B6"/>
    <w:rsid w:val="002C0130"/>
    <w:rsid w:val="002C02E0"/>
    <w:rsid w:val="002C1B6E"/>
    <w:rsid w:val="002C1F01"/>
    <w:rsid w:val="002C25FF"/>
    <w:rsid w:val="002C268F"/>
    <w:rsid w:val="002C27D5"/>
    <w:rsid w:val="002C2C01"/>
    <w:rsid w:val="002C3378"/>
    <w:rsid w:val="002C3C12"/>
    <w:rsid w:val="002C43F1"/>
    <w:rsid w:val="002C4570"/>
    <w:rsid w:val="002C4A25"/>
    <w:rsid w:val="002C4C3A"/>
    <w:rsid w:val="002C5BC8"/>
    <w:rsid w:val="002C7463"/>
    <w:rsid w:val="002C78F8"/>
    <w:rsid w:val="002C79A8"/>
    <w:rsid w:val="002C7D9C"/>
    <w:rsid w:val="002D034E"/>
    <w:rsid w:val="002D07E8"/>
    <w:rsid w:val="002D110A"/>
    <w:rsid w:val="002D198A"/>
    <w:rsid w:val="002D2065"/>
    <w:rsid w:val="002D26D9"/>
    <w:rsid w:val="002D2ADC"/>
    <w:rsid w:val="002D2D02"/>
    <w:rsid w:val="002D311C"/>
    <w:rsid w:val="002D31C5"/>
    <w:rsid w:val="002D3DA1"/>
    <w:rsid w:val="002D5CAC"/>
    <w:rsid w:val="002D5F3E"/>
    <w:rsid w:val="002D616D"/>
    <w:rsid w:val="002D68E3"/>
    <w:rsid w:val="002D7532"/>
    <w:rsid w:val="002E03C2"/>
    <w:rsid w:val="002E0E18"/>
    <w:rsid w:val="002E19E5"/>
    <w:rsid w:val="002E2012"/>
    <w:rsid w:val="002E29BD"/>
    <w:rsid w:val="002E31F2"/>
    <w:rsid w:val="002E348D"/>
    <w:rsid w:val="002E4099"/>
    <w:rsid w:val="002E4B7B"/>
    <w:rsid w:val="002E52F9"/>
    <w:rsid w:val="002E5945"/>
    <w:rsid w:val="002E5A55"/>
    <w:rsid w:val="002E624D"/>
    <w:rsid w:val="002E6F4E"/>
    <w:rsid w:val="002E71FB"/>
    <w:rsid w:val="002E74C2"/>
    <w:rsid w:val="002F0B51"/>
    <w:rsid w:val="002F1623"/>
    <w:rsid w:val="002F1E4B"/>
    <w:rsid w:val="002F22D0"/>
    <w:rsid w:val="002F2A67"/>
    <w:rsid w:val="002F2BBB"/>
    <w:rsid w:val="002F2E9A"/>
    <w:rsid w:val="002F323C"/>
    <w:rsid w:val="002F3431"/>
    <w:rsid w:val="002F349C"/>
    <w:rsid w:val="002F3749"/>
    <w:rsid w:val="002F3E6E"/>
    <w:rsid w:val="002F43E7"/>
    <w:rsid w:val="002F4BE7"/>
    <w:rsid w:val="002F4CD4"/>
    <w:rsid w:val="002F5149"/>
    <w:rsid w:val="002F554C"/>
    <w:rsid w:val="002F5965"/>
    <w:rsid w:val="002F6766"/>
    <w:rsid w:val="002F6FA7"/>
    <w:rsid w:val="002F7510"/>
    <w:rsid w:val="003008A7"/>
    <w:rsid w:val="00300E58"/>
    <w:rsid w:val="00301201"/>
    <w:rsid w:val="00301397"/>
    <w:rsid w:val="00302678"/>
    <w:rsid w:val="00302C46"/>
    <w:rsid w:val="00303427"/>
    <w:rsid w:val="00303F0F"/>
    <w:rsid w:val="0030404D"/>
    <w:rsid w:val="00304BAE"/>
    <w:rsid w:val="003050BF"/>
    <w:rsid w:val="003052C5"/>
    <w:rsid w:val="00305959"/>
    <w:rsid w:val="00305966"/>
    <w:rsid w:val="00305B20"/>
    <w:rsid w:val="00305E4B"/>
    <w:rsid w:val="00306F3D"/>
    <w:rsid w:val="0030722B"/>
    <w:rsid w:val="00310373"/>
    <w:rsid w:val="00310562"/>
    <w:rsid w:val="0031066C"/>
    <w:rsid w:val="00313125"/>
    <w:rsid w:val="00313627"/>
    <w:rsid w:val="0031381D"/>
    <w:rsid w:val="00314265"/>
    <w:rsid w:val="00314505"/>
    <w:rsid w:val="00314946"/>
    <w:rsid w:val="00314A9A"/>
    <w:rsid w:val="00314EB6"/>
    <w:rsid w:val="00315E4D"/>
    <w:rsid w:val="0031624B"/>
    <w:rsid w:val="003162E7"/>
    <w:rsid w:val="0031664C"/>
    <w:rsid w:val="003168E8"/>
    <w:rsid w:val="0031786C"/>
    <w:rsid w:val="00317DB7"/>
    <w:rsid w:val="003204D5"/>
    <w:rsid w:val="0032083F"/>
    <w:rsid w:val="00320978"/>
    <w:rsid w:val="0032330B"/>
    <w:rsid w:val="00323BEB"/>
    <w:rsid w:val="00323C1C"/>
    <w:rsid w:val="00323F14"/>
    <w:rsid w:val="00325793"/>
    <w:rsid w:val="003262B2"/>
    <w:rsid w:val="003262C7"/>
    <w:rsid w:val="003264C7"/>
    <w:rsid w:val="00326C68"/>
    <w:rsid w:val="00326F97"/>
    <w:rsid w:val="0032714F"/>
    <w:rsid w:val="0033009C"/>
    <w:rsid w:val="00330898"/>
    <w:rsid w:val="00330EDE"/>
    <w:rsid w:val="003313C1"/>
    <w:rsid w:val="0033186B"/>
    <w:rsid w:val="00331A24"/>
    <w:rsid w:val="00331A45"/>
    <w:rsid w:val="00332C68"/>
    <w:rsid w:val="00332CEF"/>
    <w:rsid w:val="00332E7C"/>
    <w:rsid w:val="0033331A"/>
    <w:rsid w:val="00333C0C"/>
    <w:rsid w:val="00333DB2"/>
    <w:rsid w:val="00334688"/>
    <w:rsid w:val="0033472A"/>
    <w:rsid w:val="00334A45"/>
    <w:rsid w:val="00334E7B"/>
    <w:rsid w:val="003354B1"/>
    <w:rsid w:val="003358B1"/>
    <w:rsid w:val="00335FE4"/>
    <w:rsid w:val="00336290"/>
    <w:rsid w:val="0033699B"/>
    <w:rsid w:val="00337B12"/>
    <w:rsid w:val="003404FA"/>
    <w:rsid w:val="00340D1E"/>
    <w:rsid w:val="00340F59"/>
    <w:rsid w:val="00341502"/>
    <w:rsid w:val="00341507"/>
    <w:rsid w:val="003418F0"/>
    <w:rsid w:val="00344FF9"/>
    <w:rsid w:val="00345EF9"/>
    <w:rsid w:val="00346D21"/>
    <w:rsid w:val="00347623"/>
    <w:rsid w:val="00347831"/>
    <w:rsid w:val="00347AC1"/>
    <w:rsid w:val="00350321"/>
    <w:rsid w:val="003518DB"/>
    <w:rsid w:val="003519EE"/>
    <w:rsid w:val="00353300"/>
    <w:rsid w:val="00353A2A"/>
    <w:rsid w:val="00353AF1"/>
    <w:rsid w:val="00353B98"/>
    <w:rsid w:val="00353BC7"/>
    <w:rsid w:val="003542E4"/>
    <w:rsid w:val="00354D7B"/>
    <w:rsid w:val="00355221"/>
    <w:rsid w:val="003555D3"/>
    <w:rsid w:val="00355940"/>
    <w:rsid w:val="0035680D"/>
    <w:rsid w:val="00356DA8"/>
    <w:rsid w:val="00357365"/>
    <w:rsid w:val="003576AE"/>
    <w:rsid w:val="00357F35"/>
    <w:rsid w:val="003602B7"/>
    <w:rsid w:val="00360655"/>
    <w:rsid w:val="003606BD"/>
    <w:rsid w:val="00361C6B"/>
    <w:rsid w:val="00361F47"/>
    <w:rsid w:val="00362A32"/>
    <w:rsid w:val="00362FB1"/>
    <w:rsid w:val="003641F2"/>
    <w:rsid w:val="00364C03"/>
    <w:rsid w:val="0036536F"/>
    <w:rsid w:val="00365B3A"/>
    <w:rsid w:val="00365DF4"/>
    <w:rsid w:val="0036619A"/>
    <w:rsid w:val="00366267"/>
    <w:rsid w:val="003662D7"/>
    <w:rsid w:val="00366392"/>
    <w:rsid w:val="00366429"/>
    <w:rsid w:val="00370FAA"/>
    <w:rsid w:val="0037152B"/>
    <w:rsid w:val="00371976"/>
    <w:rsid w:val="00371B00"/>
    <w:rsid w:val="00371F54"/>
    <w:rsid w:val="00372490"/>
    <w:rsid w:val="00372B3A"/>
    <w:rsid w:val="00372DA6"/>
    <w:rsid w:val="0037350A"/>
    <w:rsid w:val="00374C3A"/>
    <w:rsid w:val="00374F65"/>
    <w:rsid w:val="003754D6"/>
    <w:rsid w:val="0037566E"/>
    <w:rsid w:val="00375CFC"/>
    <w:rsid w:val="00376BFF"/>
    <w:rsid w:val="00376CB2"/>
    <w:rsid w:val="00376E49"/>
    <w:rsid w:val="00380182"/>
    <w:rsid w:val="003804A0"/>
    <w:rsid w:val="003804B2"/>
    <w:rsid w:val="0038066F"/>
    <w:rsid w:val="00380A8B"/>
    <w:rsid w:val="00380E83"/>
    <w:rsid w:val="003814AC"/>
    <w:rsid w:val="00381995"/>
    <w:rsid w:val="00381E3C"/>
    <w:rsid w:val="00383178"/>
    <w:rsid w:val="00383187"/>
    <w:rsid w:val="00383465"/>
    <w:rsid w:val="00384280"/>
    <w:rsid w:val="00384976"/>
    <w:rsid w:val="00384F3C"/>
    <w:rsid w:val="003858D4"/>
    <w:rsid w:val="003858E9"/>
    <w:rsid w:val="003864F7"/>
    <w:rsid w:val="003865A9"/>
    <w:rsid w:val="00390855"/>
    <w:rsid w:val="003909D7"/>
    <w:rsid w:val="00390D3C"/>
    <w:rsid w:val="00390F92"/>
    <w:rsid w:val="0039155B"/>
    <w:rsid w:val="0039167F"/>
    <w:rsid w:val="00391F5F"/>
    <w:rsid w:val="003921A0"/>
    <w:rsid w:val="00392241"/>
    <w:rsid w:val="00392248"/>
    <w:rsid w:val="0039249F"/>
    <w:rsid w:val="003927E5"/>
    <w:rsid w:val="00392EDA"/>
    <w:rsid w:val="00393896"/>
    <w:rsid w:val="003938D1"/>
    <w:rsid w:val="003939D7"/>
    <w:rsid w:val="00394BB5"/>
    <w:rsid w:val="0039536A"/>
    <w:rsid w:val="003955A6"/>
    <w:rsid w:val="00396BE4"/>
    <w:rsid w:val="00396F87"/>
    <w:rsid w:val="003975AA"/>
    <w:rsid w:val="003976F7"/>
    <w:rsid w:val="003A0327"/>
    <w:rsid w:val="003A0B84"/>
    <w:rsid w:val="003A167C"/>
    <w:rsid w:val="003A1742"/>
    <w:rsid w:val="003A2B2D"/>
    <w:rsid w:val="003A349E"/>
    <w:rsid w:val="003A4A42"/>
    <w:rsid w:val="003A511B"/>
    <w:rsid w:val="003A51C1"/>
    <w:rsid w:val="003A5B33"/>
    <w:rsid w:val="003A653D"/>
    <w:rsid w:val="003A6ED6"/>
    <w:rsid w:val="003A7059"/>
    <w:rsid w:val="003A7B88"/>
    <w:rsid w:val="003B0361"/>
    <w:rsid w:val="003B1F32"/>
    <w:rsid w:val="003B23EA"/>
    <w:rsid w:val="003B268A"/>
    <w:rsid w:val="003B2984"/>
    <w:rsid w:val="003B30A2"/>
    <w:rsid w:val="003B4241"/>
    <w:rsid w:val="003B4F18"/>
    <w:rsid w:val="003B58CD"/>
    <w:rsid w:val="003B60F7"/>
    <w:rsid w:val="003B75FF"/>
    <w:rsid w:val="003B7C0E"/>
    <w:rsid w:val="003C0318"/>
    <w:rsid w:val="003C0446"/>
    <w:rsid w:val="003C0863"/>
    <w:rsid w:val="003C0A28"/>
    <w:rsid w:val="003C0B25"/>
    <w:rsid w:val="003C15DB"/>
    <w:rsid w:val="003C180C"/>
    <w:rsid w:val="003C1A97"/>
    <w:rsid w:val="003C2137"/>
    <w:rsid w:val="003C2356"/>
    <w:rsid w:val="003C2EDC"/>
    <w:rsid w:val="003C3D44"/>
    <w:rsid w:val="003C3D5D"/>
    <w:rsid w:val="003C3D8A"/>
    <w:rsid w:val="003C5B2C"/>
    <w:rsid w:val="003C5BAF"/>
    <w:rsid w:val="003C5EC1"/>
    <w:rsid w:val="003C65C2"/>
    <w:rsid w:val="003C733F"/>
    <w:rsid w:val="003C78FD"/>
    <w:rsid w:val="003C7993"/>
    <w:rsid w:val="003D02DB"/>
    <w:rsid w:val="003D0CE9"/>
    <w:rsid w:val="003D0D19"/>
    <w:rsid w:val="003D107C"/>
    <w:rsid w:val="003D170E"/>
    <w:rsid w:val="003D3D11"/>
    <w:rsid w:val="003D447A"/>
    <w:rsid w:val="003D48F5"/>
    <w:rsid w:val="003D491A"/>
    <w:rsid w:val="003D4955"/>
    <w:rsid w:val="003D59EA"/>
    <w:rsid w:val="003D6305"/>
    <w:rsid w:val="003D6791"/>
    <w:rsid w:val="003D6DAC"/>
    <w:rsid w:val="003D775F"/>
    <w:rsid w:val="003E003E"/>
    <w:rsid w:val="003E0739"/>
    <w:rsid w:val="003E0B16"/>
    <w:rsid w:val="003E0E4E"/>
    <w:rsid w:val="003E10FB"/>
    <w:rsid w:val="003E1482"/>
    <w:rsid w:val="003E18A8"/>
    <w:rsid w:val="003E25C8"/>
    <w:rsid w:val="003E2EB5"/>
    <w:rsid w:val="003E3578"/>
    <w:rsid w:val="003E530E"/>
    <w:rsid w:val="003E5EC9"/>
    <w:rsid w:val="003E6AF4"/>
    <w:rsid w:val="003E6D74"/>
    <w:rsid w:val="003E73B6"/>
    <w:rsid w:val="003E7C45"/>
    <w:rsid w:val="003E7ECE"/>
    <w:rsid w:val="003F0399"/>
    <w:rsid w:val="003F055C"/>
    <w:rsid w:val="003F1945"/>
    <w:rsid w:val="003F1D6E"/>
    <w:rsid w:val="003F1DA8"/>
    <w:rsid w:val="003F2545"/>
    <w:rsid w:val="003F269D"/>
    <w:rsid w:val="003F26DD"/>
    <w:rsid w:val="003F273E"/>
    <w:rsid w:val="003F27FD"/>
    <w:rsid w:val="003F2997"/>
    <w:rsid w:val="003F36B7"/>
    <w:rsid w:val="003F3836"/>
    <w:rsid w:val="003F46DE"/>
    <w:rsid w:val="003F4D4E"/>
    <w:rsid w:val="003F5541"/>
    <w:rsid w:val="003F58BE"/>
    <w:rsid w:val="003F624B"/>
    <w:rsid w:val="003F6360"/>
    <w:rsid w:val="003F64B9"/>
    <w:rsid w:val="003F65F1"/>
    <w:rsid w:val="003F6813"/>
    <w:rsid w:val="003F681D"/>
    <w:rsid w:val="003F69E8"/>
    <w:rsid w:val="003F69EC"/>
    <w:rsid w:val="003F6BB2"/>
    <w:rsid w:val="003F71D2"/>
    <w:rsid w:val="003F7C24"/>
    <w:rsid w:val="003F7C9E"/>
    <w:rsid w:val="00400E4D"/>
    <w:rsid w:val="00401224"/>
    <w:rsid w:val="0040136A"/>
    <w:rsid w:val="004018EC"/>
    <w:rsid w:val="004022FB"/>
    <w:rsid w:val="00402AA8"/>
    <w:rsid w:val="00402C36"/>
    <w:rsid w:val="00403360"/>
    <w:rsid w:val="00403544"/>
    <w:rsid w:val="004040EE"/>
    <w:rsid w:val="00404EBF"/>
    <w:rsid w:val="00406265"/>
    <w:rsid w:val="004073FB"/>
    <w:rsid w:val="004077DA"/>
    <w:rsid w:val="0041028D"/>
    <w:rsid w:val="00410301"/>
    <w:rsid w:val="004115A2"/>
    <w:rsid w:val="0041169B"/>
    <w:rsid w:val="0041232C"/>
    <w:rsid w:val="0041270A"/>
    <w:rsid w:val="00412AAA"/>
    <w:rsid w:val="004130C8"/>
    <w:rsid w:val="00413D9C"/>
    <w:rsid w:val="00413EFC"/>
    <w:rsid w:val="004146E1"/>
    <w:rsid w:val="00415A74"/>
    <w:rsid w:val="00416638"/>
    <w:rsid w:val="00416AF8"/>
    <w:rsid w:val="0041736D"/>
    <w:rsid w:val="00420128"/>
    <w:rsid w:val="00420728"/>
    <w:rsid w:val="00421332"/>
    <w:rsid w:val="004214E1"/>
    <w:rsid w:val="004222DD"/>
    <w:rsid w:val="004229BD"/>
    <w:rsid w:val="0042301C"/>
    <w:rsid w:val="004230E3"/>
    <w:rsid w:val="00423976"/>
    <w:rsid w:val="00423BBE"/>
    <w:rsid w:val="00424E5B"/>
    <w:rsid w:val="00424FDF"/>
    <w:rsid w:val="00425555"/>
    <w:rsid w:val="00425952"/>
    <w:rsid w:val="00426113"/>
    <w:rsid w:val="00426CD8"/>
    <w:rsid w:val="00426E80"/>
    <w:rsid w:val="004300A3"/>
    <w:rsid w:val="0043103B"/>
    <w:rsid w:val="00431E4D"/>
    <w:rsid w:val="00431EF7"/>
    <w:rsid w:val="00432872"/>
    <w:rsid w:val="004336A0"/>
    <w:rsid w:val="004336DF"/>
    <w:rsid w:val="00433D30"/>
    <w:rsid w:val="00434F52"/>
    <w:rsid w:val="00435975"/>
    <w:rsid w:val="00435977"/>
    <w:rsid w:val="00435C86"/>
    <w:rsid w:val="00435D1E"/>
    <w:rsid w:val="00436185"/>
    <w:rsid w:val="00436468"/>
    <w:rsid w:val="0043646E"/>
    <w:rsid w:val="00437652"/>
    <w:rsid w:val="004379E6"/>
    <w:rsid w:val="00437AC3"/>
    <w:rsid w:val="004401E0"/>
    <w:rsid w:val="0044083E"/>
    <w:rsid w:val="00440C3F"/>
    <w:rsid w:val="004411F5"/>
    <w:rsid w:val="00441708"/>
    <w:rsid w:val="00441A14"/>
    <w:rsid w:val="0044346B"/>
    <w:rsid w:val="004436A3"/>
    <w:rsid w:val="00443CB4"/>
    <w:rsid w:val="00444484"/>
    <w:rsid w:val="004455F2"/>
    <w:rsid w:val="004456CC"/>
    <w:rsid w:val="00446577"/>
    <w:rsid w:val="004469DA"/>
    <w:rsid w:val="00446B61"/>
    <w:rsid w:val="00446F82"/>
    <w:rsid w:val="00446FC9"/>
    <w:rsid w:val="00446FCD"/>
    <w:rsid w:val="0044764C"/>
    <w:rsid w:val="00447DD2"/>
    <w:rsid w:val="00450381"/>
    <w:rsid w:val="00451303"/>
    <w:rsid w:val="00452319"/>
    <w:rsid w:val="00452A74"/>
    <w:rsid w:val="00453384"/>
    <w:rsid w:val="00453D54"/>
    <w:rsid w:val="00454825"/>
    <w:rsid w:val="00454F2C"/>
    <w:rsid w:val="00456125"/>
    <w:rsid w:val="00456E5B"/>
    <w:rsid w:val="00457093"/>
    <w:rsid w:val="00457853"/>
    <w:rsid w:val="00457FF3"/>
    <w:rsid w:val="004600B8"/>
    <w:rsid w:val="004601BE"/>
    <w:rsid w:val="00460DC5"/>
    <w:rsid w:val="00461C9D"/>
    <w:rsid w:val="00461D32"/>
    <w:rsid w:val="00462928"/>
    <w:rsid w:val="00463159"/>
    <w:rsid w:val="004631E0"/>
    <w:rsid w:val="00463429"/>
    <w:rsid w:val="0046366F"/>
    <w:rsid w:val="004641CB"/>
    <w:rsid w:val="0046461B"/>
    <w:rsid w:val="00464A6E"/>
    <w:rsid w:val="00464EBC"/>
    <w:rsid w:val="004650D7"/>
    <w:rsid w:val="00466982"/>
    <w:rsid w:val="0046698B"/>
    <w:rsid w:val="00466C0F"/>
    <w:rsid w:val="00466E2F"/>
    <w:rsid w:val="00467495"/>
    <w:rsid w:val="004675AA"/>
    <w:rsid w:val="00471015"/>
    <w:rsid w:val="004712ED"/>
    <w:rsid w:val="00471B77"/>
    <w:rsid w:val="00471E1C"/>
    <w:rsid w:val="004720A6"/>
    <w:rsid w:val="00472AA3"/>
    <w:rsid w:val="00472C91"/>
    <w:rsid w:val="00472EE2"/>
    <w:rsid w:val="00472FA7"/>
    <w:rsid w:val="00473255"/>
    <w:rsid w:val="00473A87"/>
    <w:rsid w:val="00473C50"/>
    <w:rsid w:val="0047443D"/>
    <w:rsid w:val="00474E6A"/>
    <w:rsid w:val="0047609C"/>
    <w:rsid w:val="004761B2"/>
    <w:rsid w:val="00476B5E"/>
    <w:rsid w:val="004779C7"/>
    <w:rsid w:val="00477A9B"/>
    <w:rsid w:val="00477ACB"/>
    <w:rsid w:val="00477B0E"/>
    <w:rsid w:val="00480A6B"/>
    <w:rsid w:val="00480BA6"/>
    <w:rsid w:val="00480D5C"/>
    <w:rsid w:val="00481E7C"/>
    <w:rsid w:val="0048328C"/>
    <w:rsid w:val="00483ED4"/>
    <w:rsid w:val="00483F80"/>
    <w:rsid w:val="00484448"/>
    <w:rsid w:val="00484A8B"/>
    <w:rsid w:val="00485CE6"/>
    <w:rsid w:val="004868CE"/>
    <w:rsid w:val="0048694C"/>
    <w:rsid w:val="004877FC"/>
    <w:rsid w:val="00487F4D"/>
    <w:rsid w:val="004909D0"/>
    <w:rsid w:val="00491C58"/>
    <w:rsid w:val="00492060"/>
    <w:rsid w:val="004925CF"/>
    <w:rsid w:val="004929CD"/>
    <w:rsid w:val="00492F88"/>
    <w:rsid w:val="00493B09"/>
    <w:rsid w:val="004940DC"/>
    <w:rsid w:val="00495029"/>
    <w:rsid w:val="00495FC2"/>
    <w:rsid w:val="00496CF9"/>
    <w:rsid w:val="00497F44"/>
    <w:rsid w:val="004A0EB7"/>
    <w:rsid w:val="004A120E"/>
    <w:rsid w:val="004A130F"/>
    <w:rsid w:val="004A1C62"/>
    <w:rsid w:val="004A20B9"/>
    <w:rsid w:val="004A344B"/>
    <w:rsid w:val="004A357B"/>
    <w:rsid w:val="004A38E7"/>
    <w:rsid w:val="004A3A90"/>
    <w:rsid w:val="004A4457"/>
    <w:rsid w:val="004A4D0C"/>
    <w:rsid w:val="004A6E18"/>
    <w:rsid w:val="004A7015"/>
    <w:rsid w:val="004A7441"/>
    <w:rsid w:val="004A763B"/>
    <w:rsid w:val="004B04C0"/>
    <w:rsid w:val="004B10FB"/>
    <w:rsid w:val="004B133F"/>
    <w:rsid w:val="004B1C6C"/>
    <w:rsid w:val="004B2491"/>
    <w:rsid w:val="004B2EAD"/>
    <w:rsid w:val="004B3908"/>
    <w:rsid w:val="004B3C87"/>
    <w:rsid w:val="004B468F"/>
    <w:rsid w:val="004B4C5D"/>
    <w:rsid w:val="004B59FB"/>
    <w:rsid w:val="004B5A58"/>
    <w:rsid w:val="004B5CBA"/>
    <w:rsid w:val="004B5E06"/>
    <w:rsid w:val="004B6448"/>
    <w:rsid w:val="004B6617"/>
    <w:rsid w:val="004B6884"/>
    <w:rsid w:val="004B6B2C"/>
    <w:rsid w:val="004C0A5E"/>
    <w:rsid w:val="004C0C43"/>
    <w:rsid w:val="004C0EC8"/>
    <w:rsid w:val="004C103F"/>
    <w:rsid w:val="004C1092"/>
    <w:rsid w:val="004C1980"/>
    <w:rsid w:val="004C26D7"/>
    <w:rsid w:val="004C2B5A"/>
    <w:rsid w:val="004C3512"/>
    <w:rsid w:val="004C4142"/>
    <w:rsid w:val="004C4237"/>
    <w:rsid w:val="004C44CF"/>
    <w:rsid w:val="004C4924"/>
    <w:rsid w:val="004C4E0B"/>
    <w:rsid w:val="004C56C5"/>
    <w:rsid w:val="004C5C23"/>
    <w:rsid w:val="004C6132"/>
    <w:rsid w:val="004C6527"/>
    <w:rsid w:val="004C671A"/>
    <w:rsid w:val="004C6F9F"/>
    <w:rsid w:val="004C7392"/>
    <w:rsid w:val="004C76F8"/>
    <w:rsid w:val="004D07EB"/>
    <w:rsid w:val="004D0FB3"/>
    <w:rsid w:val="004D11D8"/>
    <w:rsid w:val="004D1C2E"/>
    <w:rsid w:val="004D2353"/>
    <w:rsid w:val="004D354A"/>
    <w:rsid w:val="004D3605"/>
    <w:rsid w:val="004D3714"/>
    <w:rsid w:val="004D3B1E"/>
    <w:rsid w:val="004D3D73"/>
    <w:rsid w:val="004D499D"/>
    <w:rsid w:val="004D535A"/>
    <w:rsid w:val="004D5384"/>
    <w:rsid w:val="004D5870"/>
    <w:rsid w:val="004D6906"/>
    <w:rsid w:val="004D6A8E"/>
    <w:rsid w:val="004D749A"/>
    <w:rsid w:val="004D74E7"/>
    <w:rsid w:val="004D7C8E"/>
    <w:rsid w:val="004E03B8"/>
    <w:rsid w:val="004E0EFF"/>
    <w:rsid w:val="004E10A7"/>
    <w:rsid w:val="004E295E"/>
    <w:rsid w:val="004E3006"/>
    <w:rsid w:val="004E3F17"/>
    <w:rsid w:val="004E41B5"/>
    <w:rsid w:val="004E427B"/>
    <w:rsid w:val="004E430E"/>
    <w:rsid w:val="004E43B3"/>
    <w:rsid w:val="004E4EBF"/>
    <w:rsid w:val="004E53C0"/>
    <w:rsid w:val="004E58CB"/>
    <w:rsid w:val="004E6D9F"/>
    <w:rsid w:val="004E7EBC"/>
    <w:rsid w:val="004F03DB"/>
    <w:rsid w:val="004F04EF"/>
    <w:rsid w:val="004F0548"/>
    <w:rsid w:val="004F09CC"/>
    <w:rsid w:val="004F0C4D"/>
    <w:rsid w:val="004F1696"/>
    <w:rsid w:val="004F1E36"/>
    <w:rsid w:val="004F2A21"/>
    <w:rsid w:val="004F2B3C"/>
    <w:rsid w:val="004F3D10"/>
    <w:rsid w:val="004F4846"/>
    <w:rsid w:val="004F4903"/>
    <w:rsid w:val="004F5975"/>
    <w:rsid w:val="004F5CC9"/>
    <w:rsid w:val="004F6586"/>
    <w:rsid w:val="004F676C"/>
    <w:rsid w:val="004F746D"/>
    <w:rsid w:val="004F78F4"/>
    <w:rsid w:val="004F7A03"/>
    <w:rsid w:val="004F7B3C"/>
    <w:rsid w:val="004F7FAE"/>
    <w:rsid w:val="005000E6"/>
    <w:rsid w:val="00500394"/>
    <w:rsid w:val="005005AA"/>
    <w:rsid w:val="00500967"/>
    <w:rsid w:val="00500BCB"/>
    <w:rsid w:val="00500EF9"/>
    <w:rsid w:val="00501363"/>
    <w:rsid w:val="00501636"/>
    <w:rsid w:val="005016E8"/>
    <w:rsid w:val="00501C9A"/>
    <w:rsid w:val="0050292A"/>
    <w:rsid w:val="00502B8D"/>
    <w:rsid w:val="005043E4"/>
    <w:rsid w:val="005048D1"/>
    <w:rsid w:val="00504A9C"/>
    <w:rsid w:val="00504B00"/>
    <w:rsid w:val="00505A5C"/>
    <w:rsid w:val="005064EF"/>
    <w:rsid w:val="0050662B"/>
    <w:rsid w:val="005067DA"/>
    <w:rsid w:val="00506B83"/>
    <w:rsid w:val="00506BEA"/>
    <w:rsid w:val="00506F1F"/>
    <w:rsid w:val="00507014"/>
    <w:rsid w:val="0050757F"/>
    <w:rsid w:val="0051095B"/>
    <w:rsid w:val="00510A44"/>
    <w:rsid w:val="00511786"/>
    <w:rsid w:val="00511E64"/>
    <w:rsid w:val="0051384B"/>
    <w:rsid w:val="0051392A"/>
    <w:rsid w:val="00513A1E"/>
    <w:rsid w:val="00513C48"/>
    <w:rsid w:val="00513D85"/>
    <w:rsid w:val="005140C7"/>
    <w:rsid w:val="005145C5"/>
    <w:rsid w:val="00514622"/>
    <w:rsid w:val="00514A81"/>
    <w:rsid w:val="00514EAF"/>
    <w:rsid w:val="00515C31"/>
    <w:rsid w:val="00515E47"/>
    <w:rsid w:val="00517345"/>
    <w:rsid w:val="00517559"/>
    <w:rsid w:val="00517869"/>
    <w:rsid w:val="00517AA0"/>
    <w:rsid w:val="005200FB"/>
    <w:rsid w:val="0052049F"/>
    <w:rsid w:val="005208F4"/>
    <w:rsid w:val="00520AEA"/>
    <w:rsid w:val="00521202"/>
    <w:rsid w:val="0052183C"/>
    <w:rsid w:val="005234B0"/>
    <w:rsid w:val="005241C0"/>
    <w:rsid w:val="00524324"/>
    <w:rsid w:val="00524424"/>
    <w:rsid w:val="005247D3"/>
    <w:rsid w:val="00524E0D"/>
    <w:rsid w:val="00526F8D"/>
    <w:rsid w:val="0052793E"/>
    <w:rsid w:val="00531677"/>
    <w:rsid w:val="00531DDB"/>
    <w:rsid w:val="00531E94"/>
    <w:rsid w:val="00532303"/>
    <w:rsid w:val="00532487"/>
    <w:rsid w:val="005331E2"/>
    <w:rsid w:val="0053337E"/>
    <w:rsid w:val="00533A23"/>
    <w:rsid w:val="0053452C"/>
    <w:rsid w:val="00534EA0"/>
    <w:rsid w:val="00535514"/>
    <w:rsid w:val="00536A8A"/>
    <w:rsid w:val="00536FDC"/>
    <w:rsid w:val="00537134"/>
    <w:rsid w:val="00537D95"/>
    <w:rsid w:val="00537E28"/>
    <w:rsid w:val="00540482"/>
    <w:rsid w:val="0054052D"/>
    <w:rsid w:val="00540B7F"/>
    <w:rsid w:val="00540C92"/>
    <w:rsid w:val="0054108A"/>
    <w:rsid w:val="00541098"/>
    <w:rsid w:val="005412EE"/>
    <w:rsid w:val="00541DE8"/>
    <w:rsid w:val="00541E41"/>
    <w:rsid w:val="00542532"/>
    <w:rsid w:val="0054271A"/>
    <w:rsid w:val="00542750"/>
    <w:rsid w:val="00542BE1"/>
    <w:rsid w:val="00543069"/>
    <w:rsid w:val="00543300"/>
    <w:rsid w:val="00544D2E"/>
    <w:rsid w:val="005453BC"/>
    <w:rsid w:val="00545CBC"/>
    <w:rsid w:val="00545CC5"/>
    <w:rsid w:val="00546913"/>
    <w:rsid w:val="00546A35"/>
    <w:rsid w:val="00546F8F"/>
    <w:rsid w:val="005472E2"/>
    <w:rsid w:val="005472E5"/>
    <w:rsid w:val="0054739F"/>
    <w:rsid w:val="005501CF"/>
    <w:rsid w:val="005505D8"/>
    <w:rsid w:val="00550648"/>
    <w:rsid w:val="00550AAB"/>
    <w:rsid w:val="005513FC"/>
    <w:rsid w:val="00552176"/>
    <w:rsid w:val="00552C02"/>
    <w:rsid w:val="00553606"/>
    <w:rsid w:val="00553FB2"/>
    <w:rsid w:val="0055465E"/>
    <w:rsid w:val="00554EF6"/>
    <w:rsid w:val="005552F9"/>
    <w:rsid w:val="005553FA"/>
    <w:rsid w:val="005556B3"/>
    <w:rsid w:val="005561A4"/>
    <w:rsid w:val="0055653C"/>
    <w:rsid w:val="00556ECF"/>
    <w:rsid w:val="00556FC2"/>
    <w:rsid w:val="00560F2D"/>
    <w:rsid w:val="00564DED"/>
    <w:rsid w:val="00564EFC"/>
    <w:rsid w:val="0056608C"/>
    <w:rsid w:val="00566D1C"/>
    <w:rsid w:val="005673E3"/>
    <w:rsid w:val="00567545"/>
    <w:rsid w:val="00570374"/>
    <w:rsid w:val="00570B4E"/>
    <w:rsid w:val="00571054"/>
    <w:rsid w:val="0057140C"/>
    <w:rsid w:val="00571D7A"/>
    <w:rsid w:val="00572399"/>
    <w:rsid w:val="00572451"/>
    <w:rsid w:val="0057290D"/>
    <w:rsid w:val="0057307E"/>
    <w:rsid w:val="00573C00"/>
    <w:rsid w:val="005748E1"/>
    <w:rsid w:val="005759A1"/>
    <w:rsid w:val="00575D9A"/>
    <w:rsid w:val="0057693E"/>
    <w:rsid w:val="00576B72"/>
    <w:rsid w:val="00577D73"/>
    <w:rsid w:val="0058031E"/>
    <w:rsid w:val="0058075A"/>
    <w:rsid w:val="00580F5B"/>
    <w:rsid w:val="00581010"/>
    <w:rsid w:val="0058118F"/>
    <w:rsid w:val="005818BD"/>
    <w:rsid w:val="005822C1"/>
    <w:rsid w:val="00582750"/>
    <w:rsid w:val="005832FE"/>
    <w:rsid w:val="00583452"/>
    <w:rsid w:val="0058362F"/>
    <w:rsid w:val="00583C2C"/>
    <w:rsid w:val="0058407D"/>
    <w:rsid w:val="0058432C"/>
    <w:rsid w:val="005845E4"/>
    <w:rsid w:val="005846FD"/>
    <w:rsid w:val="00584F97"/>
    <w:rsid w:val="0058547F"/>
    <w:rsid w:val="005859BB"/>
    <w:rsid w:val="00585F0E"/>
    <w:rsid w:val="0058631C"/>
    <w:rsid w:val="00586631"/>
    <w:rsid w:val="00586A33"/>
    <w:rsid w:val="00590679"/>
    <w:rsid w:val="005908A0"/>
    <w:rsid w:val="00591539"/>
    <w:rsid w:val="0059177B"/>
    <w:rsid w:val="00592137"/>
    <w:rsid w:val="00593667"/>
    <w:rsid w:val="005940BA"/>
    <w:rsid w:val="005941EE"/>
    <w:rsid w:val="00594500"/>
    <w:rsid w:val="00594CC1"/>
    <w:rsid w:val="00595206"/>
    <w:rsid w:val="0059651E"/>
    <w:rsid w:val="00597570"/>
    <w:rsid w:val="00597E04"/>
    <w:rsid w:val="005A0907"/>
    <w:rsid w:val="005A0960"/>
    <w:rsid w:val="005A1995"/>
    <w:rsid w:val="005A2E0A"/>
    <w:rsid w:val="005A2EEA"/>
    <w:rsid w:val="005A38D0"/>
    <w:rsid w:val="005A41FB"/>
    <w:rsid w:val="005A4F61"/>
    <w:rsid w:val="005A6852"/>
    <w:rsid w:val="005A7D06"/>
    <w:rsid w:val="005A7DFD"/>
    <w:rsid w:val="005B02A5"/>
    <w:rsid w:val="005B047D"/>
    <w:rsid w:val="005B058E"/>
    <w:rsid w:val="005B139F"/>
    <w:rsid w:val="005B1C87"/>
    <w:rsid w:val="005B1F2C"/>
    <w:rsid w:val="005B28BC"/>
    <w:rsid w:val="005B35DC"/>
    <w:rsid w:val="005B4142"/>
    <w:rsid w:val="005B42FF"/>
    <w:rsid w:val="005B4DDE"/>
    <w:rsid w:val="005B4ED2"/>
    <w:rsid w:val="005B5468"/>
    <w:rsid w:val="005B59BB"/>
    <w:rsid w:val="005B6455"/>
    <w:rsid w:val="005B7109"/>
    <w:rsid w:val="005B7E3A"/>
    <w:rsid w:val="005C0281"/>
    <w:rsid w:val="005C0E1D"/>
    <w:rsid w:val="005C0F39"/>
    <w:rsid w:val="005C10F0"/>
    <w:rsid w:val="005C2283"/>
    <w:rsid w:val="005C23C1"/>
    <w:rsid w:val="005C2736"/>
    <w:rsid w:val="005C295B"/>
    <w:rsid w:val="005C444B"/>
    <w:rsid w:val="005C478A"/>
    <w:rsid w:val="005C5EC8"/>
    <w:rsid w:val="005C70C6"/>
    <w:rsid w:val="005C712F"/>
    <w:rsid w:val="005C75B1"/>
    <w:rsid w:val="005C7B4B"/>
    <w:rsid w:val="005C7F63"/>
    <w:rsid w:val="005D0151"/>
    <w:rsid w:val="005D0871"/>
    <w:rsid w:val="005D1ED6"/>
    <w:rsid w:val="005D2556"/>
    <w:rsid w:val="005D25D2"/>
    <w:rsid w:val="005D2861"/>
    <w:rsid w:val="005D43C8"/>
    <w:rsid w:val="005D4660"/>
    <w:rsid w:val="005D4AA0"/>
    <w:rsid w:val="005D4DF2"/>
    <w:rsid w:val="005D4FEA"/>
    <w:rsid w:val="005D5413"/>
    <w:rsid w:val="005D7139"/>
    <w:rsid w:val="005D7213"/>
    <w:rsid w:val="005D7574"/>
    <w:rsid w:val="005D7E86"/>
    <w:rsid w:val="005D7FBB"/>
    <w:rsid w:val="005E03B7"/>
    <w:rsid w:val="005E11CC"/>
    <w:rsid w:val="005E2BDC"/>
    <w:rsid w:val="005E2C91"/>
    <w:rsid w:val="005E3313"/>
    <w:rsid w:val="005E3627"/>
    <w:rsid w:val="005E3DA5"/>
    <w:rsid w:val="005E54A7"/>
    <w:rsid w:val="005E57FC"/>
    <w:rsid w:val="005E5A5E"/>
    <w:rsid w:val="005E6040"/>
    <w:rsid w:val="005E6079"/>
    <w:rsid w:val="005E62D7"/>
    <w:rsid w:val="005E665E"/>
    <w:rsid w:val="005E66BB"/>
    <w:rsid w:val="005E6FB5"/>
    <w:rsid w:val="005F020F"/>
    <w:rsid w:val="005F094A"/>
    <w:rsid w:val="005F105B"/>
    <w:rsid w:val="005F11A8"/>
    <w:rsid w:val="005F25E0"/>
    <w:rsid w:val="005F2A0F"/>
    <w:rsid w:val="005F3340"/>
    <w:rsid w:val="005F43D4"/>
    <w:rsid w:val="005F65AA"/>
    <w:rsid w:val="005F6A6B"/>
    <w:rsid w:val="005F6D21"/>
    <w:rsid w:val="005F722E"/>
    <w:rsid w:val="0060060C"/>
    <w:rsid w:val="00600BAC"/>
    <w:rsid w:val="00600F25"/>
    <w:rsid w:val="00600F56"/>
    <w:rsid w:val="006010FF"/>
    <w:rsid w:val="00601AC4"/>
    <w:rsid w:val="00601F2F"/>
    <w:rsid w:val="0060300B"/>
    <w:rsid w:val="006032B9"/>
    <w:rsid w:val="00603814"/>
    <w:rsid w:val="00603906"/>
    <w:rsid w:val="006046EE"/>
    <w:rsid w:val="0060524F"/>
    <w:rsid w:val="00605ACB"/>
    <w:rsid w:val="0060659D"/>
    <w:rsid w:val="0061006D"/>
    <w:rsid w:val="00611228"/>
    <w:rsid w:val="006112CD"/>
    <w:rsid w:val="0061214F"/>
    <w:rsid w:val="0061220D"/>
    <w:rsid w:val="00612751"/>
    <w:rsid w:val="0061282C"/>
    <w:rsid w:val="0061290D"/>
    <w:rsid w:val="00612B09"/>
    <w:rsid w:val="00612FB6"/>
    <w:rsid w:val="006130FF"/>
    <w:rsid w:val="006133B5"/>
    <w:rsid w:val="00613477"/>
    <w:rsid w:val="00613763"/>
    <w:rsid w:val="00613BB0"/>
    <w:rsid w:val="00614ED3"/>
    <w:rsid w:val="00615139"/>
    <w:rsid w:val="00615739"/>
    <w:rsid w:val="00615C75"/>
    <w:rsid w:val="0061621C"/>
    <w:rsid w:val="00616EB9"/>
    <w:rsid w:val="006176EE"/>
    <w:rsid w:val="00617F3C"/>
    <w:rsid w:val="006200C6"/>
    <w:rsid w:val="00620EBD"/>
    <w:rsid w:val="006221EF"/>
    <w:rsid w:val="006224FE"/>
    <w:rsid w:val="006227FC"/>
    <w:rsid w:val="00622820"/>
    <w:rsid w:val="00622BDA"/>
    <w:rsid w:val="00622EB2"/>
    <w:rsid w:val="00623274"/>
    <w:rsid w:val="00623916"/>
    <w:rsid w:val="00624BDD"/>
    <w:rsid w:val="00624EA8"/>
    <w:rsid w:val="006250E8"/>
    <w:rsid w:val="006253E7"/>
    <w:rsid w:val="00625706"/>
    <w:rsid w:val="00625CCB"/>
    <w:rsid w:val="00625E5E"/>
    <w:rsid w:val="006264CC"/>
    <w:rsid w:val="00626775"/>
    <w:rsid w:val="00626E0B"/>
    <w:rsid w:val="0062704B"/>
    <w:rsid w:val="00627E74"/>
    <w:rsid w:val="006306F1"/>
    <w:rsid w:val="006315DF"/>
    <w:rsid w:val="0063294D"/>
    <w:rsid w:val="00632D9B"/>
    <w:rsid w:val="0063305D"/>
    <w:rsid w:val="00633968"/>
    <w:rsid w:val="00634E67"/>
    <w:rsid w:val="006352BF"/>
    <w:rsid w:val="00635F4F"/>
    <w:rsid w:val="006361E3"/>
    <w:rsid w:val="006367F0"/>
    <w:rsid w:val="00636C07"/>
    <w:rsid w:val="006370E2"/>
    <w:rsid w:val="0064010C"/>
    <w:rsid w:val="006409D3"/>
    <w:rsid w:val="00641455"/>
    <w:rsid w:val="00641A45"/>
    <w:rsid w:val="00641DF2"/>
    <w:rsid w:val="006421B4"/>
    <w:rsid w:val="00642570"/>
    <w:rsid w:val="006427F1"/>
    <w:rsid w:val="006428D7"/>
    <w:rsid w:val="00643032"/>
    <w:rsid w:val="00643F04"/>
    <w:rsid w:val="00644533"/>
    <w:rsid w:val="00644596"/>
    <w:rsid w:val="00645130"/>
    <w:rsid w:val="0064519B"/>
    <w:rsid w:val="0064681C"/>
    <w:rsid w:val="00646A26"/>
    <w:rsid w:val="00646ABD"/>
    <w:rsid w:val="006509C6"/>
    <w:rsid w:val="00650B56"/>
    <w:rsid w:val="00650B6C"/>
    <w:rsid w:val="00650D28"/>
    <w:rsid w:val="00650D92"/>
    <w:rsid w:val="00650EFF"/>
    <w:rsid w:val="006520FC"/>
    <w:rsid w:val="00652705"/>
    <w:rsid w:val="00652C2F"/>
    <w:rsid w:val="0065364F"/>
    <w:rsid w:val="00653BE5"/>
    <w:rsid w:val="00653D4F"/>
    <w:rsid w:val="00653F9F"/>
    <w:rsid w:val="0065407B"/>
    <w:rsid w:val="006545C8"/>
    <w:rsid w:val="0065473D"/>
    <w:rsid w:val="00654B3D"/>
    <w:rsid w:val="00654B5D"/>
    <w:rsid w:val="00655BC4"/>
    <w:rsid w:val="00655C75"/>
    <w:rsid w:val="0065613D"/>
    <w:rsid w:val="00656212"/>
    <w:rsid w:val="00656AD2"/>
    <w:rsid w:val="00656C25"/>
    <w:rsid w:val="0065757C"/>
    <w:rsid w:val="006605A9"/>
    <w:rsid w:val="00660999"/>
    <w:rsid w:val="006623ED"/>
    <w:rsid w:val="00663E79"/>
    <w:rsid w:val="0066506B"/>
    <w:rsid w:val="0066632D"/>
    <w:rsid w:val="00667C4F"/>
    <w:rsid w:val="00670426"/>
    <w:rsid w:val="00670B50"/>
    <w:rsid w:val="0067208D"/>
    <w:rsid w:val="00672CBA"/>
    <w:rsid w:val="00672DD2"/>
    <w:rsid w:val="00672E30"/>
    <w:rsid w:val="0067337D"/>
    <w:rsid w:val="006733BB"/>
    <w:rsid w:val="006733C6"/>
    <w:rsid w:val="00673BDE"/>
    <w:rsid w:val="00673C41"/>
    <w:rsid w:val="00673CBA"/>
    <w:rsid w:val="006741EE"/>
    <w:rsid w:val="00674BDB"/>
    <w:rsid w:val="006754B0"/>
    <w:rsid w:val="006759F7"/>
    <w:rsid w:val="00675B16"/>
    <w:rsid w:val="00675C59"/>
    <w:rsid w:val="00676D91"/>
    <w:rsid w:val="00677DCF"/>
    <w:rsid w:val="00680030"/>
    <w:rsid w:val="006800FD"/>
    <w:rsid w:val="00680158"/>
    <w:rsid w:val="00680207"/>
    <w:rsid w:val="00680670"/>
    <w:rsid w:val="0068110A"/>
    <w:rsid w:val="0068149E"/>
    <w:rsid w:val="006820B8"/>
    <w:rsid w:val="006826DC"/>
    <w:rsid w:val="006831C2"/>
    <w:rsid w:val="00683231"/>
    <w:rsid w:val="00683FFF"/>
    <w:rsid w:val="006841A1"/>
    <w:rsid w:val="006848C4"/>
    <w:rsid w:val="0068567F"/>
    <w:rsid w:val="00685778"/>
    <w:rsid w:val="00685844"/>
    <w:rsid w:val="00686257"/>
    <w:rsid w:val="00687059"/>
    <w:rsid w:val="00687957"/>
    <w:rsid w:val="00687AB2"/>
    <w:rsid w:val="00690EC7"/>
    <w:rsid w:val="00690F5D"/>
    <w:rsid w:val="0069161E"/>
    <w:rsid w:val="006916DA"/>
    <w:rsid w:val="00691FFD"/>
    <w:rsid w:val="00692927"/>
    <w:rsid w:val="00692DA2"/>
    <w:rsid w:val="00693749"/>
    <w:rsid w:val="006944A4"/>
    <w:rsid w:val="006944AE"/>
    <w:rsid w:val="00694ED5"/>
    <w:rsid w:val="00695736"/>
    <w:rsid w:val="00695908"/>
    <w:rsid w:val="00695BB3"/>
    <w:rsid w:val="00695DBA"/>
    <w:rsid w:val="006965AB"/>
    <w:rsid w:val="006974A6"/>
    <w:rsid w:val="006976C6"/>
    <w:rsid w:val="006978E2"/>
    <w:rsid w:val="00697B5A"/>
    <w:rsid w:val="006A0098"/>
    <w:rsid w:val="006A0B2E"/>
    <w:rsid w:val="006A1B51"/>
    <w:rsid w:val="006A2990"/>
    <w:rsid w:val="006A343F"/>
    <w:rsid w:val="006A3BCE"/>
    <w:rsid w:val="006A5119"/>
    <w:rsid w:val="006A5E04"/>
    <w:rsid w:val="006A635B"/>
    <w:rsid w:val="006A63FC"/>
    <w:rsid w:val="006A66FE"/>
    <w:rsid w:val="006A6DA6"/>
    <w:rsid w:val="006A7207"/>
    <w:rsid w:val="006A7969"/>
    <w:rsid w:val="006A79BF"/>
    <w:rsid w:val="006A7A88"/>
    <w:rsid w:val="006B00B5"/>
    <w:rsid w:val="006B018B"/>
    <w:rsid w:val="006B01EC"/>
    <w:rsid w:val="006B0B1A"/>
    <w:rsid w:val="006B0B82"/>
    <w:rsid w:val="006B0E42"/>
    <w:rsid w:val="006B10B7"/>
    <w:rsid w:val="006B195F"/>
    <w:rsid w:val="006B1C74"/>
    <w:rsid w:val="006B1CCC"/>
    <w:rsid w:val="006B2007"/>
    <w:rsid w:val="006B24C1"/>
    <w:rsid w:val="006B25EB"/>
    <w:rsid w:val="006B2A73"/>
    <w:rsid w:val="006B2B40"/>
    <w:rsid w:val="006B3CE9"/>
    <w:rsid w:val="006B400A"/>
    <w:rsid w:val="006B424C"/>
    <w:rsid w:val="006B4D43"/>
    <w:rsid w:val="006B50C1"/>
    <w:rsid w:val="006B51EE"/>
    <w:rsid w:val="006B5D4F"/>
    <w:rsid w:val="006B5FA4"/>
    <w:rsid w:val="006B6998"/>
    <w:rsid w:val="006B73A2"/>
    <w:rsid w:val="006B7691"/>
    <w:rsid w:val="006B78EE"/>
    <w:rsid w:val="006B7916"/>
    <w:rsid w:val="006B798C"/>
    <w:rsid w:val="006B7E24"/>
    <w:rsid w:val="006C198C"/>
    <w:rsid w:val="006C2A07"/>
    <w:rsid w:val="006C2AE0"/>
    <w:rsid w:val="006C2C76"/>
    <w:rsid w:val="006C2D4F"/>
    <w:rsid w:val="006C350C"/>
    <w:rsid w:val="006C3ECC"/>
    <w:rsid w:val="006C4332"/>
    <w:rsid w:val="006C4823"/>
    <w:rsid w:val="006C5161"/>
    <w:rsid w:val="006C5DF8"/>
    <w:rsid w:val="006C5E4C"/>
    <w:rsid w:val="006C67C4"/>
    <w:rsid w:val="006C680D"/>
    <w:rsid w:val="006C7A31"/>
    <w:rsid w:val="006D0656"/>
    <w:rsid w:val="006D08B2"/>
    <w:rsid w:val="006D1F6C"/>
    <w:rsid w:val="006D2F37"/>
    <w:rsid w:val="006D3319"/>
    <w:rsid w:val="006D3340"/>
    <w:rsid w:val="006D33A1"/>
    <w:rsid w:val="006D349C"/>
    <w:rsid w:val="006D3EE4"/>
    <w:rsid w:val="006D425A"/>
    <w:rsid w:val="006D4B04"/>
    <w:rsid w:val="006D4E5E"/>
    <w:rsid w:val="006D5034"/>
    <w:rsid w:val="006D535F"/>
    <w:rsid w:val="006D577B"/>
    <w:rsid w:val="006D5C0A"/>
    <w:rsid w:val="006D6496"/>
    <w:rsid w:val="006D6D70"/>
    <w:rsid w:val="006D6EEE"/>
    <w:rsid w:val="006E0519"/>
    <w:rsid w:val="006E0948"/>
    <w:rsid w:val="006E0B75"/>
    <w:rsid w:val="006E16AB"/>
    <w:rsid w:val="006E1BB9"/>
    <w:rsid w:val="006E3160"/>
    <w:rsid w:val="006E3252"/>
    <w:rsid w:val="006E3575"/>
    <w:rsid w:val="006E367F"/>
    <w:rsid w:val="006E4C03"/>
    <w:rsid w:val="006E565C"/>
    <w:rsid w:val="006E761C"/>
    <w:rsid w:val="006E76D9"/>
    <w:rsid w:val="006F014B"/>
    <w:rsid w:val="006F06F9"/>
    <w:rsid w:val="006F10B2"/>
    <w:rsid w:val="006F1410"/>
    <w:rsid w:val="006F15AF"/>
    <w:rsid w:val="006F21FB"/>
    <w:rsid w:val="006F23F8"/>
    <w:rsid w:val="006F28C8"/>
    <w:rsid w:val="006F2AEC"/>
    <w:rsid w:val="006F2C6D"/>
    <w:rsid w:val="006F32B8"/>
    <w:rsid w:val="006F3541"/>
    <w:rsid w:val="006F36FB"/>
    <w:rsid w:val="006F3A26"/>
    <w:rsid w:val="006F4445"/>
    <w:rsid w:val="006F4BA3"/>
    <w:rsid w:val="006F50B7"/>
    <w:rsid w:val="006F68FE"/>
    <w:rsid w:val="006F6A43"/>
    <w:rsid w:val="006F6D75"/>
    <w:rsid w:val="006F7491"/>
    <w:rsid w:val="006F76AD"/>
    <w:rsid w:val="006F7978"/>
    <w:rsid w:val="006F7D1C"/>
    <w:rsid w:val="0070000E"/>
    <w:rsid w:val="00700284"/>
    <w:rsid w:val="007006D4"/>
    <w:rsid w:val="00700978"/>
    <w:rsid w:val="00700E9E"/>
    <w:rsid w:val="00701A99"/>
    <w:rsid w:val="00701EB3"/>
    <w:rsid w:val="00701EE0"/>
    <w:rsid w:val="00703271"/>
    <w:rsid w:val="00704353"/>
    <w:rsid w:val="00704465"/>
    <w:rsid w:val="007045C0"/>
    <w:rsid w:val="0070468D"/>
    <w:rsid w:val="00704769"/>
    <w:rsid w:val="00704825"/>
    <w:rsid w:val="00704D05"/>
    <w:rsid w:val="00704F1E"/>
    <w:rsid w:val="007057C2"/>
    <w:rsid w:val="007063E0"/>
    <w:rsid w:val="007065F2"/>
    <w:rsid w:val="00707207"/>
    <w:rsid w:val="00707473"/>
    <w:rsid w:val="00707704"/>
    <w:rsid w:val="007104DC"/>
    <w:rsid w:val="007108AD"/>
    <w:rsid w:val="00711468"/>
    <w:rsid w:val="00713AD6"/>
    <w:rsid w:val="007154B6"/>
    <w:rsid w:val="00715C82"/>
    <w:rsid w:val="00715FDC"/>
    <w:rsid w:val="00716544"/>
    <w:rsid w:val="00716843"/>
    <w:rsid w:val="007169EB"/>
    <w:rsid w:val="007176DE"/>
    <w:rsid w:val="007178B2"/>
    <w:rsid w:val="007206EA"/>
    <w:rsid w:val="007209BE"/>
    <w:rsid w:val="00721FD6"/>
    <w:rsid w:val="00722148"/>
    <w:rsid w:val="00722221"/>
    <w:rsid w:val="00722262"/>
    <w:rsid w:val="00722467"/>
    <w:rsid w:val="007229A6"/>
    <w:rsid w:val="007234DB"/>
    <w:rsid w:val="00723838"/>
    <w:rsid w:val="00723AB0"/>
    <w:rsid w:val="00723FED"/>
    <w:rsid w:val="007243A6"/>
    <w:rsid w:val="00725471"/>
    <w:rsid w:val="00725B0B"/>
    <w:rsid w:val="00726164"/>
    <w:rsid w:val="0072652D"/>
    <w:rsid w:val="0072667C"/>
    <w:rsid w:val="00726904"/>
    <w:rsid w:val="00726DBA"/>
    <w:rsid w:val="0072700E"/>
    <w:rsid w:val="007274B7"/>
    <w:rsid w:val="00727564"/>
    <w:rsid w:val="00727B48"/>
    <w:rsid w:val="007310FA"/>
    <w:rsid w:val="007314C9"/>
    <w:rsid w:val="00731716"/>
    <w:rsid w:val="00731886"/>
    <w:rsid w:val="00731FD9"/>
    <w:rsid w:val="00732AD2"/>
    <w:rsid w:val="00733197"/>
    <w:rsid w:val="007335DA"/>
    <w:rsid w:val="00733676"/>
    <w:rsid w:val="0073396F"/>
    <w:rsid w:val="00735281"/>
    <w:rsid w:val="0073777D"/>
    <w:rsid w:val="00737CA6"/>
    <w:rsid w:val="00740319"/>
    <w:rsid w:val="007407AB"/>
    <w:rsid w:val="00740AE7"/>
    <w:rsid w:val="00740E6C"/>
    <w:rsid w:val="00741B03"/>
    <w:rsid w:val="00741B93"/>
    <w:rsid w:val="00742939"/>
    <w:rsid w:val="00742C0C"/>
    <w:rsid w:val="00742E3F"/>
    <w:rsid w:val="00742EF1"/>
    <w:rsid w:val="00743369"/>
    <w:rsid w:val="0074435F"/>
    <w:rsid w:val="007445BD"/>
    <w:rsid w:val="00744AD4"/>
    <w:rsid w:val="0074566B"/>
    <w:rsid w:val="00745CF8"/>
    <w:rsid w:val="00746892"/>
    <w:rsid w:val="007511D0"/>
    <w:rsid w:val="00751988"/>
    <w:rsid w:val="007521AB"/>
    <w:rsid w:val="00752403"/>
    <w:rsid w:val="0075322F"/>
    <w:rsid w:val="00753ADC"/>
    <w:rsid w:val="00753D18"/>
    <w:rsid w:val="00753EB9"/>
    <w:rsid w:val="00754448"/>
    <w:rsid w:val="00754B2F"/>
    <w:rsid w:val="00755BFA"/>
    <w:rsid w:val="0075686B"/>
    <w:rsid w:val="007601EB"/>
    <w:rsid w:val="007607AE"/>
    <w:rsid w:val="00760BAB"/>
    <w:rsid w:val="007610DD"/>
    <w:rsid w:val="00761734"/>
    <w:rsid w:val="007619E2"/>
    <w:rsid w:val="00762676"/>
    <w:rsid w:val="007628B4"/>
    <w:rsid w:val="0076291C"/>
    <w:rsid w:val="007630CC"/>
    <w:rsid w:val="007635D4"/>
    <w:rsid w:val="00764A9E"/>
    <w:rsid w:val="00764B2E"/>
    <w:rsid w:val="00764C86"/>
    <w:rsid w:val="007655A6"/>
    <w:rsid w:val="00765AC4"/>
    <w:rsid w:val="00765D22"/>
    <w:rsid w:val="00765E82"/>
    <w:rsid w:val="0076799D"/>
    <w:rsid w:val="00770847"/>
    <w:rsid w:val="00770938"/>
    <w:rsid w:val="00770D52"/>
    <w:rsid w:val="00771432"/>
    <w:rsid w:val="00771EF3"/>
    <w:rsid w:val="00772594"/>
    <w:rsid w:val="00772D21"/>
    <w:rsid w:val="00773521"/>
    <w:rsid w:val="0077384E"/>
    <w:rsid w:val="007755B1"/>
    <w:rsid w:val="007757D6"/>
    <w:rsid w:val="007757F0"/>
    <w:rsid w:val="00775A3B"/>
    <w:rsid w:val="00777BDB"/>
    <w:rsid w:val="00780210"/>
    <w:rsid w:val="0078053B"/>
    <w:rsid w:val="00780635"/>
    <w:rsid w:val="007807E9"/>
    <w:rsid w:val="00780A11"/>
    <w:rsid w:val="00780EE6"/>
    <w:rsid w:val="00781319"/>
    <w:rsid w:val="00782160"/>
    <w:rsid w:val="007827AD"/>
    <w:rsid w:val="00782A45"/>
    <w:rsid w:val="00783009"/>
    <w:rsid w:val="007832B7"/>
    <w:rsid w:val="00783801"/>
    <w:rsid w:val="00784812"/>
    <w:rsid w:val="00785E4C"/>
    <w:rsid w:val="007873DF"/>
    <w:rsid w:val="00787E00"/>
    <w:rsid w:val="00791131"/>
    <w:rsid w:val="007913A9"/>
    <w:rsid w:val="007915A9"/>
    <w:rsid w:val="0079163C"/>
    <w:rsid w:val="0079193C"/>
    <w:rsid w:val="007923FA"/>
    <w:rsid w:val="00793AEF"/>
    <w:rsid w:val="00793F25"/>
    <w:rsid w:val="007945C0"/>
    <w:rsid w:val="007948C4"/>
    <w:rsid w:val="00794B87"/>
    <w:rsid w:val="00794D4B"/>
    <w:rsid w:val="00794F7A"/>
    <w:rsid w:val="00795196"/>
    <w:rsid w:val="0079519A"/>
    <w:rsid w:val="00795476"/>
    <w:rsid w:val="00795A1A"/>
    <w:rsid w:val="00795D28"/>
    <w:rsid w:val="00795FDD"/>
    <w:rsid w:val="0079643C"/>
    <w:rsid w:val="007968A0"/>
    <w:rsid w:val="0079700F"/>
    <w:rsid w:val="007A05FB"/>
    <w:rsid w:val="007A1DFE"/>
    <w:rsid w:val="007A1EE8"/>
    <w:rsid w:val="007A1F3C"/>
    <w:rsid w:val="007A224B"/>
    <w:rsid w:val="007A229F"/>
    <w:rsid w:val="007A2833"/>
    <w:rsid w:val="007A2AC8"/>
    <w:rsid w:val="007A2B00"/>
    <w:rsid w:val="007A2DA7"/>
    <w:rsid w:val="007A3CFE"/>
    <w:rsid w:val="007A3F07"/>
    <w:rsid w:val="007A43EC"/>
    <w:rsid w:val="007A47A1"/>
    <w:rsid w:val="007A4B4E"/>
    <w:rsid w:val="007A585C"/>
    <w:rsid w:val="007A59E4"/>
    <w:rsid w:val="007A5EE7"/>
    <w:rsid w:val="007A5FBA"/>
    <w:rsid w:val="007A7DC4"/>
    <w:rsid w:val="007B0380"/>
    <w:rsid w:val="007B0A19"/>
    <w:rsid w:val="007B105C"/>
    <w:rsid w:val="007B1063"/>
    <w:rsid w:val="007B1FA1"/>
    <w:rsid w:val="007B2278"/>
    <w:rsid w:val="007B2421"/>
    <w:rsid w:val="007B259E"/>
    <w:rsid w:val="007B300D"/>
    <w:rsid w:val="007B373B"/>
    <w:rsid w:val="007B42FD"/>
    <w:rsid w:val="007B4859"/>
    <w:rsid w:val="007B4BFA"/>
    <w:rsid w:val="007B4D8F"/>
    <w:rsid w:val="007B534D"/>
    <w:rsid w:val="007B540E"/>
    <w:rsid w:val="007B5A13"/>
    <w:rsid w:val="007B5CA9"/>
    <w:rsid w:val="007B6740"/>
    <w:rsid w:val="007B6889"/>
    <w:rsid w:val="007B7B45"/>
    <w:rsid w:val="007B7D36"/>
    <w:rsid w:val="007B7E9A"/>
    <w:rsid w:val="007C0262"/>
    <w:rsid w:val="007C0E3E"/>
    <w:rsid w:val="007C0FC5"/>
    <w:rsid w:val="007C1469"/>
    <w:rsid w:val="007C15EC"/>
    <w:rsid w:val="007C1C30"/>
    <w:rsid w:val="007C2179"/>
    <w:rsid w:val="007C281D"/>
    <w:rsid w:val="007C2AC6"/>
    <w:rsid w:val="007C2E0F"/>
    <w:rsid w:val="007C3C98"/>
    <w:rsid w:val="007C3D89"/>
    <w:rsid w:val="007C3EF1"/>
    <w:rsid w:val="007C418A"/>
    <w:rsid w:val="007C4EA2"/>
    <w:rsid w:val="007C50B2"/>
    <w:rsid w:val="007C5351"/>
    <w:rsid w:val="007C5A4F"/>
    <w:rsid w:val="007C5CC9"/>
    <w:rsid w:val="007C5D6D"/>
    <w:rsid w:val="007C6382"/>
    <w:rsid w:val="007C6548"/>
    <w:rsid w:val="007C70BF"/>
    <w:rsid w:val="007D0C02"/>
    <w:rsid w:val="007D1478"/>
    <w:rsid w:val="007D159B"/>
    <w:rsid w:val="007D1BC7"/>
    <w:rsid w:val="007D22AE"/>
    <w:rsid w:val="007D345C"/>
    <w:rsid w:val="007D37EA"/>
    <w:rsid w:val="007D3BF4"/>
    <w:rsid w:val="007D419C"/>
    <w:rsid w:val="007D4848"/>
    <w:rsid w:val="007D4BC8"/>
    <w:rsid w:val="007D51A7"/>
    <w:rsid w:val="007D5440"/>
    <w:rsid w:val="007D5FCE"/>
    <w:rsid w:val="007D6165"/>
    <w:rsid w:val="007D6564"/>
    <w:rsid w:val="007D6A12"/>
    <w:rsid w:val="007D6C6C"/>
    <w:rsid w:val="007D6D98"/>
    <w:rsid w:val="007D6F54"/>
    <w:rsid w:val="007D726A"/>
    <w:rsid w:val="007D7FB7"/>
    <w:rsid w:val="007E0070"/>
    <w:rsid w:val="007E03CA"/>
    <w:rsid w:val="007E08C5"/>
    <w:rsid w:val="007E1772"/>
    <w:rsid w:val="007E235B"/>
    <w:rsid w:val="007E25E7"/>
    <w:rsid w:val="007E2AB5"/>
    <w:rsid w:val="007E2F78"/>
    <w:rsid w:val="007E32FC"/>
    <w:rsid w:val="007E431B"/>
    <w:rsid w:val="007E47B8"/>
    <w:rsid w:val="007E4D79"/>
    <w:rsid w:val="007E4F0B"/>
    <w:rsid w:val="007E56BE"/>
    <w:rsid w:val="007E649E"/>
    <w:rsid w:val="007E68AE"/>
    <w:rsid w:val="007F017C"/>
    <w:rsid w:val="007F063D"/>
    <w:rsid w:val="007F0982"/>
    <w:rsid w:val="007F1970"/>
    <w:rsid w:val="007F23F2"/>
    <w:rsid w:val="007F4223"/>
    <w:rsid w:val="007F45BA"/>
    <w:rsid w:val="007F4BAB"/>
    <w:rsid w:val="007F4D2C"/>
    <w:rsid w:val="007F55F4"/>
    <w:rsid w:val="007F6080"/>
    <w:rsid w:val="007F67E8"/>
    <w:rsid w:val="008000E4"/>
    <w:rsid w:val="00800C0E"/>
    <w:rsid w:val="00800FF5"/>
    <w:rsid w:val="008023CF"/>
    <w:rsid w:val="008024AE"/>
    <w:rsid w:val="0080279A"/>
    <w:rsid w:val="00802C91"/>
    <w:rsid w:val="008030B3"/>
    <w:rsid w:val="00803AB0"/>
    <w:rsid w:val="00804985"/>
    <w:rsid w:val="00804E0C"/>
    <w:rsid w:val="0080530C"/>
    <w:rsid w:val="00805353"/>
    <w:rsid w:val="00807155"/>
    <w:rsid w:val="008078D4"/>
    <w:rsid w:val="00810C15"/>
    <w:rsid w:val="00811AD6"/>
    <w:rsid w:val="00811AEF"/>
    <w:rsid w:val="00811C7B"/>
    <w:rsid w:val="0081227F"/>
    <w:rsid w:val="00812532"/>
    <w:rsid w:val="00812914"/>
    <w:rsid w:val="008133FD"/>
    <w:rsid w:val="008134B1"/>
    <w:rsid w:val="008134DD"/>
    <w:rsid w:val="008147DA"/>
    <w:rsid w:val="00815C5D"/>
    <w:rsid w:val="008166F2"/>
    <w:rsid w:val="00816A7A"/>
    <w:rsid w:val="00816F4F"/>
    <w:rsid w:val="00816F74"/>
    <w:rsid w:val="008170C3"/>
    <w:rsid w:val="00817C30"/>
    <w:rsid w:val="00820096"/>
    <w:rsid w:val="008200DB"/>
    <w:rsid w:val="008203C8"/>
    <w:rsid w:val="00820AB8"/>
    <w:rsid w:val="0082103C"/>
    <w:rsid w:val="0082154E"/>
    <w:rsid w:val="00821B37"/>
    <w:rsid w:val="0082260F"/>
    <w:rsid w:val="008226CD"/>
    <w:rsid w:val="008233D4"/>
    <w:rsid w:val="00824031"/>
    <w:rsid w:val="008242A7"/>
    <w:rsid w:val="00825372"/>
    <w:rsid w:val="008256A0"/>
    <w:rsid w:val="008267DC"/>
    <w:rsid w:val="008278A3"/>
    <w:rsid w:val="00827A30"/>
    <w:rsid w:val="008302C6"/>
    <w:rsid w:val="00830609"/>
    <w:rsid w:val="00830925"/>
    <w:rsid w:val="0083093E"/>
    <w:rsid w:val="00830ABC"/>
    <w:rsid w:val="00830EAE"/>
    <w:rsid w:val="008315EC"/>
    <w:rsid w:val="00831C1B"/>
    <w:rsid w:val="00832374"/>
    <w:rsid w:val="00832F4C"/>
    <w:rsid w:val="00833375"/>
    <w:rsid w:val="00833A74"/>
    <w:rsid w:val="00834232"/>
    <w:rsid w:val="00834935"/>
    <w:rsid w:val="00834B8D"/>
    <w:rsid w:val="008353AB"/>
    <w:rsid w:val="008354A3"/>
    <w:rsid w:val="0083567C"/>
    <w:rsid w:val="00835A64"/>
    <w:rsid w:val="00835D23"/>
    <w:rsid w:val="00835DB3"/>
    <w:rsid w:val="00835F7F"/>
    <w:rsid w:val="0083613F"/>
    <w:rsid w:val="00836C32"/>
    <w:rsid w:val="00836D79"/>
    <w:rsid w:val="00836E7C"/>
    <w:rsid w:val="00840260"/>
    <w:rsid w:val="0084208D"/>
    <w:rsid w:val="008422D9"/>
    <w:rsid w:val="00842412"/>
    <w:rsid w:val="00842DE5"/>
    <w:rsid w:val="00843983"/>
    <w:rsid w:val="0084403E"/>
    <w:rsid w:val="00845A57"/>
    <w:rsid w:val="008464A1"/>
    <w:rsid w:val="00847423"/>
    <w:rsid w:val="0084773A"/>
    <w:rsid w:val="00847B7E"/>
    <w:rsid w:val="008504D6"/>
    <w:rsid w:val="00850745"/>
    <w:rsid w:val="00850AD4"/>
    <w:rsid w:val="00851679"/>
    <w:rsid w:val="008519C3"/>
    <w:rsid w:val="00851A20"/>
    <w:rsid w:val="00851AC8"/>
    <w:rsid w:val="00851FF2"/>
    <w:rsid w:val="008531CF"/>
    <w:rsid w:val="008533D2"/>
    <w:rsid w:val="00853474"/>
    <w:rsid w:val="008539A9"/>
    <w:rsid w:val="0085474F"/>
    <w:rsid w:val="00854A24"/>
    <w:rsid w:val="00854DCB"/>
    <w:rsid w:val="00856406"/>
    <w:rsid w:val="00856C2C"/>
    <w:rsid w:val="008575D8"/>
    <w:rsid w:val="008601D7"/>
    <w:rsid w:val="00861086"/>
    <w:rsid w:val="00861DCF"/>
    <w:rsid w:val="008628E4"/>
    <w:rsid w:val="00862BE1"/>
    <w:rsid w:val="00862C4E"/>
    <w:rsid w:val="00864AF1"/>
    <w:rsid w:val="008652B9"/>
    <w:rsid w:val="00865A3B"/>
    <w:rsid w:val="00865BEC"/>
    <w:rsid w:val="00865D20"/>
    <w:rsid w:val="008661C9"/>
    <w:rsid w:val="0086698E"/>
    <w:rsid w:val="00867ED1"/>
    <w:rsid w:val="00870159"/>
    <w:rsid w:val="008701E1"/>
    <w:rsid w:val="00871514"/>
    <w:rsid w:val="00871F54"/>
    <w:rsid w:val="008720C9"/>
    <w:rsid w:val="00872C4D"/>
    <w:rsid w:val="0087365F"/>
    <w:rsid w:val="00873DC5"/>
    <w:rsid w:val="008750E5"/>
    <w:rsid w:val="00876261"/>
    <w:rsid w:val="008769DA"/>
    <w:rsid w:val="0087797D"/>
    <w:rsid w:val="008803C9"/>
    <w:rsid w:val="00880BF4"/>
    <w:rsid w:val="0088132E"/>
    <w:rsid w:val="00882174"/>
    <w:rsid w:val="00883884"/>
    <w:rsid w:val="00883C94"/>
    <w:rsid w:val="00884740"/>
    <w:rsid w:val="00884DE2"/>
    <w:rsid w:val="0088500B"/>
    <w:rsid w:val="008855E0"/>
    <w:rsid w:val="00885BBE"/>
    <w:rsid w:val="00885BD3"/>
    <w:rsid w:val="00885F53"/>
    <w:rsid w:val="0088604D"/>
    <w:rsid w:val="00886629"/>
    <w:rsid w:val="00886C7C"/>
    <w:rsid w:val="00886D18"/>
    <w:rsid w:val="00887194"/>
    <w:rsid w:val="00887E86"/>
    <w:rsid w:val="00890939"/>
    <w:rsid w:val="00890D2D"/>
    <w:rsid w:val="0089237A"/>
    <w:rsid w:val="00892AF6"/>
    <w:rsid w:val="00892B79"/>
    <w:rsid w:val="00892BE5"/>
    <w:rsid w:val="008932E5"/>
    <w:rsid w:val="00895009"/>
    <w:rsid w:val="0089505F"/>
    <w:rsid w:val="00895A74"/>
    <w:rsid w:val="00895D6E"/>
    <w:rsid w:val="00895F52"/>
    <w:rsid w:val="0089628E"/>
    <w:rsid w:val="00896611"/>
    <w:rsid w:val="00897C83"/>
    <w:rsid w:val="00897CFB"/>
    <w:rsid w:val="00897FEA"/>
    <w:rsid w:val="008A31D9"/>
    <w:rsid w:val="008A3472"/>
    <w:rsid w:val="008A36A9"/>
    <w:rsid w:val="008A3A2F"/>
    <w:rsid w:val="008A3CCB"/>
    <w:rsid w:val="008A3D4E"/>
    <w:rsid w:val="008A3FAD"/>
    <w:rsid w:val="008A487D"/>
    <w:rsid w:val="008A553E"/>
    <w:rsid w:val="008A5674"/>
    <w:rsid w:val="008A63A0"/>
    <w:rsid w:val="008A645D"/>
    <w:rsid w:val="008A64FD"/>
    <w:rsid w:val="008A6565"/>
    <w:rsid w:val="008A65BA"/>
    <w:rsid w:val="008A7A1C"/>
    <w:rsid w:val="008B071A"/>
    <w:rsid w:val="008B1992"/>
    <w:rsid w:val="008B1AB3"/>
    <w:rsid w:val="008B258D"/>
    <w:rsid w:val="008B2894"/>
    <w:rsid w:val="008B28BD"/>
    <w:rsid w:val="008B2C8A"/>
    <w:rsid w:val="008B371A"/>
    <w:rsid w:val="008B3D51"/>
    <w:rsid w:val="008B3FE7"/>
    <w:rsid w:val="008B442E"/>
    <w:rsid w:val="008B453E"/>
    <w:rsid w:val="008B4BB6"/>
    <w:rsid w:val="008B4DC2"/>
    <w:rsid w:val="008B5051"/>
    <w:rsid w:val="008B50AC"/>
    <w:rsid w:val="008B50C9"/>
    <w:rsid w:val="008B53FB"/>
    <w:rsid w:val="008B5FC6"/>
    <w:rsid w:val="008B61A7"/>
    <w:rsid w:val="008B61B1"/>
    <w:rsid w:val="008B633C"/>
    <w:rsid w:val="008B78CB"/>
    <w:rsid w:val="008B7CE7"/>
    <w:rsid w:val="008B7DC0"/>
    <w:rsid w:val="008C045B"/>
    <w:rsid w:val="008C045F"/>
    <w:rsid w:val="008C08A2"/>
    <w:rsid w:val="008C099A"/>
    <w:rsid w:val="008C0EF3"/>
    <w:rsid w:val="008C2074"/>
    <w:rsid w:val="008C207C"/>
    <w:rsid w:val="008C2365"/>
    <w:rsid w:val="008C3F49"/>
    <w:rsid w:val="008C4BE9"/>
    <w:rsid w:val="008C4C9D"/>
    <w:rsid w:val="008C5B82"/>
    <w:rsid w:val="008C5F6D"/>
    <w:rsid w:val="008C7498"/>
    <w:rsid w:val="008C7704"/>
    <w:rsid w:val="008C7997"/>
    <w:rsid w:val="008D06BD"/>
    <w:rsid w:val="008D0A42"/>
    <w:rsid w:val="008D1549"/>
    <w:rsid w:val="008D1765"/>
    <w:rsid w:val="008D1D49"/>
    <w:rsid w:val="008D1F29"/>
    <w:rsid w:val="008D24E3"/>
    <w:rsid w:val="008D25D6"/>
    <w:rsid w:val="008D45C0"/>
    <w:rsid w:val="008D53F1"/>
    <w:rsid w:val="008D6096"/>
    <w:rsid w:val="008D65FA"/>
    <w:rsid w:val="008D683C"/>
    <w:rsid w:val="008D6F2E"/>
    <w:rsid w:val="008D6FA3"/>
    <w:rsid w:val="008D73C0"/>
    <w:rsid w:val="008D74E5"/>
    <w:rsid w:val="008D7ECE"/>
    <w:rsid w:val="008E0441"/>
    <w:rsid w:val="008E06C2"/>
    <w:rsid w:val="008E0782"/>
    <w:rsid w:val="008E08FE"/>
    <w:rsid w:val="008E090F"/>
    <w:rsid w:val="008E0BE5"/>
    <w:rsid w:val="008E0D5B"/>
    <w:rsid w:val="008E0F03"/>
    <w:rsid w:val="008E1046"/>
    <w:rsid w:val="008E1665"/>
    <w:rsid w:val="008E3DEF"/>
    <w:rsid w:val="008E3EDF"/>
    <w:rsid w:val="008E43DC"/>
    <w:rsid w:val="008E52CD"/>
    <w:rsid w:val="008E52FC"/>
    <w:rsid w:val="008E5924"/>
    <w:rsid w:val="008E5AB8"/>
    <w:rsid w:val="008E5DA9"/>
    <w:rsid w:val="008E6C5B"/>
    <w:rsid w:val="008F0398"/>
    <w:rsid w:val="008F1F6F"/>
    <w:rsid w:val="008F2AA4"/>
    <w:rsid w:val="008F362C"/>
    <w:rsid w:val="008F3B5D"/>
    <w:rsid w:val="008F43CB"/>
    <w:rsid w:val="008F56DF"/>
    <w:rsid w:val="008F5BB3"/>
    <w:rsid w:val="008F5D18"/>
    <w:rsid w:val="008F5D81"/>
    <w:rsid w:val="008F6DF7"/>
    <w:rsid w:val="008F7434"/>
    <w:rsid w:val="008F764E"/>
    <w:rsid w:val="008F7DD3"/>
    <w:rsid w:val="008F7E59"/>
    <w:rsid w:val="0090023A"/>
    <w:rsid w:val="009002CD"/>
    <w:rsid w:val="009006CA"/>
    <w:rsid w:val="009007A2"/>
    <w:rsid w:val="0090170D"/>
    <w:rsid w:val="0090182F"/>
    <w:rsid w:val="00901EC0"/>
    <w:rsid w:val="00902A7A"/>
    <w:rsid w:val="00902B6D"/>
    <w:rsid w:val="009040EA"/>
    <w:rsid w:val="00905724"/>
    <w:rsid w:val="00905C4F"/>
    <w:rsid w:val="00906BEB"/>
    <w:rsid w:val="00906EAC"/>
    <w:rsid w:val="00906F20"/>
    <w:rsid w:val="0090746F"/>
    <w:rsid w:val="00907842"/>
    <w:rsid w:val="00907A1E"/>
    <w:rsid w:val="009107CD"/>
    <w:rsid w:val="00910E61"/>
    <w:rsid w:val="009113E1"/>
    <w:rsid w:val="00914CB3"/>
    <w:rsid w:val="00914DA9"/>
    <w:rsid w:val="0091508B"/>
    <w:rsid w:val="009150AD"/>
    <w:rsid w:val="00915786"/>
    <w:rsid w:val="00915C83"/>
    <w:rsid w:val="00915E8B"/>
    <w:rsid w:val="0091665E"/>
    <w:rsid w:val="00916BF8"/>
    <w:rsid w:val="00916DC5"/>
    <w:rsid w:val="00916DFD"/>
    <w:rsid w:val="009175F3"/>
    <w:rsid w:val="00920A34"/>
    <w:rsid w:val="0092148A"/>
    <w:rsid w:val="0092393A"/>
    <w:rsid w:val="00923DE6"/>
    <w:rsid w:val="00923F23"/>
    <w:rsid w:val="00924461"/>
    <w:rsid w:val="009246A7"/>
    <w:rsid w:val="00925C6D"/>
    <w:rsid w:val="00925D47"/>
    <w:rsid w:val="009262CE"/>
    <w:rsid w:val="00926400"/>
    <w:rsid w:val="00926B2C"/>
    <w:rsid w:val="00927011"/>
    <w:rsid w:val="00927147"/>
    <w:rsid w:val="009274A9"/>
    <w:rsid w:val="009274CA"/>
    <w:rsid w:val="009278EA"/>
    <w:rsid w:val="009279C3"/>
    <w:rsid w:val="00927CE1"/>
    <w:rsid w:val="00930F36"/>
    <w:rsid w:val="00930FE5"/>
    <w:rsid w:val="00931985"/>
    <w:rsid w:val="0093293A"/>
    <w:rsid w:val="00932E4D"/>
    <w:rsid w:val="009331F5"/>
    <w:rsid w:val="009341F0"/>
    <w:rsid w:val="00934724"/>
    <w:rsid w:val="00934FBC"/>
    <w:rsid w:val="00940C43"/>
    <w:rsid w:val="0094148F"/>
    <w:rsid w:val="0094152E"/>
    <w:rsid w:val="00941CB3"/>
    <w:rsid w:val="00941D9E"/>
    <w:rsid w:val="009423C6"/>
    <w:rsid w:val="00942C40"/>
    <w:rsid w:val="009444E9"/>
    <w:rsid w:val="00945CF0"/>
    <w:rsid w:val="00945E0E"/>
    <w:rsid w:val="00946137"/>
    <w:rsid w:val="0094636D"/>
    <w:rsid w:val="00946393"/>
    <w:rsid w:val="0094654E"/>
    <w:rsid w:val="009465CD"/>
    <w:rsid w:val="00946CBC"/>
    <w:rsid w:val="00946F3C"/>
    <w:rsid w:val="00947105"/>
    <w:rsid w:val="00947358"/>
    <w:rsid w:val="00947A02"/>
    <w:rsid w:val="00947C22"/>
    <w:rsid w:val="0095122B"/>
    <w:rsid w:val="00952157"/>
    <w:rsid w:val="0095243D"/>
    <w:rsid w:val="00952657"/>
    <w:rsid w:val="00952700"/>
    <w:rsid w:val="009528E4"/>
    <w:rsid w:val="00952915"/>
    <w:rsid w:val="009536A7"/>
    <w:rsid w:val="009540A6"/>
    <w:rsid w:val="009541FB"/>
    <w:rsid w:val="00954FD5"/>
    <w:rsid w:val="00955184"/>
    <w:rsid w:val="00955480"/>
    <w:rsid w:val="009559D5"/>
    <w:rsid w:val="009560D1"/>
    <w:rsid w:val="00956BBF"/>
    <w:rsid w:val="009571AA"/>
    <w:rsid w:val="009571C9"/>
    <w:rsid w:val="009573F1"/>
    <w:rsid w:val="00957601"/>
    <w:rsid w:val="00957E61"/>
    <w:rsid w:val="00960BB7"/>
    <w:rsid w:val="00962C51"/>
    <w:rsid w:val="00962E0C"/>
    <w:rsid w:val="00963E37"/>
    <w:rsid w:val="00964BF3"/>
    <w:rsid w:val="009650B1"/>
    <w:rsid w:val="00965B21"/>
    <w:rsid w:val="00965C8D"/>
    <w:rsid w:val="00965D3D"/>
    <w:rsid w:val="00966137"/>
    <w:rsid w:val="00966C0E"/>
    <w:rsid w:val="00966D18"/>
    <w:rsid w:val="009671BC"/>
    <w:rsid w:val="009679E4"/>
    <w:rsid w:val="00967BC6"/>
    <w:rsid w:val="009706AB"/>
    <w:rsid w:val="009718CA"/>
    <w:rsid w:val="00971B75"/>
    <w:rsid w:val="00972DF0"/>
    <w:rsid w:val="00973474"/>
    <w:rsid w:val="00973AAC"/>
    <w:rsid w:val="00974594"/>
    <w:rsid w:val="009747B6"/>
    <w:rsid w:val="00975086"/>
    <w:rsid w:val="009750BC"/>
    <w:rsid w:val="00976240"/>
    <w:rsid w:val="009762ED"/>
    <w:rsid w:val="00976B59"/>
    <w:rsid w:val="00976BAC"/>
    <w:rsid w:val="0097778D"/>
    <w:rsid w:val="00977F54"/>
    <w:rsid w:val="00977F63"/>
    <w:rsid w:val="00977FB1"/>
    <w:rsid w:val="009808C9"/>
    <w:rsid w:val="00980C7A"/>
    <w:rsid w:val="00980D67"/>
    <w:rsid w:val="00981DE9"/>
    <w:rsid w:val="0098241A"/>
    <w:rsid w:val="0098320D"/>
    <w:rsid w:val="009839B6"/>
    <w:rsid w:val="00983E7D"/>
    <w:rsid w:val="009846E5"/>
    <w:rsid w:val="00984754"/>
    <w:rsid w:val="00984EF1"/>
    <w:rsid w:val="00985199"/>
    <w:rsid w:val="009859E5"/>
    <w:rsid w:val="00985E07"/>
    <w:rsid w:val="00986DBA"/>
    <w:rsid w:val="00987582"/>
    <w:rsid w:val="00987C82"/>
    <w:rsid w:val="0099096C"/>
    <w:rsid w:val="009916E4"/>
    <w:rsid w:val="00991764"/>
    <w:rsid w:val="00992B82"/>
    <w:rsid w:val="00992D03"/>
    <w:rsid w:val="00993162"/>
    <w:rsid w:val="00993A00"/>
    <w:rsid w:val="00993BAB"/>
    <w:rsid w:val="0099437A"/>
    <w:rsid w:val="009947E6"/>
    <w:rsid w:val="00995040"/>
    <w:rsid w:val="00995049"/>
    <w:rsid w:val="00995610"/>
    <w:rsid w:val="00995CB4"/>
    <w:rsid w:val="00996DA8"/>
    <w:rsid w:val="009975A3"/>
    <w:rsid w:val="009A0D05"/>
    <w:rsid w:val="009A0F03"/>
    <w:rsid w:val="009A11CB"/>
    <w:rsid w:val="009A141B"/>
    <w:rsid w:val="009A1526"/>
    <w:rsid w:val="009A1776"/>
    <w:rsid w:val="009A1A96"/>
    <w:rsid w:val="009A2960"/>
    <w:rsid w:val="009A2FDA"/>
    <w:rsid w:val="009A3976"/>
    <w:rsid w:val="009A3B60"/>
    <w:rsid w:val="009A48AA"/>
    <w:rsid w:val="009A49B9"/>
    <w:rsid w:val="009A4AC9"/>
    <w:rsid w:val="009A56F2"/>
    <w:rsid w:val="009A5745"/>
    <w:rsid w:val="009A574F"/>
    <w:rsid w:val="009A5F9A"/>
    <w:rsid w:val="009A5FE5"/>
    <w:rsid w:val="009A6966"/>
    <w:rsid w:val="009A6B0C"/>
    <w:rsid w:val="009A6E3A"/>
    <w:rsid w:val="009A7484"/>
    <w:rsid w:val="009A74DD"/>
    <w:rsid w:val="009B0459"/>
    <w:rsid w:val="009B09FA"/>
    <w:rsid w:val="009B0D5F"/>
    <w:rsid w:val="009B2966"/>
    <w:rsid w:val="009B2C63"/>
    <w:rsid w:val="009B31A8"/>
    <w:rsid w:val="009B4148"/>
    <w:rsid w:val="009B4295"/>
    <w:rsid w:val="009B43F5"/>
    <w:rsid w:val="009B49A3"/>
    <w:rsid w:val="009B57FA"/>
    <w:rsid w:val="009B591A"/>
    <w:rsid w:val="009B5EEE"/>
    <w:rsid w:val="009B5EF8"/>
    <w:rsid w:val="009B628C"/>
    <w:rsid w:val="009B63DA"/>
    <w:rsid w:val="009B6863"/>
    <w:rsid w:val="009B7169"/>
    <w:rsid w:val="009B721B"/>
    <w:rsid w:val="009B7464"/>
    <w:rsid w:val="009B7A70"/>
    <w:rsid w:val="009B7EA2"/>
    <w:rsid w:val="009C150B"/>
    <w:rsid w:val="009C1953"/>
    <w:rsid w:val="009C28F2"/>
    <w:rsid w:val="009C2B02"/>
    <w:rsid w:val="009C3AB5"/>
    <w:rsid w:val="009C4293"/>
    <w:rsid w:val="009C4F26"/>
    <w:rsid w:val="009C53FD"/>
    <w:rsid w:val="009C64E0"/>
    <w:rsid w:val="009C678B"/>
    <w:rsid w:val="009C69A4"/>
    <w:rsid w:val="009C6E2C"/>
    <w:rsid w:val="009C7312"/>
    <w:rsid w:val="009C76F0"/>
    <w:rsid w:val="009C7768"/>
    <w:rsid w:val="009C7B03"/>
    <w:rsid w:val="009D0183"/>
    <w:rsid w:val="009D10F6"/>
    <w:rsid w:val="009D11B9"/>
    <w:rsid w:val="009D1201"/>
    <w:rsid w:val="009D15D1"/>
    <w:rsid w:val="009D1AD3"/>
    <w:rsid w:val="009D2483"/>
    <w:rsid w:val="009D2881"/>
    <w:rsid w:val="009D2E7C"/>
    <w:rsid w:val="009D2FFC"/>
    <w:rsid w:val="009D30AA"/>
    <w:rsid w:val="009D3F05"/>
    <w:rsid w:val="009D42E7"/>
    <w:rsid w:val="009D5B68"/>
    <w:rsid w:val="009D69B2"/>
    <w:rsid w:val="009D6B5B"/>
    <w:rsid w:val="009D6E17"/>
    <w:rsid w:val="009D77BF"/>
    <w:rsid w:val="009D77CF"/>
    <w:rsid w:val="009E083F"/>
    <w:rsid w:val="009E09D7"/>
    <w:rsid w:val="009E0E57"/>
    <w:rsid w:val="009E0EB4"/>
    <w:rsid w:val="009E1B2F"/>
    <w:rsid w:val="009E232E"/>
    <w:rsid w:val="009E249C"/>
    <w:rsid w:val="009E2D31"/>
    <w:rsid w:val="009E348A"/>
    <w:rsid w:val="009E3F09"/>
    <w:rsid w:val="009E41F9"/>
    <w:rsid w:val="009E4851"/>
    <w:rsid w:val="009E55DA"/>
    <w:rsid w:val="009E58DE"/>
    <w:rsid w:val="009E6054"/>
    <w:rsid w:val="009E61EF"/>
    <w:rsid w:val="009E6FE6"/>
    <w:rsid w:val="009E79FA"/>
    <w:rsid w:val="009E7E7C"/>
    <w:rsid w:val="009F069E"/>
    <w:rsid w:val="009F0C9B"/>
    <w:rsid w:val="009F347D"/>
    <w:rsid w:val="009F3768"/>
    <w:rsid w:val="009F45D2"/>
    <w:rsid w:val="009F4711"/>
    <w:rsid w:val="009F51BB"/>
    <w:rsid w:val="009F614F"/>
    <w:rsid w:val="009F65E5"/>
    <w:rsid w:val="009F6A28"/>
    <w:rsid w:val="009F7AEA"/>
    <w:rsid w:val="009F7C20"/>
    <w:rsid w:val="00A0029C"/>
    <w:rsid w:val="00A0050C"/>
    <w:rsid w:val="00A0065A"/>
    <w:rsid w:val="00A0082A"/>
    <w:rsid w:val="00A012CB"/>
    <w:rsid w:val="00A0169A"/>
    <w:rsid w:val="00A01D46"/>
    <w:rsid w:val="00A02312"/>
    <w:rsid w:val="00A02A4C"/>
    <w:rsid w:val="00A02BAD"/>
    <w:rsid w:val="00A03533"/>
    <w:rsid w:val="00A038E6"/>
    <w:rsid w:val="00A04044"/>
    <w:rsid w:val="00A042BD"/>
    <w:rsid w:val="00A0472F"/>
    <w:rsid w:val="00A04827"/>
    <w:rsid w:val="00A049D0"/>
    <w:rsid w:val="00A05211"/>
    <w:rsid w:val="00A053A3"/>
    <w:rsid w:val="00A05DA5"/>
    <w:rsid w:val="00A05E91"/>
    <w:rsid w:val="00A0764C"/>
    <w:rsid w:val="00A07ED5"/>
    <w:rsid w:val="00A10023"/>
    <w:rsid w:val="00A1033F"/>
    <w:rsid w:val="00A10599"/>
    <w:rsid w:val="00A10B21"/>
    <w:rsid w:val="00A11842"/>
    <w:rsid w:val="00A125CB"/>
    <w:rsid w:val="00A1363B"/>
    <w:rsid w:val="00A138C7"/>
    <w:rsid w:val="00A13AAB"/>
    <w:rsid w:val="00A1455C"/>
    <w:rsid w:val="00A14A1B"/>
    <w:rsid w:val="00A14E57"/>
    <w:rsid w:val="00A1533C"/>
    <w:rsid w:val="00A15667"/>
    <w:rsid w:val="00A15CBF"/>
    <w:rsid w:val="00A16B3E"/>
    <w:rsid w:val="00A17A56"/>
    <w:rsid w:val="00A20162"/>
    <w:rsid w:val="00A202F4"/>
    <w:rsid w:val="00A21A1F"/>
    <w:rsid w:val="00A22B05"/>
    <w:rsid w:val="00A22D5E"/>
    <w:rsid w:val="00A22DF4"/>
    <w:rsid w:val="00A23027"/>
    <w:rsid w:val="00A2305A"/>
    <w:rsid w:val="00A238B2"/>
    <w:rsid w:val="00A23B32"/>
    <w:rsid w:val="00A2428D"/>
    <w:rsid w:val="00A247EA"/>
    <w:rsid w:val="00A24B2D"/>
    <w:rsid w:val="00A24EBC"/>
    <w:rsid w:val="00A25058"/>
    <w:rsid w:val="00A252BB"/>
    <w:rsid w:val="00A25FD6"/>
    <w:rsid w:val="00A2755B"/>
    <w:rsid w:val="00A2782C"/>
    <w:rsid w:val="00A2784E"/>
    <w:rsid w:val="00A3076D"/>
    <w:rsid w:val="00A30E14"/>
    <w:rsid w:val="00A31279"/>
    <w:rsid w:val="00A312C3"/>
    <w:rsid w:val="00A31B01"/>
    <w:rsid w:val="00A31C07"/>
    <w:rsid w:val="00A31D20"/>
    <w:rsid w:val="00A31D3A"/>
    <w:rsid w:val="00A323B5"/>
    <w:rsid w:val="00A335F4"/>
    <w:rsid w:val="00A34122"/>
    <w:rsid w:val="00A34DB2"/>
    <w:rsid w:val="00A34EE9"/>
    <w:rsid w:val="00A35204"/>
    <w:rsid w:val="00A36FB6"/>
    <w:rsid w:val="00A400E2"/>
    <w:rsid w:val="00A41D42"/>
    <w:rsid w:val="00A423B6"/>
    <w:rsid w:val="00A42793"/>
    <w:rsid w:val="00A4290E"/>
    <w:rsid w:val="00A43EBF"/>
    <w:rsid w:val="00A441D9"/>
    <w:rsid w:val="00A44613"/>
    <w:rsid w:val="00A448F7"/>
    <w:rsid w:val="00A45306"/>
    <w:rsid w:val="00A4532D"/>
    <w:rsid w:val="00A4557C"/>
    <w:rsid w:val="00A455DC"/>
    <w:rsid w:val="00A45678"/>
    <w:rsid w:val="00A4572D"/>
    <w:rsid w:val="00A476CE"/>
    <w:rsid w:val="00A4791D"/>
    <w:rsid w:val="00A47CEE"/>
    <w:rsid w:val="00A47DF0"/>
    <w:rsid w:val="00A503E5"/>
    <w:rsid w:val="00A50479"/>
    <w:rsid w:val="00A50DE7"/>
    <w:rsid w:val="00A50EDD"/>
    <w:rsid w:val="00A51A4F"/>
    <w:rsid w:val="00A520B5"/>
    <w:rsid w:val="00A526F9"/>
    <w:rsid w:val="00A5276C"/>
    <w:rsid w:val="00A52DC0"/>
    <w:rsid w:val="00A530F4"/>
    <w:rsid w:val="00A54161"/>
    <w:rsid w:val="00A54620"/>
    <w:rsid w:val="00A54E7C"/>
    <w:rsid w:val="00A54F3E"/>
    <w:rsid w:val="00A555E3"/>
    <w:rsid w:val="00A557D4"/>
    <w:rsid w:val="00A55F91"/>
    <w:rsid w:val="00A579C9"/>
    <w:rsid w:val="00A57C9D"/>
    <w:rsid w:val="00A57D18"/>
    <w:rsid w:val="00A57DF9"/>
    <w:rsid w:val="00A57E21"/>
    <w:rsid w:val="00A57F58"/>
    <w:rsid w:val="00A60431"/>
    <w:rsid w:val="00A62366"/>
    <w:rsid w:val="00A62BEF"/>
    <w:rsid w:val="00A62D14"/>
    <w:rsid w:val="00A62F2E"/>
    <w:rsid w:val="00A640AA"/>
    <w:rsid w:val="00A64586"/>
    <w:rsid w:val="00A6470B"/>
    <w:rsid w:val="00A64737"/>
    <w:rsid w:val="00A64BCF"/>
    <w:rsid w:val="00A65071"/>
    <w:rsid w:val="00A6518F"/>
    <w:rsid w:val="00A6583F"/>
    <w:rsid w:val="00A6599B"/>
    <w:rsid w:val="00A65B92"/>
    <w:rsid w:val="00A65E29"/>
    <w:rsid w:val="00A6631A"/>
    <w:rsid w:val="00A66403"/>
    <w:rsid w:val="00A677D3"/>
    <w:rsid w:val="00A67E45"/>
    <w:rsid w:val="00A70249"/>
    <w:rsid w:val="00A70CBC"/>
    <w:rsid w:val="00A70E0A"/>
    <w:rsid w:val="00A7153F"/>
    <w:rsid w:val="00A71A21"/>
    <w:rsid w:val="00A732BA"/>
    <w:rsid w:val="00A7364C"/>
    <w:rsid w:val="00A73CE3"/>
    <w:rsid w:val="00A74760"/>
    <w:rsid w:val="00A752B6"/>
    <w:rsid w:val="00A756F9"/>
    <w:rsid w:val="00A75BF0"/>
    <w:rsid w:val="00A75C1A"/>
    <w:rsid w:val="00A75EC6"/>
    <w:rsid w:val="00A766E4"/>
    <w:rsid w:val="00A767A6"/>
    <w:rsid w:val="00A77366"/>
    <w:rsid w:val="00A77440"/>
    <w:rsid w:val="00A803F2"/>
    <w:rsid w:val="00A807EE"/>
    <w:rsid w:val="00A8145F"/>
    <w:rsid w:val="00A81BB5"/>
    <w:rsid w:val="00A81D62"/>
    <w:rsid w:val="00A81D7A"/>
    <w:rsid w:val="00A81D87"/>
    <w:rsid w:val="00A81DF8"/>
    <w:rsid w:val="00A82186"/>
    <w:rsid w:val="00A826F6"/>
    <w:rsid w:val="00A829B7"/>
    <w:rsid w:val="00A82D81"/>
    <w:rsid w:val="00A830A2"/>
    <w:rsid w:val="00A83619"/>
    <w:rsid w:val="00A83F5B"/>
    <w:rsid w:val="00A84806"/>
    <w:rsid w:val="00A84B71"/>
    <w:rsid w:val="00A85328"/>
    <w:rsid w:val="00A854BC"/>
    <w:rsid w:val="00A86218"/>
    <w:rsid w:val="00A8641E"/>
    <w:rsid w:val="00A869EE"/>
    <w:rsid w:val="00A8713D"/>
    <w:rsid w:val="00A8798C"/>
    <w:rsid w:val="00A87DD6"/>
    <w:rsid w:val="00A87FC5"/>
    <w:rsid w:val="00A904CC"/>
    <w:rsid w:val="00A90AD0"/>
    <w:rsid w:val="00A90F0E"/>
    <w:rsid w:val="00A913F6"/>
    <w:rsid w:val="00A918FF"/>
    <w:rsid w:val="00A91AA5"/>
    <w:rsid w:val="00A91BC1"/>
    <w:rsid w:val="00A92791"/>
    <w:rsid w:val="00A92DE9"/>
    <w:rsid w:val="00A92F80"/>
    <w:rsid w:val="00A94606"/>
    <w:rsid w:val="00A94C19"/>
    <w:rsid w:val="00A95939"/>
    <w:rsid w:val="00A96442"/>
    <w:rsid w:val="00A96B99"/>
    <w:rsid w:val="00AA0651"/>
    <w:rsid w:val="00AA11AB"/>
    <w:rsid w:val="00AA185E"/>
    <w:rsid w:val="00AA1B55"/>
    <w:rsid w:val="00AA21C8"/>
    <w:rsid w:val="00AA238D"/>
    <w:rsid w:val="00AA352B"/>
    <w:rsid w:val="00AA39EE"/>
    <w:rsid w:val="00AA5ED9"/>
    <w:rsid w:val="00AA64EA"/>
    <w:rsid w:val="00AA788C"/>
    <w:rsid w:val="00AA789B"/>
    <w:rsid w:val="00AB05EB"/>
    <w:rsid w:val="00AB12C2"/>
    <w:rsid w:val="00AB1D59"/>
    <w:rsid w:val="00AB2A6A"/>
    <w:rsid w:val="00AB2ACA"/>
    <w:rsid w:val="00AB2CC5"/>
    <w:rsid w:val="00AB3042"/>
    <w:rsid w:val="00AB3048"/>
    <w:rsid w:val="00AB322C"/>
    <w:rsid w:val="00AB377D"/>
    <w:rsid w:val="00AB3834"/>
    <w:rsid w:val="00AB42C9"/>
    <w:rsid w:val="00AB4B59"/>
    <w:rsid w:val="00AB52A1"/>
    <w:rsid w:val="00AB59DC"/>
    <w:rsid w:val="00AB5A10"/>
    <w:rsid w:val="00AB5B5E"/>
    <w:rsid w:val="00AB704D"/>
    <w:rsid w:val="00AB7367"/>
    <w:rsid w:val="00AB7CC3"/>
    <w:rsid w:val="00AB7D30"/>
    <w:rsid w:val="00AC0AD1"/>
    <w:rsid w:val="00AC1C0C"/>
    <w:rsid w:val="00AC20A6"/>
    <w:rsid w:val="00AC298C"/>
    <w:rsid w:val="00AC2C97"/>
    <w:rsid w:val="00AC3049"/>
    <w:rsid w:val="00AC3753"/>
    <w:rsid w:val="00AC3D50"/>
    <w:rsid w:val="00AC406A"/>
    <w:rsid w:val="00AC4937"/>
    <w:rsid w:val="00AC4C07"/>
    <w:rsid w:val="00AC504A"/>
    <w:rsid w:val="00AC5AE1"/>
    <w:rsid w:val="00AC65ED"/>
    <w:rsid w:val="00AC6600"/>
    <w:rsid w:val="00AC7314"/>
    <w:rsid w:val="00AC77C3"/>
    <w:rsid w:val="00AD108D"/>
    <w:rsid w:val="00AD12F3"/>
    <w:rsid w:val="00AD166C"/>
    <w:rsid w:val="00AD1E6C"/>
    <w:rsid w:val="00AD29B0"/>
    <w:rsid w:val="00AD364A"/>
    <w:rsid w:val="00AD5371"/>
    <w:rsid w:val="00AD6495"/>
    <w:rsid w:val="00AD7A53"/>
    <w:rsid w:val="00AD7A5A"/>
    <w:rsid w:val="00AE00C6"/>
    <w:rsid w:val="00AE0C1D"/>
    <w:rsid w:val="00AE141C"/>
    <w:rsid w:val="00AE2312"/>
    <w:rsid w:val="00AE2371"/>
    <w:rsid w:val="00AE2848"/>
    <w:rsid w:val="00AE3B61"/>
    <w:rsid w:val="00AE44F7"/>
    <w:rsid w:val="00AE58F1"/>
    <w:rsid w:val="00AE5D9B"/>
    <w:rsid w:val="00AE66E9"/>
    <w:rsid w:val="00AE6749"/>
    <w:rsid w:val="00AE67B2"/>
    <w:rsid w:val="00AE6D53"/>
    <w:rsid w:val="00AE7536"/>
    <w:rsid w:val="00AE7E94"/>
    <w:rsid w:val="00AF0524"/>
    <w:rsid w:val="00AF0A11"/>
    <w:rsid w:val="00AF0BA5"/>
    <w:rsid w:val="00AF0DB9"/>
    <w:rsid w:val="00AF14A3"/>
    <w:rsid w:val="00AF16A7"/>
    <w:rsid w:val="00AF1A8A"/>
    <w:rsid w:val="00AF1D56"/>
    <w:rsid w:val="00AF2D10"/>
    <w:rsid w:val="00AF3837"/>
    <w:rsid w:val="00AF4FC2"/>
    <w:rsid w:val="00AF62FA"/>
    <w:rsid w:val="00AF65C4"/>
    <w:rsid w:val="00AF671C"/>
    <w:rsid w:val="00AF6A28"/>
    <w:rsid w:val="00AF6AF6"/>
    <w:rsid w:val="00AF7249"/>
    <w:rsid w:val="00AF78C6"/>
    <w:rsid w:val="00AF7A47"/>
    <w:rsid w:val="00AF7C0B"/>
    <w:rsid w:val="00B00920"/>
    <w:rsid w:val="00B009B8"/>
    <w:rsid w:val="00B01416"/>
    <w:rsid w:val="00B0148F"/>
    <w:rsid w:val="00B01534"/>
    <w:rsid w:val="00B018B7"/>
    <w:rsid w:val="00B019C7"/>
    <w:rsid w:val="00B01BAB"/>
    <w:rsid w:val="00B01F6A"/>
    <w:rsid w:val="00B02A4E"/>
    <w:rsid w:val="00B035DD"/>
    <w:rsid w:val="00B03A0B"/>
    <w:rsid w:val="00B03B88"/>
    <w:rsid w:val="00B04A26"/>
    <w:rsid w:val="00B0545F"/>
    <w:rsid w:val="00B059CF"/>
    <w:rsid w:val="00B05CC7"/>
    <w:rsid w:val="00B0795D"/>
    <w:rsid w:val="00B11136"/>
    <w:rsid w:val="00B11233"/>
    <w:rsid w:val="00B11845"/>
    <w:rsid w:val="00B119BF"/>
    <w:rsid w:val="00B11A4A"/>
    <w:rsid w:val="00B1214C"/>
    <w:rsid w:val="00B12548"/>
    <w:rsid w:val="00B13097"/>
    <w:rsid w:val="00B13216"/>
    <w:rsid w:val="00B132F8"/>
    <w:rsid w:val="00B14305"/>
    <w:rsid w:val="00B156C5"/>
    <w:rsid w:val="00B15E16"/>
    <w:rsid w:val="00B15F77"/>
    <w:rsid w:val="00B16E76"/>
    <w:rsid w:val="00B16F6E"/>
    <w:rsid w:val="00B210E6"/>
    <w:rsid w:val="00B2171C"/>
    <w:rsid w:val="00B21C35"/>
    <w:rsid w:val="00B22226"/>
    <w:rsid w:val="00B2253A"/>
    <w:rsid w:val="00B2294B"/>
    <w:rsid w:val="00B22EBE"/>
    <w:rsid w:val="00B241B8"/>
    <w:rsid w:val="00B241D6"/>
    <w:rsid w:val="00B24896"/>
    <w:rsid w:val="00B24C0D"/>
    <w:rsid w:val="00B250B4"/>
    <w:rsid w:val="00B25BC6"/>
    <w:rsid w:val="00B25D4B"/>
    <w:rsid w:val="00B268EE"/>
    <w:rsid w:val="00B26A1B"/>
    <w:rsid w:val="00B26B9A"/>
    <w:rsid w:val="00B30A85"/>
    <w:rsid w:val="00B30DE4"/>
    <w:rsid w:val="00B30F06"/>
    <w:rsid w:val="00B310C7"/>
    <w:rsid w:val="00B31418"/>
    <w:rsid w:val="00B31F52"/>
    <w:rsid w:val="00B321DE"/>
    <w:rsid w:val="00B3282C"/>
    <w:rsid w:val="00B3296B"/>
    <w:rsid w:val="00B32EA4"/>
    <w:rsid w:val="00B33F10"/>
    <w:rsid w:val="00B34CB4"/>
    <w:rsid w:val="00B34D2F"/>
    <w:rsid w:val="00B35506"/>
    <w:rsid w:val="00B35673"/>
    <w:rsid w:val="00B3590F"/>
    <w:rsid w:val="00B35D31"/>
    <w:rsid w:val="00B36020"/>
    <w:rsid w:val="00B36094"/>
    <w:rsid w:val="00B3625B"/>
    <w:rsid w:val="00B364A2"/>
    <w:rsid w:val="00B366E1"/>
    <w:rsid w:val="00B36A78"/>
    <w:rsid w:val="00B37793"/>
    <w:rsid w:val="00B37A9A"/>
    <w:rsid w:val="00B40F45"/>
    <w:rsid w:val="00B4167B"/>
    <w:rsid w:val="00B4171B"/>
    <w:rsid w:val="00B41835"/>
    <w:rsid w:val="00B41D2C"/>
    <w:rsid w:val="00B43322"/>
    <w:rsid w:val="00B437C7"/>
    <w:rsid w:val="00B43886"/>
    <w:rsid w:val="00B441FE"/>
    <w:rsid w:val="00B44C79"/>
    <w:rsid w:val="00B45894"/>
    <w:rsid w:val="00B46336"/>
    <w:rsid w:val="00B463D5"/>
    <w:rsid w:val="00B46B96"/>
    <w:rsid w:val="00B46DB2"/>
    <w:rsid w:val="00B46F15"/>
    <w:rsid w:val="00B502B2"/>
    <w:rsid w:val="00B507F2"/>
    <w:rsid w:val="00B50845"/>
    <w:rsid w:val="00B51206"/>
    <w:rsid w:val="00B51262"/>
    <w:rsid w:val="00B51377"/>
    <w:rsid w:val="00B51FE8"/>
    <w:rsid w:val="00B5220B"/>
    <w:rsid w:val="00B526BD"/>
    <w:rsid w:val="00B526C8"/>
    <w:rsid w:val="00B52F8F"/>
    <w:rsid w:val="00B52FEF"/>
    <w:rsid w:val="00B53579"/>
    <w:rsid w:val="00B53809"/>
    <w:rsid w:val="00B5396E"/>
    <w:rsid w:val="00B53B2E"/>
    <w:rsid w:val="00B54418"/>
    <w:rsid w:val="00B54C7F"/>
    <w:rsid w:val="00B54CFD"/>
    <w:rsid w:val="00B55D64"/>
    <w:rsid w:val="00B562BA"/>
    <w:rsid w:val="00B57163"/>
    <w:rsid w:val="00B5734F"/>
    <w:rsid w:val="00B574D4"/>
    <w:rsid w:val="00B57773"/>
    <w:rsid w:val="00B60957"/>
    <w:rsid w:val="00B60ED3"/>
    <w:rsid w:val="00B61AB2"/>
    <w:rsid w:val="00B629CD"/>
    <w:rsid w:val="00B62A43"/>
    <w:rsid w:val="00B62EAE"/>
    <w:rsid w:val="00B63BA7"/>
    <w:rsid w:val="00B64B66"/>
    <w:rsid w:val="00B6513F"/>
    <w:rsid w:val="00B65184"/>
    <w:rsid w:val="00B653E3"/>
    <w:rsid w:val="00B656A5"/>
    <w:rsid w:val="00B65BAE"/>
    <w:rsid w:val="00B65CDC"/>
    <w:rsid w:val="00B65EE9"/>
    <w:rsid w:val="00B66FD7"/>
    <w:rsid w:val="00B6735C"/>
    <w:rsid w:val="00B67C2D"/>
    <w:rsid w:val="00B67D8B"/>
    <w:rsid w:val="00B70A09"/>
    <w:rsid w:val="00B70EF5"/>
    <w:rsid w:val="00B70F4B"/>
    <w:rsid w:val="00B71456"/>
    <w:rsid w:val="00B71A90"/>
    <w:rsid w:val="00B72477"/>
    <w:rsid w:val="00B725E8"/>
    <w:rsid w:val="00B726B3"/>
    <w:rsid w:val="00B7305A"/>
    <w:rsid w:val="00B7306A"/>
    <w:rsid w:val="00B738CB"/>
    <w:rsid w:val="00B73EF5"/>
    <w:rsid w:val="00B77C7D"/>
    <w:rsid w:val="00B77D01"/>
    <w:rsid w:val="00B77E57"/>
    <w:rsid w:val="00B809DD"/>
    <w:rsid w:val="00B8105F"/>
    <w:rsid w:val="00B81A42"/>
    <w:rsid w:val="00B82641"/>
    <w:rsid w:val="00B82682"/>
    <w:rsid w:val="00B82B05"/>
    <w:rsid w:val="00B837DA"/>
    <w:rsid w:val="00B847F8"/>
    <w:rsid w:val="00B84B86"/>
    <w:rsid w:val="00B85974"/>
    <w:rsid w:val="00B85CE4"/>
    <w:rsid w:val="00B85E73"/>
    <w:rsid w:val="00B8632D"/>
    <w:rsid w:val="00B86632"/>
    <w:rsid w:val="00B8689E"/>
    <w:rsid w:val="00B87231"/>
    <w:rsid w:val="00B874F3"/>
    <w:rsid w:val="00B90466"/>
    <w:rsid w:val="00B9061C"/>
    <w:rsid w:val="00B90681"/>
    <w:rsid w:val="00B91FDF"/>
    <w:rsid w:val="00B92A6F"/>
    <w:rsid w:val="00B92AE5"/>
    <w:rsid w:val="00B92AF2"/>
    <w:rsid w:val="00B9371C"/>
    <w:rsid w:val="00B9481F"/>
    <w:rsid w:val="00B94934"/>
    <w:rsid w:val="00B94AC2"/>
    <w:rsid w:val="00B95E4B"/>
    <w:rsid w:val="00B96446"/>
    <w:rsid w:val="00B968EF"/>
    <w:rsid w:val="00B96964"/>
    <w:rsid w:val="00B9699D"/>
    <w:rsid w:val="00B96DEE"/>
    <w:rsid w:val="00B97383"/>
    <w:rsid w:val="00B97F25"/>
    <w:rsid w:val="00BA0313"/>
    <w:rsid w:val="00BA0FB3"/>
    <w:rsid w:val="00BA227A"/>
    <w:rsid w:val="00BA2956"/>
    <w:rsid w:val="00BA2D20"/>
    <w:rsid w:val="00BA2DC4"/>
    <w:rsid w:val="00BA34F2"/>
    <w:rsid w:val="00BA3E29"/>
    <w:rsid w:val="00BA4042"/>
    <w:rsid w:val="00BA45DD"/>
    <w:rsid w:val="00BA4C1B"/>
    <w:rsid w:val="00BA4E55"/>
    <w:rsid w:val="00BA54F8"/>
    <w:rsid w:val="00BA5B3C"/>
    <w:rsid w:val="00BA74C7"/>
    <w:rsid w:val="00BA7754"/>
    <w:rsid w:val="00BA7DB0"/>
    <w:rsid w:val="00BB07B9"/>
    <w:rsid w:val="00BB0AED"/>
    <w:rsid w:val="00BB0C8D"/>
    <w:rsid w:val="00BB1613"/>
    <w:rsid w:val="00BB3382"/>
    <w:rsid w:val="00BB379F"/>
    <w:rsid w:val="00BB3B57"/>
    <w:rsid w:val="00BB3F57"/>
    <w:rsid w:val="00BB4292"/>
    <w:rsid w:val="00BB4B0E"/>
    <w:rsid w:val="00BB4E9A"/>
    <w:rsid w:val="00BB506E"/>
    <w:rsid w:val="00BB5603"/>
    <w:rsid w:val="00BB5FE7"/>
    <w:rsid w:val="00BB6311"/>
    <w:rsid w:val="00BB6805"/>
    <w:rsid w:val="00BB6E35"/>
    <w:rsid w:val="00BB7019"/>
    <w:rsid w:val="00BB7D2B"/>
    <w:rsid w:val="00BC0DAA"/>
    <w:rsid w:val="00BC198E"/>
    <w:rsid w:val="00BC21CF"/>
    <w:rsid w:val="00BC2D47"/>
    <w:rsid w:val="00BC2FB7"/>
    <w:rsid w:val="00BC30F3"/>
    <w:rsid w:val="00BC34D4"/>
    <w:rsid w:val="00BC3AF6"/>
    <w:rsid w:val="00BC3C10"/>
    <w:rsid w:val="00BC3D3B"/>
    <w:rsid w:val="00BC44A4"/>
    <w:rsid w:val="00BC4F64"/>
    <w:rsid w:val="00BC4FA4"/>
    <w:rsid w:val="00BC5386"/>
    <w:rsid w:val="00BC5540"/>
    <w:rsid w:val="00BC6A0B"/>
    <w:rsid w:val="00BC75FB"/>
    <w:rsid w:val="00BC77BA"/>
    <w:rsid w:val="00BD0834"/>
    <w:rsid w:val="00BD1271"/>
    <w:rsid w:val="00BD15CC"/>
    <w:rsid w:val="00BD193A"/>
    <w:rsid w:val="00BD1E40"/>
    <w:rsid w:val="00BD1FEE"/>
    <w:rsid w:val="00BD24BF"/>
    <w:rsid w:val="00BD25C9"/>
    <w:rsid w:val="00BD25E0"/>
    <w:rsid w:val="00BD2B35"/>
    <w:rsid w:val="00BD3444"/>
    <w:rsid w:val="00BD4BEF"/>
    <w:rsid w:val="00BD50DD"/>
    <w:rsid w:val="00BD533B"/>
    <w:rsid w:val="00BD5EF2"/>
    <w:rsid w:val="00BD675E"/>
    <w:rsid w:val="00BD6A61"/>
    <w:rsid w:val="00BD6B17"/>
    <w:rsid w:val="00BD7033"/>
    <w:rsid w:val="00BD75EC"/>
    <w:rsid w:val="00BD77DF"/>
    <w:rsid w:val="00BD78A6"/>
    <w:rsid w:val="00BE08AA"/>
    <w:rsid w:val="00BE08DD"/>
    <w:rsid w:val="00BE0F45"/>
    <w:rsid w:val="00BE16FE"/>
    <w:rsid w:val="00BE1942"/>
    <w:rsid w:val="00BE1A20"/>
    <w:rsid w:val="00BE1B04"/>
    <w:rsid w:val="00BE1D6A"/>
    <w:rsid w:val="00BE2AE2"/>
    <w:rsid w:val="00BE2F00"/>
    <w:rsid w:val="00BE3BD9"/>
    <w:rsid w:val="00BE40AF"/>
    <w:rsid w:val="00BE5189"/>
    <w:rsid w:val="00BE51D4"/>
    <w:rsid w:val="00BE5377"/>
    <w:rsid w:val="00BE5408"/>
    <w:rsid w:val="00BE5F9D"/>
    <w:rsid w:val="00BE636D"/>
    <w:rsid w:val="00BE6842"/>
    <w:rsid w:val="00BE7353"/>
    <w:rsid w:val="00BF0336"/>
    <w:rsid w:val="00BF0AD3"/>
    <w:rsid w:val="00BF13EE"/>
    <w:rsid w:val="00BF1AEA"/>
    <w:rsid w:val="00BF2699"/>
    <w:rsid w:val="00BF3D36"/>
    <w:rsid w:val="00BF4D2B"/>
    <w:rsid w:val="00BF512B"/>
    <w:rsid w:val="00BF5514"/>
    <w:rsid w:val="00BF68AB"/>
    <w:rsid w:val="00BF7B06"/>
    <w:rsid w:val="00C01005"/>
    <w:rsid w:val="00C010F8"/>
    <w:rsid w:val="00C0170D"/>
    <w:rsid w:val="00C01775"/>
    <w:rsid w:val="00C01960"/>
    <w:rsid w:val="00C01CD9"/>
    <w:rsid w:val="00C0282E"/>
    <w:rsid w:val="00C03108"/>
    <w:rsid w:val="00C035F4"/>
    <w:rsid w:val="00C039DB"/>
    <w:rsid w:val="00C05E07"/>
    <w:rsid w:val="00C0672F"/>
    <w:rsid w:val="00C067E7"/>
    <w:rsid w:val="00C06BA5"/>
    <w:rsid w:val="00C075D3"/>
    <w:rsid w:val="00C116C8"/>
    <w:rsid w:val="00C116FA"/>
    <w:rsid w:val="00C12017"/>
    <w:rsid w:val="00C126BA"/>
    <w:rsid w:val="00C12A0D"/>
    <w:rsid w:val="00C13DA7"/>
    <w:rsid w:val="00C13DB9"/>
    <w:rsid w:val="00C143DD"/>
    <w:rsid w:val="00C1636A"/>
    <w:rsid w:val="00C16B3F"/>
    <w:rsid w:val="00C17105"/>
    <w:rsid w:val="00C173B5"/>
    <w:rsid w:val="00C1751C"/>
    <w:rsid w:val="00C17C4D"/>
    <w:rsid w:val="00C215C5"/>
    <w:rsid w:val="00C21CAC"/>
    <w:rsid w:val="00C22CB0"/>
    <w:rsid w:val="00C23E5F"/>
    <w:rsid w:val="00C23FBE"/>
    <w:rsid w:val="00C24713"/>
    <w:rsid w:val="00C24A7D"/>
    <w:rsid w:val="00C257E0"/>
    <w:rsid w:val="00C25D99"/>
    <w:rsid w:val="00C25EE9"/>
    <w:rsid w:val="00C25EFA"/>
    <w:rsid w:val="00C279D0"/>
    <w:rsid w:val="00C27B3F"/>
    <w:rsid w:val="00C30AA3"/>
    <w:rsid w:val="00C30E3F"/>
    <w:rsid w:val="00C3148B"/>
    <w:rsid w:val="00C31F10"/>
    <w:rsid w:val="00C34A82"/>
    <w:rsid w:val="00C355CC"/>
    <w:rsid w:val="00C35886"/>
    <w:rsid w:val="00C37340"/>
    <w:rsid w:val="00C415C7"/>
    <w:rsid w:val="00C4167E"/>
    <w:rsid w:val="00C417EE"/>
    <w:rsid w:val="00C41D8D"/>
    <w:rsid w:val="00C41F60"/>
    <w:rsid w:val="00C441B8"/>
    <w:rsid w:val="00C44E03"/>
    <w:rsid w:val="00C453D4"/>
    <w:rsid w:val="00C45DCD"/>
    <w:rsid w:val="00C46ABC"/>
    <w:rsid w:val="00C47315"/>
    <w:rsid w:val="00C477AD"/>
    <w:rsid w:val="00C47AC6"/>
    <w:rsid w:val="00C50589"/>
    <w:rsid w:val="00C50630"/>
    <w:rsid w:val="00C50788"/>
    <w:rsid w:val="00C50B8C"/>
    <w:rsid w:val="00C5155F"/>
    <w:rsid w:val="00C51DFA"/>
    <w:rsid w:val="00C5234B"/>
    <w:rsid w:val="00C52376"/>
    <w:rsid w:val="00C52832"/>
    <w:rsid w:val="00C52AB3"/>
    <w:rsid w:val="00C52D4B"/>
    <w:rsid w:val="00C53633"/>
    <w:rsid w:val="00C5494A"/>
    <w:rsid w:val="00C54A94"/>
    <w:rsid w:val="00C54AC2"/>
    <w:rsid w:val="00C55430"/>
    <w:rsid w:val="00C57385"/>
    <w:rsid w:val="00C57657"/>
    <w:rsid w:val="00C579B0"/>
    <w:rsid w:val="00C579C6"/>
    <w:rsid w:val="00C57ABB"/>
    <w:rsid w:val="00C606CD"/>
    <w:rsid w:val="00C61786"/>
    <w:rsid w:val="00C61D45"/>
    <w:rsid w:val="00C6220B"/>
    <w:rsid w:val="00C62A67"/>
    <w:rsid w:val="00C62AC2"/>
    <w:rsid w:val="00C62B9A"/>
    <w:rsid w:val="00C62DD6"/>
    <w:rsid w:val="00C644A6"/>
    <w:rsid w:val="00C645CE"/>
    <w:rsid w:val="00C64AD5"/>
    <w:rsid w:val="00C6527B"/>
    <w:rsid w:val="00C65ACF"/>
    <w:rsid w:val="00C66FB7"/>
    <w:rsid w:val="00C67889"/>
    <w:rsid w:val="00C67C16"/>
    <w:rsid w:val="00C706FF"/>
    <w:rsid w:val="00C70787"/>
    <w:rsid w:val="00C7247E"/>
    <w:rsid w:val="00C727CE"/>
    <w:rsid w:val="00C72E9B"/>
    <w:rsid w:val="00C73529"/>
    <w:rsid w:val="00C740EB"/>
    <w:rsid w:val="00C74920"/>
    <w:rsid w:val="00C74ACE"/>
    <w:rsid w:val="00C74AEB"/>
    <w:rsid w:val="00C75A85"/>
    <w:rsid w:val="00C75C92"/>
    <w:rsid w:val="00C75D6F"/>
    <w:rsid w:val="00C77980"/>
    <w:rsid w:val="00C80E15"/>
    <w:rsid w:val="00C80EAE"/>
    <w:rsid w:val="00C81832"/>
    <w:rsid w:val="00C81BAE"/>
    <w:rsid w:val="00C81C0B"/>
    <w:rsid w:val="00C81D6A"/>
    <w:rsid w:val="00C831B5"/>
    <w:rsid w:val="00C83E9B"/>
    <w:rsid w:val="00C83F8F"/>
    <w:rsid w:val="00C84323"/>
    <w:rsid w:val="00C844D8"/>
    <w:rsid w:val="00C84672"/>
    <w:rsid w:val="00C8529F"/>
    <w:rsid w:val="00C85C89"/>
    <w:rsid w:val="00C86141"/>
    <w:rsid w:val="00C862BB"/>
    <w:rsid w:val="00C86E0C"/>
    <w:rsid w:val="00C86E21"/>
    <w:rsid w:val="00C87241"/>
    <w:rsid w:val="00C87246"/>
    <w:rsid w:val="00C87518"/>
    <w:rsid w:val="00C87B0C"/>
    <w:rsid w:val="00C90F6E"/>
    <w:rsid w:val="00C9143A"/>
    <w:rsid w:val="00C916D0"/>
    <w:rsid w:val="00C916D2"/>
    <w:rsid w:val="00C91CAB"/>
    <w:rsid w:val="00C91D6D"/>
    <w:rsid w:val="00C9265F"/>
    <w:rsid w:val="00C93FA5"/>
    <w:rsid w:val="00C94272"/>
    <w:rsid w:val="00C94E31"/>
    <w:rsid w:val="00C9524C"/>
    <w:rsid w:val="00C95269"/>
    <w:rsid w:val="00C952B1"/>
    <w:rsid w:val="00C9549F"/>
    <w:rsid w:val="00C95EAE"/>
    <w:rsid w:val="00C9610E"/>
    <w:rsid w:val="00C96D58"/>
    <w:rsid w:val="00C96DB3"/>
    <w:rsid w:val="00C975A9"/>
    <w:rsid w:val="00CA0310"/>
    <w:rsid w:val="00CA07E2"/>
    <w:rsid w:val="00CA0803"/>
    <w:rsid w:val="00CA08AB"/>
    <w:rsid w:val="00CA0970"/>
    <w:rsid w:val="00CA0DCB"/>
    <w:rsid w:val="00CA0FC4"/>
    <w:rsid w:val="00CA187C"/>
    <w:rsid w:val="00CA1D0F"/>
    <w:rsid w:val="00CA248A"/>
    <w:rsid w:val="00CA2641"/>
    <w:rsid w:val="00CA26F2"/>
    <w:rsid w:val="00CA2DD8"/>
    <w:rsid w:val="00CA2FE0"/>
    <w:rsid w:val="00CA358E"/>
    <w:rsid w:val="00CA35AD"/>
    <w:rsid w:val="00CA3FD8"/>
    <w:rsid w:val="00CA4244"/>
    <w:rsid w:val="00CA42B2"/>
    <w:rsid w:val="00CA4406"/>
    <w:rsid w:val="00CA4585"/>
    <w:rsid w:val="00CA4E64"/>
    <w:rsid w:val="00CA4FA8"/>
    <w:rsid w:val="00CA5844"/>
    <w:rsid w:val="00CA60F7"/>
    <w:rsid w:val="00CA67BE"/>
    <w:rsid w:val="00CA6E23"/>
    <w:rsid w:val="00CA6F8B"/>
    <w:rsid w:val="00CB13B5"/>
    <w:rsid w:val="00CB1695"/>
    <w:rsid w:val="00CB1A06"/>
    <w:rsid w:val="00CB1C29"/>
    <w:rsid w:val="00CB1D57"/>
    <w:rsid w:val="00CB208F"/>
    <w:rsid w:val="00CB3A73"/>
    <w:rsid w:val="00CB3FC6"/>
    <w:rsid w:val="00CB55F8"/>
    <w:rsid w:val="00CB5C57"/>
    <w:rsid w:val="00CB6243"/>
    <w:rsid w:val="00CB74BB"/>
    <w:rsid w:val="00CB7841"/>
    <w:rsid w:val="00CB7A1F"/>
    <w:rsid w:val="00CB7C8D"/>
    <w:rsid w:val="00CC095C"/>
    <w:rsid w:val="00CC1359"/>
    <w:rsid w:val="00CC1577"/>
    <w:rsid w:val="00CC1E46"/>
    <w:rsid w:val="00CC2134"/>
    <w:rsid w:val="00CC22AA"/>
    <w:rsid w:val="00CC249A"/>
    <w:rsid w:val="00CC2C0F"/>
    <w:rsid w:val="00CC3011"/>
    <w:rsid w:val="00CC3018"/>
    <w:rsid w:val="00CC3237"/>
    <w:rsid w:val="00CC34E5"/>
    <w:rsid w:val="00CC4F2C"/>
    <w:rsid w:val="00CC5D96"/>
    <w:rsid w:val="00CC616F"/>
    <w:rsid w:val="00CC7AF7"/>
    <w:rsid w:val="00CD0180"/>
    <w:rsid w:val="00CD0327"/>
    <w:rsid w:val="00CD0774"/>
    <w:rsid w:val="00CD0D96"/>
    <w:rsid w:val="00CD1BBE"/>
    <w:rsid w:val="00CD1DB7"/>
    <w:rsid w:val="00CD1EEF"/>
    <w:rsid w:val="00CD2161"/>
    <w:rsid w:val="00CD3996"/>
    <w:rsid w:val="00CD3D80"/>
    <w:rsid w:val="00CD540B"/>
    <w:rsid w:val="00CD61AE"/>
    <w:rsid w:val="00CD67EB"/>
    <w:rsid w:val="00CD6844"/>
    <w:rsid w:val="00CD6FFE"/>
    <w:rsid w:val="00CD7A7D"/>
    <w:rsid w:val="00CD7DBC"/>
    <w:rsid w:val="00CD7ED4"/>
    <w:rsid w:val="00CE0756"/>
    <w:rsid w:val="00CE0FB2"/>
    <w:rsid w:val="00CE16DE"/>
    <w:rsid w:val="00CE2227"/>
    <w:rsid w:val="00CE251A"/>
    <w:rsid w:val="00CE2D90"/>
    <w:rsid w:val="00CE2EA7"/>
    <w:rsid w:val="00CE3434"/>
    <w:rsid w:val="00CE3B30"/>
    <w:rsid w:val="00CE3BE0"/>
    <w:rsid w:val="00CE3D14"/>
    <w:rsid w:val="00CE4430"/>
    <w:rsid w:val="00CE44C2"/>
    <w:rsid w:val="00CE49B3"/>
    <w:rsid w:val="00CE5717"/>
    <w:rsid w:val="00CE5812"/>
    <w:rsid w:val="00CE594E"/>
    <w:rsid w:val="00CE638E"/>
    <w:rsid w:val="00CE689B"/>
    <w:rsid w:val="00CF0B0E"/>
    <w:rsid w:val="00CF168C"/>
    <w:rsid w:val="00CF1C55"/>
    <w:rsid w:val="00CF1DCE"/>
    <w:rsid w:val="00CF21F3"/>
    <w:rsid w:val="00CF2BB3"/>
    <w:rsid w:val="00CF3B68"/>
    <w:rsid w:val="00CF4972"/>
    <w:rsid w:val="00CF554E"/>
    <w:rsid w:val="00CF5797"/>
    <w:rsid w:val="00CF57D1"/>
    <w:rsid w:val="00CF5A8E"/>
    <w:rsid w:val="00CF5EB9"/>
    <w:rsid w:val="00CF63B0"/>
    <w:rsid w:val="00CF77B9"/>
    <w:rsid w:val="00CF7B01"/>
    <w:rsid w:val="00CF7F2C"/>
    <w:rsid w:val="00D00063"/>
    <w:rsid w:val="00D00D64"/>
    <w:rsid w:val="00D01744"/>
    <w:rsid w:val="00D02555"/>
    <w:rsid w:val="00D02979"/>
    <w:rsid w:val="00D02FA4"/>
    <w:rsid w:val="00D02FBF"/>
    <w:rsid w:val="00D03599"/>
    <w:rsid w:val="00D038CD"/>
    <w:rsid w:val="00D047A5"/>
    <w:rsid w:val="00D04E51"/>
    <w:rsid w:val="00D05076"/>
    <w:rsid w:val="00D05089"/>
    <w:rsid w:val="00D0699C"/>
    <w:rsid w:val="00D06D45"/>
    <w:rsid w:val="00D07079"/>
    <w:rsid w:val="00D07463"/>
    <w:rsid w:val="00D07F98"/>
    <w:rsid w:val="00D109B5"/>
    <w:rsid w:val="00D11285"/>
    <w:rsid w:val="00D112D2"/>
    <w:rsid w:val="00D12349"/>
    <w:rsid w:val="00D1258B"/>
    <w:rsid w:val="00D12993"/>
    <w:rsid w:val="00D136A0"/>
    <w:rsid w:val="00D13A30"/>
    <w:rsid w:val="00D15B7A"/>
    <w:rsid w:val="00D1614A"/>
    <w:rsid w:val="00D16769"/>
    <w:rsid w:val="00D168D4"/>
    <w:rsid w:val="00D16B9E"/>
    <w:rsid w:val="00D16BA6"/>
    <w:rsid w:val="00D16CD2"/>
    <w:rsid w:val="00D171F3"/>
    <w:rsid w:val="00D17225"/>
    <w:rsid w:val="00D172A5"/>
    <w:rsid w:val="00D174D9"/>
    <w:rsid w:val="00D1796F"/>
    <w:rsid w:val="00D17E09"/>
    <w:rsid w:val="00D2074D"/>
    <w:rsid w:val="00D207AA"/>
    <w:rsid w:val="00D21356"/>
    <w:rsid w:val="00D213AB"/>
    <w:rsid w:val="00D213E1"/>
    <w:rsid w:val="00D21BC6"/>
    <w:rsid w:val="00D21C40"/>
    <w:rsid w:val="00D225F6"/>
    <w:rsid w:val="00D237C1"/>
    <w:rsid w:val="00D24225"/>
    <w:rsid w:val="00D250AC"/>
    <w:rsid w:val="00D25E42"/>
    <w:rsid w:val="00D26568"/>
    <w:rsid w:val="00D268F8"/>
    <w:rsid w:val="00D26ACD"/>
    <w:rsid w:val="00D26C68"/>
    <w:rsid w:val="00D27138"/>
    <w:rsid w:val="00D27434"/>
    <w:rsid w:val="00D2784E"/>
    <w:rsid w:val="00D27CD8"/>
    <w:rsid w:val="00D27CF5"/>
    <w:rsid w:val="00D31AC2"/>
    <w:rsid w:val="00D31AF3"/>
    <w:rsid w:val="00D31D12"/>
    <w:rsid w:val="00D31D68"/>
    <w:rsid w:val="00D31F04"/>
    <w:rsid w:val="00D32385"/>
    <w:rsid w:val="00D3241E"/>
    <w:rsid w:val="00D32B11"/>
    <w:rsid w:val="00D33186"/>
    <w:rsid w:val="00D33A4F"/>
    <w:rsid w:val="00D35AF6"/>
    <w:rsid w:val="00D36905"/>
    <w:rsid w:val="00D36D5B"/>
    <w:rsid w:val="00D36E82"/>
    <w:rsid w:val="00D37CB3"/>
    <w:rsid w:val="00D37E04"/>
    <w:rsid w:val="00D4046A"/>
    <w:rsid w:val="00D407BA"/>
    <w:rsid w:val="00D43297"/>
    <w:rsid w:val="00D4392B"/>
    <w:rsid w:val="00D441D4"/>
    <w:rsid w:val="00D44BE3"/>
    <w:rsid w:val="00D453FA"/>
    <w:rsid w:val="00D45CC8"/>
    <w:rsid w:val="00D469B2"/>
    <w:rsid w:val="00D46A35"/>
    <w:rsid w:val="00D46CA7"/>
    <w:rsid w:val="00D470F6"/>
    <w:rsid w:val="00D47143"/>
    <w:rsid w:val="00D478F3"/>
    <w:rsid w:val="00D47A8F"/>
    <w:rsid w:val="00D47EC2"/>
    <w:rsid w:val="00D5069D"/>
    <w:rsid w:val="00D50C19"/>
    <w:rsid w:val="00D50E4C"/>
    <w:rsid w:val="00D51111"/>
    <w:rsid w:val="00D51117"/>
    <w:rsid w:val="00D515CC"/>
    <w:rsid w:val="00D517DA"/>
    <w:rsid w:val="00D51CEB"/>
    <w:rsid w:val="00D528A6"/>
    <w:rsid w:val="00D52A25"/>
    <w:rsid w:val="00D5308E"/>
    <w:rsid w:val="00D5355A"/>
    <w:rsid w:val="00D5378C"/>
    <w:rsid w:val="00D5406B"/>
    <w:rsid w:val="00D552C5"/>
    <w:rsid w:val="00D5543B"/>
    <w:rsid w:val="00D56E9D"/>
    <w:rsid w:val="00D57836"/>
    <w:rsid w:val="00D57A34"/>
    <w:rsid w:val="00D60FBA"/>
    <w:rsid w:val="00D617B5"/>
    <w:rsid w:val="00D622A2"/>
    <w:rsid w:val="00D6306A"/>
    <w:rsid w:val="00D645BD"/>
    <w:rsid w:val="00D647BD"/>
    <w:rsid w:val="00D64CE4"/>
    <w:rsid w:val="00D64D04"/>
    <w:rsid w:val="00D655AF"/>
    <w:rsid w:val="00D657CC"/>
    <w:rsid w:val="00D65F66"/>
    <w:rsid w:val="00D66931"/>
    <w:rsid w:val="00D67DC1"/>
    <w:rsid w:val="00D70537"/>
    <w:rsid w:val="00D71040"/>
    <w:rsid w:val="00D711B6"/>
    <w:rsid w:val="00D71889"/>
    <w:rsid w:val="00D736F9"/>
    <w:rsid w:val="00D73745"/>
    <w:rsid w:val="00D738DF"/>
    <w:rsid w:val="00D74B64"/>
    <w:rsid w:val="00D751DD"/>
    <w:rsid w:val="00D759A8"/>
    <w:rsid w:val="00D75BCE"/>
    <w:rsid w:val="00D75EA6"/>
    <w:rsid w:val="00D77533"/>
    <w:rsid w:val="00D775CF"/>
    <w:rsid w:val="00D80447"/>
    <w:rsid w:val="00D82E5E"/>
    <w:rsid w:val="00D83BF0"/>
    <w:rsid w:val="00D84095"/>
    <w:rsid w:val="00D8476F"/>
    <w:rsid w:val="00D849F7"/>
    <w:rsid w:val="00D855CF"/>
    <w:rsid w:val="00D86256"/>
    <w:rsid w:val="00D87BE2"/>
    <w:rsid w:val="00D919F8"/>
    <w:rsid w:val="00D92880"/>
    <w:rsid w:val="00D92AA5"/>
    <w:rsid w:val="00D92CB7"/>
    <w:rsid w:val="00D931B6"/>
    <w:rsid w:val="00D94089"/>
    <w:rsid w:val="00D9432F"/>
    <w:rsid w:val="00D945A9"/>
    <w:rsid w:val="00D948DA"/>
    <w:rsid w:val="00D94D21"/>
    <w:rsid w:val="00D95C29"/>
    <w:rsid w:val="00D95ED0"/>
    <w:rsid w:val="00D96C20"/>
    <w:rsid w:val="00D96F99"/>
    <w:rsid w:val="00D9701E"/>
    <w:rsid w:val="00D97672"/>
    <w:rsid w:val="00D97A7A"/>
    <w:rsid w:val="00DA0663"/>
    <w:rsid w:val="00DA071E"/>
    <w:rsid w:val="00DA1EB6"/>
    <w:rsid w:val="00DA21EF"/>
    <w:rsid w:val="00DA3162"/>
    <w:rsid w:val="00DA3290"/>
    <w:rsid w:val="00DA345C"/>
    <w:rsid w:val="00DA3495"/>
    <w:rsid w:val="00DA3D78"/>
    <w:rsid w:val="00DA44D5"/>
    <w:rsid w:val="00DA4F5D"/>
    <w:rsid w:val="00DA5069"/>
    <w:rsid w:val="00DA509D"/>
    <w:rsid w:val="00DA52DB"/>
    <w:rsid w:val="00DA5C00"/>
    <w:rsid w:val="00DA6A82"/>
    <w:rsid w:val="00DA6D8A"/>
    <w:rsid w:val="00DB049E"/>
    <w:rsid w:val="00DB055A"/>
    <w:rsid w:val="00DB0B7B"/>
    <w:rsid w:val="00DB0CA9"/>
    <w:rsid w:val="00DB179C"/>
    <w:rsid w:val="00DB1957"/>
    <w:rsid w:val="00DB20D4"/>
    <w:rsid w:val="00DB30EA"/>
    <w:rsid w:val="00DB3629"/>
    <w:rsid w:val="00DB3908"/>
    <w:rsid w:val="00DB400B"/>
    <w:rsid w:val="00DB4AB8"/>
    <w:rsid w:val="00DB4DF1"/>
    <w:rsid w:val="00DB6CAB"/>
    <w:rsid w:val="00DB7C5E"/>
    <w:rsid w:val="00DB7E65"/>
    <w:rsid w:val="00DC0C96"/>
    <w:rsid w:val="00DC1140"/>
    <w:rsid w:val="00DC210A"/>
    <w:rsid w:val="00DC245C"/>
    <w:rsid w:val="00DC3816"/>
    <w:rsid w:val="00DC45A0"/>
    <w:rsid w:val="00DC5FC0"/>
    <w:rsid w:val="00DC6337"/>
    <w:rsid w:val="00DC6386"/>
    <w:rsid w:val="00DC7428"/>
    <w:rsid w:val="00DC7D52"/>
    <w:rsid w:val="00DD094B"/>
    <w:rsid w:val="00DD1AE8"/>
    <w:rsid w:val="00DD2550"/>
    <w:rsid w:val="00DD2D4D"/>
    <w:rsid w:val="00DD306D"/>
    <w:rsid w:val="00DD3587"/>
    <w:rsid w:val="00DD36AA"/>
    <w:rsid w:val="00DD3ECB"/>
    <w:rsid w:val="00DD45CD"/>
    <w:rsid w:val="00DD46A7"/>
    <w:rsid w:val="00DD49F4"/>
    <w:rsid w:val="00DD58F9"/>
    <w:rsid w:val="00DD6AF7"/>
    <w:rsid w:val="00DD7205"/>
    <w:rsid w:val="00DD7609"/>
    <w:rsid w:val="00DD77F8"/>
    <w:rsid w:val="00DD78C6"/>
    <w:rsid w:val="00DD7D94"/>
    <w:rsid w:val="00DD7E3E"/>
    <w:rsid w:val="00DE044F"/>
    <w:rsid w:val="00DE0550"/>
    <w:rsid w:val="00DE1D0C"/>
    <w:rsid w:val="00DE2629"/>
    <w:rsid w:val="00DE2D35"/>
    <w:rsid w:val="00DE45C8"/>
    <w:rsid w:val="00DE49A5"/>
    <w:rsid w:val="00DE4CD8"/>
    <w:rsid w:val="00DE53AD"/>
    <w:rsid w:val="00DE578D"/>
    <w:rsid w:val="00DE61E9"/>
    <w:rsid w:val="00DE63C4"/>
    <w:rsid w:val="00DE63E7"/>
    <w:rsid w:val="00DE676E"/>
    <w:rsid w:val="00DE6924"/>
    <w:rsid w:val="00DE6F02"/>
    <w:rsid w:val="00DE6F3B"/>
    <w:rsid w:val="00DE72E7"/>
    <w:rsid w:val="00DE7673"/>
    <w:rsid w:val="00DE76F1"/>
    <w:rsid w:val="00DE77FC"/>
    <w:rsid w:val="00DE7979"/>
    <w:rsid w:val="00DE79CC"/>
    <w:rsid w:val="00DE7CB0"/>
    <w:rsid w:val="00DF02B0"/>
    <w:rsid w:val="00DF0BB4"/>
    <w:rsid w:val="00DF171C"/>
    <w:rsid w:val="00DF1804"/>
    <w:rsid w:val="00DF1CC1"/>
    <w:rsid w:val="00DF2071"/>
    <w:rsid w:val="00DF2BFF"/>
    <w:rsid w:val="00DF2C9B"/>
    <w:rsid w:val="00DF34B3"/>
    <w:rsid w:val="00DF3E23"/>
    <w:rsid w:val="00DF3ED4"/>
    <w:rsid w:val="00DF4804"/>
    <w:rsid w:val="00DF4A30"/>
    <w:rsid w:val="00DF571E"/>
    <w:rsid w:val="00DF5A49"/>
    <w:rsid w:val="00DF5C2D"/>
    <w:rsid w:val="00DF5F7B"/>
    <w:rsid w:val="00DF6C90"/>
    <w:rsid w:val="00DF74A7"/>
    <w:rsid w:val="00DF7811"/>
    <w:rsid w:val="00E00846"/>
    <w:rsid w:val="00E01FCB"/>
    <w:rsid w:val="00E02C9D"/>
    <w:rsid w:val="00E04129"/>
    <w:rsid w:val="00E04202"/>
    <w:rsid w:val="00E0430A"/>
    <w:rsid w:val="00E04691"/>
    <w:rsid w:val="00E0476E"/>
    <w:rsid w:val="00E047B3"/>
    <w:rsid w:val="00E0714D"/>
    <w:rsid w:val="00E07304"/>
    <w:rsid w:val="00E076B1"/>
    <w:rsid w:val="00E07F93"/>
    <w:rsid w:val="00E10362"/>
    <w:rsid w:val="00E108ED"/>
    <w:rsid w:val="00E1131A"/>
    <w:rsid w:val="00E1168F"/>
    <w:rsid w:val="00E1190C"/>
    <w:rsid w:val="00E122E9"/>
    <w:rsid w:val="00E1318E"/>
    <w:rsid w:val="00E13A21"/>
    <w:rsid w:val="00E13D0C"/>
    <w:rsid w:val="00E147B7"/>
    <w:rsid w:val="00E14E68"/>
    <w:rsid w:val="00E14F3D"/>
    <w:rsid w:val="00E1771F"/>
    <w:rsid w:val="00E17A5F"/>
    <w:rsid w:val="00E17F46"/>
    <w:rsid w:val="00E20361"/>
    <w:rsid w:val="00E20BEB"/>
    <w:rsid w:val="00E21119"/>
    <w:rsid w:val="00E21370"/>
    <w:rsid w:val="00E21F07"/>
    <w:rsid w:val="00E2202D"/>
    <w:rsid w:val="00E22383"/>
    <w:rsid w:val="00E226A1"/>
    <w:rsid w:val="00E226E4"/>
    <w:rsid w:val="00E23339"/>
    <w:rsid w:val="00E2342D"/>
    <w:rsid w:val="00E2417E"/>
    <w:rsid w:val="00E24198"/>
    <w:rsid w:val="00E24611"/>
    <w:rsid w:val="00E2530F"/>
    <w:rsid w:val="00E25A42"/>
    <w:rsid w:val="00E25FA3"/>
    <w:rsid w:val="00E26ED6"/>
    <w:rsid w:val="00E27A04"/>
    <w:rsid w:val="00E27BBE"/>
    <w:rsid w:val="00E27E7B"/>
    <w:rsid w:val="00E302AC"/>
    <w:rsid w:val="00E31B44"/>
    <w:rsid w:val="00E3227C"/>
    <w:rsid w:val="00E329A2"/>
    <w:rsid w:val="00E3374B"/>
    <w:rsid w:val="00E337FC"/>
    <w:rsid w:val="00E338B5"/>
    <w:rsid w:val="00E33E73"/>
    <w:rsid w:val="00E34622"/>
    <w:rsid w:val="00E34AFC"/>
    <w:rsid w:val="00E34DB5"/>
    <w:rsid w:val="00E35159"/>
    <w:rsid w:val="00E351BE"/>
    <w:rsid w:val="00E36369"/>
    <w:rsid w:val="00E36FED"/>
    <w:rsid w:val="00E372E6"/>
    <w:rsid w:val="00E37311"/>
    <w:rsid w:val="00E3752F"/>
    <w:rsid w:val="00E37F67"/>
    <w:rsid w:val="00E40609"/>
    <w:rsid w:val="00E408C3"/>
    <w:rsid w:val="00E416A5"/>
    <w:rsid w:val="00E416E7"/>
    <w:rsid w:val="00E4215E"/>
    <w:rsid w:val="00E4221F"/>
    <w:rsid w:val="00E42A04"/>
    <w:rsid w:val="00E43905"/>
    <w:rsid w:val="00E442DD"/>
    <w:rsid w:val="00E4475C"/>
    <w:rsid w:val="00E45762"/>
    <w:rsid w:val="00E4581A"/>
    <w:rsid w:val="00E45B2A"/>
    <w:rsid w:val="00E466AE"/>
    <w:rsid w:val="00E46F5A"/>
    <w:rsid w:val="00E476A5"/>
    <w:rsid w:val="00E47789"/>
    <w:rsid w:val="00E4778C"/>
    <w:rsid w:val="00E4789E"/>
    <w:rsid w:val="00E50346"/>
    <w:rsid w:val="00E510D8"/>
    <w:rsid w:val="00E521F2"/>
    <w:rsid w:val="00E52488"/>
    <w:rsid w:val="00E52BCB"/>
    <w:rsid w:val="00E52E39"/>
    <w:rsid w:val="00E54134"/>
    <w:rsid w:val="00E54584"/>
    <w:rsid w:val="00E5502C"/>
    <w:rsid w:val="00E5505E"/>
    <w:rsid w:val="00E550EB"/>
    <w:rsid w:val="00E5572D"/>
    <w:rsid w:val="00E55DD7"/>
    <w:rsid w:val="00E5634D"/>
    <w:rsid w:val="00E56602"/>
    <w:rsid w:val="00E56613"/>
    <w:rsid w:val="00E57219"/>
    <w:rsid w:val="00E60084"/>
    <w:rsid w:val="00E60BF1"/>
    <w:rsid w:val="00E619C2"/>
    <w:rsid w:val="00E6236E"/>
    <w:rsid w:val="00E62D62"/>
    <w:rsid w:val="00E630CA"/>
    <w:rsid w:val="00E634E6"/>
    <w:rsid w:val="00E656B3"/>
    <w:rsid w:val="00E65811"/>
    <w:rsid w:val="00E65C78"/>
    <w:rsid w:val="00E65CEF"/>
    <w:rsid w:val="00E65D9A"/>
    <w:rsid w:val="00E65EAB"/>
    <w:rsid w:val="00E66B8A"/>
    <w:rsid w:val="00E66C30"/>
    <w:rsid w:val="00E672F7"/>
    <w:rsid w:val="00E67B49"/>
    <w:rsid w:val="00E67D27"/>
    <w:rsid w:val="00E708F6"/>
    <w:rsid w:val="00E70F12"/>
    <w:rsid w:val="00E71227"/>
    <w:rsid w:val="00E71AEB"/>
    <w:rsid w:val="00E72593"/>
    <w:rsid w:val="00E737E8"/>
    <w:rsid w:val="00E7385F"/>
    <w:rsid w:val="00E7392D"/>
    <w:rsid w:val="00E74E1D"/>
    <w:rsid w:val="00E75178"/>
    <w:rsid w:val="00E75559"/>
    <w:rsid w:val="00E755A8"/>
    <w:rsid w:val="00E75D49"/>
    <w:rsid w:val="00E7694D"/>
    <w:rsid w:val="00E76EB5"/>
    <w:rsid w:val="00E77C13"/>
    <w:rsid w:val="00E800FF"/>
    <w:rsid w:val="00E806DF"/>
    <w:rsid w:val="00E80F61"/>
    <w:rsid w:val="00E810F7"/>
    <w:rsid w:val="00E8115D"/>
    <w:rsid w:val="00E81597"/>
    <w:rsid w:val="00E81833"/>
    <w:rsid w:val="00E81A4A"/>
    <w:rsid w:val="00E822B6"/>
    <w:rsid w:val="00E822F9"/>
    <w:rsid w:val="00E82548"/>
    <w:rsid w:val="00E82A3D"/>
    <w:rsid w:val="00E82C62"/>
    <w:rsid w:val="00E830BB"/>
    <w:rsid w:val="00E8392F"/>
    <w:rsid w:val="00E83AD6"/>
    <w:rsid w:val="00E847F3"/>
    <w:rsid w:val="00E854B7"/>
    <w:rsid w:val="00E8587F"/>
    <w:rsid w:val="00E85AEA"/>
    <w:rsid w:val="00E86900"/>
    <w:rsid w:val="00E869AB"/>
    <w:rsid w:val="00E86AD8"/>
    <w:rsid w:val="00E86E36"/>
    <w:rsid w:val="00E87062"/>
    <w:rsid w:val="00E872BA"/>
    <w:rsid w:val="00E8782B"/>
    <w:rsid w:val="00E878BC"/>
    <w:rsid w:val="00E87AC3"/>
    <w:rsid w:val="00E90D61"/>
    <w:rsid w:val="00E913C6"/>
    <w:rsid w:val="00E915AE"/>
    <w:rsid w:val="00E91726"/>
    <w:rsid w:val="00E91CAA"/>
    <w:rsid w:val="00E925AE"/>
    <w:rsid w:val="00E92960"/>
    <w:rsid w:val="00E92D45"/>
    <w:rsid w:val="00E93F86"/>
    <w:rsid w:val="00E94489"/>
    <w:rsid w:val="00E945FA"/>
    <w:rsid w:val="00E95409"/>
    <w:rsid w:val="00E95B8B"/>
    <w:rsid w:val="00E95CF7"/>
    <w:rsid w:val="00E96E17"/>
    <w:rsid w:val="00E97C92"/>
    <w:rsid w:val="00EA018B"/>
    <w:rsid w:val="00EA03A9"/>
    <w:rsid w:val="00EA0750"/>
    <w:rsid w:val="00EA0EFD"/>
    <w:rsid w:val="00EA11A0"/>
    <w:rsid w:val="00EA15F4"/>
    <w:rsid w:val="00EA1C7A"/>
    <w:rsid w:val="00EA2E7D"/>
    <w:rsid w:val="00EA32EF"/>
    <w:rsid w:val="00EA356D"/>
    <w:rsid w:val="00EA3BB3"/>
    <w:rsid w:val="00EA45D4"/>
    <w:rsid w:val="00EA45EE"/>
    <w:rsid w:val="00EA54B1"/>
    <w:rsid w:val="00EA66F2"/>
    <w:rsid w:val="00EA6C41"/>
    <w:rsid w:val="00EA6FD4"/>
    <w:rsid w:val="00EA7881"/>
    <w:rsid w:val="00EA78C4"/>
    <w:rsid w:val="00EA7AF5"/>
    <w:rsid w:val="00EA7D29"/>
    <w:rsid w:val="00EA7F8A"/>
    <w:rsid w:val="00EB0B04"/>
    <w:rsid w:val="00EB14D6"/>
    <w:rsid w:val="00EB2905"/>
    <w:rsid w:val="00EB2CEE"/>
    <w:rsid w:val="00EB3972"/>
    <w:rsid w:val="00EB4BCF"/>
    <w:rsid w:val="00EB51D9"/>
    <w:rsid w:val="00EB577C"/>
    <w:rsid w:val="00EB5FE5"/>
    <w:rsid w:val="00EB6004"/>
    <w:rsid w:val="00EB69FF"/>
    <w:rsid w:val="00EB6BDC"/>
    <w:rsid w:val="00EB7080"/>
    <w:rsid w:val="00EB7967"/>
    <w:rsid w:val="00EC0DDA"/>
    <w:rsid w:val="00EC1C34"/>
    <w:rsid w:val="00EC2DFA"/>
    <w:rsid w:val="00EC2EB6"/>
    <w:rsid w:val="00EC3D1E"/>
    <w:rsid w:val="00EC3E0E"/>
    <w:rsid w:val="00EC4095"/>
    <w:rsid w:val="00EC44F2"/>
    <w:rsid w:val="00EC4623"/>
    <w:rsid w:val="00EC4F05"/>
    <w:rsid w:val="00EC561B"/>
    <w:rsid w:val="00EC58EE"/>
    <w:rsid w:val="00EC59A8"/>
    <w:rsid w:val="00EC5A32"/>
    <w:rsid w:val="00EC5A89"/>
    <w:rsid w:val="00EC6678"/>
    <w:rsid w:val="00EC72D9"/>
    <w:rsid w:val="00EC79E8"/>
    <w:rsid w:val="00ED017F"/>
    <w:rsid w:val="00ED1351"/>
    <w:rsid w:val="00ED191C"/>
    <w:rsid w:val="00ED2413"/>
    <w:rsid w:val="00ED27E0"/>
    <w:rsid w:val="00ED2A73"/>
    <w:rsid w:val="00ED2FBD"/>
    <w:rsid w:val="00ED3857"/>
    <w:rsid w:val="00ED482F"/>
    <w:rsid w:val="00ED48DF"/>
    <w:rsid w:val="00ED4ED6"/>
    <w:rsid w:val="00ED569B"/>
    <w:rsid w:val="00ED574B"/>
    <w:rsid w:val="00ED5EC7"/>
    <w:rsid w:val="00ED6A2E"/>
    <w:rsid w:val="00ED6CAD"/>
    <w:rsid w:val="00ED73A0"/>
    <w:rsid w:val="00ED78FA"/>
    <w:rsid w:val="00EE09AD"/>
    <w:rsid w:val="00EE22B4"/>
    <w:rsid w:val="00EE23B7"/>
    <w:rsid w:val="00EE23D2"/>
    <w:rsid w:val="00EE2916"/>
    <w:rsid w:val="00EE3207"/>
    <w:rsid w:val="00EE34F7"/>
    <w:rsid w:val="00EE3781"/>
    <w:rsid w:val="00EE396E"/>
    <w:rsid w:val="00EE48B5"/>
    <w:rsid w:val="00EE5B25"/>
    <w:rsid w:val="00EE6200"/>
    <w:rsid w:val="00EE6243"/>
    <w:rsid w:val="00EE784E"/>
    <w:rsid w:val="00EE7BF6"/>
    <w:rsid w:val="00EF1058"/>
    <w:rsid w:val="00EF13FD"/>
    <w:rsid w:val="00EF1BB4"/>
    <w:rsid w:val="00EF1E0F"/>
    <w:rsid w:val="00EF207E"/>
    <w:rsid w:val="00EF24D4"/>
    <w:rsid w:val="00EF2514"/>
    <w:rsid w:val="00EF2CAE"/>
    <w:rsid w:val="00EF3C03"/>
    <w:rsid w:val="00EF3D6C"/>
    <w:rsid w:val="00EF3D86"/>
    <w:rsid w:val="00EF45DB"/>
    <w:rsid w:val="00EF4FF1"/>
    <w:rsid w:val="00EF5526"/>
    <w:rsid w:val="00EF57EC"/>
    <w:rsid w:val="00EF5A82"/>
    <w:rsid w:val="00EF6272"/>
    <w:rsid w:val="00F0093D"/>
    <w:rsid w:val="00F00C36"/>
    <w:rsid w:val="00F010E4"/>
    <w:rsid w:val="00F01410"/>
    <w:rsid w:val="00F01989"/>
    <w:rsid w:val="00F01F07"/>
    <w:rsid w:val="00F03AE2"/>
    <w:rsid w:val="00F03C94"/>
    <w:rsid w:val="00F0455A"/>
    <w:rsid w:val="00F05F25"/>
    <w:rsid w:val="00F067B5"/>
    <w:rsid w:val="00F06FEB"/>
    <w:rsid w:val="00F07161"/>
    <w:rsid w:val="00F072E3"/>
    <w:rsid w:val="00F07AA4"/>
    <w:rsid w:val="00F07B4B"/>
    <w:rsid w:val="00F102ED"/>
    <w:rsid w:val="00F10C23"/>
    <w:rsid w:val="00F10F0E"/>
    <w:rsid w:val="00F1125B"/>
    <w:rsid w:val="00F11BE4"/>
    <w:rsid w:val="00F12363"/>
    <w:rsid w:val="00F12BED"/>
    <w:rsid w:val="00F1316A"/>
    <w:rsid w:val="00F132A1"/>
    <w:rsid w:val="00F13B6E"/>
    <w:rsid w:val="00F1448F"/>
    <w:rsid w:val="00F14682"/>
    <w:rsid w:val="00F148E2"/>
    <w:rsid w:val="00F14C28"/>
    <w:rsid w:val="00F155E5"/>
    <w:rsid w:val="00F1651C"/>
    <w:rsid w:val="00F1656A"/>
    <w:rsid w:val="00F16752"/>
    <w:rsid w:val="00F20A4B"/>
    <w:rsid w:val="00F210A7"/>
    <w:rsid w:val="00F2248F"/>
    <w:rsid w:val="00F2267C"/>
    <w:rsid w:val="00F23401"/>
    <w:rsid w:val="00F23E52"/>
    <w:rsid w:val="00F247A6"/>
    <w:rsid w:val="00F24B0B"/>
    <w:rsid w:val="00F24BF7"/>
    <w:rsid w:val="00F25028"/>
    <w:rsid w:val="00F2517D"/>
    <w:rsid w:val="00F2533F"/>
    <w:rsid w:val="00F26626"/>
    <w:rsid w:val="00F26BBC"/>
    <w:rsid w:val="00F26D31"/>
    <w:rsid w:val="00F27C91"/>
    <w:rsid w:val="00F30AFB"/>
    <w:rsid w:val="00F310B3"/>
    <w:rsid w:val="00F32497"/>
    <w:rsid w:val="00F327AC"/>
    <w:rsid w:val="00F32C47"/>
    <w:rsid w:val="00F34450"/>
    <w:rsid w:val="00F34508"/>
    <w:rsid w:val="00F34FD8"/>
    <w:rsid w:val="00F35832"/>
    <w:rsid w:val="00F364F3"/>
    <w:rsid w:val="00F3652A"/>
    <w:rsid w:val="00F36569"/>
    <w:rsid w:val="00F37550"/>
    <w:rsid w:val="00F3766A"/>
    <w:rsid w:val="00F40031"/>
    <w:rsid w:val="00F40364"/>
    <w:rsid w:val="00F406C5"/>
    <w:rsid w:val="00F40F88"/>
    <w:rsid w:val="00F41373"/>
    <w:rsid w:val="00F41678"/>
    <w:rsid w:val="00F41AF2"/>
    <w:rsid w:val="00F41FE2"/>
    <w:rsid w:val="00F43E37"/>
    <w:rsid w:val="00F4463D"/>
    <w:rsid w:val="00F44E26"/>
    <w:rsid w:val="00F452FD"/>
    <w:rsid w:val="00F46101"/>
    <w:rsid w:val="00F46247"/>
    <w:rsid w:val="00F46A11"/>
    <w:rsid w:val="00F46AE1"/>
    <w:rsid w:val="00F47A66"/>
    <w:rsid w:val="00F51EAF"/>
    <w:rsid w:val="00F52072"/>
    <w:rsid w:val="00F528E3"/>
    <w:rsid w:val="00F52E39"/>
    <w:rsid w:val="00F52E9F"/>
    <w:rsid w:val="00F5324D"/>
    <w:rsid w:val="00F536BB"/>
    <w:rsid w:val="00F549E4"/>
    <w:rsid w:val="00F56CAA"/>
    <w:rsid w:val="00F600DD"/>
    <w:rsid w:val="00F6086A"/>
    <w:rsid w:val="00F60997"/>
    <w:rsid w:val="00F61C9E"/>
    <w:rsid w:val="00F61EA8"/>
    <w:rsid w:val="00F6297F"/>
    <w:rsid w:val="00F6318D"/>
    <w:rsid w:val="00F63802"/>
    <w:rsid w:val="00F642A7"/>
    <w:rsid w:val="00F642D2"/>
    <w:rsid w:val="00F64A74"/>
    <w:rsid w:val="00F65314"/>
    <w:rsid w:val="00F6602C"/>
    <w:rsid w:val="00F66B2D"/>
    <w:rsid w:val="00F66D9A"/>
    <w:rsid w:val="00F70CAE"/>
    <w:rsid w:val="00F716DB"/>
    <w:rsid w:val="00F71EB9"/>
    <w:rsid w:val="00F72254"/>
    <w:rsid w:val="00F726D1"/>
    <w:rsid w:val="00F7334F"/>
    <w:rsid w:val="00F73414"/>
    <w:rsid w:val="00F7343C"/>
    <w:rsid w:val="00F74383"/>
    <w:rsid w:val="00F74C49"/>
    <w:rsid w:val="00F7547B"/>
    <w:rsid w:val="00F755C3"/>
    <w:rsid w:val="00F75699"/>
    <w:rsid w:val="00F75C35"/>
    <w:rsid w:val="00F77A37"/>
    <w:rsid w:val="00F80A8D"/>
    <w:rsid w:val="00F80AAA"/>
    <w:rsid w:val="00F8167C"/>
    <w:rsid w:val="00F81C7F"/>
    <w:rsid w:val="00F82AEC"/>
    <w:rsid w:val="00F839D1"/>
    <w:rsid w:val="00F842F0"/>
    <w:rsid w:val="00F84772"/>
    <w:rsid w:val="00F847AE"/>
    <w:rsid w:val="00F868DB"/>
    <w:rsid w:val="00F92764"/>
    <w:rsid w:val="00F92AF9"/>
    <w:rsid w:val="00F92F0F"/>
    <w:rsid w:val="00F93173"/>
    <w:rsid w:val="00F93B9D"/>
    <w:rsid w:val="00F941D8"/>
    <w:rsid w:val="00F94498"/>
    <w:rsid w:val="00F94970"/>
    <w:rsid w:val="00F94A12"/>
    <w:rsid w:val="00F95221"/>
    <w:rsid w:val="00F95D51"/>
    <w:rsid w:val="00F961E3"/>
    <w:rsid w:val="00F97A77"/>
    <w:rsid w:val="00F97A78"/>
    <w:rsid w:val="00FA0370"/>
    <w:rsid w:val="00FA0646"/>
    <w:rsid w:val="00FA0919"/>
    <w:rsid w:val="00FA114E"/>
    <w:rsid w:val="00FA18DF"/>
    <w:rsid w:val="00FA1BB6"/>
    <w:rsid w:val="00FA2769"/>
    <w:rsid w:val="00FA33F7"/>
    <w:rsid w:val="00FA36BE"/>
    <w:rsid w:val="00FA3C5E"/>
    <w:rsid w:val="00FA43BD"/>
    <w:rsid w:val="00FA502E"/>
    <w:rsid w:val="00FA5324"/>
    <w:rsid w:val="00FA57EB"/>
    <w:rsid w:val="00FA633C"/>
    <w:rsid w:val="00FA6606"/>
    <w:rsid w:val="00FA6F48"/>
    <w:rsid w:val="00FA760D"/>
    <w:rsid w:val="00FA7844"/>
    <w:rsid w:val="00FA7E02"/>
    <w:rsid w:val="00FB069D"/>
    <w:rsid w:val="00FB0734"/>
    <w:rsid w:val="00FB10D6"/>
    <w:rsid w:val="00FB1553"/>
    <w:rsid w:val="00FB16D5"/>
    <w:rsid w:val="00FB1899"/>
    <w:rsid w:val="00FB26C6"/>
    <w:rsid w:val="00FB2C9C"/>
    <w:rsid w:val="00FB3123"/>
    <w:rsid w:val="00FB31F8"/>
    <w:rsid w:val="00FB3DFC"/>
    <w:rsid w:val="00FB40FC"/>
    <w:rsid w:val="00FB48E9"/>
    <w:rsid w:val="00FB4A12"/>
    <w:rsid w:val="00FB5719"/>
    <w:rsid w:val="00FB57D3"/>
    <w:rsid w:val="00FB64E0"/>
    <w:rsid w:val="00FB6D80"/>
    <w:rsid w:val="00FC047D"/>
    <w:rsid w:val="00FC09EA"/>
    <w:rsid w:val="00FC0AF5"/>
    <w:rsid w:val="00FC17F6"/>
    <w:rsid w:val="00FC19B6"/>
    <w:rsid w:val="00FC21C2"/>
    <w:rsid w:val="00FC2D0C"/>
    <w:rsid w:val="00FC2FA3"/>
    <w:rsid w:val="00FC3037"/>
    <w:rsid w:val="00FC3B66"/>
    <w:rsid w:val="00FC3F61"/>
    <w:rsid w:val="00FC44EA"/>
    <w:rsid w:val="00FC4CA9"/>
    <w:rsid w:val="00FC4DF9"/>
    <w:rsid w:val="00FC4DFC"/>
    <w:rsid w:val="00FC62B8"/>
    <w:rsid w:val="00FC6820"/>
    <w:rsid w:val="00FC6DCF"/>
    <w:rsid w:val="00FC6FA9"/>
    <w:rsid w:val="00FC7051"/>
    <w:rsid w:val="00FC7276"/>
    <w:rsid w:val="00FC731F"/>
    <w:rsid w:val="00FC7CEE"/>
    <w:rsid w:val="00FC7D4D"/>
    <w:rsid w:val="00FD0E18"/>
    <w:rsid w:val="00FD22FE"/>
    <w:rsid w:val="00FD3117"/>
    <w:rsid w:val="00FD374F"/>
    <w:rsid w:val="00FD3D11"/>
    <w:rsid w:val="00FD3FF7"/>
    <w:rsid w:val="00FD67D2"/>
    <w:rsid w:val="00FD7BB9"/>
    <w:rsid w:val="00FE0D08"/>
    <w:rsid w:val="00FE0FCE"/>
    <w:rsid w:val="00FE16F6"/>
    <w:rsid w:val="00FE183B"/>
    <w:rsid w:val="00FE1AF5"/>
    <w:rsid w:val="00FE2526"/>
    <w:rsid w:val="00FE26D7"/>
    <w:rsid w:val="00FE2CCA"/>
    <w:rsid w:val="00FE3452"/>
    <w:rsid w:val="00FE36C1"/>
    <w:rsid w:val="00FE3C13"/>
    <w:rsid w:val="00FE412D"/>
    <w:rsid w:val="00FE4B37"/>
    <w:rsid w:val="00FE4C01"/>
    <w:rsid w:val="00FE4D51"/>
    <w:rsid w:val="00FE5063"/>
    <w:rsid w:val="00FE51EE"/>
    <w:rsid w:val="00FE6038"/>
    <w:rsid w:val="00FE60AD"/>
    <w:rsid w:val="00FE6B5F"/>
    <w:rsid w:val="00FE7526"/>
    <w:rsid w:val="00FF059F"/>
    <w:rsid w:val="00FF18D9"/>
    <w:rsid w:val="00FF3076"/>
    <w:rsid w:val="00FF332A"/>
    <w:rsid w:val="00FF4D7F"/>
    <w:rsid w:val="00FF5FF8"/>
    <w:rsid w:val="00FF6022"/>
    <w:rsid w:val="00FF64C8"/>
    <w:rsid w:val="00FF67EA"/>
    <w:rsid w:val="00FF6BAE"/>
    <w:rsid w:val="00FF6C35"/>
    <w:rsid w:val="00FF7668"/>
    <w:rsid w:val="00FF7FB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27C"/>
    <w:rPr>
      <w:rFonts w:eastAsia="MS Mincho"/>
      <w:sz w:val="24"/>
      <w:szCs w:val="24"/>
      <w:lang w:val="en-GB" w:eastAsia="fr-FR"/>
    </w:rPr>
  </w:style>
  <w:style w:type="paragraph" w:styleId="Heading1">
    <w:name w:val="heading 1"/>
    <w:basedOn w:val="Normal"/>
    <w:next w:val="Normal"/>
    <w:link w:val="Heading1Char"/>
    <w:uiPriority w:val="99"/>
    <w:qFormat/>
    <w:rsid w:val="0000227C"/>
    <w:pPr>
      <w:keepNext/>
      <w:numPr>
        <w:numId w:val="2"/>
      </w:numPr>
      <w:outlineLvl w:val="0"/>
    </w:pPr>
    <w:rPr>
      <w:b/>
      <w:bCs/>
      <w:lang w:val="en-US" w:eastAsia="en-US"/>
    </w:rPr>
  </w:style>
  <w:style w:type="paragraph" w:styleId="Heading2">
    <w:name w:val="heading 2"/>
    <w:basedOn w:val="Normal"/>
    <w:next w:val="Normal"/>
    <w:link w:val="Heading2Char"/>
    <w:uiPriority w:val="99"/>
    <w:qFormat/>
    <w:rsid w:val="0000227C"/>
    <w:pPr>
      <w:keepNext/>
      <w:spacing w:before="240" w:after="60"/>
      <w:outlineLvl w:val="1"/>
    </w:pPr>
    <w:rPr>
      <w:rFonts w:ascii="Arial" w:hAnsi="Arial"/>
      <w:b/>
      <w:bCs/>
      <w:i/>
      <w:iCs/>
      <w:sz w:val="28"/>
      <w:szCs w:val="28"/>
      <w:lang w:eastAsia="en-US"/>
    </w:rPr>
  </w:style>
  <w:style w:type="paragraph" w:styleId="Heading3">
    <w:name w:val="heading 3"/>
    <w:basedOn w:val="Normal"/>
    <w:next w:val="Normal"/>
    <w:link w:val="Heading3Char"/>
    <w:uiPriority w:val="99"/>
    <w:qFormat/>
    <w:rsid w:val="0000227C"/>
    <w:pPr>
      <w:keepNext/>
      <w:outlineLvl w:val="2"/>
    </w:pPr>
    <w:rPr>
      <w:rFonts w:eastAsia="Times New Roman"/>
      <w:b/>
      <w:bCs/>
      <w:sz w:val="28"/>
      <w:lang w:val="en-US" w:eastAsia="en-US"/>
    </w:rPr>
  </w:style>
  <w:style w:type="paragraph" w:styleId="Heading6">
    <w:name w:val="heading 6"/>
    <w:basedOn w:val="Normal"/>
    <w:next w:val="Normal"/>
    <w:link w:val="Heading6Char"/>
    <w:uiPriority w:val="99"/>
    <w:qFormat/>
    <w:rsid w:val="0000227C"/>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F3D86"/>
    <w:rPr>
      <w:rFonts w:eastAsia="MS Mincho"/>
      <w:b/>
      <w:sz w:val="24"/>
    </w:rPr>
  </w:style>
  <w:style w:type="character" w:customStyle="1" w:styleId="Heading2Char">
    <w:name w:val="Heading 2 Char"/>
    <w:basedOn w:val="DefaultParagraphFont"/>
    <w:link w:val="Heading2"/>
    <w:uiPriority w:val="99"/>
    <w:locked/>
    <w:rsid w:val="00EF3D86"/>
    <w:rPr>
      <w:rFonts w:ascii="Arial" w:eastAsia="MS Mincho" w:hAnsi="Arial"/>
      <w:b/>
      <w:i/>
      <w:sz w:val="28"/>
      <w:lang w:val="en-GB"/>
    </w:rPr>
  </w:style>
  <w:style w:type="character" w:customStyle="1" w:styleId="Heading3Char">
    <w:name w:val="Heading 3 Char"/>
    <w:basedOn w:val="DefaultParagraphFont"/>
    <w:link w:val="Heading3"/>
    <w:uiPriority w:val="99"/>
    <w:locked/>
    <w:rsid w:val="0000227C"/>
    <w:rPr>
      <w:b/>
      <w:sz w:val="24"/>
      <w:lang w:val="en-US" w:eastAsia="en-US"/>
    </w:rPr>
  </w:style>
  <w:style w:type="character" w:customStyle="1" w:styleId="Heading6Char">
    <w:name w:val="Heading 6 Char"/>
    <w:basedOn w:val="DefaultParagraphFont"/>
    <w:link w:val="Heading6"/>
    <w:uiPriority w:val="9"/>
    <w:semiHidden/>
    <w:rsid w:val="00DB6FA4"/>
    <w:rPr>
      <w:rFonts w:asciiTheme="minorHAnsi" w:eastAsiaTheme="minorEastAsia" w:hAnsiTheme="minorHAnsi" w:cstheme="minorBidi"/>
      <w:b/>
      <w:bCs/>
      <w:lang w:val="en-GB" w:eastAsia="fr-FR"/>
    </w:rPr>
  </w:style>
  <w:style w:type="paragraph" w:customStyle="1" w:styleId="style11">
    <w:name w:val="style11"/>
    <w:basedOn w:val="Normal"/>
    <w:uiPriority w:val="99"/>
    <w:rsid w:val="0000227C"/>
    <w:pPr>
      <w:spacing w:before="100" w:beforeAutospacing="1" w:after="100" w:afterAutospacing="1" w:line="240" w:lineRule="atLeast"/>
    </w:pPr>
    <w:rPr>
      <w:rFonts w:ascii="Arial" w:eastAsia="Times New Roman" w:hAnsi="Arial" w:cs="Arial"/>
      <w:sz w:val="18"/>
      <w:szCs w:val="18"/>
      <w:lang w:val="en-US" w:eastAsia="en-US"/>
    </w:rPr>
  </w:style>
  <w:style w:type="paragraph" w:customStyle="1" w:styleId="itemtext">
    <w:name w:val="itemtext"/>
    <w:basedOn w:val="Normal"/>
    <w:uiPriority w:val="99"/>
    <w:rsid w:val="0000227C"/>
    <w:pPr>
      <w:spacing w:before="100" w:beforeAutospacing="1" w:after="100" w:afterAutospacing="1"/>
    </w:pPr>
    <w:rPr>
      <w:rFonts w:eastAsia="Times New Roman"/>
      <w:lang w:val="en-US" w:eastAsia="en-US"/>
    </w:rPr>
  </w:style>
  <w:style w:type="paragraph" w:styleId="BodyText">
    <w:name w:val="Body Text"/>
    <w:basedOn w:val="Normal"/>
    <w:link w:val="BodyTextChar"/>
    <w:uiPriority w:val="99"/>
    <w:rsid w:val="0000227C"/>
    <w:rPr>
      <w:rFonts w:eastAsia="Times New Roman"/>
      <w:b/>
      <w:bCs/>
      <w:lang w:val="fr-FR"/>
    </w:rPr>
  </w:style>
  <w:style w:type="character" w:customStyle="1" w:styleId="BodyTextChar">
    <w:name w:val="Body Text Char"/>
    <w:basedOn w:val="DefaultParagraphFont"/>
    <w:link w:val="BodyText"/>
    <w:uiPriority w:val="99"/>
    <w:semiHidden/>
    <w:rsid w:val="00DB6FA4"/>
    <w:rPr>
      <w:rFonts w:eastAsia="MS Mincho"/>
      <w:sz w:val="24"/>
      <w:szCs w:val="24"/>
      <w:lang w:val="en-GB" w:eastAsia="fr-FR"/>
    </w:rPr>
  </w:style>
  <w:style w:type="character" w:styleId="Emphasis">
    <w:name w:val="Emphasis"/>
    <w:basedOn w:val="DefaultParagraphFont"/>
    <w:uiPriority w:val="99"/>
    <w:qFormat/>
    <w:rsid w:val="0000227C"/>
    <w:rPr>
      <w:rFonts w:cs="Times New Roman"/>
    </w:rPr>
  </w:style>
  <w:style w:type="paragraph" w:styleId="BodyText2">
    <w:name w:val="Body Text 2"/>
    <w:basedOn w:val="Normal"/>
    <w:link w:val="BodyText2Char"/>
    <w:uiPriority w:val="99"/>
    <w:rsid w:val="0000227C"/>
    <w:pPr>
      <w:spacing w:after="120" w:line="480" w:lineRule="auto"/>
    </w:pPr>
  </w:style>
  <w:style w:type="character" w:customStyle="1" w:styleId="BodyText2Char">
    <w:name w:val="Body Text 2 Char"/>
    <w:basedOn w:val="DefaultParagraphFont"/>
    <w:link w:val="BodyText2"/>
    <w:uiPriority w:val="99"/>
    <w:semiHidden/>
    <w:rsid w:val="00DB6FA4"/>
    <w:rPr>
      <w:rFonts w:eastAsia="MS Mincho"/>
      <w:sz w:val="24"/>
      <w:szCs w:val="24"/>
      <w:lang w:val="en-GB" w:eastAsia="fr-FR"/>
    </w:rPr>
  </w:style>
  <w:style w:type="character" w:customStyle="1" w:styleId="CarCar">
    <w:name w:val="Car Car"/>
    <w:uiPriority w:val="99"/>
    <w:rsid w:val="0000227C"/>
    <w:rPr>
      <w:b/>
      <w:sz w:val="24"/>
      <w:lang w:val="fr-FR" w:eastAsia="fr-FR"/>
    </w:rPr>
  </w:style>
  <w:style w:type="paragraph" w:customStyle="1" w:styleId="Paragraphedeliste1">
    <w:name w:val="Paragraphe de liste1"/>
    <w:basedOn w:val="Normal"/>
    <w:uiPriority w:val="99"/>
    <w:rsid w:val="0000227C"/>
    <w:pPr>
      <w:spacing w:after="200" w:line="276" w:lineRule="auto"/>
      <w:ind w:left="720"/>
      <w:contextualSpacing/>
    </w:pPr>
    <w:rPr>
      <w:rFonts w:ascii="Calibri" w:eastAsia="Times New Roman" w:hAnsi="Calibri" w:cs="Arial"/>
      <w:sz w:val="22"/>
      <w:szCs w:val="22"/>
      <w:lang w:val="fr-CA" w:eastAsia="en-US"/>
    </w:rPr>
  </w:style>
  <w:style w:type="paragraph" w:customStyle="1" w:styleId="Paragraphedeliste11">
    <w:name w:val="Paragraphe de liste11"/>
    <w:basedOn w:val="Normal"/>
    <w:uiPriority w:val="99"/>
    <w:rsid w:val="0000227C"/>
    <w:pPr>
      <w:spacing w:after="200" w:line="276" w:lineRule="auto"/>
      <w:ind w:left="720"/>
      <w:contextualSpacing/>
    </w:pPr>
    <w:rPr>
      <w:rFonts w:ascii="Calibri" w:eastAsia="Times New Roman" w:hAnsi="Calibri" w:cs="Arial"/>
      <w:sz w:val="22"/>
      <w:szCs w:val="22"/>
      <w:lang w:val="fr-FR" w:eastAsia="en-US"/>
    </w:rPr>
  </w:style>
  <w:style w:type="character" w:styleId="Hyperlink">
    <w:name w:val="Hyperlink"/>
    <w:basedOn w:val="DefaultParagraphFont"/>
    <w:uiPriority w:val="99"/>
    <w:rsid w:val="0000227C"/>
    <w:rPr>
      <w:rFonts w:cs="Times New Roman"/>
      <w:color w:val="0000FF"/>
      <w:u w:val="none"/>
      <w:effect w:val="none"/>
    </w:rPr>
  </w:style>
  <w:style w:type="character" w:customStyle="1" w:styleId="shorttext">
    <w:name w:val="short_text"/>
    <w:basedOn w:val="DefaultParagraphFont"/>
    <w:uiPriority w:val="99"/>
    <w:rsid w:val="0000227C"/>
    <w:rPr>
      <w:rFonts w:cs="Times New Roman"/>
    </w:rPr>
  </w:style>
  <w:style w:type="character" w:customStyle="1" w:styleId="longtext">
    <w:name w:val="long_text"/>
    <w:basedOn w:val="DefaultParagraphFont"/>
    <w:uiPriority w:val="99"/>
    <w:rsid w:val="0000227C"/>
    <w:rPr>
      <w:rFonts w:cs="Times New Roman"/>
    </w:rPr>
  </w:style>
  <w:style w:type="paragraph" w:styleId="BodyText3">
    <w:name w:val="Body Text 3"/>
    <w:basedOn w:val="Normal"/>
    <w:link w:val="BodyText3Char"/>
    <w:uiPriority w:val="99"/>
    <w:rsid w:val="0000227C"/>
    <w:pPr>
      <w:jc w:val="both"/>
    </w:pPr>
    <w:rPr>
      <w:szCs w:val="22"/>
      <w:lang w:val="fr-FR"/>
    </w:rPr>
  </w:style>
  <w:style w:type="character" w:customStyle="1" w:styleId="BodyText3Char">
    <w:name w:val="Body Text 3 Char"/>
    <w:basedOn w:val="DefaultParagraphFont"/>
    <w:link w:val="BodyText3"/>
    <w:uiPriority w:val="99"/>
    <w:semiHidden/>
    <w:rsid w:val="00DB6FA4"/>
    <w:rPr>
      <w:rFonts w:eastAsia="MS Mincho"/>
      <w:sz w:val="16"/>
      <w:szCs w:val="16"/>
      <w:lang w:val="en-GB" w:eastAsia="fr-FR"/>
    </w:rPr>
  </w:style>
  <w:style w:type="paragraph" w:styleId="FootnoteText">
    <w:name w:val="footnote text"/>
    <w:basedOn w:val="Normal"/>
    <w:link w:val="FootnoteTextChar"/>
    <w:uiPriority w:val="99"/>
    <w:semiHidden/>
    <w:rsid w:val="0000227C"/>
    <w:pPr>
      <w:spacing w:after="200" w:line="276" w:lineRule="auto"/>
    </w:pPr>
    <w:rPr>
      <w:rFonts w:ascii="Calibri" w:eastAsia="Times New Roman" w:hAnsi="Calibri" w:cs="Arial"/>
      <w:sz w:val="20"/>
      <w:szCs w:val="20"/>
      <w:lang w:val="fr-FR" w:eastAsia="en-US"/>
    </w:rPr>
  </w:style>
  <w:style w:type="character" w:customStyle="1" w:styleId="FootnoteTextChar">
    <w:name w:val="Footnote Text Char"/>
    <w:basedOn w:val="DefaultParagraphFont"/>
    <w:link w:val="FootnoteText"/>
    <w:uiPriority w:val="99"/>
    <w:semiHidden/>
    <w:locked/>
    <w:rsid w:val="0000227C"/>
    <w:rPr>
      <w:rFonts w:ascii="Calibri" w:eastAsia="Times New Roman" w:hAnsi="Calibri"/>
      <w:lang w:val="fr-FR" w:eastAsia="en-US"/>
    </w:rPr>
  </w:style>
  <w:style w:type="paragraph" w:styleId="Footer">
    <w:name w:val="footer"/>
    <w:basedOn w:val="Normal"/>
    <w:link w:val="FooterChar"/>
    <w:uiPriority w:val="99"/>
    <w:rsid w:val="0000227C"/>
    <w:pPr>
      <w:tabs>
        <w:tab w:val="center" w:pos="4320"/>
        <w:tab w:val="right" w:pos="8640"/>
      </w:tabs>
      <w:spacing w:after="200" w:line="276" w:lineRule="auto"/>
    </w:pPr>
    <w:rPr>
      <w:rFonts w:ascii="Calibri" w:eastAsia="Times New Roman" w:hAnsi="Calibri" w:cs="Arial"/>
      <w:sz w:val="22"/>
      <w:szCs w:val="22"/>
      <w:lang w:val="fr-FR" w:eastAsia="en-US"/>
    </w:rPr>
  </w:style>
  <w:style w:type="character" w:customStyle="1" w:styleId="FooterChar">
    <w:name w:val="Footer Char"/>
    <w:basedOn w:val="DefaultParagraphFont"/>
    <w:link w:val="Footer"/>
    <w:uiPriority w:val="99"/>
    <w:semiHidden/>
    <w:rsid w:val="00DB6FA4"/>
    <w:rPr>
      <w:rFonts w:eastAsia="MS Mincho"/>
      <w:sz w:val="24"/>
      <w:szCs w:val="24"/>
      <w:lang w:val="en-GB" w:eastAsia="fr-FR"/>
    </w:rPr>
  </w:style>
  <w:style w:type="paragraph" w:styleId="Header">
    <w:name w:val="header"/>
    <w:basedOn w:val="Normal"/>
    <w:link w:val="HeaderChar"/>
    <w:uiPriority w:val="99"/>
    <w:rsid w:val="0000227C"/>
    <w:pPr>
      <w:tabs>
        <w:tab w:val="center" w:pos="4320"/>
        <w:tab w:val="right" w:pos="8640"/>
      </w:tabs>
      <w:spacing w:after="200" w:line="276" w:lineRule="auto"/>
    </w:pPr>
    <w:rPr>
      <w:rFonts w:ascii="Calibri" w:eastAsia="Times New Roman" w:hAnsi="Calibri" w:cs="Arial"/>
      <w:sz w:val="22"/>
      <w:szCs w:val="22"/>
      <w:lang w:val="fr-FR" w:eastAsia="en-US"/>
    </w:rPr>
  </w:style>
  <w:style w:type="character" w:customStyle="1" w:styleId="HeaderChar">
    <w:name w:val="Header Char"/>
    <w:basedOn w:val="DefaultParagraphFont"/>
    <w:link w:val="Header"/>
    <w:uiPriority w:val="99"/>
    <w:semiHidden/>
    <w:rsid w:val="00DB6FA4"/>
    <w:rPr>
      <w:rFonts w:eastAsia="MS Mincho"/>
      <w:sz w:val="24"/>
      <w:szCs w:val="24"/>
      <w:lang w:val="en-GB" w:eastAsia="fr-FR"/>
    </w:rPr>
  </w:style>
  <w:style w:type="paragraph" w:customStyle="1" w:styleId="ListParagraph1">
    <w:name w:val="List Paragraph1"/>
    <w:basedOn w:val="Normal"/>
    <w:uiPriority w:val="99"/>
    <w:rsid w:val="0000227C"/>
    <w:pPr>
      <w:spacing w:after="200" w:line="276" w:lineRule="auto"/>
      <w:ind w:left="720"/>
      <w:contextualSpacing/>
    </w:pPr>
    <w:rPr>
      <w:rFonts w:ascii="Calibri" w:eastAsia="Times New Roman" w:hAnsi="Calibri" w:cs="Arial"/>
      <w:sz w:val="22"/>
      <w:szCs w:val="22"/>
      <w:lang w:val="fr-FR" w:eastAsia="en-US"/>
    </w:rPr>
  </w:style>
  <w:style w:type="paragraph" w:customStyle="1" w:styleId="txt">
    <w:name w:val="txt"/>
    <w:basedOn w:val="Normal"/>
    <w:uiPriority w:val="99"/>
    <w:rsid w:val="0000227C"/>
    <w:pPr>
      <w:spacing w:before="100" w:beforeAutospacing="1" w:after="100" w:afterAutospacing="1"/>
    </w:pPr>
    <w:rPr>
      <w:rFonts w:eastAsia="Times New Roman"/>
      <w:lang w:val="fr-FR"/>
    </w:rPr>
  </w:style>
  <w:style w:type="paragraph" w:styleId="TOC1">
    <w:name w:val="toc 1"/>
    <w:basedOn w:val="Normal"/>
    <w:next w:val="Normal"/>
    <w:autoRedefine/>
    <w:uiPriority w:val="99"/>
    <w:semiHidden/>
    <w:rsid w:val="0000227C"/>
    <w:pPr>
      <w:tabs>
        <w:tab w:val="left" w:pos="540"/>
        <w:tab w:val="right" w:leader="dot" w:pos="8630"/>
      </w:tabs>
    </w:pPr>
    <w:rPr>
      <w:b/>
      <w:bCs/>
      <w:noProof/>
      <w:color w:val="663300"/>
      <w:sz w:val="22"/>
      <w:szCs w:val="22"/>
      <w:lang w:eastAsia="en-US"/>
    </w:rPr>
  </w:style>
  <w:style w:type="paragraph" w:styleId="TOC2">
    <w:name w:val="toc 2"/>
    <w:basedOn w:val="Normal"/>
    <w:next w:val="Normal"/>
    <w:autoRedefine/>
    <w:uiPriority w:val="99"/>
    <w:semiHidden/>
    <w:rsid w:val="0000227C"/>
    <w:pPr>
      <w:tabs>
        <w:tab w:val="right" w:leader="dot" w:pos="8630"/>
      </w:tabs>
      <w:ind w:left="1800" w:hanging="1260"/>
    </w:pPr>
  </w:style>
  <w:style w:type="character" w:styleId="PageNumber">
    <w:name w:val="page number"/>
    <w:basedOn w:val="DefaultParagraphFont"/>
    <w:uiPriority w:val="99"/>
    <w:rsid w:val="00850AD4"/>
    <w:rPr>
      <w:rFonts w:cs="Times New Roman"/>
    </w:rPr>
  </w:style>
  <w:style w:type="paragraph" w:customStyle="1" w:styleId="Sansinterligne1">
    <w:name w:val="Sans interligne1"/>
    <w:uiPriority w:val="99"/>
    <w:rsid w:val="00EF3D86"/>
    <w:rPr>
      <w:rFonts w:ascii="Calibri" w:hAnsi="Calibri" w:cs="Arial"/>
      <w:lang w:val="fr-FR"/>
    </w:rPr>
  </w:style>
  <w:style w:type="paragraph" w:styleId="BalloonText">
    <w:name w:val="Balloon Text"/>
    <w:basedOn w:val="Normal"/>
    <w:link w:val="BalloonTextChar"/>
    <w:uiPriority w:val="99"/>
    <w:rsid w:val="00B90466"/>
    <w:rPr>
      <w:rFonts w:ascii="Tahoma" w:hAnsi="Tahoma"/>
      <w:sz w:val="16"/>
      <w:szCs w:val="16"/>
      <w:lang w:eastAsia="en-US"/>
    </w:rPr>
  </w:style>
  <w:style w:type="character" w:customStyle="1" w:styleId="BalloonTextChar">
    <w:name w:val="Balloon Text Char"/>
    <w:basedOn w:val="DefaultParagraphFont"/>
    <w:link w:val="BalloonText"/>
    <w:uiPriority w:val="99"/>
    <w:locked/>
    <w:rsid w:val="00B90466"/>
    <w:rPr>
      <w:rFonts w:ascii="Tahoma" w:eastAsia="MS Mincho" w:hAnsi="Tahoma"/>
      <w:sz w:val="16"/>
      <w:lang w:val="en-GB"/>
    </w:rPr>
  </w:style>
  <w:style w:type="character" w:customStyle="1" w:styleId="longtext1">
    <w:name w:val="long_text1"/>
    <w:basedOn w:val="DefaultParagraphFont"/>
    <w:uiPriority w:val="99"/>
    <w:rsid w:val="00675C59"/>
    <w:rPr>
      <w:rFonts w:cs="Times New Roman"/>
      <w:sz w:val="20"/>
      <w:szCs w:val="20"/>
    </w:rPr>
  </w:style>
  <w:style w:type="paragraph" w:styleId="ListParagraph">
    <w:name w:val="List Paragraph"/>
    <w:basedOn w:val="Normal"/>
    <w:uiPriority w:val="99"/>
    <w:qFormat/>
    <w:rsid w:val="00675C59"/>
    <w:pPr>
      <w:spacing w:after="200" w:line="276" w:lineRule="auto"/>
      <w:ind w:left="720"/>
      <w:contextualSpacing/>
    </w:pPr>
    <w:rPr>
      <w:rFonts w:ascii="Calibri" w:eastAsia="Times New Roman" w:hAnsi="Calibri" w:cs="Arial"/>
      <w:sz w:val="22"/>
      <w:szCs w:val="22"/>
      <w:lang w:val="fr-CA"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oter" Target="footer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4.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161</TotalTime>
  <Pages>57</Pages>
  <Words>18723</Words>
  <Characters>-32766</Characters>
  <Application>Microsoft Office Outlook</Application>
  <DocSecurity>0</DocSecurity>
  <Lines>0</Lines>
  <Paragraphs>0</Paragraphs>
  <ScaleCrop>false</ScaleCrop>
  <Company>UNECA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de la réunion d’experts sur le</dc:title>
  <dc:subject/>
  <dc:creator>SRO</dc:creator>
  <cp:keywords/>
  <dc:description/>
  <cp:lastModifiedBy>SRO</cp:lastModifiedBy>
  <cp:revision>14</cp:revision>
  <cp:lastPrinted>2011-02-21T11:11:00Z</cp:lastPrinted>
  <dcterms:created xsi:type="dcterms:W3CDTF">2011-02-21T00:52:00Z</dcterms:created>
  <dcterms:modified xsi:type="dcterms:W3CDTF">2011-02-21T11:54:00Z</dcterms:modified>
</cp:coreProperties>
</file>