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D18" w:rsidRPr="005C19D2" w:rsidRDefault="00550D18" w:rsidP="00550D18">
      <w:r>
        <w:rPr>
          <w:noProof/>
          <w:spacing w:val="-3"/>
          <w:lang w:val="en-US"/>
        </w:rPr>
        <w:drawing>
          <wp:inline distT="0" distB="0" distL="0" distR="0">
            <wp:extent cx="809625" cy="6762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76275"/>
                    </a:xfrm>
                    <a:prstGeom prst="rect">
                      <a:avLst/>
                    </a:prstGeom>
                    <a:noFill/>
                    <a:ln w="9525">
                      <a:noFill/>
                      <a:miter lim="800000"/>
                      <a:headEnd/>
                      <a:tailEnd/>
                    </a:ln>
                  </pic:spPr>
                </pic:pic>
              </a:graphicData>
            </a:graphic>
          </wp:inline>
        </w:drawing>
      </w:r>
      <w:r w:rsidRPr="005C19D2">
        <w:rPr>
          <w:spacing w:val="-3"/>
        </w:rPr>
        <w:tab/>
      </w:r>
      <w:r w:rsidRPr="005C19D2">
        <w:rPr>
          <w:spacing w:val="-3"/>
        </w:rPr>
        <w:tab/>
      </w:r>
      <w:r w:rsidRPr="005C19D2">
        <w:rPr>
          <w:spacing w:val="-3"/>
        </w:rPr>
        <w:tab/>
      </w:r>
      <w:r w:rsidRPr="005C19D2">
        <w:rPr>
          <w:spacing w:val="-3"/>
        </w:rPr>
        <w:tab/>
      </w:r>
      <w:r w:rsidRPr="005C19D2">
        <w:rPr>
          <w:spacing w:val="-3"/>
        </w:rPr>
        <w:tab/>
      </w:r>
      <w:r w:rsidRPr="005C19D2">
        <w:rPr>
          <w:spacing w:val="-3"/>
        </w:rPr>
        <w:tab/>
      </w:r>
      <w:r w:rsidRPr="005C19D2">
        <w:rPr>
          <w:spacing w:val="-3"/>
        </w:rPr>
        <w:tab/>
      </w:r>
      <w:r w:rsidRPr="005C19D2">
        <w:rPr>
          <w:spacing w:val="-3"/>
        </w:rPr>
        <w:tab/>
      </w:r>
      <w:r w:rsidRPr="005C19D2">
        <w:rPr>
          <w:spacing w:val="-3"/>
        </w:rPr>
        <w:tab/>
      </w:r>
      <w:r w:rsidRPr="005C19D2">
        <w:rPr>
          <w:spacing w:val="-3"/>
        </w:rPr>
        <w:tab/>
      </w:r>
      <w:r w:rsidRPr="005C19D2">
        <w:rPr>
          <w:spacing w:val="-3"/>
        </w:rPr>
        <w:tab/>
      </w:r>
    </w:p>
    <w:p w:rsidR="00550D18" w:rsidRPr="005C19D2" w:rsidRDefault="00550D18" w:rsidP="00550D18">
      <w:pPr>
        <w:ind w:left="2160" w:hanging="2160"/>
        <w:rPr>
          <w:b/>
          <w:bCs/>
        </w:rPr>
      </w:pPr>
      <w:r w:rsidRPr="005C19D2">
        <w:rPr>
          <w:b/>
          <w:bCs/>
        </w:rPr>
        <w:t>NATIONS UNIES</w:t>
      </w:r>
    </w:p>
    <w:p w:rsidR="00550D18" w:rsidRPr="005C19D2" w:rsidRDefault="00550D18" w:rsidP="00550D18">
      <w:pPr>
        <w:ind w:left="2160" w:hanging="2160"/>
        <w:rPr>
          <w:b/>
          <w:bCs/>
        </w:rPr>
      </w:pPr>
      <w:r w:rsidRPr="005C19D2">
        <w:rPr>
          <w:b/>
          <w:bCs/>
        </w:rPr>
        <w:t>COMMISSION ECONOMIQUE POUR L'AFRIQUE</w:t>
      </w:r>
    </w:p>
    <w:p w:rsidR="00550D18" w:rsidRPr="005C19D2" w:rsidRDefault="00550D18" w:rsidP="00550D18">
      <w:pPr>
        <w:ind w:left="2160" w:hanging="2160"/>
        <w:rPr>
          <w:b/>
          <w:bCs/>
        </w:rPr>
      </w:pPr>
      <w:r>
        <w:rPr>
          <w:b/>
          <w:bCs/>
        </w:rPr>
        <w:t>Bureau pour l’Afrique du N</w:t>
      </w:r>
      <w:r w:rsidRPr="005C19D2">
        <w:rPr>
          <w:b/>
          <w:bCs/>
        </w:rPr>
        <w:t xml:space="preserve">ord </w:t>
      </w:r>
    </w:p>
    <w:p w:rsidR="00550D18" w:rsidRPr="005C19D2" w:rsidRDefault="00550D18" w:rsidP="00550D18">
      <w:pPr>
        <w:ind w:left="2160" w:right="-1134" w:hanging="2160"/>
      </w:pPr>
      <w:r w:rsidRPr="005C19D2">
        <w:t>_____________________________________________________________</w:t>
      </w:r>
      <w:r>
        <w:t>__________________________</w:t>
      </w:r>
    </w:p>
    <w:p w:rsidR="00460CAA" w:rsidRDefault="00460CAA" w:rsidP="00460CAA">
      <w:pPr>
        <w:jc w:val="center"/>
        <w:rPr>
          <w:b/>
          <w:sz w:val="24"/>
          <w:szCs w:val="24"/>
        </w:rPr>
      </w:pPr>
    </w:p>
    <w:p w:rsidR="00460CAA" w:rsidRDefault="00460CAA" w:rsidP="00460CAA">
      <w:pPr>
        <w:jc w:val="center"/>
        <w:rPr>
          <w:b/>
          <w:sz w:val="24"/>
          <w:szCs w:val="24"/>
        </w:rPr>
      </w:pPr>
    </w:p>
    <w:p w:rsidR="00550D18" w:rsidRDefault="00550D18" w:rsidP="00460CAA">
      <w:pPr>
        <w:jc w:val="center"/>
        <w:rPr>
          <w:b/>
          <w:sz w:val="24"/>
          <w:szCs w:val="24"/>
        </w:rPr>
      </w:pPr>
    </w:p>
    <w:p w:rsidR="00550D18" w:rsidRDefault="00550D18" w:rsidP="00460CAA">
      <w:pPr>
        <w:jc w:val="center"/>
        <w:rPr>
          <w:b/>
          <w:sz w:val="24"/>
          <w:szCs w:val="24"/>
        </w:rPr>
      </w:pPr>
    </w:p>
    <w:p w:rsidR="00550D18" w:rsidRDefault="00550D18" w:rsidP="00460CAA">
      <w:pPr>
        <w:jc w:val="center"/>
        <w:rPr>
          <w:b/>
          <w:sz w:val="24"/>
          <w:szCs w:val="24"/>
        </w:rPr>
      </w:pPr>
    </w:p>
    <w:p w:rsidR="00550D18" w:rsidRDefault="00550D18" w:rsidP="00460CAA">
      <w:pPr>
        <w:jc w:val="center"/>
        <w:rPr>
          <w:b/>
          <w:sz w:val="24"/>
          <w:szCs w:val="24"/>
        </w:rPr>
      </w:pPr>
    </w:p>
    <w:p w:rsidR="00550D18" w:rsidRDefault="00550D18" w:rsidP="00460CAA">
      <w:pPr>
        <w:jc w:val="center"/>
        <w:rPr>
          <w:b/>
          <w:sz w:val="24"/>
          <w:szCs w:val="24"/>
        </w:rPr>
      </w:pPr>
    </w:p>
    <w:p w:rsidR="00550D18" w:rsidRDefault="00550D18" w:rsidP="00460CAA">
      <w:pPr>
        <w:jc w:val="center"/>
        <w:rPr>
          <w:b/>
          <w:sz w:val="24"/>
          <w:szCs w:val="24"/>
        </w:rPr>
      </w:pPr>
    </w:p>
    <w:p w:rsidR="004B17C6" w:rsidRPr="005530D4" w:rsidRDefault="005530D4" w:rsidP="00460CAA">
      <w:pPr>
        <w:jc w:val="center"/>
        <w:rPr>
          <w:b/>
          <w:sz w:val="24"/>
          <w:szCs w:val="24"/>
        </w:rPr>
      </w:pPr>
      <w:r w:rsidRPr="005530D4">
        <w:rPr>
          <w:b/>
          <w:sz w:val="24"/>
          <w:szCs w:val="24"/>
        </w:rPr>
        <w:t>Rapport d’évaluation du Comité Intergouvernemental d’Experts</w:t>
      </w:r>
    </w:p>
    <w:p w:rsidR="005530D4" w:rsidRPr="005530D4" w:rsidRDefault="005530D4" w:rsidP="00460CAA">
      <w:pPr>
        <w:jc w:val="center"/>
        <w:rPr>
          <w:sz w:val="24"/>
          <w:szCs w:val="24"/>
        </w:rPr>
      </w:pPr>
      <w:r w:rsidRPr="005530D4">
        <w:rPr>
          <w:sz w:val="24"/>
          <w:szCs w:val="24"/>
        </w:rPr>
        <w:t>Rabat, Maroc</w:t>
      </w:r>
    </w:p>
    <w:p w:rsidR="005530D4" w:rsidRPr="005530D4" w:rsidRDefault="005530D4" w:rsidP="00460CAA">
      <w:pPr>
        <w:jc w:val="center"/>
        <w:rPr>
          <w:sz w:val="24"/>
          <w:szCs w:val="24"/>
        </w:rPr>
      </w:pPr>
      <w:r w:rsidRPr="005530D4">
        <w:rPr>
          <w:sz w:val="24"/>
          <w:szCs w:val="24"/>
        </w:rPr>
        <w:t>26 février-01 mars 2013</w:t>
      </w:r>
    </w:p>
    <w:p w:rsidR="005530D4" w:rsidRDefault="005530D4" w:rsidP="00460CAA">
      <w:pPr>
        <w:jc w:val="both"/>
        <w:rPr>
          <w:sz w:val="24"/>
          <w:szCs w:val="24"/>
        </w:rPr>
      </w:pPr>
    </w:p>
    <w:p w:rsidR="00460CAA" w:rsidRDefault="00460CAA" w:rsidP="00460CAA">
      <w:pPr>
        <w:jc w:val="both"/>
        <w:rPr>
          <w:sz w:val="24"/>
          <w:szCs w:val="24"/>
        </w:rPr>
      </w:pPr>
    </w:p>
    <w:p w:rsidR="00460CAA" w:rsidRDefault="00460CAA" w:rsidP="00460CAA">
      <w:pPr>
        <w:jc w:val="both"/>
        <w:rPr>
          <w:sz w:val="24"/>
          <w:szCs w:val="24"/>
        </w:rPr>
      </w:pPr>
    </w:p>
    <w:p w:rsidR="00460CAA" w:rsidRDefault="00460CAA" w:rsidP="00460CAA">
      <w:pPr>
        <w:jc w:val="both"/>
        <w:rPr>
          <w:sz w:val="24"/>
          <w:szCs w:val="24"/>
        </w:rPr>
      </w:pPr>
    </w:p>
    <w:p w:rsidR="00460CAA" w:rsidRDefault="00460CAA" w:rsidP="00460CAA">
      <w:pPr>
        <w:jc w:val="both"/>
        <w:rPr>
          <w:sz w:val="24"/>
          <w:szCs w:val="24"/>
        </w:rPr>
      </w:pPr>
    </w:p>
    <w:p w:rsidR="00550D18" w:rsidRDefault="00550D18" w:rsidP="00460CAA">
      <w:pPr>
        <w:jc w:val="both"/>
        <w:rPr>
          <w:sz w:val="24"/>
          <w:szCs w:val="24"/>
        </w:rPr>
      </w:pPr>
    </w:p>
    <w:p w:rsidR="00550D18" w:rsidRDefault="00550D18" w:rsidP="00460CAA">
      <w:pPr>
        <w:jc w:val="both"/>
        <w:rPr>
          <w:sz w:val="24"/>
          <w:szCs w:val="24"/>
        </w:rPr>
      </w:pPr>
    </w:p>
    <w:p w:rsidR="00550D18" w:rsidRDefault="00550D18" w:rsidP="00460CAA">
      <w:pPr>
        <w:jc w:val="both"/>
        <w:rPr>
          <w:sz w:val="24"/>
          <w:szCs w:val="24"/>
        </w:rPr>
      </w:pPr>
    </w:p>
    <w:p w:rsidR="00550D18" w:rsidRDefault="00550D18" w:rsidP="00460CAA">
      <w:pPr>
        <w:jc w:val="both"/>
        <w:rPr>
          <w:sz w:val="24"/>
          <w:szCs w:val="24"/>
        </w:rPr>
      </w:pPr>
    </w:p>
    <w:p w:rsidR="005530D4" w:rsidRPr="00B1476B" w:rsidRDefault="005530D4" w:rsidP="00460CAA">
      <w:pPr>
        <w:jc w:val="both"/>
        <w:rPr>
          <w:b/>
          <w:sz w:val="28"/>
          <w:szCs w:val="28"/>
        </w:rPr>
      </w:pPr>
      <w:r w:rsidRPr="00B1476B">
        <w:rPr>
          <w:b/>
          <w:sz w:val="28"/>
          <w:szCs w:val="28"/>
        </w:rPr>
        <w:lastRenderedPageBreak/>
        <w:t>Participation </w:t>
      </w:r>
    </w:p>
    <w:p w:rsidR="005530D4" w:rsidRDefault="005530D4" w:rsidP="00460CAA">
      <w:pPr>
        <w:jc w:val="both"/>
        <w:rPr>
          <w:sz w:val="24"/>
          <w:szCs w:val="24"/>
        </w:rPr>
      </w:pPr>
      <w:r>
        <w:rPr>
          <w:sz w:val="24"/>
          <w:szCs w:val="24"/>
        </w:rPr>
        <w:t>Le formulaire d’évaluation du CIE a été rempli par 52</w:t>
      </w:r>
      <w:r w:rsidR="00301296">
        <w:rPr>
          <w:sz w:val="24"/>
          <w:szCs w:val="24"/>
        </w:rPr>
        <w:t xml:space="preserve"> participants</w:t>
      </w:r>
      <w:r>
        <w:rPr>
          <w:sz w:val="24"/>
          <w:szCs w:val="24"/>
        </w:rPr>
        <w:t xml:space="preserve">. </w:t>
      </w:r>
    </w:p>
    <w:p w:rsidR="005530D4" w:rsidRDefault="005530D4" w:rsidP="00460CAA">
      <w:pPr>
        <w:jc w:val="both"/>
        <w:rPr>
          <w:sz w:val="24"/>
          <w:szCs w:val="24"/>
        </w:rPr>
      </w:pPr>
      <w:r>
        <w:rPr>
          <w:noProof/>
          <w:sz w:val="24"/>
          <w:szCs w:val="24"/>
          <w:lang w:val="en-US"/>
        </w:rPr>
        <w:drawing>
          <wp:inline distT="0" distB="0" distL="0" distR="0">
            <wp:extent cx="6324600" cy="2276475"/>
            <wp:effectExtent l="19050" t="0" r="1905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530D4" w:rsidRDefault="005530D4" w:rsidP="00460CAA">
      <w:pPr>
        <w:jc w:val="both"/>
        <w:rPr>
          <w:sz w:val="24"/>
          <w:szCs w:val="24"/>
        </w:rPr>
      </w:pPr>
      <w:r>
        <w:rPr>
          <w:sz w:val="24"/>
          <w:szCs w:val="24"/>
        </w:rPr>
        <w:t>70% des personnes ayant rempli le formulaire participe pour la première fois au CIE du BSR CEA-AN. A noter notamment que 8 des 15 personnes ayant déjà participé dans des éditions antérieures l’ont fait plus de deux fois.</w:t>
      </w:r>
    </w:p>
    <w:p w:rsidR="005530D4" w:rsidRDefault="00675B5E" w:rsidP="00460CAA">
      <w:pPr>
        <w:jc w:val="both"/>
        <w:rPr>
          <w:sz w:val="24"/>
          <w:szCs w:val="24"/>
        </w:rPr>
      </w:pPr>
      <w:r>
        <w:rPr>
          <w:sz w:val="24"/>
          <w:szCs w:val="24"/>
        </w:rPr>
        <w:t>Il est également important de signaler que le pourcentage de participants déclarant être familier avec le programme de travail de la CEA dépasse le pourcentage des participants « anciens ». En effet, Il est de  près de 60%, ce qui témoigne du fait qu’une partie des « nouveaux » participants connai</w:t>
      </w:r>
      <w:r w:rsidR="00C33B66">
        <w:rPr>
          <w:sz w:val="24"/>
          <w:szCs w:val="24"/>
        </w:rPr>
        <w:t>sse</w:t>
      </w:r>
      <w:r>
        <w:rPr>
          <w:sz w:val="24"/>
          <w:szCs w:val="24"/>
        </w:rPr>
        <w:t xml:space="preserve"> le programme de travail de la Commission.</w:t>
      </w:r>
    </w:p>
    <w:p w:rsidR="00675B5E" w:rsidRDefault="00675B5E" w:rsidP="00460CAA">
      <w:pPr>
        <w:jc w:val="both"/>
        <w:rPr>
          <w:sz w:val="24"/>
          <w:szCs w:val="24"/>
        </w:rPr>
      </w:pPr>
      <w:r>
        <w:rPr>
          <w:noProof/>
          <w:sz w:val="24"/>
          <w:szCs w:val="24"/>
          <w:lang w:val="en-US"/>
        </w:rPr>
        <w:drawing>
          <wp:inline distT="0" distB="0" distL="0" distR="0">
            <wp:extent cx="6324600" cy="2590800"/>
            <wp:effectExtent l="19050" t="0" r="1905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60CAA" w:rsidRPr="00460CAA" w:rsidRDefault="00460CAA" w:rsidP="00460CAA">
      <w:pPr>
        <w:jc w:val="both"/>
        <w:rPr>
          <w:sz w:val="24"/>
          <w:szCs w:val="24"/>
        </w:rPr>
      </w:pPr>
      <w:r>
        <w:rPr>
          <w:sz w:val="24"/>
          <w:szCs w:val="24"/>
        </w:rPr>
        <w:t>Les publications et les participations aux réunions de la CEA sont les mécanismes les plus cités ayant permis cette familiarité.</w:t>
      </w:r>
    </w:p>
    <w:p w:rsidR="00550D18" w:rsidRDefault="00550D18" w:rsidP="00460CAA">
      <w:pPr>
        <w:jc w:val="both"/>
        <w:rPr>
          <w:b/>
          <w:sz w:val="28"/>
          <w:szCs w:val="28"/>
        </w:rPr>
      </w:pPr>
    </w:p>
    <w:p w:rsidR="00550D18" w:rsidRDefault="00550D18" w:rsidP="00460CAA">
      <w:pPr>
        <w:jc w:val="both"/>
        <w:rPr>
          <w:b/>
          <w:sz w:val="28"/>
          <w:szCs w:val="28"/>
        </w:rPr>
      </w:pPr>
    </w:p>
    <w:p w:rsidR="00675B5E" w:rsidRPr="00B1476B" w:rsidRDefault="00550D18" w:rsidP="00460CAA">
      <w:pPr>
        <w:jc w:val="both"/>
        <w:rPr>
          <w:b/>
          <w:sz w:val="28"/>
          <w:szCs w:val="28"/>
        </w:rPr>
      </w:pPr>
      <w:r>
        <w:rPr>
          <w:b/>
          <w:sz w:val="28"/>
          <w:szCs w:val="28"/>
        </w:rPr>
        <w:lastRenderedPageBreak/>
        <w:t>Aspects substantifs</w:t>
      </w:r>
    </w:p>
    <w:p w:rsidR="00675B5E" w:rsidRDefault="00B819B1" w:rsidP="00460CAA">
      <w:pPr>
        <w:jc w:val="both"/>
        <w:rPr>
          <w:sz w:val="24"/>
          <w:szCs w:val="24"/>
        </w:rPr>
      </w:pPr>
      <w:r>
        <w:rPr>
          <w:noProof/>
          <w:sz w:val="24"/>
          <w:szCs w:val="24"/>
          <w:lang w:val="en-US"/>
        </w:rPr>
        <w:drawing>
          <wp:inline distT="0" distB="0" distL="0" distR="0">
            <wp:extent cx="6372225" cy="3200400"/>
            <wp:effectExtent l="19050" t="0" r="9525" b="0"/>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819B1" w:rsidRDefault="00B819B1" w:rsidP="00460CAA">
      <w:pPr>
        <w:jc w:val="both"/>
        <w:rPr>
          <w:sz w:val="24"/>
          <w:szCs w:val="24"/>
        </w:rPr>
      </w:pPr>
      <w:r>
        <w:rPr>
          <w:sz w:val="24"/>
          <w:szCs w:val="24"/>
        </w:rPr>
        <w:t>Les participants ont salué la pertinence du thème traité par le CIE puisqu’ils l’ont tous jugé pertinent (38%) ou très pertinent (62%).</w:t>
      </w:r>
    </w:p>
    <w:p w:rsidR="00B32113" w:rsidRDefault="00B32113" w:rsidP="00460CAA">
      <w:pPr>
        <w:jc w:val="both"/>
        <w:rPr>
          <w:sz w:val="24"/>
          <w:szCs w:val="24"/>
        </w:rPr>
      </w:pPr>
      <w:r>
        <w:rPr>
          <w:sz w:val="24"/>
          <w:szCs w:val="24"/>
        </w:rPr>
        <w:t xml:space="preserve">La qualité des documents a été également </w:t>
      </w:r>
      <w:r w:rsidR="00A61E7B">
        <w:rPr>
          <w:sz w:val="24"/>
          <w:szCs w:val="24"/>
        </w:rPr>
        <w:t>saluée</w:t>
      </w:r>
      <w:r>
        <w:rPr>
          <w:sz w:val="24"/>
          <w:szCs w:val="24"/>
        </w:rPr>
        <w:t xml:space="preserve"> par les participants comme en témoigne le graphique suivant.</w:t>
      </w:r>
    </w:p>
    <w:p w:rsidR="00B819B1" w:rsidRDefault="00D63D57" w:rsidP="00460CAA">
      <w:pPr>
        <w:jc w:val="both"/>
        <w:rPr>
          <w:sz w:val="24"/>
          <w:szCs w:val="24"/>
        </w:rPr>
      </w:pPr>
      <w:r>
        <w:rPr>
          <w:noProof/>
          <w:sz w:val="24"/>
          <w:szCs w:val="24"/>
          <w:lang w:val="en-US"/>
        </w:rPr>
        <w:drawing>
          <wp:inline distT="0" distB="0" distL="0" distR="0">
            <wp:extent cx="6267450" cy="3200400"/>
            <wp:effectExtent l="19050" t="0" r="19050" b="0"/>
            <wp:docPr id="6"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61E7B" w:rsidRDefault="00A61E7B" w:rsidP="00460CAA">
      <w:pPr>
        <w:jc w:val="both"/>
        <w:rPr>
          <w:sz w:val="24"/>
          <w:szCs w:val="24"/>
        </w:rPr>
      </w:pPr>
      <w:r>
        <w:rPr>
          <w:sz w:val="24"/>
          <w:szCs w:val="24"/>
        </w:rPr>
        <w:t>Deux personnes n’ont pas été convaincues par la qualité du document portant sur le MyP.</w:t>
      </w:r>
    </w:p>
    <w:p w:rsidR="00B819B1" w:rsidRDefault="000F3C96" w:rsidP="00460CAA">
      <w:pPr>
        <w:jc w:val="both"/>
        <w:rPr>
          <w:sz w:val="24"/>
          <w:szCs w:val="24"/>
        </w:rPr>
      </w:pPr>
      <w:r>
        <w:rPr>
          <w:sz w:val="24"/>
          <w:szCs w:val="24"/>
        </w:rPr>
        <w:lastRenderedPageBreak/>
        <w:t xml:space="preserve">En matière d’organisation et de déroulement des sessions, les participants ont été satisfaits à près de 92% du programme de travail proposé et à près de 88% de l’organisation du travail. </w:t>
      </w:r>
    </w:p>
    <w:p w:rsidR="000F3C96" w:rsidRDefault="000F3C96" w:rsidP="00460CAA">
      <w:pPr>
        <w:jc w:val="both"/>
        <w:rPr>
          <w:sz w:val="24"/>
          <w:szCs w:val="24"/>
        </w:rPr>
      </w:pPr>
      <w:r>
        <w:rPr>
          <w:sz w:val="24"/>
          <w:szCs w:val="24"/>
        </w:rPr>
        <w:t>Toutefois des propositions d’amélioration ont été apportées, telles que l’allègement du programme, qui paraissait excessif aux yeux de certains participants, et le réaménagement de  certaines sessions (avancer la session du CIE sur l’Intégration Régionale au matin du jeudi qui ferait suite à la dernière session de l’EGM portant sur l’Intégration Régionale, au lieu de commencer par une session sur les OMD et revenir par la suite à</w:t>
      </w:r>
      <w:r w:rsidR="00A61E7B">
        <w:rPr>
          <w:sz w:val="24"/>
          <w:szCs w:val="24"/>
        </w:rPr>
        <w:t xml:space="preserve"> une session sur</w:t>
      </w:r>
      <w:r>
        <w:rPr>
          <w:sz w:val="24"/>
          <w:szCs w:val="24"/>
        </w:rPr>
        <w:t xml:space="preserve"> l’Intégration Régionale). </w:t>
      </w:r>
    </w:p>
    <w:p w:rsidR="00A377A2" w:rsidRDefault="00A377A2" w:rsidP="00460CAA">
      <w:pPr>
        <w:jc w:val="both"/>
        <w:rPr>
          <w:sz w:val="24"/>
          <w:szCs w:val="24"/>
        </w:rPr>
      </w:pPr>
      <w:r>
        <w:rPr>
          <w:sz w:val="24"/>
          <w:szCs w:val="24"/>
        </w:rPr>
        <w:t>La gestion du temps a été signalée par plusieurs participants comme un axe d’amélioration pour les futures rencontres. En effet, certains participants ont trouvé quelques présentations trop longues.</w:t>
      </w:r>
    </w:p>
    <w:p w:rsidR="00A61E7B" w:rsidRDefault="00A61E7B" w:rsidP="00460CAA">
      <w:pPr>
        <w:jc w:val="both"/>
        <w:rPr>
          <w:sz w:val="24"/>
          <w:szCs w:val="24"/>
        </w:rPr>
      </w:pPr>
      <w:r>
        <w:rPr>
          <w:sz w:val="24"/>
          <w:szCs w:val="24"/>
        </w:rPr>
        <w:t>En ce qui concerne la qualité des présentations, une</w:t>
      </w:r>
      <w:r w:rsidR="00301296">
        <w:rPr>
          <w:sz w:val="24"/>
          <w:szCs w:val="24"/>
        </w:rPr>
        <w:t xml:space="preserve"> grande</w:t>
      </w:r>
      <w:ins w:id="0" w:author="SronaConf1" w:date="2013-07-18T11:52:00Z">
        <w:r w:rsidR="00301296">
          <w:rPr>
            <w:sz w:val="24"/>
            <w:szCs w:val="24"/>
          </w:rPr>
          <w:t xml:space="preserve"> </w:t>
        </w:r>
      </w:ins>
      <w:r>
        <w:rPr>
          <w:sz w:val="24"/>
          <w:szCs w:val="24"/>
        </w:rPr>
        <w:t xml:space="preserve">majorité de participants ont été satisfaits ou très satisfaits des présentations. A noter toutefois que trois participants ne l’ont pas été pour la présentation sur les </w:t>
      </w:r>
      <w:proofErr w:type="spellStart"/>
      <w:r>
        <w:rPr>
          <w:sz w:val="24"/>
          <w:szCs w:val="24"/>
        </w:rPr>
        <w:t>OMD’s</w:t>
      </w:r>
      <w:proofErr w:type="spellEnd"/>
      <w:r>
        <w:rPr>
          <w:sz w:val="24"/>
          <w:szCs w:val="24"/>
        </w:rPr>
        <w:t xml:space="preserve"> et les Agendas (Le formulaire ne permet pas de distinguer les deux) et une personne n’a pas été satisfaite de la présentation sur le MyP.</w:t>
      </w:r>
    </w:p>
    <w:p w:rsidR="000F3C96" w:rsidRDefault="00A61E7B" w:rsidP="00460CAA">
      <w:pPr>
        <w:jc w:val="both"/>
        <w:rPr>
          <w:sz w:val="24"/>
          <w:szCs w:val="24"/>
        </w:rPr>
      </w:pPr>
      <w:r>
        <w:rPr>
          <w:noProof/>
          <w:sz w:val="24"/>
          <w:szCs w:val="24"/>
          <w:lang w:val="en-US"/>
        </w:rPr>
        <w:drawing>
          <wp:inline distT="0" distB="0" distL="0" distR="0">
            <wp:extent cx="6381750" cy="3009900"/>
            <wp:effectExtent l="19050" t="0" r="19050" b="0"/>
            <wp:docPr id="7"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61E7B" w:rsidRDefault="00A61E7B" w:rsidP="00460CAA">
      <w:pPr>
        <w:jc w:val="both"/>
        <w:rPr>
          <w:sz w:val="24"/>
          <w:szCs w:val="24"/>
        </w:rPr>
      </w:pPr>
      <w:r>
        <w:rPr>
          <w:sz w:val="24"/>
          <w:szCs w:val="24"/>
        </w:rPr>
        <w:t>De manière générale et à la question : Etes vous satisfait des résultats de la réunion ? Les participants ont répondu à 100% par « Oui ».</w:t>
      </w:r>
      <w:r w:rsidR="00242D3C">
        <w:rPr>
          <w:sz w:val="24"/>
          <w:szCs w:val="24"/>
        </w:rPr>
        <w:t xml:space="preserve"> Tous ont également trouvé le CIE utile.</w:t>
      </w:r>
    </w:p>
    <w:p w:rsidR="00242D3C" w:rsidRDefault="00242D3C" w:rsidP="00460CAA">
      <w:pPr>
        <w:jc w:val="both"/>
        <w:rPr>
          <w:sz w:val="24"/>
          <w:szCs w:val="24"/>
        </w:rPr>
      </w:pPr>
      <w:r>
        <w:rPr>
          <w:sz w:val="24"/>
          <w:szCs w:val="24"/>
        </w:rPr>
        <w:t>Seule une personne, des 52 participants, a jugé que le CIE a traité des questions qui ne sont pas importantes pour son pays. Le reste des participants a jugé que oui. Dans cette lignée de questions, une écrasante majorité serait disposée à partager les résultats et recommandations de la réunion avec leurs collègues (95%).</w:t>
      </w:r>
    </w:p>
    <w:p w:rsidR="00242D3C" w:rsidRDefault="00D20A30" w:rsidP="00460CAA">
      <w:pPr>
        <w:jc w:val="both"/>
        <w:rPr>
          <w:sz w:val="24"/>
          <w:szCs w:val="24"/>
        </w:rPr>
      </w:pPr>
      <w:r>
        <w:rPr>
          <w:noProof/>
          <w:sz w:val="24"/>
          <w:szCs w:val="24"/>
          <w:lang w:val="en-US"/>
        </w:rPr>
        <w:lastRenderedPageBreak/>
        <w:drawing>
          <wp:inline distT="0" distB="0" distL="0" distR="0">
            <wp:extent cx="6381750" cy="3200400"/>
            <wp:effectExtent l="19050" t="0" r="19050" b="0"/>
            <wp:docPr id="9" name="Graphique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2553E" w:rsidRDefault="00D20A30" w:rsidP="00460CAA">
      <w:pPr>
        <w:jc w:val="both"/>
        <w:rPr>
          <w:sz w:val="24"/>
          <w:szCs w:val="24"/>
        </w:rPr>
      </w:pPr>
      <w:r>
        <w:rPr>
          <w:sz w:val="24"/>
          <w:szCs w:val="24"/>
        </w:rPr>
        <w:t>88% des participants ayant remplis le formulaire estiment que la réunion a dégagé un consensus sur les stratégies et politiques. Ceux que ne partagent pas cet avis pensent que la réunion ne l’a pas fait de manière explicite.</w:t>
      </w:r>
    </w:p>
    <w:p w:rsidR="00CE5B96" w:rsidRDefault="00CE5B96" w:rsidP="00460CAA">
      <w:pPr>
        <w:jc w:val="both"/>
        <w:rPr>
          <w:sz w:val="24"/>
          <w:szCs w:val="24"/>
        </w:rPr>
      </w:pPr>
      <w:r>
        <w:rPr>
          <w:sz w:val="24"/>
          <w:szCs w:val="24"/>
        </w:rPr>
        <w:t>A la question portant sur la nature des recommandations que les participants seraient en faveur de mettre en œuvre dans leurs pays respectifs, les experts ont signalé l’importance des réformes institutionnelles et l’amélioration de la gouvernance, la promotion de l’intégration régionale et le développement de partenariats publiques-privés.</w:t>
      </w:r>
    </w:p>
    <w:p w:rsidR="00460CAA" w:rsidRPr="00B1476B" w:rsidRDefault="00460CAA" w:rsidP="00460CAA">
      <w:pPr>
        <w:jc w:val="both"/>
        <w:rPr>
          <w:b/>
          <w:sz w:val="28"/>
          <w:szCs w:val="28"/>
        </w:rPr>
      </w:pPr>
      <w:r w:rsidRPr="00B1476B">
        <w:rPr>
          <w:b/>
          <w:sz w:val="28"/>
          <w:szCs w:val="28"/>
        </w:rPr>
        <w:t>Aspects logistiques</w:t>
      </w:r>
    </w:p>
    <w:p w:rsidR="00D20A30" w:rsidRDefault="00A377A2" w:rsidP="00460CAA">
      <w:pPr>
        <w:jc w:val="both"/>
        <w:rPr>
          <w:sz w:val="24"/>
          <w:szCs w:val="24"/>
        </w:rPr>
      </w:pPr>
      <w:r>
        <w:rPr>
          <w:sz w:val="24"/>
          <w:szCs w:val="24"/>
        </w:rPr>
        <w:t xml:space="preserve">Sur les aspects logistiques liés à la salle de réunion et son équipement les participants les ont jugés, de manière générale, de très bonne qualité. </w:t>
      </w:r>
    </w:p>
    <w:p w:rsidR="00242D3C" w:rsidRDefault="00A02621" w:rsidP="00460CAA">
      <w:pPr>
        <w:jc w:val="both"/>
        <w:rPr>
          <w:sz w:val="24"/>
          <w:szCs w:val="24"/>
        </w:rPr>
      </w:pPr>
      <w:r>
        <w:rPr>
          <w:sz w:val="24"/>
          <w:szCs w:val="24"/>
        </w:rPr>
        <w:t>En ce qui concerne la traduction simultanée, le graphique suivant affiche les appréciations des participants ayant eu recours à ce service.</w:t>
      </w:r>
    </w:p>
    <w:p w:rsidR="00A02621" w:rsidRDefault="00D75030" w:rsidP="00460CAA">
      <w:pPr>
        <w:jc w:val="both"/>
        <w:rPr>
          <w:sz w:val="24"/>
          <w:szCs w:val="24"/>
        </w:rPr>
      </w:pPr>
      <w:r>
        <w:rPr>
          <w:noProof/>
          <w:sz w:val="24"/>
          <w:szCs w:val="24"/>
          <w:lang w:val="en-US"/>
        </w:rPr>
        <w:lastRenderedPageBreak/>
        <w:drawing>
          <wp:inline distT="0" distB="0" distL="0" distR="0">
            <wp:extent cx="6381750" cy="3200400"/>
            <wp:effectExtent l="19050" t="0" r="1905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E7B" w:rsidRDefault="00A61E7B" w:rsidP="00460CAA">
      <w:pPr>
        <w:jc w:val="both"/>
        <w:rPr>
          <w:sz w:val="24"/>
          <w:szCs w:val="24"/>
        </w:rPr>
      </w:pPr>
      <w:r>
        <w:rPr>
          <w:sz w:val="24"/>
          <w:szCs w:val="24"/>
        </w:rPr>
        <w:t xml:space="preserve"> </w:t>
      </w:r>
      <w:r w:rsidR="00D75030">
        <w:rPr>
          <w:sz w:val="24"/>
          <w:szCs w:val="24"/>
        </w:rPr>
        <w:t>A noter la relative importance des non-satisfaits des services de traduction simultanée vers la langue arabe (quatre personnes).</w:t>
      </w:r>
    </w:p>
    <w:p w:rsidR="00D75030" w:rsidRDefault="00D75030" w:rsidP="00460CAA">
      <w:pPr>
        <w:jc w:val="both"/>
        <w:rPr>
          <w:sz w:val="24"/>
          <w:szCs w:val="24"/>
        </w:rPr>
      </w:pPr>
      <w:r>
        <w:rPr>
          <w:sz w:val="24"/>
          <w:szCs w:val="24"/>
        </w:rPr>
        <w:t>Par ailleurs la sonorisation de la salle a été jugée  bonne par la moitié des participants et excellente par l’autre moitié.</w:t>
      </w:r>
    </w:p>
    <w:p w:rsidR="00460CAA" w:rsidRPr="00B1476B" w:rsidRDefault="00460CAA" w:rsidP="00460CAA">
      <w:pPr>
        <w:jc w:val="both"/>
        <w:rPr>
          <w:b/>
          <w:sz w:val="28"/>
          <w:szCs w:val="28"/>
        </w:rPr>
      </w:pPr>
      <w:r w:rsidRPr="00B1476B">
        <w:rPr>
          <w:b/>
          <w:sz w:val="28"/>
          <w:szCs w:val="28"/>
        </w:rPr>
        <w:t>Recommandations générales</w:t>
      </w:r>
    </w:p>
    <w:p w:rsidR="00D75030" w:rsidRDefault="006366CF" w:rsidP="00460CAA">
      <w:pPr>
        <w:jc w:val="both"/>
        <w:rPr>
          <w:sz w:val="24"/>
          <w:szCs w:val="24"/>
        </w:rPr>
      </w:pPr>
      <w:r>
        <w:rPr>
          <w:sz w:val="24"/>
          <w:szCs w:val="24"/>
        </w:rPr>
        <w:t xml:space="preserve">Ci-dessous une liste de quelques recommandations telles qu’elles ont été communiquées : </w:t>
      </w:r>
    </w:p>
    <w:p w:rsidR="006366CF" w:rsidRPr="006366CF" w:rsidRDefault="006366CF" w:rsidP="00460CAA">
      <w:pPr>
        <w:jc w:val="both"/>
        <w:rPr>
          <w:sz w:val="24"/>
          <w:szCs w:val="24"/>
          <w:u w:val="single"/>
        </w:rPr>
      </w:pPr>
      <w:r w:rsidRPr="006366CF">
        <w:rPr>
          <w:sz w:val="24"/>
          <w:szCs w:val="24"/>
          <w:u w:val="single"/>
        </w:rPr>
        <w:t>Logistique</w:t>
      </w:r>
    </w:p>
    <w:p w:rsidR="006366CF" w:rsidRDefault="006366CF" w:rsidP="00460CAA">
      <w:pPr>
        <w:pStyle w:val="Paragraphedeliste"/>
        <w:numPr>
          <w:ilvl w:val="0"/>
          <w:numId w:val="1"/>
        </w:numPr>
        <w:jc w:val="both"/>
        <w:rPr>
          <w:sz w:val="24"/>
          <w:szCs w:val="24"/>
        </w:rPr>
      </w:pPr>
      <w:r>
        <w:rPr>
          <w:sz w:val="24"/>
          <w:szCs w:val="24"/>
        </w:rPr>
        <w:t>Améliorer l’éclairage</w:t>
      </w:r>
    </w:p>
    <w:p w:rsidR="006366CF" w:rsidRDefault="006366CF" w:rsidP="00460CAA">
      <w:pPr>
        <w:pStyle w:val="Paragraphedeliste"/>
        <w:numPr>
          <w:ilvl w:val="0"/>
          <w:numId w:val="1"/>
        </w:numPr>
        <w:jc w:val="both"/>
        <w:rPr>
          <w:sz w:val="24"/>
          <w:szCs w:val="24"/>
        </w:rPr>
      </w:pPr>
      <w:r>
        <w:rPr>
          <w:sz w:val="24"/>
          <w:szCs w:val="24"/>
        </w:rPr>
        <w:t>Plus de prises électriques</w:t>
      </w:r>
    </w:p>
    <w:p w:rsidR="006366CF" w:rsidRPr="006366CF" w:rsidRDefault="006366CF" w:rsidP="00460CAA">
      <w:pPr>
        <w:pStyle w:val="Paragraphedeliste"/>
        <w:numPr>
          <w:ilvl w:val="0"/>
          <w:numId w:val="1"/>
        </w:numPr>
        <w:jc w:val="both"/>
        <w:rPr>
          <w:sz w:val="24"/>
          <w:szCs w:val="24"/>
        </w:rPr>
      </w:pPr>
      <w:r>
        <w:rPr>
          <w:sz w:val="24"/>
          <w:szCs w:val="24"/>
        </w:rPr>
        <w:t>Remplacer les chaises par des chaises plus confortables</w:t>
      </w:r>
    </w:p>
    <w:p w:rsidR="006366CF" w:rsidRPr="006366CF" w:rsidRDefault="006366CF" w:rsidP="00460CAA">
      <w:pPr>
        <w:jc w:val="both"/>
        <w:rPr>
          <w:sz w:val="24"/>
          <w:szCs w:val="24"/>
          <w:u w:val="single"/>
        </w:rPr>
      </w:pPr>
      <w:r w:rsidRPr="006366CF">
        <w:rPr>
          <w:sz w:val="24"/>
          <w:szCs w:val="24"/>
          <w:u w:val="single"/>
        </w:rPr>
        <w:t>Organisation</w:t>
      </w:r>
    </w:p>
    <w:p w:rsidR="006366CF" w:rsidRDefault="006366CF" w:rsidP="00460CAA">
      <w:pPr>
        <w:pStyle w:val="Paragraphedeliste"/>
        <w:numPr>
          <w:ilvl w:val="0"/>
          <w:numId w:val="2"/>
        </w:numPr>
        <w:jc w:val="both"/>
        <w:rPr>
          <w:sz w:val="24"/>
          <w:szCs w:val="24"/>
        </w:rPr>
      </w:pPr>
      <w:r>
        <w:rPr>
          <w:sz w:val="24"/>
          <w:szCs w:val="24"/>
        </w:rPr>
        <w:t>Etablir des points focaux de la CEA pour les pays membres</w:t>
      </w:r>
    </w:p>
    <w:p w:rsidR="006366CF" w:rsidRPr="006366CF" w:rsidRDefault="006366CF" w:rsidP="00460CAA">
      <w:pPr>
        <w:pStyle w:val="Paragraphedeliste"/>
        <w:numPr>
          <w:ilvl w:val="0"/>
          <w:numId w:val="2"/>
        </w:numPr>
        <w:jc w:val="both"/>
        <w:rPr>
          <w:sz w:val="24"/>
          <w:szCs w:val="24"/>
        </w:rPr>
      </w:pPr>
      <w:r>
        <w:rPr>
          <w:sz w:val="24"/>
          <w:szCs w:val="24"/>
        </w:rPr>
        <w:t>Améliorer la gestion du temps</w:t>
      </w:r>
    </w:p>
    <w:p w:rsidR="006366CF" w:rsidRPr="006366CF" w:rsidRDefault="006366CF" w:rsidP="00460CAA">
      <w:pPr>
        <w:jc w:val="both"/>
        <w:rPr>
          <w:sz w:val="24"/>
          <w:szCs w:val="24"/>
          <w:u w:val="single"/>
        </w:rPr>
      </w:pPr>
      <w:r w:rsidRPr="006366CF">
        <w:rPr>
          <w:sz w:val="24"/>
          <w:szCs w:val="24"/>
          <w:u w:val="single"/>
        </w:rPr>
        <w:t>Programme/substance</w:t>
      </w:r>
    </w:p>
    <w:p w:rsidR="006366CF" w:rsidRDefault="006366CF" w:rsidP="00460CAA">
      <w:pPr>
        <w:pStyle w:val="Paragraphedeliste"/>
        <w:numPr>
          <w:ilvl w:val="0"/>
          <w:numId w:val="3"/>
        </w:numPr>
        <w:jc w:val="both"/>
        <w:rPr>
          <w:sz w:val="24"/>
          <w:szCs w:val="24"/>
        </w:rPr>
      </w:pPr>
      <w:r>
        <w:rPr>
          <w:sz w:val="24"/>
          <w:szCs w:val="24"/>
        </w:rPr>
        <w:t>Les recommandations n’ont pas un caractère programmatique et opérationnel</w:t>
      </w:r>
    </w:p>
    <w:p w:rsidR="006366CF" w:rsidRPr="006366CF" w:rsidRDefault="006366CF" w:rsidP="00460CAA">
      <w:pPr>
        <w:pStyle w:val="Paragraphedeliste"/>
        <w:numPr>
          <w:ilvl w:val="0"/>
          <w:numId w:val="3"/>
        </w:numPr>
        <w:jc w:val="both"/>
        <w:rPr>
          <w:sz w:val="24"/>
          <w:szCs w:val="24"/>
        </w:rPr>
      </w:pPr>
      <w:r>
        <w:rPr>
          <w:sz w:val="24"/>
          <w:szCs w:val="24"/>
        </w:rPr>
        <w:t>Prendre en compte les contextes politiques et les facteurs structurels de chaque pays</w:t>
      </w:r>
    </w:p>
    <w:sectPr w:rsidR="006366CF" w:rsidRPr="006366CF" w:rsidSect="004B17C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54827"/>
    <w:multiLevelType w:val="hybridMultilevel"/>
    <w:tmpl w:val="ADB0A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8AC7F7E"/>
    <w:multiLevelType w:val="hybridMultilevel"/>
    <w:tmpl w:val="AB4C31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F6912E8"/>
    <w:multiLevelType w:val="hybridMultilevel"/>
    <w:tmpl w:val="EC844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5530D4"/>
    <w:rsid w:val="000C1C5F"/>
    <w:rsid w:val="000F2744"/>
    <w:rsid w:val="000F3C96"/>
    <w:rsid w:val="0012553E"/>
    <w:rsid w:val="001513D7"/>
    <w:rsid w:val="00242D3C"/>
    <w:rsid w:val="00301296"/>
    <w:rsid w:val="003353B0"/>
    <w:rsid w:val="003E5A7E"/>
    <w:rsid w:val="004345DF"/>
    <w:rsid w:val="00460CAA"/>
    <w:rsid w:val="004B17C6"/>
    <w:rsid w:val="004B43DA"/>
    <w:rsid w:val="004B749E"/>
    <w:rsid w:val="004D2327"/>
    <w:rsid w:val="00550D18"/>
    <w:rsid w:val="005530D4"/>
    <w:rsid w:val="00592900"/>
    <w:rsid w:val="006366CF"/>
    <w:rsid w:val="00675B5E"/>
    <w:rsid w:val="00792E4C"/>
    <w:rsid w:val="007F17D4"/>
    <w:rsid w:val="009B58CA"/>
    <w:rsid w:val="00A02621"/>
    <w:rsid w:val="00A377A2"/>
    <w:rsid w:val="00A61E7B"/>
    <w:rsid w:val="00B1476B"/>
    <w:rsid w:val="00B32113"/>
    <w:rsid w:val="00B819B1"/>
    <w:rsid w:val="00B94350"/>
    <w:rsid w:val="00C33B66"/>
    <w:rsid w:val="00CE5B96"/>
    <w:rsid w:val="00D20A30"/>
    <w:rsid w:val="00D63D57"/>
    <w:rsid w:val="00D75030"/>
    <w:rsid w:val="00DC6A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C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530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30D4"/>
    <w:rPr>
      <w:rFonts w:ascii="Tahoma" w:hAnsi="Tahoma" w:cs="Tahoma"/>
      <w:sz w:val="16"/>
      <w:szCs w:val="16"/>
    </w:rPr>
  </w:style>
  <w:style w:type="character" w:styleId="Marquedecommentaire">
    <w:name w:val="annotation reference"/>
    <w:basedOn w:val="Policepardfaut"/>
    <w:uiPriority w:val="99"/>
    <w:semiHidden/>
    <w:unhideWhenUsed/>
    <w:rsid w:val="00A61E7B"/>
    <w:rPr>
      <w:sz w:val="16"/>
      <w:szCs w:val="16"/>
    </w:rPr>
  </w:style>
  <w:style w:type="paragraph" w:styleId="Commentaire">
    <w:name w:val="annotation text"/>
    <w:basedOn w:val="Normal"/>
    <w:link w:val="CommentaireCar"/>
    <w:uiPriority w:val="99"/>
    <w:semiHidden/>
    <w:unhideWhenUsed/>
    <w:rsid w:val="00A61E7B"/>
    <w:pPr>
      <w:spacing w:line="240" w:lineRule="auto"/>
    </w:pPr>
    <w:rPr>
      <w:sz w:val="20"/>
      <w:szCs w:val="20"/>
    </w:rPr>
  </w:style>
  <w:style w:type="character" w:customStyle="1" w:styleId="CommentaireCar">
    <w:name w:val="Commentaire Car"/>
    <w:basedOn w:val="Policepardfaut"/>
    <w:link w:val="Commentaire"/>
    <w:uiPriority w:val="99"/>
    <w:semiHidden/>
    <w:rsid w:val="00A61E7B"/>
    <w:rPr>
      <w:sz w:val="20"/>
      <w:szCs w:val="20"/>
    </w:rPr>
  </w:style>
  <w:style w:type="paragraph" w:styleId="Objetducommentaire">
    <w:name w:val="annotation subject"/>
    <w:basedOn w:val="Commentaire"/>
    <w:next w:val="Commentaire"/>
    <w:link w:val="ObjetducommentaireCar"/>
    <w:uiPriority w:val="99"/>
    <w:semiHidden/>
    <w:unhideWhenUsed/>
    <w:rsid w:val="00A61E7B"/>
    <w:rPr>
      <w:b/>
      <w:bCs/>
    </w:rPr>
  </w:style>
  <w:style w:type="character" w:customStyle="1" w:styleId="ObjetducommentaireCar">
    <w:name w:val="Objet du commentaire Car"/>
    <w:basedOn w:val="CommentaireCar"/>
    <w:link w:val="Objetducommentaire"/>
    <w:uiPriority w:val="99"/>
    <w:semiHidden/>
    <w:rsid w:val="00A61E7B"/>
    <w:rPr>
      <w:b/>
      <w:bCs/>
    </w:rPr>
  </w:style>
  <w:style w:type="paragraph" w:styleId="Paragraphedeliste">
    <w:name w:val="List Paragraph"/>
    <w:basedOn w:val="Normal"/>
    <w:uiPriority w:val="34"/>
    <w:qFormat/>
    <w:rsid w:val="006366C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chart" Target="charts/chart7.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image" Target="media/image1.png"/><Relationship Id="rId10" Type="http://schemas.openxmlformats.org/officeDocument/2006/relationships/chart" Target="charts/chart5.xm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Feuill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Feuille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Feuille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Feuille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Feuille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Feuille_Microsoft_Office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Participation au CIE</a:t>
            </a:r>
          </a:p>
        </c:rich>
      </c:tx>
    </c:title>
    <c:view3D>
      <c:rotX val="75"/>
      <c:perspective val="30"/>
    </c:view3D>
    <c:plotArea>
      <c:layout/>
      <c:pie3DChart>
        <c:varyColors val="1"/>
        <c:ser>
          <c:idx val="0"/>
          <c:order val="0"/>
          <c:tx>
            <c:strRef>
              <c:f>Feuil1!$B$1</c:f>
              <c:strCache>
                <c:ptCount val="1"/>
                <c:pt idx="0">
                  <c:v>Participation au CIE</c:v>
                </c:pt>
              </c:strCache>
            </c:strRef>
          </c:tx>
          <c:cat>
            <c:strRef>
              <c:f>Feuil1!$A$2:$A$3</c:f>
              <c:strCache>
                <c:ptCount val="2"/>
                <c:pt idx="0">
                  <c:v>Première participation</c:v>
                </c:pt>
                <c:pt idx="1">
                  <c:v>Participation antérieure</c:v>
                </c:pt>
              </c:strCache>
            </c:strRef>
          </c:cat>
          <c:val>
            <c:numRef>
              <c:f>Feuil1!$B$2:$B$3</c:f>
              <c:numCache>
                <c:formatCode>General</c:formatCode>
                <c:ptCount val="2"/>
                <c:pt idx="0">
                  <c:v>36</c:v>
                </c:pt>
                <c:pt idx="1">
                  <c:v>15</c:v>
                </c:pt>
              </c:numCache>
            </c:numRef>
          </c:val>
        </c:ser>
      </c:pie3D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Familiarité avec le programme de travail de la CEA</a:t>
            </a:r>
          </a:p>
        </c:rich>
      </c:tx>
    </c:title>
    <c:view3D>
      <c:rotX val="75"/>
      <c:perspective val="30"/>
    </c:view3D>
    <c:plotArea>
      <c:layout/>
      <c:pie3DChart>
        <c:varyColors val="1"/>
        <c:ser>
          <c:idx val="0"/>
          <c:order val="0"/>
          <c:tx>
            <c:strRef>
              <c:f>Feuil1!$B$1</c:f>
              <c:strCache>
                <c:ptCount val="1"/>
                <c:pt idx="0">
                  <c:v>Familiarité avec le programme de travail de la CEA</c:v>
                </c:pt>
              </c:strCache>
            </c:strRef>
          </c:tx>
          <c:cat>
            <c:strRef>
              <c:f>Feuil1!$A$2:$A$3</c:f>
              <c:strCache>
                <c:ptCount val="2"/>
                <c:pt idx="0">
                  <c:v>Familier </c:v>
                </c:pt>
                <c:pt idx="1">
                  <c:v>Non familier</c:v>
                </c:pt>
              </c:strCache>
            </c:strRef>
          </c:cat>
          <c:val>
            <c:numRef>
              <c:f>Feuil1!$B$2:$B$3</c:f>
              <c:numCache>
                <c:formatCode>General</c:formatCode>
                <c:ptCount val="2"/>
                <c:pt idx="0">
                  <c:v>25</c:v>
                </c:pt>
                <c:pt idx="1">
                  <c:v>19</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view3D>
      <c:perspective val="30"/>
    </c:view3D>
    <c:plotArea>
      <c:layout/>
      <c:bar3DChart>
        <c:barDir val="col"/>
        <c:grouping val="percentStacked"/>
        <c:ser>
          <c:idx val="0"/>
          <c:order val="0"/>
          <c:tx>
            <c:strRef>
              <c:f>Feuil1!$B$1</c:f>
              <c:strCache>
                <c:ptCount val="1"/>
                <c:pt idx="0">
                  <c:v>Pertinent</c:v>
                </c:pt>
              </c:strCache>
            </c:strRef>
          </c:tx>
          <c:cat>
            <c:strRef>
              <c:f>Feuil1!$A$2</c:f>
              <c:strCache>
                <c:ptCount val="1"/>
                <c:pt idx="0">
                  <c:v>Pertinence du thème</c:v>
                </c:pt>
              </c:strCache>
            </c:strRef>
          </c:cat>
          <c:val>
            <c:numRef>
              <c:f>Feuil1!$B$2</c:f>
              <c:numCache>
                <c:formatCode>General</c:formatCode>
                <c:ptCount val="1"/>
                <c:pt idx="0">
                  <c:v>20</c:v>
                </c:pt>
              </c:numCache>
            </c:numRef>
          </c:val>
        </c:ser>
        <c:ser>
          <c:idx val="1"/>
          <c:order val="1"/>
          <c:tx>
            <c:strRef>
              <c:f>Feuil1!$C$1</c:f>
              <c:strCache>
                <c:ptCount val="1"/>
                <c:pt idx="0">
                  <c:v>Très pertinent</c:v>
                </c:pt>
              </c:strCache>
            </c:strRef>
          </c:tx>
          <c:cat>
            <c:strRef>
              <c:f>Feuil1!$A$2</c:f>
              <c:strCache>
                <c:ptCount val="1"/>
                <c:pt idx="0">
                  <c:v>Pertinence du thème</c:v>
                </c:pt>
              </c:strCache>
            </c:strRef>
          </c:cat>
          <c:val>
            <c:numRef>
              <c:f>Feuil1!$C$2</c:f>
              <c:numCache>
                <c:formatCode>General</c:formatCode>
                <c:ptCount val="1"/>
                <c:pt idx="0">
                  <c:v>36</c:v>
                </c:pt>
              </c:numCache>
            </c:numRef>
          </c:val>
        </c:ser>
        <c:shape val="cylinder"/>
        <c:axId val="152744704"/>
        <c:axId val="152746240"/>
        <c:axId val="0"/>
      </c:bar3DChart>
      <c:catAx>
        <c:axId val="152744704"/>
        <c:scaling>
          <c:orientation val="minMax"/>
        </c:scaling>
        <c:axPos val="b"/>
        <c:tickLblPos val="nextTo"/>
        <c:txPr>
          <a:bodyPr/>
          <a:lstStyle/>
          <a:p>
            <a:pPr>
              <a:defRPr sz="1400" b="1" i="0" baseline="0">
                <a:latin typeface="Calibri" pitchFamily="34" charset="0"/>
              </a:defRPr>
            </a:pPr>
            <a:endParaRPr lang="en-US"/>
          </a:p>
        </c:txPr>
        <c:crossAx val="152746240"/>
        <c:crosses val="autoZero"/>
        <c:auto val="1"/>
        <c:lblAlgn val="ctr"/>
        <c:lblOffset val="100"/>
      </c:catAx>
      <c:valAx>
        <c:axId val="152746240"/>
        <c:scaling>
          <c:orientation val="minMax"/>
        </c:scaling>
        <c:axPos val="l"/>
        <c:majorGridlines/>
        <c:numFmt formatCode="0%" sourceLinked="1"/>
        <c:tickLblPos val="nextTo"/>
        <c:crossAx val="152744704"/>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fr-FR" sz="1400"/>
              <a:t>Qualité des documents</a:t>
            </a:r>
          </a:p>
        </c:rich>
      </c:tx>
      <c:layout>
        <c:manualLayout>
          <c:xMode val="edge"/>
          <c:yMode val="edge"/>
          <c:x val="0.34819152925033309"/>
          <c:y val="2.3809523809523812E-2"/>
        </c:manualLayout>
      </c:layout>
    </c:title>
    <c:view3D>
      <c:rAngAx val="1"/>
    </c:view3D>
    <c:plotArea>
      <c:layout/>
      <c:bar3DChart>
        <c:barDir val="col"/>
        <c:grouping val="percentStacked"/>
        <c:ser>
          <c:idx val="0"/>
          <c:order val="0"/>
          <c:tx>
            <c:strRef>
              <c:f>Feuil1!$B$1</c:f>
              <c:strCache>
                <c:ptCount val="1"/>
                <c:pt idx="0">
                  <c:v>Médiocre</c:v>
                </c:pt>
              </c:strCache>
            </c:strRef>
          </c:tx>
          <c:cat>
            <c:strRef>
              <c:f>Feuil1!$A$2:$A$5</c:f>
              <c:strCache>
                <c:ptCount val="4"/>
                <c:pt idx="0">
                  <c:v>Conditions Economiques et Sociales</c:v>
                </c:pt>
                <c:pt idx="1">
                  <c:v>OMD's et Agendas</c:v>
                </c:pt>
                <c:pt idx="2">
                  <c:v>MyP</c:v>
                </c:pt>
                <c:pt idx="3">
                  <c:v>Diversification et Sophistication</c:v>
                </c:pt>
              </c:strCache>
            </c:strRef>
          </c:cat>
          <c:val>
            <c:numRef>
              <c:f>Feuil1!$B$2:$B$5</c:f>
              <c:numCache>
                <c:formatCode>General</c:formatCode>
                <c:ptCount val="4"/>
                <c:pt idx="0">
                  <c:v>0</c:v>
                </c:pt>
                <c:pt idx="1">
                  <c:v>0</c:v>
                </c:pt>
                <c:pt idx="2">
                  <c:v>2</c:v>
                </c:pt>
                <c:pt idx="3">
                  <c:v>0</c:v>
                </c:pt>
              </c:numCache>
            </c:numRef>
          </c:val>
        </c:ser>
        <c:ser>
          <c:idx val="1"/>
          <c:order val="1"/>
          <c:tx>
            <c:strRef>
              <c:f>Feuil1!$C$1</c:f>
              <c:strCache>
                <c:ptCount val="1"/>
                <c:pt idx="0">
                  <c:v>Bonne</c:v>
                </c:pt>
              </c:strCache>
            </c:strRef>
          </c:tx>
          <c:cat>
            <c:strRef>
              <c:f>Feuil1!$A$2:$A$5</c:f>
              <c:strCache>
                <c:ptCount val="4"/>
                <c:pt idx="0">
                  <c:v>Conditions Economiques et Sociales</c:v>
                </c:pt>
                <c:pt idx="1">
                  <c:v>OMD's et Agendas</c:v>
                </c:pt>
                <c:pt idx="2">
                  <c:v>MyP</c:v>
                </c:pt>
                <c:pt idx="3">
                  <c:v>Diversification et Sophistication</c:v>
                </c:pt>
              </c:strCache>
            </c:strRef>
          </c:cat>
          <c:val>
            <c:numRef>
              <c:f>Feuil1!$C$2:$C$5</c:f>
              <c:numCache>
                <c:formatCode>General</c:formatCode>
                <c:ptCount val="4"/>
                <c:pt idx="0">
                  <c:v>25</c:v>
                </c:pt>
                <c:pt idx="1">
                  <c:v>31</c:v>
                </c:pt>
                <c:pt idx="2">
                  <c:v>33</c:v>
                </c:pt>
                <c:pt idx="3">
                  <c:v>28</c:v>
                </c:pt>
              </c:numCache>
            </c:numRef>
          </c:val>
        </c:ser>
        <c:ser>
          <c:idx val="2"/>
          <c:order val="2"/>
          <c:tx>
            <c:strRef>
              <c:f>Feuil1!$D$1</c:f>
              <c:strCache>
                <c:ptCount val="1"/>
                <c:pt idx="0">
                  <c:v>Très bonne</c:v>
                </c:pt>
              </c:strCache>
            </c:strRef>
          </c:tx>
          <c:cat>
            <c:strRef>
              <c:f>Feuil1!$A$2:$A$5</c:f>
              <c:strCache>
                <c:ptCount val="4"/>
                <c:pt idx="0">
                  <c:v>Conditions Economiques et Sociales</c:v>
                </c:pt>
                <c:pt idx="1">
                  <c:v>OMD's et Agendas</c:v>
                </c:pt>
                <c:pt idx="2">
                  <c:v>MyP</c:v>
                </c:pt>
                <c:pt idx="3">
                  <c:v>Diversification et Sophistication</c:v>
                </c:pt>
              </c:strCache>
            </c:strRef>
          </c:cat>
          <c:val>
            <c:numRef>
              <c:f>Feuil1!$D$2:$D$5</c:f>
              <c:numCache>
                <c:formatCode>General</c:formatCode>
                <c:ptCount val="4"/>
                <c:pt idx="0">
                  <c:v>26</c:v>
                </c:pt>
                <c:pt idx="1">
                  <c:v>20</c:v>
                </c:pt>
                <c:pt idx="2">
                  <c:v>15</c:v>
                </c:pt>
                <c:pt idx="3">
                  <c:v>22</c:v>
                </c:pt>
              </c:numCache>
            </c:numRef>
          </c:val>
        </c:ser>
        <c:gapWidth val="55"/>
        <c:gapDepth val="55"/>
        <c:shape val="cylinder"/>
        <c:axId val="147990784"/>
        <c:axId val="151474176"/>
        <c:axId val="0"/>
      </c:bar3DChart>
      <c:catAx>
        <c:axId val="147990784"/>
        <c:scaling>
          <c:orientation val="minMax"/>
        </c:scaling>
        <c:axPos val="b"/>
        <c:majorTickMark val="none"/>
        <c:tickLblPos val="nextTo"/>
        <c:crossAx val="151474176"/>
        <c:crosses val="autoZero"/>
        <c:auto val="1"/>
        <c:lblAlgn val="ctr"/>
        <c:lblOffset val="100"/>
      </c:catAx>
      <c:valAx>
        <c:axId val="151474176"/>
        <c:scaling>
          <c:orientation val="minMax"/>
        </c:scaling>
        <c:axPos val="l"/>
        <c:majorGridlines/>
        <c:numFmt formatCode="0%" sourceLinked="1"/>
        <c:majorTickMark val="none"/>
        <c:tickLblPos val="nextTo"/>
        <c:crossAx val="147990784"/>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fr-FR" sz="1400"/>
              <a:t>Qualité des présentations</a:t>
            </a:r>
          </a:p>
        </c:rich>
      </c:tx>
    </c:title>
    <c:view3D>
      <c:rAngAx val="1"/>
    </c:view3D>
    <c:plotArea>
      <c:layout/>
      <c:bar3DChart>
        <c:barDir val="col"/>
        <c:grouping val="percentStacked"/>
        <c:ser>
          <c:idx val="0"/>
          <c:order val="0"/>
          <c:tx>
            <c:strRef>
              <c:f>Feuil1!$B$1</c:f>
              <c:strCache>
                <c:ptCount val="1"/>
                <c:pt idx="0">
                  <c:v>Pas satisfait</c:v>
                </c:pt>
              </c:strCache>
            </c:strRef>
          </c:tx>
          <c:cat>
            <c:strRef>
              <c:f>Feuil1!$A$2:$A$4</c:f>
              <c:strCache>
                <c:ptCount val="3"/>
                <c:pt idx="0">
                  <c:v>Conditions Economiques et Sociales</c:v>
                </c:pt>
                <c:pt idx="1">
                  <c:v>OMD's et Agendas</c:v>
                </c:pt>
                <c:pt idx="2">
                  <c:v>MyP</c:v>
                </c:pt>
              </c:strCache>
            </c:strRef>
          </c:cat>
          <c:val>
            <c:numRef>
              <c:f>Feuil1!$B$2:$B$4</c:f>
              <c:numCache>
                <c:formatCode>General</c:formatCode>
                <c:ptCount val="3"/>
                <c:pt idx="0">
                  <c:v>0</c:v>
                </c:pt>
                <c:pt idx="1">
                  <c:v>3</c:v>
                </c:pt>
                <c:pt idx="2">
                  <c:v>1</c:v>
                </c:pt>
              </c:numCache>
            </c:numRef>
          </c:val>
        </c:ser>
        <c:ser>
          <c:idx val="1"/>
          <c:order val="1"/>
          <c:tx>
            <c:strRef>
              <c:f>Feuil1!$C$1</c:f>
              <c:strCache>
                <c:ptCount val="1"/>
                <c:pt idx="0">
                  <c:v>Satisfait </c:v>
                </c:pt>
              </c:strCache>
            </c:strRef>
          </c:tx>
          <c:cat>
            <c:strRef>
              <c:f>Feuil1!$A$2:$A$4</c:f>
              <c:strCache>
                <c:ptCount val="3"/>
                <c:pt idx="0">
                  <c:v>Conditions Economiques et Sociales</c:v>
                </c:pt>
                <c:pt idx="1">
                  <c:v>OMD's et Agendas</c:v>
                </c:pt>
                <c:pt idx="2">
                  <c:v>MyP</c:v>
                </c:pt>
              </c:strCache>
            </c:strRef>
          </c:cat>
          <c:val>
            <c:numRef>
              <c:f>Feuil1!$C$2:$C$4</c:f>
              <c:numCache>
                <c:formatCode>General</c:formatCode>
                <c:ptCount val="3"/>
                <c:pt idx="0">
                  <c:v>34</c:v>
                </c:pt>
                <c:pt idx="1">
                  <c:v>33</c:v>
                </c:pt>
                <c:pt idx="2">
                  <c:v>34</c:v>
                </c:pt>
              </c:numCache>
            </c:numRef>
          </c:val>
        </c:ser>
        <c:ser>
          <c:idx val="2"/>
          <c:order val="2"/>
          <c:tx>
            <c:strRef>
              <c:f>Feuil1!$D$1</c:f>
              <c:strCache>
                <c:ptCount val="1"/>
                <c:pt idx="0">
                  <c:v>Très satisfait</c:v>
                </c:pt>
              </c:strCache>
            </c:strRef>
          </c:tx>
          <c:cat>
            <c:strRef>
              <c:f>Feuil1!$A$2:$A$4</c:f>
              <c:strCache>
                <c:ptCount val="3"/>
                <c:pt idx="0">
                  <c:v>Conditions Economiques et Sociales</c:v>
                </c:pt>
                <c:pt idx="1">
                  <c:v>OMD's et Agendas</c:v>
                </c:pt>
                <c:pt idx="2">
                  <c:v>MyP</c:v>
                </c:pt>
              </c:strCache>
            </c:strRef>
          </c:cat>
          <c:val>
            <c:numRef>
              <c:f>Feuil1!$D$2:$D$4</c:f>
              <c:numCache>
                <c:formatCode>General</c:formatCode>
                <c:ptCount val="3"/>
                <c:pt idx="0">
                  <c:v>18</c:v>
                </c:pt>
                <c:pt idx="1">
                  <c:v>16</c:v>
                </c:pt>
                <c:pt idx="2">
                  <c:v>16</c:v>
                </c:pt>
              </c:numCache>
            </c:numRef>
          </c:val>
        </c:ser>
        <c:gapWidth val="55"/>
        <c:gapDepth val="55"/>
        <c:shape val="cylinder"/>
        <c:axId val="73115136"/>
        <c:axId val="73116672"/>
        <c:axId val="0"/>
      </c:bar3DChart>
      <c:catAx>
        <c:axId val="73115136"/>
        <c:scaling>
          <c:orientation val="minMax"/>
        </c:scaling>
        <c:axPos val="b"/>
        <c:majorTickMark val="none"/>
        <c:tickLblPos val="nextTo"/>
        <c:crossAx val="73116672"/>
        <c:crosses val="autoZero"/>
        <c:auto val="1"/>
        <c:lblAlgn val="ctr"/>
        <c:lblOffset val="100"/>
      </c:catAx>
      <c:valAx>
        <c:axId val="73116672"/>
        <c:scaling>
          <c:orientation val="minMax"/>
        </c:scaling>
        <c:axPos val="l"/>
        <c:majorGridlines/>
        <c:numFmt formatCode="0%" sourceLinked="1"/>
        <c:majorTickMark val="none"/>
        <c:tickLblPos val="nextTo"/>
        <c:crossAx val="73115136"/>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fr-FR" sz="1400"/>
              <a:t>A-t-on dégagé un consensus sur les stratégies et politiques?</a:t>
            </a:r>
          </a:p>
        </c:rich>
      </c:tx>
    </c:title>
    <c:view3D>
      <c:rotX val="30"/>
      <c:perspective val="30"/>
    </c:view3D>
    <c:plotArea>
      <c:layout/>
      <c:pie3DChart>
        <c:varyColors val="1"/>
        <c:ser>
          <c:idx val="0"/>
          <c:order val="0"/>
          <c:tx>
            <c:strRef>
              <c:f>Feuil1!$B$1</c:f>
              <c:strCache>
                <c:ptCount val="1"/>
                <c:pt idx="0">
                  <c:v>A-t-on dégagé un consensus sur les stratégies et politiques?</c:v>
                </c:pt>
              </c:strCache>
            </c:strRef>
          </c:tx>
          <c:cat>
            <c:strRef>
              <c:f>Feuil1!$A$2:$A$3</c:f>
              <c:strCache>
                <c:ptCount val="2"/>
                <c:pt idx="0">
                  <c:v>Oui</c:v>
                </c:pt>
                <c:pt idx="1">
                  <c:v>Non</c:v>
                </c:pt>
              </c:strCache>
            </c:strRef>
          </c:cat>
          <c:val>
            <c:numRef>
              <c:f>Feuil1!$B$2:$B$3</c:f>
              <c:numCache>
                <c:formatCode>General</c:formatCode>
                <c:ptCount val="2"/>
                <c:pt idx="0">
                  <c:v>38</c:v>
                </c:pt>
                <c:pt idx="1">
                  <c:v>5</c:v>
                </c:pt>
              </c:numCache>
            </c:numRef>
          </c:val>
        </c:ser>
      </c:pie3D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fr-FR" sz="1400"/>
              <a:t>Traduction simultanée</a:t>
            </a:r>
          </a:p>
        </c:rich>
      </c:tx>
    </c:title>
    <c:view3D>
      <c:rAngAx val="1"/>
    </c:view3D>
    <c:plotArea>
      <c:layout/>
      <c:bar3DChart>
        <c:barDir val="col"/>
        <c:grouping val="percentStacked"/>
        <c:ser>
          <c:idx val="0"/>
          <c:order val="0"/>
          <c:tx>
            <c:strRef>
              <c:f>Feuil1!$B$1</c:f>
              <c:strCache>
                <c:ptCount val="1"/>
                <c:pt idx="0">
                  <c:v>Pas satisfait</c:v>
                </c:pt>
              </c:strCache>
            </c:strRef>
          </c:tx>
          <c:cat>
            <c:strRef>
              <c:f>Feuil1!$A$2:$A$4</c:f>
              <c:strCache>
                <c:ptCount val="3"/>
                <c:pt idx="0">
                  <c:v>Anglais</c:v>
                </c:pt>
                <c:pt idx="1">
                  <c:v>Français</c:v>
                </c:pt>
                <c:pt idx="2">
                  <c:v>Arabe</c:v>
                </c:pt>
              </c:strCache>
            </c:strRef>
          </c:cat>
          <c:val>
            <c:numRef>
              <c:f>Feuil1!$B$2:$B$4</c:f>
              <c:numCache>
                <c:formatCode>General</c:formatCode>
                <c:ptCount val="3"/>
                <c:pt idx="0">
                  <c:v>1</c:v>
                </c:pt>
                <c:pt idx="1">
                  <c:v>0</c:v>
                </c:pt>
                <c:pt idx="2">
                  <c:v>3</c:v>
                </c:pt>
              </c:numCache>
            </c:numRef>
          </c:val>
        </c:ser>
        <c:ser>
          <c:idx val="1"/>
          <c:order val="1"/>
          <c:tx>
            <c:strRef>
              <c:f>Feuil1!$C$1</c:f>
              <c:strCache>
                <c:ptCount val="1"/>
                <c:pt idx="0">
                  <c:v>Satisfait</c:v>
                </c:pt>
              </c:strCache>
            </c:strRef>
          </c:tx>
          <c:cat>
            <c:strRef>
              <c:f>Feuil1!$A$2:$A$4</c:f>
              <c:strCache>
                <c:ptCount val="3"/>
                <c:pt idx="0">
                  <c:v>Anglais</c:v>
                </c:pt>
                <c:pt idx="1">
                  <c:v>Français</c:v>
                </c:pt>
                <c:pt idx="2">
                  <c:v>Arabe</c:v>
                </c:pt>
              </c:strCache>
            </c:strRef>
          </c:cat>
          <c:val>
            <c:numRef>
              <c:f>Feuil1!$C$2:$C$4</c:f>
              <c:numCache>
                <c:formatCode>General</c:formatCode>
                <c:ptCount val="3"/>
                <c:pt idx="0">
                  <c:v>9</c:v>
                </c:pt>
                <c:pt idx="1">
                  <c:v>13</c:v>
                </c:pt>
                <c:pt idx="2">
                  <c:v>4</c:v>
                </c:pt>
              </c:numCache>
            </c:numRef>
          </c:val>
        </c:ser>
        <c:ser>
          <c:idx val="2"/>
          <c:order val="2"/>
          <c:tx>
            <c:strRef>
              <c:f>Feuil1!$D$1</c:f>
              <c:strCache>
                <c:ptCount val="1"/>
                <c:pt idx="0">
                  <c:v>Très satisfait</c:v>
                </c:pt>
              </c:strCache>
            </c:strRef>
          </c:tx>
          <c:cat>
            <c:strRef>
              <c:f>Feuil1!$A$2:$A$4</c:f>
              <c:strCache>
                <c:ptCount val="3"/>
                <c:pt idx="0">
                  <c:v>Anglais</c:v>
                </c:pt>
                <c:pt idx="1">
                  <c:v>Français</c:v>
                </c:pt>
                <c:pt idx="2">
                  <c:v>Arabe</c:v>
                </c:pt>
              </c:strCache>
            </c:strRef>
          </c:cat>
          <c:val>
            <c:numRef>
              <c:f>Feuil1!$D$2:$D$4</c:f>
              <c:numCache>
                <c:formatCode>General</c:formatCode>
                <c:ptCount val="3"/>
                <c:pt idx="0">
                  <c:v>6</c:v>
                </c:pt>
                <c:pt idx="1">
                  <c:v>4</c:v>
                </c:pt>
                <c:pt idx="2">
                  <c:v>4</c:v>
                </c:pt>
              </c:numCache>
            </c:numRef>
          </c:val>
        </c:ser>
        <c:gapWidth val="55"/>
        <c:gapDepth val="55"/>
        <c:shape val="cylinder"/>
        <c:axId val="153488000"/>
        <c:axId val="153522560"/>
        <c:axId val="0"/>
      </c:bar3DChart>
      <c:catAx>
        <c:axId val="153488000"/>
        <c:scaling>
          <c:orientation val="minMax"/>
        </c:scaling>
        <c:axPos val="b"/>
        <c:majorTickMark val="none"/>
        <c:tickLblPos val="nextTo"/>
        <c:crossAx val="153522560"/>
        <c:crosses val="autoZero"/>
        <c:auto val="1"/>
        <c:lblAlgn val="ctr"/>
        <c:lblOffset val="100"/>
      </c:catAx>
      <c:valAx>
        <c:axId val="153522560"/>
        <c:scaling>
          <c:orientation val="minMax"/>
        </c:scaling>
        <c:axPos val="l"/>
        <c:majorGridlines/>
        <c:numFmt formatCode="0%" sourceLinked="1"/>
        <c:majorTickMark val="none"/>
        <c:tickLblPos val="nextTo"/>
        <c:crossAx val="153488000"/>
        <c:crosses val="autoZero"/>
        <c:crossBetween val="between"/>
      </c:valAx>
    </c:plotArea>
    <c:legend>
      <c:legendPos val="r"/>
    </c:legend>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718</Words>
  <Characters>4110</Characters>
  <Application>Microsoft Office Word</Application>
  <DocSecurity>0</DocSecurity>
  <Lines>66</Lines>
  <Paragraphs>21</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SronaConf1</dc:creator>
  <cp:lastModifiedBy> Mosseddek</cp:lastModifiedBy>
  <cp:revision>2</cp:revision>
  <dcterms:created xsi:type="dcterms:W3CDTF">2014-02-07T11:52:00Z</dcterms:created>
  <dcterms:modified xsi:type="dcterms:W3CDTF">2014-02-07T11:52:00Z</dcterms:modified>
</cp:coreProperties>
</file>