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EDB" w:rsidRPr="00E34FB1" w:rsidRDefault="00D32547" w:rsidP="002A74A6">
      <w:pPr>
        <w:pStyle w:val="Corpsdetexte"/>
        <w:ind w:left="-600"/>
        <w:rPr>
          <w:spacing w:val="-3"/>
        </w:rPr>
      </w:pPr>
      <w:r>
        <w:rPr>
          <w:noProof/>
          <w:spacing w:val="-3"/>
        </w:rPr>
        <w:drawing>
          <wp:inline distT="0" distB="0" distL="0" distR="0">
            <wp:extent cx="723265" cy="612775"/>
            <wp:effectExtent l="19050" t="0" r="63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5EDB" w:rsidRPr="00E34FB1" w:rsidRDefault="003E5EDB" w:rsidP="002A74A6">
      <w:pPr>
        <w:ind w:left="-600"/>
        <w:rPr>
          <w:b/>
          <w:bCs/>
          <w:sz w:val="20"/>
          <w:szCs w:val="20"/>
          <w:lang w:val="fr-CH"/>
        </w:rPr>
      </w:pPr>
      <w:r w:rsidRPr="00E34FB1">
        <w:rPr>
          <w:b/>
          <w:bCs/>
          <w:sz w:val="20"/>
          <w:szCs w:val="20"/>
          <w:lang w:val="fr-CH"/>
        </w:rPr>
        <w:t>NATIONS UNIES</w:t>
      </w:r>
    </w:p>
    <w:p w:rsidR="003E5EDB" w:rsidRPr="00E34FB1" w:rsidRDefault="003E5EDB" w:rsidP="002A74A6">
      <w:pPr>
        <w:pStyle w:val="Titre2"/>
        <w:ind w:left="-600"/>
        <w:jc w:val="left"/>
        <w:rPr>
          <w:b/>
          <w:bCs/>
          <w:i w:val="0"/>
          <w:iCs w:val="0"/>
          <w:szCs w:val="20"/>
          <w:lang w:val="fr-CH"/>
        </w:rPr>
      </w:pPr>
      <w:r w:rsidRPr="00E34FB1">
        <w:rPr>
          <w:b/>
          <w:bCs/>
          <w:i w:val="0"/>
          <w:iCs w:val="0"/>
          <w:szCs w:val="20"/>
          <w:lang w:val="fr-CH"/>
        </w:rPr>
        <w:t>COMMISSION ECONOMIQUE POUR L'AFRIQUE</w:t>
      </w:r>
    </w:p>
    <w:p w:rsidR="003E5EDB" w:rsidRPr="00E34FB1" w:rsidRDefault="003E5EDB" w:rsidP="002A74A6">
      <w:pPr>
        <w:pStyle w:val="Titre2"/>
        <w:ind w:left="-600"/>
        <w:jc w:val="left"/>
        <w:rPr>
          <w:b/>
          <w:bCs/>
          <w:i w:val="0"/>
          <w:iCs w:val="0"/>
          <w:szCs w:val="20"/>
          <w:lang w:val="fr-CH"/>
        </w:rPr>
      </w:pPr>
      <w:r w:rsidRPr="00E34FB1">
        <w:rPr>
          <w:b/>
          <w:bCs/>
          <w:i w:val="0"/>
          <w:iCs w:val="0"/>
          <w:szCs w:val="20"/>
          <w:lang w:val="fr-CH"/>
        </w:rPr>
        <w:t xml:space="preserve">Bureau pour l’Afrique du nord </w:t>
      </w:r>
    </w:p>
    <w:p w:rsidR="003E5EDB" w:rsidRPr="00E34FB1" w:rsidRDefault="003E5EDB" w:rsidP="002A74A6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fr-CH"/>
        </w:rPr>
      </w:pPr>
    </w:p>
    <w:p w:rsidR="003E5EDB" w:rsidRPr="00E34FB1" w:rsidRDefault="003E5EDB" w:rsidP="002A74A6">
      <w:pPr>
        <w:shd w:val="clear" w:color="auto" w:fill="CCCCCC"/>
        <w:autoSpaceDE w:val="0"/>
        <w:autoSpaceDN w:val="0"/>
        <w:adjustRightInd w:val="0"/>
        <w:ind w:left="-600" w:right="-120"/>
        <w:jc w:val="center"/>
        <w:rPr>
          <w:b/>
          <w:bCs/>
          <w:sz w:val="28"/>
          <w:szCs w:val="28"/>
          <w:lang w:val="fr-FR"/>
        </w:rPr>
      </w:pPr>
    </w:p>
    <w:p w:rsidR="003E5EDB" w:rsidRPr="00E34FB1" w:rsidRDefault="003E5EDB" w:rsidP="00D32547">
      <w:pPr>
        <w:jc w:val="center"/>
        <w:rPr>
          <w:b/>
          <w:bCs/>
          <w:szCs w:val="22"/>
          <w:lang w:val="fr-FR"/>
        </w:rPr>
      </w:pPr>
      <w:r w:rsidRPr="00E34FB1">
        <w:rPr>
          <w:b/>
          <w:bCs/>
          <w:szCs w:val="22"/>
          <w:lang w:val="fr-FR"/>
        </w:rPr>
        <w:t xml:space="preserve">Vingt </w:t>
      </w:r>
      <w:del w:id="0" w:author=" " w:date="2012-03-05T14:10:00Z">
        <w:r w:rsidRPr="00E34FB1" w:rsidDel="00D32547">
          <w:rPr>
            <w:b/>
            <w:bCs/>
            <w:szCs w:val="22"/>
            <w:lang w:val="fr-FR"/>
          </w:rPr>
          <w:delText xml:space="preserve">sixième </w:delText>
        </w:r>
      </w:del>
      <w:ins w:id="1" w:author=" " w:date="2012-03-05T14:10:00Z">
        <w:r w:rsidR="00D32547">
          <w:rPr>
            <w:b/>
            <w:bCs/>
            <w:szCs w:val="22"/>
            <w:lang w:val="fr-FR"/>
          </w:rPr>
          <w:t>set</w:t>
        </w:r>
        <w:r w:rsidR="00D32547" w:rsidRPr="00E34FB1">
          <w:rPr>
            <w:b/>
            <w:bCs/>
            <w:szCs w:val="22"/>
            <w:lang w:val="fr-FR"/>
          </w:rPr>
          <w:t xml:space="preserve">ième </w:t>
        </w:r>
      </w:ins>
      <w:r w:rsidRPr="00E34FB1">
        <w:rPr>
          <w:b/>
          <w:bCs/>
          <w:szCs w:val="22"/>
          <w:lang w:val="fr-FR"/>
        </w:rPr>
        <w:t>session du Comité intergouvernemental d’experts (CIE)</w:t>
      </w:r>
    </w:p>
    <w:p w:rsidR="003E5EDB" w:rsidRPr="00E34FB1" w:rsidRDefault="003E5EDB" w:rsidP="00E34FB1">
      <w:pPr>
        <w:jc w:val="center"/>
        <w:rPr>
          <w:b/>
          <w:bCs/>
          <w:szCs w:val="22"/>
          <w:lang w:val="fr-FR"/>
        </w:rPr>
      </w:pPr>
    </w:p>
    <w:p w:rsidR="003E5EDB" w:rsidRPr="00E34FB1" w:rsidRDefault="003E5EDB" w:rsidP="00D32547">
      <w:pPr>
        <w:jc w:val="center"/>
        <w:rPr>
          <w:b/>
          <w:bCs/>
          <w:szCs w:val="22"/>
          <w:lang w:val="fr-FR"/>
        </w:rPr>
        <w:pPrChange w:id="2" w:author=" " w:date="2012-03-05T14:10:00Z">
          <w:pPr>
            <w:jc w:val="center"/>
          </w:pPr>
        </w:pPrChange>
      </w:pPr>
      <w:r w:rsidRPr="00E34FB1">
        <w:rPr>
          <w:b/>
          <w:bCs/>
          <w:szCs w:val="22"/>
          <w:lang w:val="fr-FR"/>
        </w:rPr>
        <w:t xml:space="preserve">Rabat (Maroc), </w:t>
      </w:r>
      <w:del w:id="3" w:author=" " w:date="2012-03-05T14:10:00Z">
        <w:r w:rsidRPr="00E34FB1" w:rsidDel="00D32547">
          <w:rPr>
            <w:b/>
            <w:bCs/>
            <w:szCs w:val="22"/>
            <w:lang w:val="fr-FR"/>
          </w:rPr>
          <w:delText xml:space="preserve">22 </w:delText>
        </w:r>
      </w:del>
      <w:ins w:id="4" w:author=" " w:date="2012-03-05T14:10:00Z">
        <w:r w:rsidR="00D32547">
          <w:rPr>
            <w:b/>
            <w:bCs/>
            <w:szCs w:val="22"/>
            <w:lang w:val="fr-FR"/>
          </w:rPr>
          <w:t>6</w:t>
        </w:r>
        <w:r w:rsidR="00D32547" w:rsidRPr="00E34FB1">
          <w:rPr>
            <w:b/>
            <w:bCs/>
            <w:szCs w:val="22"/>
            <w:lang w:val="fr-FR"/>
          </w:rPr>
          <w:t xml:space="preserve"> </w:t>
        </w:r>
      </w:ins>
      <w:r w:rsidRPr="00E34FB1">
        <w:rPr>
          <w:b/>
          <w:bCs/>
          <w:szCs w:val="22"/>
          <w:lang w:val="fr-FR"/>
        </w:rPr>
        <w:t xml:space="preserve">– </w:t>
      </w:r>
      <w:del w:id="5" w:author=" " w:date="2012-03-05T14:10:00Z">
        <w:r w:rsidRPr="00E34FB1" w:rsidDel="00D32547">
          <w:rPr>
            <w:b/>
            <w:bCs/>
            <w:szCs w:val="22"/>
            <w:lang w:val="fr-FR"/>
          </w:rPr>
          <w:delText xml:space="preserve">25 </w:delText>
        </w:r>
      </w:del>
      <w:ins w:id="6" w:author=" " w:date="2012-03-05T14:10:00Z">
        <w:r w:rsidR="00D32547">
          <w:rPr>
            <w:b/>
            <w:bCs/>
            <w:szCs w:val="22"/>
            <w:lang w:val="fr-FR"/>
          </w:rPr>
          <w:t>9</w:t>
        </w:r>
        <w:r w:rsidR="00D32547" w:rsidRPr="00E34FB1">
          <w:rPr>
            <w:b/>
            <w:bCs/>
            <w:szCs w:val="22"/>
            <w:lang w:val="fr-FR"/>
          </w:rPr>
          <w:t xml:space="preserve"> </w:t>
        </w:r>
      </w:ins>
      <w:del w:id="7" w:author=" " w:date="2012-03-05T14:10:00Z">
        <w:r w:rsidRPr="00E34FB1" w:rsidDel="00D32547">
          <w:rPr>
            <w:b/>
            <w:bCs/>
            <w:szCs w:val="22"/>
            <w:lang w:val="fr-FR"/>
          </w:rPr>
          <w:delText xml:space="preserve">février </w:delText>
        </w:r>
      </w:del>
      <w:ins w:id="8" w:author=" " w:date="2012-03-05T14:10:00Z">
        <w:r w:rsidR="00D32547">
          <w:rPr>
            <w:b/>
            <w:bCs/>
            <w:szCs w:val="22"/>
            <w:lang w:val="fr-FR"/>
          </w:rPr>
          <w:t>mars</w:t>
        </w:r>
        <w:r w:rsidR="00D32547" w:rsidRPr="00E34FB1">
          <w:rPr>
            <w:b/>
            <w:bCs/>
            <w:szCs w:val="22"/>
            <w:lang w:val="fr-FR"/>
          </w:rPr>
          <w:t xml:space="preserve"> </w:t>
        </w:r>
      </w:ins>
      <w:del w:id="9" w:author=" " w:date="2012-03-05T14:10:00Z">
        <w:r w:rsidRPr="00E34FB1" w:rsidDel="00D32547">
          <w:rPr>
            <w:b/>
            <w:bCs/>
            <w:szCs w:val="22"/>
            <w:lang w:val="fr-FR"/>
          </w:rPr>
          <w:delText>2011</w:delText>
        </w:r>
      </w:del>
      <w:ins w:id="10" w:author=" " w:date="2012-03-05T14:10:00Z">
        <w:r w:rsidR="00D32547" w:rsidRPr="00E34FB1">
          <w:rPr>
            <w:b/>
            <w:bCs/>
            <w:szCs w:val="22"/>
            <w:lang w:val="fr-FR"/>
          </w:rPr>
          <w:t>201</w:t>
        </w:r>
        <w:r w:rsidR="00D32547">
          <w:rPr>
            <w:b/>
            <w:bCs/>
            <w:szCs w:val="22"/>
            <w:lang w:val="fr-FR"/>
          </w:rPr>
          <w:t>2</w:t>
        </w:r>
      </w:ins>
    </w:p>
    <w:p w:rsidR="003E5EDB" w:rsidRPr="00E34FB1" w:rsidRDefault="003E5EDB" w:rsidP="00E34FB1">
      <w:pPr>
        <w:shd w:val="clear" w:color="auto" w:fill="CCCCCC"/>
        <w:autoSpaceDE w:val="0"/>
        <w:autoSpaceDN w:val="0"/>
        <w:adjustRightInd w:val="0"/>
        <w:ind w:left="-600" w:right="-120"/>
        <w:rPr>
          <w:b/>
          <w:bCs/>
          <w:sz w:val="28"/>
          <w:szCs w:val="28"/>
          <w:lang w:val="fr-FR"/>
        </w:rPr>
      </w:pPr>
    </w:p>
    <w:p w:rsidR="003E5EDB" w:rsidRPr="00E34FB1" w:rsidRDefault="003E5EDB">
      <w:pPr>
        <w:pStyle w:val="Titre"/>
        <w:rPr>
          <w:sz w:val="32"/>
          <w:szCs w:val="32"/>
          <w:lang w:val="fr-FR"/>
        </w:rPr>
      </w:pPr>
    </w:p>
    <w:p w:rsidR="003E5EDB" w:rsidRPr="00E34FB1" w:rsidRDefault="003E5EDB">
      <w:pPr>
        <w:pStyle w:val="Titre"/>
        <w:rPr>
          <w:szCs w:val="28"/>
          <w:lang w:val="fr-FR"/>
        </w:rPr>
      </w:pPr>
      <w:r w:rsidRPr="00E34FB1">
        <w:rPr>
          <w:szCs w:val="28"/>
          <w:lang w:val="fr-FR"/>
        </w:rPr>
        <w:t>QUESTIONNAIRE D’EVALUATION</w:t>
      </w:r>
    </w:p>
    <w:p w:rsidR="003E5EDB" w:rsidRPr="00E34FB1" w:rsidRDefault="003E5EDB">
      <w:pPr>
        <w:jc w:val="center"/>
        <w:rPr>
          <w:b/>
          <w:bCs/>
          <w:sz w:val="28"/>
          <w:lang w:val="fr-FR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6pt;margin-top:13.7pt;width:480pt;height:23.65pt;z-index:251646464">
            <v:textbox>
              <w:txbxContent>
                <w:p w:rsidR="003E5EDB" w:rsidRPr="002A74A6" w:rsidRDefault="003E5EDB" w:rsidP="002A74A6">
                  <w:pPr>
                    <w:jc w:val="center"/>
                    <w:rPr>
                      <w:rFonts w:ascii="Palatino Linotype" w:hAnsi="Palatino Linotype"/>
                      <w:bCs/>
                      <w:i/>
                      <w:iCs/>
                      <w:lang w:val="fr-FR"/>
                    </w:rPr>
                  </w:pPr>
                  <w:r w:rsidRPr="002A74A6">
                    <w:rPr>
                      <w:rFonts w:ascii="Palatino Linotype" w:hAnsi="Palatino Linotype"/>
                      <w:bCs/>
                      <w:i/>
                      <w:iCs/>
                      <w:lang w:val="fr-FR"/>
                    </w:rPr>
                    <w:t>Ce questionnaire  sera destiné à un usage interne</w:t>
                  </w:r>
                </w:p>
              </w:txbxContent>
            </v:textbox>
          </v:shape>
        </w:pict>
      </w:r>
    </w:p>
    <w:p w:rsidR="003E5EDB" w:rsidRPr="00E34FB1" w:rsidRDefault="003E5EDB">
      <w:pPr>
        <w:jc w:val="center"/>
        <w:rPr>
          <w:b/>
          <w:bCs/>
          <w:sz w:val="28"/>
          <w:lang w:val="fr-FR"/>
        </w:rPr>
      </w:pPr>
    </w:p>
    <w:p w:rsidR="003E5EDB" w:rsidRPr="00E34FB1" w:rsidRDefault="003E5EDB">
      <w:pPr>
        <w:rPr>
          <w:lang w:val="fr-FR"/>
        </w:rPr>
      </w:pPr>
    </w:p>
    <w:p w:rsidR="003E5EDB" w:rsidRPr="00E34FB1" w:rsidRDefault="003E5EDB">
      <w:pPr>
        <w:rPr>
          <w:lang w:val="fr-FR"/>
        </w:rPr>
      </w:pPr>
    </w:p>
    <w:p w:rsidR="003E5EDB" w:rsidRPr="00E34FB1" w:rsidRDefault="003E5EDB" w:rsidP="00D800D0">
      <w:pPr>
        <w:rPr>
          <w:lang w:val="fr-FR"/>
        </w:rPr>
      </w:pPr>
      <w:r w:rsidRPr="00E34FB1">
        <w:rPr>
          <w:lang w:val="fr-FR"/>
        </w:rPr>
        <w:t>Veuillez avoir l’amabilité de remplir ce questionnaire d’évaluation de l’atelier.</w:t>
      </w:r>
    </w:p>
    <w:p w:rsidR="003E5EDB" w:rsidRPr="00E34FB1" w:rsidRDefault="003E5EDB">
      <w:pPr>
        <w:rPr>
          <w:lang w:val="fr-FR"/>
        </w:rPr>
      </w:pPr>
    </w:p>
    <w:p w:rsidR="003E5EDB" w:rsidRPr="00150171" w:rsidRDefault="003E5EDB" w:rsidP="001E72EF">
      <w:pPr>
        <w:jc w:val="center"/>
        <w:rPr>
          <w:lang w:val="fr-FR"/>
        </w:rPr>
      </w:pPr>
    </w:p>
    <w:p w:rsidR="003E5EDB" w:rsidRPr="001E72EF" w:rsidRDefault="003E5EDB" w:rsidP="001E72EF">
      <w:pPr>
        <w:ind w:left="-720" w:firstLine="720"/>
        <w:outlineLvl w:val="0"/>
        <w:rPr>
          <w:b/>
          <w:lang w:val="fr-FR"/>
        </w:rPr>
      </w:pPr>
      <w:r w:rsidRPr="001E72EF">
        <w:rPr>
          <w:b/>
          <w:lang w:val="fr-FR"/>
        </w:rPr>
        <w:t>Nom &amp; Prénom:</w:t>
      </w:r>
      <w:r w:rsidRPr="001E72EF">
        <w:rPr>
          <w:b/>
          <w:lang w:val="fr-FR"/>
        </w:rPr>
        <w:tab/>
      </w:r>
      <w:r w:rsidRPr="001E72EF">
        <w:rPr>
          <w:b/>
          <w:lang w:val="fr-FR"/>
        </w:rPr>
        <w:tab/>
        <w:t>------------------------------------------------------------------------</w:t>
      </w:r>
    </w:p>
    <w:p w:rsidR="003E5EDB" w:rsidRPr="001E72EF" w:rsidRDefault="003E5EDB" w:rsidP="001E72EF">
      <w:pPr>
        <w:rPr>
          <w:lang w:val="fr-FR"/>
        </w:rPr>
      </w:pPr>
    </w:p>
    <w:p w:rsidR="003E5EDB" w:rsidRPr="001E72EF" w:rsidRDefault="003E5EDB" w:rsidP="001E72EF">
      <w:pPr>
        <w:ind w:left="-720" w:firstLine="720"/>
        <w:rPr>
          <w:b/>
          <w:lang w:val="fr-FR"/>
        </w:rPr>
      </w:pPr>
      <w:r w:rsidRPr="001E72EF">
        <w:rPr>
          <w:b/>
          <w:lang w:val="fr-FR"/>
        </w:rPr>
        <w:t>Titre:</w:t>
      </w:r>
      <w:r w:rsidRPr="001E72EF">
        <w:rPr>
          <w:b/>
          <w:lang w:val="fr-FR"/>
        </w:rPr>
        <w:tab/>
      </w:r>
      <w:r w:rsidRPr="001E72EF">
        <w:rPr>
          <w:b/>
          <w:lang w:val="fr-FR"/>
        </w:rPr>
        <w:tab/>
      </w:r>
      <w:r w:rsidRPr="001E72EF">
        <w:rPr>
          <w:b/>
          <w:lang w:val="fr-FR"/>
        </w:rPr>
        <w:tab/>
      </w:r>
      <w:r w:rsidRPr="001E72EF">
        <w:rPr>
          <w:b/>
          <w:lang w:val="fr-FR"/>
        </w:rPr>
        <w:tab/>
        <w:t>------------------------------------------------------------------------</w:t>
      </w:r>
    </w:p>
    <w:p w:rsidR="003E5EDB" w:rsidRPr="001E72EF" w:rsidRDefault="003E5EDB" w:rsidP="001E72EF">
      <w:pPr>
        <w:rPr>
          <w:lang w:val="fr-FR"/>
        </w:rPr>
      </w:pPr>
    </w:p>
    <w:p w:rsidR="003E5EDB" w:rsidRPr="001E72EF" w:rsidRDefault="003E5EDB" w:rsidP="001E72EF">
      <w:pPr>
        <w:ind w:left="-720" w:firstLine="720"/>
        <w:rPr>
          <w:b/>
          <w:lang w:val="fr-FR"/>
        </w:rPr>
      </w:pPr>
      <w:r w:rsidRPr="001E72EF">
        <w:rPr>
          <w:b/>
          <w:lang w:val="fr-FR"/>
        </w:rPr>
        <w:t>Pays/Organisation:</w:t>
      </w:r>
      <w:r w:rsidRPr="001E72EF">
        <w:rPr>
          <w:b/>
          <w:lang w:val="fr-FR"/>
        </w:rPr>
        <w:tab/>
      </w:r>
      <w:r w:rsidRPr="001E72EF">
        <w:rPr>
          <w:b/>
          <w:lang w:val="fr-FR"/>
        </w:rPr>
        <w:tab/>
        <w:t>------------------------------------------------------------------------</w:t>
      </w:r>
    </w:p>
    <w:p w:rsidR="003E5EDB" w:rsidRPr="001E72EF" w:rsidRDefault="003E5EDB" w:rsidP="001E72EF">
      <w:pPr>
        <w:rPr>
          <w:lang w:val="fr-FR"/>
        </w:rPr>
      </w:pPr>
    </w:p>
    <w:p w:rsidR="003E5EDB" w:rsidRPr="001E72EF" w:rsidRDefault="003E5EDB" w:rsidP="001E72EF">
      <w:pPr>
        <w:rPr>
          <w:lang w:val="fr-FR"/>
        </w:rPr>
      </w:pPr>
      <w:r>
        <w:rPr>
          <w:noProof/>
        </w:rPr>
        <w:pict>
          <v:rect id="_x0000_s1027" style="position:absolute;margin-left:6in;margin-top:7.2pt;width:27pt;height:18pt;z-index:251662848"/>
        </w:pict>
      </w:r>
      <w:r>
        <w:rPr>
          <w:noProof/>
        </w:rPr>
        <w:pict>
          <v:rect id="_x0000_s1028" style="position:absolute;margin-left:315pt;margin-top:7.2pt;width:27pt;height:18pt;z-index:251661824"/>
        </w:pict>
      </w:r>
    </w:p>
    <w:p w:rsidR="003E5EDB" w:rsidRPr="001E72EF" w:rsidRDefault="003E5EDB" w:rsidP="001E72EF">
      <w:pPr>
        <w:ind w:left="-720" w:firstLine="720"/>
        <w:rPr>
          <w:lang w:val="fr-FR"/>
        </w:rPr>
      </w:pPr>
      <w:r w:rsidRPr="001E72EF">
        <w:rPr>
          <w:b/>
          <w:lang w:val="fr-FR"/>
        </w:rPr>
        <w:t>1.</w:t>
      </w:r>
      <w:r w:rsidRPr="001E72EF">
        <w:rPr>
          <w:b/>
          <w:lang w:val="fr-FR"/>
        </w:rPr>
        <w:tab/>
        <w:t>Participez-vous au CIE pour la première fois?</w:t>
      </w:r>
      <w:r w:rsidRPr="001E72EF">
        <w:rPr>
          <w:lang w:val="fr-FR"/>
        </w:rPr>
        <w:tab/>
        <w:t>Oui</w:t>
      </w:r>
      <w:r w:rsidRPr="001E72EF">
        <w:rPr>
          <w:lang w:val="fr-FR"/>
        </w:rPr>
        <w:tab/>
      </w:r>
      <w:r w:rsidRPr="001E72EF">
        <w:rPr>
          <w:lang w:val="fr-FR"/>
        </w:rPr>
        <w:tab/>
      </w:r>
      <w:r w:rsidRPr="001E72EF">
        <w:rPr>
          <w:lang w:val="fr-FR"/>
        </w:rPr>
        <w:tab/>
        <w:t>Non</w:t>
      </w:r>
      <w:r w:rsidRPr="001E72EF">
        <w:rPr>
          <w:lang w:val="fr-FR"/>
        </w:rPr>
        <w:tab/>
      </w:r>
    </w:p>
    <w:p w:rsidR="003E5EDB" w:rsidRPr="001E72EF" w:rsidRDefault="003E5EDB" w:rsidP="001E72EF">
      <w:pPr>
        <w:ind w:left="-720" w:firstLine="720"/>
        <w:outlineLvl w:val="0"/>
        <w:rPr>
          <w:lang w:val="fr-FR"/>
        </w:rPr>
      </w:pPr>
    </w:p>
    <w:p w:rsidR="003E5EDB" w:rsidRPr="001E72EF" w:rsidRDefault="003E5EDB" w:rsidP="001E72EF">
      <w:pPr>
        <w:ind w:left="-720" w:firstLine="720"/>
        <w:outlineLvl w:val="0"/>
        <w:rPr>
          <w:lang w:val="fr-FR"/>
        </w:rPr>
      </w:pPr>
      <w:r w:rsidRPr="001E72EF">
        <w:rPr>
          <w:lang w:val="fr-FR"/>
        </w:rPr>
        <w:t>Si N</w:t>
      </w:r>
      <w:r>
        <w:rPr>
          <w:lang w:val="fr-FR"/>
        </w:rPr>
        <w:t>ON</w:t>
      </w:r>
      <w:r w:rsidRPr="001E72EF">
        <w:rPr>
          <w:lang w:val="fr-FR"/>
        </w:rPr>
        <w:t>,</w:t>
      </w:r>
      <w:r w:rsidRPr="001E72EF">
        <w:rPr>
          <w:b/>
          <w:lang w:val="fr-FR"/>
        </w:rPr>
        <w:t xml:space="preserve"> </w:t>
      </w:r>
      <w:r w:rsidRPr="00AF1F56">
        <w:rPr>
          <w:bCs/>
          <w:lang w:val="fr-FR"/>
        </w:rPr>
        <w:t>en</w:t>
      </w:r>
      <w:r>
        <w:rPr>
          <w:b/>
          <w:lang w:val="fr-FR"/>
        </w:rPr>
        <w:t xml:space="preserve"> </w:t>
      </w:r>
      <w:r w:rsidRPr="001E72EF">
        <w:rPr>
          <w:bCs/>
          <w:lang w:val="fr-FR"/>
        </w:rPr>
        <w:t>quelle</w:t>
      </w:r>
      <w:r>
        <w:rPr>
          <w:bCs/>
          <w:lang w:val="fr-FR"/>
        </w:rPr>
        <w:t xml:space="preserve"> </w:t>
      </w:r>
      <w:r w:rsidRPr="001E72EF">
        <w:rPr>
          <w:bCs/>
          <w:lang w:val="fr-FR"/>
        </w:rPr>
        <w:t>année)?</w:t>
      </w:r>
      <w:r w:rsidRPr="001E72EF">
        <w:rPr>
          <w:b/>
          <w:lang w:val="fr-FR"/>
        </w:rPr>
        <w:t xml:space="preserve"> </w:t>
      </w:r>
    </w:p>
    <w:p w:rsidR="003E5EDB" w:rsidRPr="001E72EF" w:rsidRDefault="003E5EDB" w:rsidP="001E72EF">
      <w:pPr>
        <w:ind w:left="-720" w:firstLine="720"/>
        <w:outlineLvl w:val="0"/>
        <w:rPr>
          <w:lang w:val="fr-FR"/>
        </w:rPr>
      </w:pPr>
      <w:r w:rsidRPr="001E72EF">
        <w:rPr>
          <w:lang w:val="fr-FR"/>
        </w:rPr>
        <w:t xml:space="preserve"> </w:t>
      </w:r>
      <w:r w:rsidRPr="001E72EF">
        <w:rPr>
          <w:lang w:val="fr-FR"/>
        </w:rPr>
        <w:tab/>
      </w:r>
      <w:r w:rsidRPr="001E72EF">
        <w:rPr>
          <w:lang w:val="fr-FR"/>
        </w:rPr>
        <w:tab/>
      </w:r>
      <w:r w:rsidRPr="001E72EF">
        <w:rPr>
          <w:lang w:val="fr-FR"/>
        </w:rPr>
        <w:tab/>
      </w:r>
      <w:r w:rsidRPr="001E72EF">
        <w:rPr>
          <w:lang w:val="fr-FR"/>
        </w:rPr>
        <w:tab/>
      </w:r>
    </w:p>
    <w:p w:rsidR="003E5EDB" w:rsidRPr="001E72EF" w:rsidRDefault="003E5EDB" w:rsidP="001E72EF">
      <w:pPr>
        <w:ind w:left="-720" w:firstLine="720"/>
        <w:outlineLvl w:val="0"/>
        <w:rPr>
          <w:lang w:val="fr-FR"/>
        </w:rPr>
      </w:pPr>
      <w:r w:rsidRPr="001E72EF">
        <w:rPr>
          <w:lang w:val="fr-FR"/>
        </w:rPr>
        <w:t xml:space="preserve">                                                1.a       /___/___/___/___/</w:t>
      </w:r>
    </w:p>
    <w:p w:rsidR="003E5EDB" w:rsidRPr="001E72EF" w:rsidRDefault="003E5EDB" w:rsidP="001E72EF">
      <w:pPr>
        <w:ind w:left="-720" w:firstLine="720"/>
        <w:outlineLvl w:val="0"/>
        <w:rPr>
          <w:lang w:val="fr-FR"/>
        </w:rPr>
      </w:pPr>
      <w:r>
        <w:rPr>
          <w:noProof/>
        </w:rPr>
        <w:pict>
          <v:rect id="_x0000_s1029" style="position:absolute;left:0;text-align:left;margin-left:395pt;margin-top:5.45pt;width:27pt;height:23.4pt;z-index:251663872"/>
        </w:pict>
      </w:r>
      <w:r w:rsidRPr="001E72EF">
        <w:rPr>
          <w:lang w:val="fr-FR"/>
        </w:rPr>
        <w:t xml:space="preserve"> </w:t>
      </w:r>
    </w:p>
    <w:p w:rsidR="003E5EDB" w:rsidRPr="001E72EF" w:rsidRDefault="003E5EDB" w:rsidP="001E72EF">
      <w:pPr>
        <w:ind w:left="-720" w:firstLine="720"/>
        <w:outlineLvl w:val="0"/>
        <w:rPr>
          <w:lang w:val="fr-FR"/>
        </w:rPr>
      </w:pPr>
      <w:r w:rsidRPr="001E72EF">
        <w:rPr>
          <w:lang w:val="fr-FR"/>
        </w:rPr>
        <w:tab/>
      </w:r>
      <w:r w:rsidRPr="001E72EF">
        <w:rPr>
          <w:lang w:val="fr-FR"/>
        </w:rPr>
        <w:tab/>
      </w:r>
      <w:r w:rsidRPr="001E72EF">
        <w:rPr>
          <w:lang w:val="fr-FR"/>
        </w:rPr>
        <w:tab/>
        <w:t xml:space="preserve">            1.b       /___/___/___/___/    Si plus de deux cocher </w:t>
      </w:r>
    </w:p>
    <w:p w:rsidR="003E5EDB" w:rsidRPr="001E72EF" w:rsidRDefault="003E5EDB" w:rsidP="001E72EF">
      <w:pPr>
        <w:rPr>
          <w:lang w:val="fr-FR"/>
        </w:rPr>
      </w:pPr>
    </w:p>
    <w:p w:rsidR="003E5EDB" w:rsidRPr="001E72EF" w:rsidRDefault="003E5EDB" w:rsidP="001E72EF">
      <w:pPr>
        <w:outlineLvl w:val="0"/>
        <w:rPr>
          <w:b/>
          <w:lang w:val="fr-FR"/>
        </w:rPr>
      </w:pPr>
      <w:r w:rsidRPr="001E72EF">
        <w:rPr>
          <w:b/>
          <w:lang w:val="fr-FR"/>
        </w:rPr>
        <w:t>2.</w:t>
      </w:r>
      <w:r w:rsidRPr="001E72EF">
        <w:rPr>
          <w:b/>
          <w:lang w:val="fr-FR"/>
        </w:rPr>
        <w:tab/>
        <w:t xml:space="preserve">Etes-vous familier avec les programmes de travail de la CEA, en général et de </w:t>
      </w:r>
      <w:r>
        <w:rPr>
          <w:b/>
          <w:lang w:val="fr-FR"/>
        </w:rPr>
        <w:t xml:space="preserve">ceux du Bureau pour l’Afrique du Nord </w:t>
      </w:r>
      <w:r w:rsidRPr="001E72EF">
        <w:rPr>
          <w:b/>
          <w:lang w:val="fr-FR"/>
        </w:rPr>
        <w:t xml:space="preserve"> en particulier? </w:t>
      </w:r>
    </w:p>
    <w:p w:rsidR="003E5EDB" w:rsidRPr="001E72EF" w:rsidRDefault="00AF1F56" w:rsidP="001E72EF">
      <w:pPr>
        <w:rPr>
          <w:lang w:val="fr-FR"/>
        </w:rPr>
      </w:pPr>
      <w:r>
        <w:rPr>
          <w:noProof/>
        </w:rPr>
        <w:pict>
          <v:rect id="_x0000_s1030" style="position:absolute;margin-left:258pt;margin-top:9.25pt;width:27pt;height:18pt;z-index:251660800"/>
        </w:pict>
      </w:r>
      <w:r>
        <w:rPr>
          <w:noProof/>
        </w:rPr>
        <w:pict>
          <v:rect id="_x0000_s1031" style="position:absolute;margin-left:120pt;margin-top:9.25pt;width:27pt;height:18pt;z-index:251659776"/>
        </w:pict>
      </w:r>
    </w:p>
    <w:p w:rsidR="003E5EDB" w:rsidRDefault="003E5EDB" w:rsidP="00AF1F56">
      <w:pPr>
        <w:ind w:firstLine="708"/>
        <w:rPr>
          <w:lang w:val="fr-FR"/>
        </w:rPr>
      </w:pPr>
      <w:r w:rsidRPr="001E72EF">
        <w:rPr>
          <w:lang w:val="fr-FR"/>
        </w:rPr>
        <w:tab/>
      </w:r>
      <w:r w:rsidRPr="001E72EF">
        <w:rPr>
          <w:lang w:val="fr-FR"/>
        </w:rPr>
        <w:tab/>
      </w:r>
      <w:r w:rsidR="00AF1F56">
        <w:rPr>
          <w:lang w:val="fr-FR"/>
        </w:rPr>
        <w:t>CEA-AN</w:t>
      </w:r>
      <w:r w:rsidRPr="001E72EF">
        <w:rPr>
          <w:lang w:val="fr-FR"/>
        </w:rPr>
        <w:tab/>
      </w:r>
      <w:r w:rsidR="00AF1F56">
        <w:rPr>
          <w:lang w:val="fr-FR"/>
        </w:rPr>
        <w:t xml:space="preserve">   </w:t>
      </w:r>
      <w:r w:rsidR="00AF1F56" w:rsidRPr="001E72EF">
        <w:rPr>
          <w:lang w:val="fr-FR"/>
        </w:rPr>
        <w:t>Oui</w:t>
      </w:r>
      <w:r w:rsidRPr="001E72EF">
        <w:rPr>
          <w:lang w:val="fr-FR"/>
        </w:rPr>
        <w:tab/>
      </w:r>
      <w:r w:rsidRPr="001E72EF">
        <w:rPr>
          <w:lang w:val="fr-FR"/>
        </w:rPr>
        <w:tab/>
      </w:r>
      <w:r w:rsidRPr="001E72EF">
        <w:rPr>
          <w:lang w:val="fr-FR"/>
        </w:rPr>
        <w:tab/>
      </w:r>
      <w:r w:rsidRPr="001E72EF">
        <w:rPr>
          <w:lang w:val="fr-FR"/>
        </w:rPr>
        <w:tab/>
      </w:r>
      <w:r w:rsidR="00AF1F56" w:rsidRPr="001E72EF">
        <w:rPr>
          <w:lang w:val="fr-FR"/>
        </w:rPr>
        <w:t>Non</w:t>
      </w:r>
    </w:p>
    <w:p w:rsidR="00AF1F56" w:rsidRDefault="00AF1F56" w:rsidP="00AF1F56">
      <w:pPr>
        <w:ind w:firstLine="708"/>
        <w:rPr>
          <w:lang w:val="fr-FR"/>
        </w:rPr>
      </w:pPr>
      <w:r>
        <w:rPr>
          <w:noProof/>
        </w:rPr>
        <w:pict>
          <v:rect id="_x0000_s1048" style="position:absolute;left:0;text-align:left;margin-left:258pt;margin-top:8.65pt;width:27pt;height:18pt;z-index:251668992"/>
        </w:pict>
      </w:r>
      <w:r>
        <w:rPr>
          <w:noProof/>
        </w:rPr>
        <w:pict>
          <v:rect id="_x0000_s1047" style="position:absolute;left:0;text-align:left;margin-left:120pt;margin-top:8.65pt;width:27pt;height:18pt;z-index:251667968"/>
        </w:pict>
      </w:r>
    </w:p>
    <w:p w:rsidR="00AF1F56" w:rsidRDefault="00AF1F56" w:rsidP="00AF1F56">
      <w:pPr>
        <w:ind w:firstLine="708"/>
        <w:rPr>
          <w:lang w:val="fr-FR"/>
        </w:rPr>
      </w:pPr>
      <w:r w:rsidRPr="001E72EF">
        <w:rPr>
          <w:lang w:val="fr-FR"/>
        </w:rPr>
        <w:tab/>
      </w:r>
      <w:r w:rsidRPr="001E72EF">
        <w:rPr>
          <w:lang w:val="fr-FR"/>
        </w:rPr>
        <w:tab/>
      </w:r>
      <w:r>
        <w:rPr>
          <w:lang w:val="fr-FR"/>
        </w:rPr>
        <w:t>CEA</w:t>
      </w:r>
      <w:r w:rsidRPr="001E72EF">
        <w:rPr>
          <w:lang w:val="fr-FR"/>
        </w:rPr>
        <w:tab/>
      </w:r>
      <w:r>
        <w:rPr>
          <w:lang w:val="fr-FR"/>
        </w:rPr>
        <w:t xml:space="preserve">               </w:t>
      </w:r>
      <w:r w:rsidRPr="001E72EF">
        <w:rPr>
          <w:lang w:val="fr-FR"/>
        </w:rPr>
        <w:t>Oui</w:t>
      </w:r>
      <w:r w:rsidRPr="001E72EF">
        <w:rPr>
          <w:lang w:val="fr-FR"/>
        </w:rPr>
        <w:tab/>
      </w:r>
      <w:r w:rsidRPr="001E72EF">
        <w:rPr>
          <w:lang w:val="fr-FR"/>
        </w:rPr>
        <w:tab/>
      </w:r>
      <w:r w:rsidRPr="001E72EF">
        <w:rPr>
          <w:lang w:val="fr-FR"/>
        </w:rPr>
        <w:tab/>
      </w:r>
      <w:r w:rsidRPr="001E72EF">
        <w:rPr>
          <w:lang w:val="fr-FR"/>
        </w:rPr>
        <w:tab/>
        <w:t>Non</w:t>
      </w:r>
    </w:p>
    <w:p w:rsidR="00AF1F56" w:rsidRPr="001E72EF" w:rsidRDefault="00AF1F56" w:rsidP="00AF1F56">
      <w:pPr>
        <w:ind w:firstLine="708"/>
        <w:rPr>
          <w:lang w:val="fr-FR"/>
        </w:rPr>
      </w:pPr>
    </w:p>
    <w:p w:rsidR="003E5EDB" w:rsidRPr="001E72EF" w:rsidRDefault="003E5EDB" w:rsidP="001E72EF">
      <w:pPr>
        <w:rPr>
          <w:lang w:val="fr-FR"/>
        </w:rPr>
      </w:pPr>
    </w:p>
    <w:p w:rsidR="003E5EDB" w:rsidRPr="001E72EF" w:rsidRDefault="003E5EDB" w:rsidP="001E72EF">
      <w:pPr>
        <w:tabs>
          <w:tab w:val="left" w:pos="0"/>
        </w:tabs>
        <w:outlineLvl w:val="0"/>
        <w:rPr>
          <w:b/>
          <w:i/>
          <w:lang w:val="fr-FR"/>
        </w:rPr>
      </w:pPr>
      <w:r w:rsidRPr="001E72EF">
        <w:rPr>
          <w:b/>
          <w:i/>
          <w:lang w:val="fr-FR"/>
        </w:rPr>
        <w:t>Si Oui, Précisez vos connaissances du travail de l’Organisation ou de son Bureau sous régional</w:t>
      </w:r>
    </w:p>
    <w:p w:rsidR="003E5EDB" w:rsidRPr="001E72EF" w:rsidRDefault="003E5EDB" w:rsidP="001E72EF">
      <w:pPr>
        <w:tabs>
          <w:tab w:val="left" w:pos="0"/>
        </w:tabs>
        <w:rPr>
          <w:lang w:val="fr-FR"/>
        </w:rPr>
      </w:pPr>
    </w:p>
    <w:p w:rsidR="003E5EDB" w:rsidRPr="001E72EF" w:rsidRDefault="003E5EDB" w:rsidP="00AF1F56">
      <w:pPr>
        <w:rPr>
          <w:lang w:val="fr-FR"/>
        </w:rPr>
      </w:pPr>
      <w:r w:rsidRPr="001E72EF">
        <w:rPr>
          <w:lang w:val="fr-FR"/>
        </w:rPr>
        <w:t xml:space="preserve">2.a  Participation </w:t>
      </w:r>
      <w:r w:rsidR="00AF1F56">
        <w:rPr>
          <w:lang w:val="fr-FR"/>
        </w:rPr>
        <w:t>à</w:t>
      </w:r>
      <w:r w:rsidR="00AF1F56" w:rsidRPr="001E72EF">
        <w:rPr>
          <w:lang w:val="fr-FR"/>
        </w:rPr>
        <w:t xml:space="preserve"> </w:t>
      </w:r>
      <w:r w:rsidRPr="001E72EF">
        <w:rPr>
          <w:lang w:val="fr-FR"/>
        </w:rPr>
        <w:t>plusieurs réunions de la CEA                  /___/</w:t>
      </w:r>
    </w:p>
    <w:p w:rsidR="003E5EDB" w:rsidRPr="001E72EF" w:rsidRDefault="003E5EDB" w:rsidP="001E72EF">
      <w:pPr>
        <w:rPr>
          <w:lang w:val="fr-FR"/>
        </w:rPr>
      </w:pPr>
    </w:p>
    <w:p w:rsidR="003E5EDB" w:rsidRPr="001E72EF" w:rsidRDefault="003E5EDB" w:rsidP="001E72EF">
      <w:pPr>
        <w:rPr>
          <w:lang w:val="fr-FR"/>
        </w:rPr>
      </w:pPr>
      <w:r w:rsidRPr="001E72EF">
        <w:rPr>
          <w:lang w:val="fr-FR"/>
        </w:rPr>
        <w:t>2.b  Utilisation de documents produits par la CEA                /___/</w:t>
      </w:r>
    </w:p>
    <w:p w:rsidR="003E5EDB" w:rsidRPr="001E72EF" w:rsidRDefault="003E5EDB" w:rsidP="001E72EF">
      <w:pPr>
        <w:rPr>
          <w:lang w:val="fr-FR"/>
        </w:rPr>
      </w:pPr>
    </w:p>
    <w:p w:rsidR="003E5EDB" w:rsidRPr="001E72EF" w:rsidRDefault="003E5EDB" w:rsidP="001E72EF">
      <w:pPr>
        <w:rPr>
          <w:lang w:val="fr-FR"/>
        </w:rPr>
      </w:pPr>
      <w:r w:rsidRPr="001E72EF">
        <w:rPr>
          <w:lang w:val="fr-FR"/>
        </w:rPr>
        <w:lastRenderedPageBreak/>
        <w:t>2.c  Participation à une formation organisée par la CEA         /___/</w:t>
      </w:r>
    </w:p>
    <w:p w:rsidR="003E5EDB" w:rsidRPr="001E72EF" w:rsidRDefault="003E5EDB" w:rsidP="001E72EF">
      <w:pPr>
        <w:rPr>
          <w:lang w:val="fr-FR"/>
        </w:rPr>
      </w:pPr>
    </w:p>
    <w:p w:rsidR="003E5EDB" w:rsidRPr="001E72EF" w:rsidRDefault="003E5EDB" w:rsidP="001E72EF">
      <w:pPr>
        <w:rPr>
          <w:lang w:val="fr-FR"/>
        </w:rPr>
      </w:pPr>
      <w:r w:rsidRPr="001E72EF">
        <w:rPr>
          <w:lang w:val="fr-FR"/>
        </w:rPr>
        <w:t xml:space="preserve">2.d  Visite fréquente du site </w:t>
      </w:r>
      <w:r>
        <w:rPr>
          <w:lang w:val="fr-FR"/>
        </w:rPr>
        <w:t xml:space="preserve">web </w:t>
      </w:r>
      <w:r w:rsidRPr="001E72EF">
        <w:rPr>
          <w:lang w:val="fr-FR"/>
        </w:rPr>
        <w:t>de  la CEA                                    /___/</w:t>
      </w:r>
    </w:p>
    <w:p w:rsidR="003E5EDB" w:rsidRPr="001E72EF" w:rsidRDefault="003E5EDB" w:rsidP="001E72EF">
      <w:pPr>
        <w:rPr>
          <w:lang w:val="fr-FR"/>
        </w:rPr>
      </w:pPr>
    </w:p>
    <w:p w:rsidR="003E5EDB" w:rsidRPr="001E72EF" w:rsidRDefault="003E5EDB" w:rsidP="001E72EF">
      <w:pPr>
        <w:rPr>
          <w:lang w:val="fr-FR"/>
        </w:rPr>
      </w:pPr>
      <w:r w:rsidRPr="001E72EF">
        <w:rPr>
          <w:lang w:val="fr-FR"/>
        </w:rPr>
        <w:t>2.e  Autre    /___/              Précisez _________________________________________________</w:t>
      </w:r>
    </w:p>
    <w:p w:rsidR="003E5EDB" w:rsidRPr="001E72EF" w:rsidRDefault="003E5EDB" w:rsidP="001E72EF">
      <w:pPr>
        <w:outlineLvl w:val="0"/>
        <w:rPr>
          <w:b/>
          <w:lang w:val="fr-FR"/>
        </w:rPr>
      </w:pPr>
    </w:p>
    <w:p w:rsidR="003E5EDB" w:rsidRPr="001E72EF" w:rsidRDefault="003E5EDB" w:rsidP="001E72EF">
      <w:pPr>
        <w:outlineLvl w:val="0"/>
        <w:rPr>
          <w:b/>
          <w:lang w:val="fr-FR"/>
        </w:rPr>
      </w:pPr>
    </w:p>
    <w:p w:rsidR="003E5EDB" w:rsidRPr="001E72EF" w:rsidRDefault="003E5EDB" w:rsidP="001E72EF">
      <w:pPr>
        <w:outlineLvl w:val="0"/>
        <w:rPr>
          <w:b/>
          <w:lang w:val="fr-FR"/>
        </w:rPr>
      </w:pPr>
      <w:r w:rsidRPr="001E72EF">
        <w:rPr>
          <w:b/>
          <w:lang w:val="fr-FR"/>
        </w:rPr>
        <w:t>3.</w:t>
      </w:r>
      <w:r w:rsidRPr="001E72EF">
        <w:rPr>
          <w:b/>
          <w:lang w:val="fr-FR"/>
        </w:rPr>
        <w:tab/>
        <w:t xml:space="preserve">Quelle est votre évaluation de la </w:t>
      </w:r>
      <w:r>
        <w:rPr>
          <w:b/>
          <w:lang w:val="fr-FR"/>
        </w:rPr>
        <w:t>réunion actuelle</w:t>
      </w:r>
      <w:r w:rsidRPr="001E72EF">
        <w:rPr>
          <w:b/>
          <w:lang w:val="fr-FR"/>
        </w:rPr>
        <w:t xml:space="preserve"> en termes de:</w:t>
      </w:r>
    </w:p>
    <w:p w:rsidR="003E5EDB" w:rsidRPr="001E72EF" w:rsidRDefault="003E5EDB" w:rsidP="001E72EF">
      <w:pPr>
        <w:rPr>
          <w:lang w:val="fr-FR"/>
        </w:rPr>
      </w:pPr>
    </w:p>
    <w:p w:rsidR="003E5EDB" w:rsidRPr="001E72EF" w:rsidRDefault="003E5EDB" w:rsidP="001E72EF">
      <w:pPr>
        <w:rPr>
          <w:lang w:val="fr-FR"/>
        </w:rPr>
      </w:pPr>
    </w:p>
    <w:p w:rsidR="003E5EDB" w:rsidRPr="001E72EF" w:rsidRDefault="003E5EDB" w:rsidP="001E72EF">
      <w:pPr>
        <w:outlineLvl w:val="0"/>
        <w:rPr>
          <w:b/>
          <w:i/>
          <w:lang w:val="fr-FR"/>
        </w:rPr>
      </w:pPr>
      <w:r w:rsidRPr="001E72EF">
        <w:rPr>
          <w:lang w:val="fr-FR"/>
        </w:rPr>
        <w:tab/>
      </w:r>
      <w:r>
        <w:rPr>
          <w:b/>
          <w:i/>
          <w:lang w:val="fr-FR"/>
        </w:rPr>
        <w:t>a</w:t>
      </w:r>
      <w:r w:rsidRPr="001E72EF">
        <w:rPr>
          <w:b/>
          <w:i/>
          <w:lang w:val="fr-FR"/>
        </w:rPr>
        <w:t>.</w:t>
      </w:r>
      <w:r w:rsidRPr="001E72EF">
        <w:rPr>
          <w:b/>
          <w:i/>
          <w:lang w:val="fr-FR"/>
        </w:rPr>
        <w:tab/>
        <w:t>Pertinence du thème</w:t>
      </w:r>
    </w:p>
    <w:p w:rsidR="003E5EDB" w:rsidRPr="001E72EF" w:rsidRDefault="003E5EDB" w:rsidP="001E72EF">
      <w:pPr>
        <w:rPr>
          <w:lang w:val="fr-FR"/>
        </w:rPr>
      </w:pPr>
    </w:p>
    <w:p w:rsidR="003E5EDB" w:rsidRPr="001E72EF" w:rsidRDefault="003E5EDB" w:rsidP="001E72EF">
      <w:pPr>
        <w:rPr>
          <w:lang w:val="fr-FR"/>
        </w:rPr>
      </w:pPr>
      <w:r>
        <w:rPr>
          <w:noProof/>
        </w:rPr>
        <w:pict>
          <v:rect id="_x0000_s1032" style="position:absolute;margin-left:405pt;margin-top:9.05pt;width:27pt;height:18pt;z-index:251649536"/>
        </w:pict>
      </w:r>
      <w:r>
        <w:rPr>
          <w:noProof/>
        </w:rPr>
        <w:pict>
          <v:rect id="_x0000_s1033" style="position:absolute;margin-left:234pt;margin-top:9.05pt;width:27pt;height:18pt;z-index:251648512"/>
        </w:pict>
      </w:r>
      <w:r>
        <w:rPr>
          <w:noProof/>
        </w:rPr>
        <w:pict>
          <v:rect id="_x0000_s1034" style="position:absolute;margin-left:1in;margin-top:9.05pt;width:27pt;height:18pt;z-index:251647488"/>
        </w:pict>
      </w:r>
    </w:p>
    <w:p w:rsidR="003E5EDB" w:rsidRPr="001E72EF" w:rsidRDefault="003E5EDB" w:rsidP="001E72EF">
      <w:pPr>
        <w:rPr>
          <w:lang w:val="fr-FR"/>
        </w:rPr>
      </w:pPr>
      <w:r w:rsidRPr="001E72EF">
        <w:rPr>
          <w:lang w:val="fr-FR"/>
        </w:rPr>
        <w:t>Peu pertinent</w:t>
      </w:r>
      <w:r w:rsidRPr="001E72EF">
        <w:rPr>
          <w:lang w:val="fr-FR"/>
        </w:rPr>
        <w:tab/>
      </w:r>
      <w:r w:rsidRPr="001E72EF">
        <w:rPr>
          <w:lang w:val="fr-FR"/>
        </w:rPr>
        <w:tab/>
      </w:r>
      <w:r w:rsidRPr="001E72EF">
        <w:rPr>
          <w:lang w:val="fr-FR"/>
        </w:rPr>
        <w:tab/>
      </w:r>
      <w:r w:rsidRPr="001E72EF">
        <w:rPr>
          <w:lang w:val="fr-FR"/>
        </w:rPr>
        <w:tab/>
        <w:t>Pertinent</w:t>
      </w:r>
      <w:r w:rsidRPr="001E72EF">
        <w:rPr>
          <w:lang w:val="fr-FR"/>
        </w:rPr>
        <w:tab/>
      </w:r>
      <w:r w:rsidRPr="001E72EF">
        <w:rPr>
          <w:lang w:val="fr-FR"/>
        </w:rPr>
        <w:tab/>
      </w:r>
      <w:r w:rsidRPr="001E72EF">
        <w:rPr>
          <w:lang w:val="fr-FR"/>
        </w:rPr>
        <w:tab/>
        <w:t>Très pertinent</w:t>
      </w:r>
      <w:r w:rsidRPr="001E72EF">
        <w:rPr>
          <w:lang w:val="fr-FR"/>
        </w:rPr>
        <w:tab/>
      </w:r>
      <w:r w:rsidRPr="001E72EF">
        <w:rPr>
          <w:lang w:val="fr-FR"/>
        </w:rPr>
        <w:tab/>
      </w:r>
    </w:p>
    <w:p w:rsidR="003E5EDB" w:rsidRPr="001E72EF" w:rsidRDefault="003E5EDB" w:rsidP="001E72EF">
      <w:pPr>
        <w:rPr>
          <w:lang w:val="fr-FR"/>
        </w:rPr>
      </w:pPr>
      <w:r w:rsidRPr="001E72EF">
        <w:rPr>
          <w:lang w:val="fr-FR"/>
        </w:rPr>
        <w:tab/>
      </w:r>
    </w:p>
    <w:p w:rsidR="003E5EDB" w:rsidRPr="001E72EF" w:rsidRDefault="003E5EDB" w:rsidP="001E72EF">
      <w:pPr>
        <w:rPr>
          <w:lang w:val="fr-FR"/>
        </w:rPr>
      </w:pPr>
    </w:p>
    <w:p w:rsidR="003E5EDB" w:rsidRPr="001E72EF" w:rsidRDefault="003E5EDB" w:rsidP="001E72EF">
      <w:pPr>
        <w:outlineLvl w:val="0"/>
        <w:rPr>
          <w:b/>
          <w:i/>
          <w:lang w:val="fr-FR"/>
        </w:rPr>
      </w:pPr>
      <w:r w:rsidRPr="001E72EF">
        <w:rPr>
          <w:lang w:val="fr-FR"/>
        </w:rPr>
        <w:tab/>
      </w:r>
      <w:r>
        <w:rPr>
          <w:b/>
          <w:i/>
          <w:lang w:val="fr-FR"/>
        </w:rPr>
        <w:t>b</w:t>
      </w:r>
      <w:r w:rsidRPr="001E72EF">
        <w:rPr>
          <w:b/>
          <w:i/>
          <w:lang w:val="fr-FR"/>
        </w:rPr>
        <w:t>.</w:t>
      </w:r>
      <w:r w:rsidRPr="001E72EF">
        <w:rPr>
          <w:b/>
          <w:i/>
          <w:lang w:val="fr-FR"/>
        </w:rPr>
        <w:tab/>
        <w:t xml:space="preserve">Qualité des documents </w:t>
      </w:r>
    </w:p>
    <w:p w:rsidR="003E5EDB" w:rsidRPr="001E72EF" w:rsidRDefault="003E5EDB" w:rsidP="001E72EF">
      <w:pPr>
        <w:rPr>
          <w:lang w:val="fr-FR"/>
        </w:rPr>
      </w:pPr>
    </w:p>
    <w:p w:rsidR="003E5EDB" w:rsidRPr="001E72EF" w:rsidRDefault="003E5EDB" w:rsidP="001E72EF">
      <w:pPr>
        <w:rPr>
          <w:lang w:val="fr-FR"/>
        </w:rPr>
      </w:pPr>
      <w:r w:rsidRPr="001E72EF">
        <w:rPr>
          <w:lang w:val="fr-FR"/>
        </w:rPr>
        <w:tab/>
      </w:r>
      <w:r w:rsidRPr="001E72EF">
        <w:rPr>
          <w:lang w:val="fr-FR"/>
        </w:rPr>
        <w:tab/>
        <w:t>(i)</w:t>
      </w:r>
      <w:r w:rsidRPr="001E72EF">
        <w:rPr>
          <w:lang w:val="fr-FR"/>
        </w:rPr>
        <w:tab/>
        <w:t xml:space="preserve">Rapport sur les Conditions sociales et économiques </w:t>
      </w:r>
      <w:r>
        <w:rPr>
          <w:lang w:val="fr-FR"/>
        </w:rPr>
        <w:t>en Afrique du Nord</w:t>
      </w:r>
    </w:p>
    <w:p w:rsidR="003E5EDB" w:rsidRPr="001E72EF" w:rsidRDefault="003E5EDB" w:rsidP="001E72EF">
      <w:pPr>
        <w:outlineLvl w:val="0"/>
        <w:rPr>
          <w:lang w:val="fr-FR"/>
        </w:rPr>
      </w:pPr>
      <w:r>
        <w:rPr>
          <w:noProof/>
        </w:rPr>
        <w:pict>
          <v:rect id="_x0000_s1035" style="position:absolute;margin-left:396.65pt;margin-top:10.85pt;width:27pt;height:18pt;z-index:251652608"/>
        </w:pict>
      </w:r>
      <w:r>
        <w:rPr>
          <w:noProof/>
        </w:rPr>
        <w:pict>
          <v:rect id="_x0000_s1036" style="position:absolute;margin-left:225pt;margin-top:10.85pt;width:27pt;height:18pt;z-index:251651584"/>
        </w:pict>
      </w:r>
      <w:r>
        <w:rPr>
          <w:noProof/>
        </w:rPr>
        <w:pict>
          <v:rect id="_x0000_s1037" style="position:absolute;margin-left:1in;margin-top:10.85pt;width:27pt;height:18pt;z-index:251650560"/>
        </w:pict>
      </w:r>
    </w:p>
    <w:p w:rsidR="003E5EDB" w:rsidRPr="001E72EF" w:rsidRDefault="003E5EDB" w:rsidP="001E72EF">
      <w:pPr>
        <w:rPr>
          <w:lang w:val="fr-FR"/>
        </w:rPr>
      </w:pPr>
      <w:r w:rsidRPr="001E72EF">
        <w:rPr>
          <w:lang w:val="fr-FR"/>
        </w:rPr>
        <w:t>Médiocre</w:t>
      </w:r>
      <w:r w:rsidRPr="001E72EF">
        <w:rPr>
          <w:lang w:val="fr-FR"/>
        </w:rPr>
        <w:tab/>
      </w:r>
      <w:r w:rsidRPr="001E72EF">
        <w:rPr>
          <w:lang w:val="fr-FR"/>
        </w:rPr>
        <w:tab/>
      </w:r>
      <w:r w:rsidRPr="001E72EF">
        <w:rPr>
          <w:lang w:val="fr-FR"/>
        </w:rPr>
        <w:tab/>
      </w:r>
      <w:r w:rsidRPr="001E72EF">
        <w:rPr>
          <w:lang w:val="fr-FR"/>
        </w:rPr>
        <w:tab/>
        <w:t>Bonne</w:t>
      </w:r>
      <w:r w:rsidRPr="001E72EF">
        <w:rPr>
          <w:lang w:val="fr-FR"/>
        </w:rPr>
        <w:tab/>
      </w:r>
      <w:r w:rsidRPr="001E72EF">
        <w:rPr>
          <w:lang w:val="fr-FR"/>
        </w:rPr>
        <w:tab/>
      </w:r>
      <w:r w:rsidRPr="001E72EF">
        <w:rPr>
          <w:lang w:val="fr-FR"/>
        </w:rPr>
        <w:tab/>
      </w:r>
      <w:r w:rsidRPr="001E72EF">
        <w:rPr>
          <w:lang w:val="fr-FR"/>
        </w:rPr>
        <w:tab/>
        <w:t>Très bonne</w:t>
      </w:r>
      <w:r w:rsidRPr="001E72EF">
        <w:rPr>
          <w:lang w:val="fr-FR"/>
        </w:rPr>
        <w:tab/>
      </w:r>
    </w:p>
    <w:p w:rsidR="003E5EDB" w:rsidRPr="001E72EF" w:rsidRDefault="003E5EDB" w:rsidP="001E72EF">
      <w:pPr>
        <w:rPr>
          <w:lang w:val="fr-FR"/>
        </w:rPr>
      </w:pPr>
    </w:p>
    <w:p w:rsidR="003E5EDB" w:rsidRPr="001E72EF" w:rsidRDefault="003E5EDB" w:rsidP="001E72EF">
      <w:pPr>
        <w:ind w:left="2160" w:hanging="720"/>
        <w:rPr>
          <w:lang w:val="fr-FR"/>
        </w:rPr>
      </w:pPr>
    </w:p>
    <w:p w:rsidR="003E5EDB" w:rsidRPr="001E72EF" w:rsidRDefault="003E5EDB" w:rsidP="001E72EF">
      <w:pPr>
        <w:ind w:left="1416"/>
        <w:jc w:val="both"/>
        <w:outlineLvl w:val="0"/>
        <w:rPr>
          <w:sz w:val="26"/>
          <w:lang w:val="fr-FR"/>
        </w:rPr>
      </w:pPr>
      <w:r w:rsidRPr="001E72EF">
        <w:rPr>
          <w:lang w:val="fr-FR"/>
        </w:rPr>
        <w:t>(ii)</w:t>
      </w:r>
      <w:r w:rsidRPr="001E72EF">
        <w:rPr>
          <w:lang w:val="fr-FR"/>
        </w:rPr>
        <w:tab/>
        <w:t xml:space="preserve">Rapport </w:t>
      </w:r>
      <w:r>
        <w:rPr>
          <w:lang w:val="fr-FR"/>
        </w:rPr>
        <w:t>sur les agendas</w:t>
      </w:r>
    </w:p>
    <w:p w:rsidR="003E5EDB" w:rsidRPr="001E72EF" w:rsidRDefault="003E5EDB" w:rsidP="001E72EF">
      <w:pPr>
        <w:ind w:left="720" w:hanging="720"/>
        <w:outlineLvl w:val="0"/>
        <w:rPr>
          <w:lang w:val="fr-FR"/>
        </w:rPr>
      </w:pPr>
    </w:p>
    <w:p w:rsidR="003E5EDB" w:rsidRPr="001E72EF" w:rsidRDefault="003E5EDB" w:rsidP="001E72EF">
      <w:pPr>
        <w:rPr>
          <w:lang w:val="fr-FR"/>
        </w:rPr>
      </w:pPr>
      <w:r>
        <w:rPr>
          <w:noProof/>
        </w:rPr>
        <w:pict>
          <v:rect id="_x0000_s1038" style="position:absolute;margin-left:387pt;margin-top:1.25pt;width:27pt;height:18pt;z-index:251656704"/>
        </w:pict>
      </w:r>
      <w:r>
        <w:rPr>
          <w:noProof/>
        </w:rPr>
        <w:pict>
          <v:rect id="_x0000_s1039" style="position:absolute;margin-left:225pt;margin-top:1.25pt;width:27pt;height:18pt;z-index:251657728"/>
        </w:pict>
      </w:r>
      <w:r>
        <w:rPr>
          <w:noProof/>
        </w:rPr>
        <w:pict>
          <v:rect id="_x0000_s1040" style="position:absolute;margin-left:1in;margin-top:1.25pt;width:27pt;height:18pt;z-index:251658752"/>
        </w:pict>
      </w:r>
      <w:r w:rsidRPr="001E72EF">
        <w:rPr>
          <w:lang w:val="fr-FR"/>
        </w:rPr>
        <w:t>Médiocre</w:t>
      </w:r>
      <w:r w:rsidRPr="001E72EF">
        <w:rPr>
          <w:lang w:val="fr-FR"/>
        </w:rPr>
        <w:tab/>
      </w:r>
      <w:r w:rsidRPr="001E72EF">
        <w:rPr>
          <w:lang w:val="fr-FR"/>
        </w:rPr>
        <w:tab/>
      </w:r>
      <w:r w:rsidRPr="001E72EF">
        <w:rPr>
          <w:lang w:val="fr-FR"/>
        </w:rPr>
        <w:tab/>
      </w:r>
      <w:r w:rsidRPr="001E72EF">
        <w:rPr>
          <w:lang w:val="fr-FR"/>
        </w:rPr>
        <w:tab/>
        <w:t>Bonne</w:t>
      </w:r>
      <w:r w:rsidRPr="001E72EF">
        <w:rPr>
          <w:lang w:val="fr-FR"/>
        </w:rPr>
        <w:tab/>
      </w:r>
      <w:r w:rsidRPr="001E72EF">
        <w:rPr>
          <w:lang w:val="fr-FR"/>
        </w:rPr>
        <w:tab/>
      </w:r>
      <w:r w:rsidRPr="001E72EF">
        <w:rPr>
          <w:lang w:val="fr-FR"/>
        </w:rPr>
        <w:tab/>
      </w:r>
      <w:r w:rsidRPr="001E72EF">
        <w:rPr>
          <w:lang w:val="fr-FR"/>
        </w:rPr>
        <w:tab/>
        <w:t>Très bonne</w:t>
      </w:r>
      <w:r w:rsidRPr="001E72EF">
        <w:rPr>
          <w:lang w:val="fr-FR"/>
        </w:rPr>
        <w:tab/>
      </w:r>
      <w:r w:rsidRPr="001E72EF">
        <w:rPr>
          <w:lang w:val="fr-FR"/>
        </w:rPr>
        <w:tab/>
      </w:r>
    </w:p>
    <w:p w:rsidR="003E5EDB" w:rsidRPr="001E72EF" w:rsidRDefault="003E5EDB" w:rsidP="001E72EF">
      <w:pPr>
        <w:rPr>
          <w:lang w:val="fr-FR"/>
        </w:rPr>
      </w:pPr>
    </w:p>
    <w:p w:rsidR="003E5EDB" w:rsidRPr="001E72EF" w:rsidRDefault="003E5EDB" w:rsidP="001E72EF">
      <w:pPr>
        <w:ind w:left="2160" w:hanging="720"/>
        <w:rPr>
          <w:lang w:val="fr-FR"/>
        </w:rPr>
      </w:pPr>
    </w:p>
    <w:p w:rsidR="003E5EDB" w:rsidRPr="001E72EF" w:rsidRDefault="003E5EDB" w:rsidP="001E72EF">
      <w:pPr>
        <w:ind w:left="2160" w:hanging="720"/>
        <w:jc w:val="both"/>
        <w:rPr>
          <w:sz w:val="26"/>
          <w:lang w:val="fr-FR"/>
        </w:rPr>
      </w:pPr>
      <w:r w:rsidRPr="001E72EF">
        <w:rPr>
          <w:lang w:val="fr-FR"/>
        </w:rPr>
        <w:t>(iii)</w:t>
      </w:r>
      <w:r w:rsidRPr="001E72EF">
        <w:rPr>
          <w:lang w:val="fr-FR"/>
        </w:rPr>
        <w:tab/>
      </w:r>
      <w:r>
        <w:rPr>
          <w:lang w:val="fr-FR"/>
        </w:rPr>
        <w:t>Programme pluriannuel avec l’UMA</w:t>
      </w:r>
    </w:p>
    <w:p w:rsidR="003E5EDB" w:rsidRPr="001E72EF" w:rsidRDefault="003E5EDB" w:rsidP="001E72EF">
      <w:pPr>
        <w:ind w:left="2160" w:hanging="720"/>
        <w:outlineLvl w:val="0"/>
        <w:rPr>
          <w:lang w:val="fr-FR"/>
        </w:rPr>
      </w:pPr>
    </w:p>
    <w:p w:rsidR="003E5EDB" w:rsidRPr="001E72EF" w:rsidRDefault="003E5EDB" w:rsidP="001E72EF">
      <w:pPr>
        <w:ind w:left="2160" w:hanging="720"/>
        <w:rPr>
          <w:lang w:val="fr-FR"/>
        </w:rPr>
      </w:pPr>
      <w:r>
        <w:rPr>
          <w:noProof/>
        </w:rPr>
        <w:pict>
          <v:rect id="_x0000_s1041" style="position:absolute;left:0;text-align:left;margin-left:387pt;margin-top:9.05pt;width:27pt;height:18pt;z-index:251653632"/>
        </w:pict>
      </w:r>
      <w:r>
        <w:rPr>
          <w:noProof/>
        </w:rPr>
        <w:pict>
          <v:rect id="_x0000_s1042" style="position:absolute;left:0;text-align:left;margin-left:3in;margin-top:9.05pt;width:27pt;height:18pt;z-index:251654656"/>
        </w:pict>
      </w:r>
      <w:r>
        <w:rPr>
          <w:noProof/>
        </w:rPr>
        <w:pict>
          <v:rect id="_x0000_s1043" style="position:absolute;left:0;text-align:left;margin-left:1in;margin-top:9.05pt;width:27pt;height:18pt;z-index:251655680"/>
        </w:pict>
      </w:r>
    </w:p>
    <w:p w:rsidR="003E5EDB" w:rsidRPr="001E72EF" w:rsidRDefault="003E5EDB" w:rsidP="001E72EF">
      <w:pPr>
        <w:rPr>
          <w:lang w:val="fr-FR"/>
        </w:rPr>
      </w:pPr>
      <w:r w:rsidRPr="001E72EF">
        <w:rPr>
          <w:lang w:val="fr-FR"/>
        </w:rPr>
        <w:t>Médiocre</w:t>
      </w:r>
      <w:r w:rsidRPr="001E72EF">
        <w:rPr>
          <w:lang w:val="fr-FR"/>
        </w:rPr>
        <w:tab/>
      </w:r>
      <w:r w:rsidRPr="001E72EF">
        <w:rPr>
          <w:lang w:val="fr-FR"/>
        </w:rPr>
        <w:tab/>
      </w:r>
      <w:r w:rsidRPr="001E72EF">
        <w:rPr>
          <w:lang w:val="fr-FR"/>
        </w:rPr>
        <w:tab/>
      </w:r>
      <w:r w:rsidRPr="001E72EF">
        <w:rPr>
          <w:lang w:val="fr-FR"/>
        </w:rPr>
        <w:tab/>
        <w:t>Bonne</w:t>
      </w:r>
      <w:r w:rsidRPr="001E72EF">
        <w:rPr>
          <w:lang w:val="fr-FR"/>
        </w:rPr>
        <w:tab/>
      </w:r>
      <w:r w:rsidRPr="001E72EF">
        <w:rPr>
          <w:lang w:val="fr-FR"/>
        </w:rPr>
        <w:tab/>
      </w:r>
      <w:r w:rsidRPr="001E72EF">
        <w:rPr>
          <w:lang w:val="fr-FR"/>
        </w:rPr>
        <w:tab/>
      </w:r>
      <w:r w:rsidRPr="001E72EF">
        <w:rPr>
          <w:lang w:val="fr-FR"/>
        </w:rPr>
        <w:tab/>
        <w:t>Très bonne</w:t>
      </w:r>
      <w:r w:rsidRPr="001E72EF">
        <w:rPr>
          <w:lang w:val="fr-FR"/>
        </w:rPr>
        <w:tab/>
      </w:r>
      <w:r w:rsidRPr="001E72EF">
        <w:rPr>
          <w:lang w:val="fr-FR"/>
        </w:rPr>
        <w:tab/>
      </w:r>
    </w:p>
    <w:p w:rsidR="003E5EDB" w:rsidRPr="001E72EF" w:rsidRDefault="003E5EDB" w:rsidP="001E72EF">
      <w:pPr>
        <w:rPr>
          <w:lang w:val="fr-FR"/>
        </w:rPr>
      </w:pPr>
    </w:p>
    <w:p w:rsidR="003E5EDB" w:rsidRPr="001E72EF" w:rsidRDefault="003E5EDB" w:rsidP="001E72EF">
      <w:pPr>
        <w:ind w:left="2160" w:hanging="720"/>
        <w:rPr>
          <w:lang w:val="fr-FR"/>
        </w:rPr>
      </w:pPr>
    </w:p>
    <w:p w:rsidR="003E5EDB" w:rsidRDefault="003E5EDB" w:rsidP="001E72EF">
      <w:pPr>
        <w:ind w:firstLine="540"/>
        <w:outlineLvl w:val="0"/>
        <w:rPr>
          <w:b/>
          <w:i/>
          <w:lang w:val="fr-FR"/>
        </w:rPr>
      </w:pPr>
      <w:r>
        <w:rPr>
          <w:b/>
          <w:i/>
          <w:lang w:val="fr-FR"/>
        </w:rPr>
        <w:t>c</w:t>
      </w:r>
      <w:r w:rsidRPr="001E72EF">
        <w:rPr>
          <w:b/>
          <w:i/>
          <w:lang w:val="fr-FR"/>
        </w:rPr>
        <w:t>.</w:t>
      </w:r>
      <w:r w:rsidRPr="001E72EF">
        <w:rPr>
          <w:b/>
          <w:i/>
          <w:lang w:val="fr-FR"/>
        </w:rPr>
        <w:tab/>
      </w:r>
      <w:r>
        <w:rPr>
          <w:b/>
          <w:i/>
          <w:lang w:val="fr-FR"/>
        </w:rPr>
        <w:tab/>
        <w:t>Organisation et déroulement des sessions</w:t>
      </w:r>
    </w:p>
    <w:p w:rsidR="003E5EDB" w:rsidRDefault="003E5EDB" w:rsidP="001E72EF">
      <w:pPr>
        <w:ind w:firstLine="540"/>
        <w:outlineLvl w:val="0"/>
        <w:rPr>
          <w:b/>
          <w:i/>
          <w:lang w:val="fr-FR"/>
        </w:rPr>
      </w:pPr>
    </w:p>
    <w:p w:rsidR="003E5EDB" w:rsidRPr="001E72EF" w:rsidRDefault="003E5EDB" w:rsidP="001E72EF">
      <w:pPr>
        <w:rPr>
          <w:lang w:val="fr-FR"/>
        </w:rPr>
      </w:pPr>
    </w:p>
    <w:p w:rsidR="003E5EDB" w:rsidRPr="00E34FB1" w:rsidRDefault="003E5EDB" w:rsidP="001E72EF">
      <w:pPr>
        <w:numPr>
          <w:ilvl w:val="1"/>
          <w:numId w:val="1"/>
        </w:numPr>
        <w:tabs>
          <w:tab w:val="clear" w:pos="1800"/>
          <w:tab w:val="left" w:pos="360"/>
          <w:tab w:val="num" w:pos="1440"/>
        </w:tabs>
        <w:ind w:hanging="1080"/>
        <w:rPr>
          <w:lang w:val="fr-FR"/>
        </w:rPr>
      </w:pPr>
      <w:r w:rsidRPr="00E34FB1">
        <w:rPr>
          <w:lang w:val="fr-FR"/>
        </w:rPr>
        <w:t>Programme de travail</w:t>
      </w:r>
    </w:p>
    <w:p w:rsidR="003E5EDB" w:rsidRPr="00E34FB1" w:rsidRDefault="003E5EDB" w:rsidP="001E72EF">
      <w:pPr>
        <w:tabs>
          <w:tab w:val="left" w:pos="360"/>
        </w:tabs>
        <w:ind w:left="1080"/>
        <w:rPr>
          <w:lang w:val="fr-FR"/>
        </w:rPr>
      </w:pP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36"/>
        <w:gridCol w:w="1627"/>
        <w:gridCol w:w="1781"/>
        <w:gridCol w:w="1685"/>
        <w:gridCol w:w="1667"/>
      </w:tblGrid>
      <w:tr w:rsidR="003E5EDB" w:rsidRPr="00E34FB1" w:rsidTr="007246C1">
        <w:tc>
          <w:tcPr>
            <w:tcW w:w="1915" w:type="dxa"/>
          </w:tcPr>
          <w:p w:rsidR="003E5EDB" w:rsidRPr="001E72EF" w:rsidRDefault="003E5EDB" w:rsidP="007246C1">
            <w:pPr>
              <w:tabs>
                <w:tab w:val="left" w:pos="360"/>
              </w:tabs>
              <w:jc w:val="center"/>
              <w:rPr>
                <w:lang w:val="fr-FR"/>
              </w:rPr>
            </w:pPr>
            <w:r w:rsidRPr="001E72EF">
              <w:rPr>
                <w:lang w:val="fr-FR"/>
              </w:rPr>
              <w:t>Excellent</w:t>
            </w:r>
          </w:p>
        </w:tc>
        <w:tc>
          <w:tcPr>
            <w:tcW w:w="1915" w:type="dxa"/>
          </w:tcPr>
          <w:p w:rsidR="003E5EDB" w:rsidRPr="00E34FB1" w:rsidRDefault="003E5EDB" w:rsidP="007246C1">
            <w:pPr>
              <w:tabs>
                <w:tab w:val="left" w:pos="360"/>
              </w:tabs>
              <w:jc w:val="center"/>
              <w:rPr>
                <w:lang w:val="fr-FR"/>
              </w:rPr>
            </w:pPr>
            <w:r w:rsidRPr="00E34FB1">
              <w:rPr>
                <w:lang w:val="fr-FR"/>
              </w:rPr>
              <w:t>Très bien</w:t>
            </w:r>
          </w:p>
        </w:tc>
        <w:tc>
          <w:tcPr>
            <w:tcW w:w="1915" w:type="dxa"/>
          </w:tcPr>
          <w:p w:rsidR="003E5EDB" w:rsidRPr="00E34FB1" w:rsidRDefault="003E5EDB" w:rsidP="007246C1">
            <w:pPr>
              <w:tabs>
                <w:tab w:val="left" w:pos="360"/>
              </w:tabs>
              <w:jc w:val="center"/>
              <w:rPr>
                <w:lang w:val="fr-FR"/>
              </w:rPr>
            </w:pPr>
            <w:r w:rsidRPr="00E34FB1">
              <w:rPr>
                <w:lang w:val="fr-FR"/>
              </w:rPr>
              <w:t>Satisfaisant</w:t>
            </w:r>
          </w:p>
        </w:tc>
        <w:tc>
          <w:tcPr>
            <w:tcW w:w="1915" w:type="dxa"/>
          </w:tcPr>
          <w:p w:rsidR="003E5EDB" w:rsidRPr="00E34FB1" w:rsidRDefault="003E5EDB" w:rsidP="007246C1">
            <w:pPr>
              <w:tabs>
                <w:tab w:val="left" w:pos="360"/>
              </w:tabs>
              <w:jc w:val="center"/>
              <w:rPr>
                <w:lang w:val="fr-FR"/>
              </w:rPr>
            </w:pPr>
            <w:r w:rsidRPr="00E34FB1">
              <w:rPr>
                <w:lang w:val="fr-FR"/>
              </w:rPr>
              <w:t>Moyen</w:t>
            </w:r>
          </w:p>
        </w:tc>
        <w:tc>
          <w:tcPr>
            <w:tcW w:w="1916" w:type="dxa"/>
          </w:tcPr>
          <w:p w:rsidR="003E5EDB" w:rsidRPr="00E34FB1" w:rsidRDefault="003E5EDB" w:rsidP="007246C1">
            <w:pPr>
              <w:tabs>
                <w:tab w:val="left" w:pos="360"/>
              </w:tabs>
              <w:jc w:val="center"/>
              <w:rPr>
                <w:lang w:val="fr-FR"/>
              </w:rPr>
            </w:pPr>
            <w:r w:rsidRPr="00E34FB1">
              <w:rPr>
                <w:lang w:val="fr-FR"/>
              </w:rPr>
              <w:t>Faible</w:t>
            </w:r>
          </w:p>
        </w:tc>
      </w:tr>
      <w:tr w:rsidR="003E5EDB" w:rsidRPr="00E34FB1" w:rsidTr="007246C1">
        <w:tc>
          <w:tcPr>
            <w:tcW w:w="1915" w:type="dxa"/>
          </w:tcPr>
          <w:p w:rsidR="003E5EDB" w:rsidRPr="00E34FB1" w:rsidRDefault="003E5EDB" w:rsidP="007246C1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915" w:type="dxa"/>
          </w:tcPr>
          <w:p w:rsidR="003E5EDB" w:rsidRPr="00E34FB1" w:rsidRDefault="003E5EDB" w:rsidP="007246C1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915" w:type="dxa"/>
          </w:tcPr>
          <w:p w:rsidR="003E5EDB" w:rsidRPr="00E34FB1" w:rsidRDefault="003E5EDB" w:rsidP="007246C1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915" w:type="dxa"/>
          </w:tcPr>
          <w:p w:rsidR="003E5EDB" w:rsidRPr="00E34FB1" w:rsidRDefault="003E5EDB" w:rsidP="007246C1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916" w:type="dxa"/>
          </w:tcPr>
          <w:p w:rsidR="003E5EDB" w:rsidRPr="00E34FB1" w:rsidRDefault="003E5EDB" w:rsidP="007246C1">
            <w:pPr>
              <w:tabs>
                <w:tab w:val="left" w:pos="360"/>
              </w:tabs>
              <w:rPr>
                <w:lang w:val="fr-FR"/>
              </w:rPr>
            </w:pPr>
          </w:p>
        </w:tc>
      </w:tr>
    </w:tbl>
    <w:p w:rsidR="003E5EDB" w:rsidRPr="00E34FB1" w:rsidRDefault="003E5EDB" w:rsidP="001E72EF">
      <w:pPr>
        <w:tabs>
          <w:tab w:val="left" w:pos="360"/>
        </w:tabs>
        <w:ind w:left="1080"/>
        <w:rPr>
          <w:lang w:val="fr-FR"/>
        </w:rPr>
      </w:pPr>
      <w:r w:rsidRPr="00E34FB1">
        <w:rPr>
          <w:lang w:val="fr-FR"/>
        </w:rPr>
        <w:tab/>
        <w:t xml:space="preserve"> </w:t>
      </w:r>
    </w:p>
    <w:p w:rsidR="003E5EDB" w:rsidRPr="00E34FB1" w:rsidRDefault="003E5EDB" w:rsidP="001E72EF">
      <w:pPr>
        <w:numPr>
          <w:ilvl w:val="1"/>
          <w:numId w:val="1"/>
        </w:numPr>
        <w:tabs>
          <w:tab w:val="clear" w:pos="1800"/>
          <w:tab w:val="left" w:pos="360"/>
          <w:tab w:val="num" w:pos="1440"/>
        </w:tabs>
        <w:ind w:hanging="1080"/>
        <w:rPr>
          <w:b/>
          <w:bCs/>
          <w:lang w:val="fr-FR"/>
        </w:rPr>
      </w:pPr>
      <w:r w:rsidRPr="00E34FB1">
        <w:rPr>
          <w:lang w:val="fr-FR"/>
        </w:rPr>
        <w:t>Organisation du Travail</w:t>
      </w:r>
    </w:p>
    <w:p w:rsidR="003E5EDB" w:rsidRPr="00E34FB1" w:rsidRDefault="003E5EDB" w:rsidP="001E72EF">
      <w:pPr>
        <w:tabs>
          <w:tab w:val="left" w:pos="360"/>
        </w:tabs>
        <w:ind w:left="1080"/>
        <w:rPr>
          <w:lang w:val="fr-FR"/>
        </w:rPr>
      </w:pP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47"/>
        <w:gridCol w:w="1667"/>
        <w:gridCol w:w="1797"/>
        <w:gridCol w:w="1635"/>
        <w:gridCol w:w="1650"/>
      </w:tblGrid>
      <w:tr w:rsidR="003E5EDB" w:rsidRPr="00E34FB1" w:rsidTr="007246C1">
        <w:tc>
          <w:tcPr>
            <w:tcW w:w="1747" w:type="dxa"/>
          </w:tcPr>
          <w:p w:rsidR="003E5EDB" w:rsidRPr="00E34FB1" w:rsidRDefault="003E5EDB" w:rsidP="007246C1">
            <w:pPr>
              <w:tabs>
                <w:tab w:val="left" w:pos="360"/>
              </w:tabs>
              <w:jc w:val="center"/>
            </w:pPr>
            <w:r w:rsidRPr="00E34FB1">
              <w:t>Excellent</w:t>
            </w:r>
          </w:p>
        </w:tc>
        <w:tc>
          <w:tcPr>
            <w:tcW w:w="1667" w:type="dxa"/>
          </w:tcPr>
          <w:p w:rsidR="003E5EDB" w:rsidRPr="00E34FB1" w:rsidRDefault="003E5EDB" w:rsidP="007246C1">
            <w:pPr>
              <w:tabs>
                <w:tab w:val="left" w:pos="360"/>
              </w:tabs>
              <w:jc w:val="center"/>
              <w:rPr>
                <w:lang w:val="fr-FR"/>
              </w:rPr>
            </w:pPr>
            <w:r w:rsidRPr="00E34FB1">
              <w:rPr>
                <w:lang w:val="fr-FR"/>
              </w:rPr>
              <w:t>Très bien</w:t>
            </w:r>
          </w:p>
        </w:tc>
        <w:tc>
          <w:tcPr>
            <w:tcW w:w="1797" w:type="dxa"/>
          </w:tcPr>
          <w:p w:rsidR="003E5EDB" w:rsidRPr="00E34FB1" w:rsidRDefault="003E5EDB" w:rsidP="007246C1">
            <w:pPr>
              <w:tabs>
                <w:tab w:val="left" w:pos="360"/>
              </w:tabs>
              <w:jc w:val="center"/>
              <w:rPr>
                <w:lang w:val="fr-FR"/>
              </w:rPr>
            </w:pPr>
            <w:r w:rsidRPr="00E34FB1">
              <w:rPr>
                <w:lang w:val="fr-FR"/>
              </w:rPr>
              <w:t>Satisfaisant</w:t>
            </w:r>
          </w:p>
        </w:tc>
        <w:tc>
          <w:tcPr>
            <w:tcW w:w="1635" w:type="dxa"/>
          </w:tcPr>
          <w:p w:rsidR="003E5EDB" w:rsidRPr="00E34FB1" w:rsidRDefault="003E5EDB" w:rsidP="007246C1">
            <w:pPr>
              <w:tabs>
                <w:tab w:val="left" w:pos="360"/>
              </w:tabs>
              <w:jc w:val="center"/>
              <w:rPr>
                <w:lang w:val="fr-FR"/>
              </w:rPr>
            </w:pPr>
            <w:r w:rsidRPr="00E34FB1">
              <w:rPr>
                <w:lang w:val="fr-FR"/>
              </w:rPr>
              <w:t>Moyen</w:t>
            </w:r>
          </w:p>
        </w:tc>
        <w:tc>
          <w:tcPr>
            <w:tcW w:w="1650" w:type="dxa"/>
          </w:tcPr>
          <w:p w:rsidR="003E5EDB" w:rsidRPr="00E34FB1" w:rsidRDefault="003E5EDB" w:rsidP="007246C1">
            <w:pPr>
              <w:tabs>
                <w:tab w:val="left" w:pos="360"/>
              </w:tabs>
              <w:jc w:val="center"/>
              <w:rPr>
                <w:lang w:val="fr-FR"/>
              </w:rPr>
            </w:pPr>
            <w:r w:rsidRPr="00E34FB1">
              <w:rPr>
                <w:lang w:val="fr-FR"/>
              </w:rPr>
              <w:t>Faible</w:t>
            </w:r>
          </w:p>
        </w:tc>
      </w:tr>
      <w:tr w:rsidR="003E5EDB" w:rsidRPr="00E34FB1" w:rsidTr="007246C1">
        <w:tc>
          <w:tcPr>
            <w:tcW w:w="1747" w:type="dxa"/>
          </w:tcPr>
          <w:p w:rsidR="003E5EDB" w:rsidRPr="00E34FB1" w:rsidRDefault="003E5EDB" w:rsidP="007246C1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667" w:type="dxa"/>
          </w:tcPr>
          <w:p w:rsidR="003E5EDB" w:rsidRPr="00E34FB1" w:rsidRDefault="003E5EDB" w:rsidP="007246C1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797" w:type="dxa"/>
          </w:tcPr>
          <w:p w:rsidR="003E5EDB" w:rsidRPr="00E34FB1" w:rsidRDefault="003E5EDB" w:rsidP="007246C1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635" w:type="dxa"/>
          </w:tcPr>
          <w:p w:rsidR="003E5EDB" w:rsidRPr="00E34FB1" w:rsidRDefault="003E5EDB" w:rsidP="007246C1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650" w:type="dxa"/>
          </w:tcPr>
          <w:p w:rsidR="003E5EDB" w:rsidRPr="00E34FB1" w:rsidRDefault="003E5EDB" w:rsidP="007246C1">
            <w:pPr>
              <w:tabs>
                <w:tab w:val="left" w:pos="360"/>
              </w:tabs>
              <w:rPr>
                <w:lang w:val="fr-FR"/>
              </w:rPr>
            </w:pPr>
          </w:p>
        </w:tc>
      </w:tr>
      <w:tr w:rsidR="003E5EDB" w:rsidRPr="00E34FB1" w:rsidTr="007246C1">
        <w:tc>
          <w:tcPr>
            <w:tcW w:w="1747" w:type="dxa"/>
          </w:tcPr>
          <w:p w:rsidR="003E5EDB" w:rsidRPr="00E34FB1" w:rsidRDefault="003E5EDB" w:rsidP="007246C1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667" w:type="dxa"/>
          </w:tcPr>
          <w:p w:rsidR="003E5EDB" w:rsidRPr="00E34FB1" w:rsidRDefault="003E5EDB" w:rsidP="007246C1">
            <w:pPr>
              <w:tabs>
                <w:tab w:val="left" w:pos="360"/>
              </w:tabs>
              <w:jc w:val="center"/>
              <w:rPr>
                <w:lang w:val="fr-FR"/>
              </w:rPr>
            </w:pPr>
          </w:p>
        </w:tc>
        <w:tc>
          <w:tcPr>
            <w:tcW w:w="1797" w:type="dxa"/>
          </w:tcPr>
          <w:p w:rsidR="003E5EDB" w:rsidRPr="00E34FB1" w:rsidRDefault="003E5EDB" w:rsidP="007246C1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635" w:type="dxa"/>
          </w:tcPr>
          <w:p w:rsidR="003E5EDB" w:rsidRPr="00E34FB1" w:rsidRDefault="003E5EDB" w:rsidP="007246C1">
            <w:pPr>
              <w:tabs>
                <w:tab w:val="left" w:pos="360"/>
              </w:tabs>
              <w:rPr>
                <w:lang w:val="fr-FR"/>
              </w:rPr>
            </w:pPr>
          </w:p>
        </w:tc>
        <w:tc>
          <w:tcPr>
            <w:tcW w:w="1650" w:type="dxa"/>
          </w:tcPr>
          <w:p w:rsidR="003E5EDB" w:rsidRPr="00E34FB1" w:rsidRDefault="003E5EDB" w:rsidP="007246C1">
            <w:pPr>
              <w:tabs>
                <w:tab w:val="left" w:pos="360"/>
              </w:tabs>
              <w:rPr>
                <w:lang w:val="fr-FR"/>
              </w:rPr>
            </w:pPr>
          </w:p>
        </w:tc>
      </w:tr>
    </w:tbl>
    <w:p w:rsidR="003E5EDB" w:rsidRPr="00E34FB1" w:rsidRDefault="003E5EDB" w:rsidP="001E72EF">
      <w:pPr>
        <w:tabs>
          <w:tab w:val="left" w:pos="360"/>
        </w:tabs>
        <w:rPr>
          <w:lang w:val="fr-FR"/>
        </w:rPr>
      </w:pPr>
    </w:p>
    <w:p w:rsidR="003E5EDB" w:rsidRPr="00E34FB1" w:rsidRDefault="003E5EDB" w:rsidP="001E72EF">
      <w:pPr>
        <w:pStyle w:val="Retraitcorpsdetexte"/>
      </w:pPr>
      <w:r w:rsidRPr="00E34FB1">
        <w:rPr>
          <w:i/>
          <w:iCs/>
        </w:rPr>
        <w:t>Commentaires:</w:t>
      </w:r>
      <w:r w:rsidRPr="00E34FB1"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E5EDB" w:rsidRPr="00E34FB1" w:rsidRDefault="003E5EDB" w:rsidP="001E72EF">
      <w:pPr>
        <w:pStyle w:val="Retraitcorpsdetexte"/>
        <w:ind w:firstLine="0"/>
      </w:pPr>
      <w:r w:rsidRPr="00E34FB1">
        <w:lastRenderedPageBreak/>
        <w:t>………………………………………………………………………………………</w:t>
      </w:r>
    </w:p>
    <w:p w:rsidR="003E5EDB" w:rsidRDefault="003E5EDB" w:rsidP="001E72EF">
      <w:pPr>
        <w:ind w:firstLine="540"/>
        <w:outlineLvl w:val="0"/>
        <w:rPr>
          <w:b/>
          <w:i/>
          <w:lang w:val="fr-FR"/>
        </w:rPr>
      </w:pPr>
      <w:r>
        <w:rPr>
          <w:b/>
          <w:i/>
          <w:lang w:val="fr-FR"/>
        </w:rPr>
        <w:t>d</w:t>
      </w:r>
      <w:r w:rsidRPr="001E72EF">
        <w:rPr>
          <w:b/>
          <w:i/>
          <w:lang w:val="fr-FR"/>
        </w:rPr>
        <w:t>.</w:t>
      </w:r>
      <w:r w:rsidRPr="001E72EF">
        <w:rPr>
          <w:b/>
          <w:i/>
          <w:lang w:val="fr-FR"/>
        </w:rPr>
        <w:tab/>
      </w:r>
      <w:r>
        <w:rPr>
          <w:b/>
          <w:i/>
          <w:lang w:val="fr-FR"/>
        </w:rPr>
        <w:t xml:space="preserve"> Qualité des présentations </w:t>
      </w:r>
    </w:p>
    <w:p w:rsidR="003E5EDB" w:rsidRDefault="003E5EDB" w:rsidP="001E72EF">
      <w:pPr>
        <w:ind w:firstLine="540"/>
        <w:outlineLvl w:val="0"/>
        <w:rPr>
          <w:b/>
          <w:i/>
          <w:lang w:val="fr-FR"/>
        </w:rPr>
      </w:pPr>
    </w:p>
    <w:p w:rsidR="003E5EDB" w:rsidRPr="001E72EF" w:rsidRDefault="003E5EDB" w:rsidP="001E72EF">
      <w:pPr>
        <w:rPr>
          <w:lang w:val="fr-FR"/>
        </w:rPr>
      </w:pPr>
      <w:r>
        <w:rPr>
          <w:noProof/>
        </w:rPr>
        <w:pict>
          <v:rect id="_x0000_s1044" style="position:absolute;margin-left:405pt;margin-top:11.45pt;width:27pt;height:18pt;z-index:251666944"/>
        </w:pict>
      </w:r>
      <w:r>
        <w:rPr>
          <w:noProof/>
        </w:rPr>
        <w:pict>
          <v:rect id="_x0000_s1045" style="position:absolute;margin-left:234pt;margin-top:11.45pt;width:27pt;height:18pt;z-index:251665920"/>
        </w:pict>
      </w:r>
      <w:r>
        <w:rPr>
          <w:noProof/>
        </w:rPr>
        <w:pict>
          <v:rect id="_x0000_s1046" style="position:absolute;margin-left:81pt;margin-top:11.45pt;width:27pt;height:18pt;z-index:251664896"/>
        </w:pict>
      </w:r>
    </w:p>
    <w:p w:rsidR="003E5EDB" w:rsidRPr="001E72EF" w:rsidRDefault="003E5EDB" w:rsidP="001E72EF">
      <w:pPr>
        <w:rPr>
          <w:lang w:val="fr-FR"/>
        </w:rPr>
      </w:pPr>
      <w:r w:rsidRPr="001E72EF">
        <w:rPr>
          <w:lang w:val="fr-FR"/>
        </w:rPr>
        <w:t>Pas satisfait</w:t>
      </w:r>
      <w:r w:rsidRPr="001E72EF">
        <w:rPr>
          <w:lang w:val="fr-FR"/>
        </w:rPr>
        <w:tab/>
      </w:r>
      <w:r w:rsidRPr="001E72EF">
        <w:rPr>
          <w:lang w:val="fr-FR"/>
        </w:rPr>
        <w:tab/>
      </w:r>
      <w:r w:rsidRPr="001E72EF">
        <w:rPr>
          <w:lang w:val="fr-FR"/>
        </w:rPr>
        <w:tab/>
      </w:r>
      <w:r w:rsidRPr="001E72EF">
        <w:rPr>
          <w:lang w:val="fr-FR"/>
        </w:rPr>
        <w:tab/>
        <w:t>Satisfait</w:t>
      </w:r>
      <w:r w:rsidRPr="001E72EF">
        <w:rPr>
          <w:lang w:val="fr-FR"/>
        </w:rPr>
        <w:tab/>
      </w:r>
      <w:r w:rsidRPr="001E72EF">
        <w:rPr>
          <w:lang w:val="fr-FR"/>
        </w:rPr>
        <w:tab/>
      </w:r>
      <w:r w:rsidRPr="001E72EF">
        <w:rPr>
          <w:lang w:val="fr-FR"/>
        </w:rPr>
        <w:tab/>
        <w:t>Très satisfait</w:t>
      </w:r>
      <w:r w:rsidRPr="001E72EF">
        <w:rPr>
          <w:lang w:val="fr-FR"/>
        </w:rPr>
        <w:tab/>
      </w:r>
      <w:r w:rsidRPr="001E72EF">
        <w:rPr>
          <w:lang w:val="fr-FR"/>
        </w:rPr>
        <w:tab/>
      </w:r>
    </w:p>
    <w:p w:rsidR="003E5EDB" w:rsidRPr="001E72EF" w:rsidRDefault="003E5EDB" w:rsidP="001E72EF">
      <w:pPr>
        <w:outlineLvl w:val="0"/>
        <w:rPr>
          <w:b/>
          <w:lang w:val="fr-FR"/>
        </w:rPr>
      </w:pPr>
    </w:p>
    <w:p w:rsidR="003E5EDB" w:rsidRPr="00150171" w:rsidRDefault="003E5EDB" w:rsidP="001E72EF">
      <w:pPr>
        <w:rPr>
          <w:lang w:val="fr-FR"/>
        </w:rPr>
      </w:pPr>
      <w:r w:rsidRPr="00150171">
        <w:rPr>
          <w:lang w:val="fr-FR"/>
        </w:rPr>
        <w:t>Autre commentaire : -------------------------------------------------------------------------------------------</w:t>
      </w:r>
    </w:p>
    <w:p w:rsidR="003E5EDB" w:rsidRPr="00150171" w:rsidRDefault="003E5EDB" w:rsidP="001E72EF">
      <w:pPr>
        <w:rPr>
          <w:lang w:val="fr-FR"/>
        </w:rPr>
      </w:pPr>
    </w:p>
    <w:p w:rsidR="003E5EDB" w:rsidRPr="00150171" w:rsidRDefault="003E5EDB" w:rsidP="001E72EF">
      <w:pPr>
        <w:rPr>
          <w:lang w:val="fr-FR"/>
        </w:rPr>
      </w:pPr>
      <w:r w:rsidRPr="00150171">
        <w:rPr>
          <w:lang w:val="fr-FR"/>
        </w:rPr>
        <w:t>--------------------------------------------------------------------------------------------------------------------</w:t>
      </w:r>
    </w:p>
    <w:p w:rsidR="003E5EDB" w:rsidRDefault="003E5EDB" w:rsidP="001E72EF">
      <w:pPr>
        <w:ind w:firstLine="540"/>
        <w:outlineLvl w:val="0"/>
        <w:rPr>
          <w:b/>
          <w:i/>
          <w:lang w:val="fr-FR"/>
        </w:rPr>
      </w:pPr>
    </w:p>
    <w:p w:rsidR="003E5EDB" w:rsidRDefault="003E5EDB" w:rsidP="001E72EF">
      <w:pPr>
        <w:ind w:firstLine="540"/>
        <w:outlineLvl w:val="0"/>
        <w:rPr>
          <w:b/>
          <w:i/>
          <w:lang w:val="fr-FR"/>
        </w:rPr>
      </w:pPr>
    </w:p>
    <w:p w:rsidR="003E5EDB" w:rsidRDefault="003E5EDB" w:rsidP="001E72EF">
      <w:pPr>
        <w:ind w:firstLine="540"/>
        <w:outlineLvl w:val="0"/>
        <w:rPr>
          <w:b/>
          <w:i/>
          <w:lang w:val="fr-FR"/>
        </w:rPr>
      </w:pPr>
      <w:r>
        <w:rPr>
          <w:b/>
          <w:i/>
          <w:lang w:val="fr-FR"/>
        </w:rPr>
        <w:t>e</w:t>
      </w:r>
      <w:r w:rsidRPr="001E72EF">
        <w:rPr>
          <w:b/>
          <w:i/>
          <w:lang w:val="fr-FR"/>
        </w:rPr>
        <w:t>.</w:t>
      </w:r>
      <w:r w:rsidRPr="001E72EF">
        <w:rPr>
          <w:b/>
          <w:i/>
          <w:lang w:val="fr-FR"/>
        </w:rPr>
        <w:tab/>
      </w:r>
      <w:r>
        <w:rPr>
          <w:b/>
          <w:i/>
          <w:lang w:val="fr-FR"/>
        </w:rPr>
        <w:t xml:space="preserve"> Evaluation d’ensemble de la réunion </w:t>
      </w:r>
    </w:p>
    <w:p w:rsidR="003E5EDB" w:rsidRDefault="003E5EDB" w:rsidP="001E72EF">
      <w:pPr>
        <w:ind w:firstLine="540"/>
        <w:outlineLvl w:val="0"/>
        <w:rPr>
          <w:b/>
          <w:i/>
          <w:lang w:val="fr-FR"/>
        </w:rPr>
      </w:pPr>
    </w:p>
    <w:p w:rsidR="003E5EDB" w:rsidRPr="00E34FB1" w:rsidRDefault="003E5EDB">
      <w:pPr>
        <w:tabs>
          <w:tab w:val="left" w:pos="360"/>
        </w:tabs>
        <w:ind w:left="360"/>
        <w:rPr>
          <w:lang w:val="fr-FR"/>
        </w:rPr>
      </w:pPr>
      <w:r w:rsidRPr="00E34FB1">
        <w:rPr>
          <w:lang w:val="fr-FR"/>
        </w:rPr>
        <w:tab/>
      </w:r>
    </w:p>
    <w:p w:rsidR="003E5EDB" w:rsidRPr="00E34FB1" w:rsidRDefault="003E5EDB" w:rsidP="0055068D">
      <w:pPr>
        <w:ind w:left="480"/>
        <w:rPr>
          <w:lang w:val="fr-FR"/>
        </w:rPr>
      </w:pPr>
      <w:r>
        <w:rPr>
          <w:lang w:val="fr-FR"/>
        </w:rPr>
        <w:t xml:space="preserve"> e.1 </w:t>
      </w:r>
      <w:r w:rsidRPr="00E34FB1">
        <w:rPr>
          <w:lang w:val="fr-FR"/>
        </w:rPr>
        <w:t xml:space="preserve">Etes-vous satisfait des résultats de la réunion? </w:t>
      </w:r>
    </w:p>
    <w:p w:rsidR="003E5EDB" w:rsidRPr="00E34FB1" w:rsidRDefault="003E5EDB">
      <w:pPr>
        <w:rPr>
          <w:lang w:val="fr-FR"/>
        </w:rPr>
      </w:pPr>
      <w:r w:rsidRPr="00E34FB1">
        <w:rPr>
          <w:lang w:val="fr-FR"/>
        </w:rPr>
        <w:tab/>
      </w:r>
      <w:r w:rsidRPr="00E34FB1">
        <w:rPr>
          <w:lang w:val="fr-FR"/>
        </w:rPr>
        <w:tab/>
      </w:r>
    </w:p>
    <w:p w:rsidR="003E5EDB" w:rsidRPr="00E34FB1" w:rsidRDefault="003E5EDB" w:rsidP="002A74A6">
      <w:pPr>
        <w:ind w:left="720" w:firstLine="360"/>
        <w:rPr>
          <w:lang w:val="fr-FR"/>
        </w:rPr>
      </w:pPr>
      <w:r w:rsidRPr="00E34FB1">
        <w:rPr>
          <w:lang w:val="fr-FR"/>
        </w:rPr>
        <w:t xml:space="preserve">OUI  </w:t>
      </w:r>
      <w:r w:rsidRPr="00E34FB1">
        <w:rPr>
          <w:sz w:val="32"/>
          <w:szCs w:val="32"/>
          <w:lang w:val="fr-FR"/>
        </w:rPr>
        <w:sym w:font="Wingdings 2" w:char="F035"/>
      </w:r>
      <w:r w:rsidRPr="00E34FB1">
        <w:rPr>
          <w:lang w:val="fr-FR"/>
        </w:rPr>
        <w:tab/>
        <w:t xml:space="preserve">    NON  </w:t>
      </w:r>
      <w:r w:rsidRPr="00E34FB1">
        <w:rPr>
          <w:sz w:val="32"/>
          <w:szCs w:val="32"/>
          <w:lang w:val="fr-FR"/>
        </w:rPr>
        <w:sym w:font="Wingdings 2" w:char="F035"/>
      </w:r>
    </w:p>
    <w:p w:rsidR="003E5EDB" w:rsidRPr="00E34FB1" w:rsidRDefault="003E5EDB">
      <w:pPr>
        <w:pStyle w:val="Pieddepage"/>
        <w:tabs>
          <w:tab w:val="clear" w:pos="4320"/>
          <w:tab w:val="clear" w:pos="8640"/>
        </w:tabs>
        <w:rPr>
          <w:lang w:val="fr-FR"/>
        </w:rPr>
      </w:pPr>
    </w:p>
    <w:p w:rsidR="003E5EDB" w:rsidRPr="00E34FB1" w:rsidRDefault="003E5EDB" w:rsidP="004E103C">
      <w:pPr>
        <w:tabs>
          <w:tab w:val="left" w:pos="360"/>
        </w:tabs>
        <w:ind w:left="1080" w:hanging="480"/>
        <w:rPr>
          <w:i/>
          <w:iCs/>
          <w:lang w:val="fr-FR"/>
        </w:rPr>
      </w:pPr>
      <w:r w:rsidRPr="00E34FB1">
        <w:rPr>
          <w:i/>
          <w:iCs/>
          <w:lang w:val="fr-FR"/>
        </w:rPr>
        <w:t>Commentaires:</w:t>
      </w:r>
    </w:p>
    <w:p w:rsidR="003E5EDB" w:rsidRPr="00E34FB1" w:rsidRDefault="003E5EDB" w:rsidP="004E103C">
      <w:pPr>
        <w:tabs>
          <w:tab w:val="left" w:pos="360"/>
        </w:tabs>
        <w:ind w:left="1080" w:hanging="480"/>
        <w:rPr>
          <w:lang w:val="fr-FR"/>
        </w:rPr>
      </w:pPr>
      <w:r w:rsidRPr="00E34FB1">
        <w:rPr>
          <w:lang w:val="fr-FR"/>
        </w:rPr>
        <w:t>………………………………………………………………………………………………</w:t>
      </w:r>
    </w:p>
    <w:p w:rsidR="003E5EDB" w:rsidRPr="00E34FB1" w:rsidRDefault="003E5EDB" w:rsidP="004E103C">
      <w:pPr>
        <w:tabs>
          <w:tab w:val="left" w:pos="360"/>
        </w:tabs>
        <w:ind w:left="1080" w:hanging="480"/>
        <w:rPr>
          <w:lang w:val="fr-FR"/>
        </w:rPr>
      </w:pPr>
      <w:r w:rsidRPr="00E34FB1">
        <w:rPr>
          <w:lang w:val="fr-FR"/>
        </w:rPr>
        <w:t>………………………………………………………………………………………………</w:t>
      </w:r>
    </w:p>
    <w:p w:rsidR="003E5EDB" w:rsidRPr="00E34FB1" w:rsidRDefault="003E5EDB" w:rsidP="004E103C">
      <w:pPr>
        <w:tabs>
          <w:tab w:val="left" w:pos="360"/>
        </w:tabs>
        <w:ind w:left="1080" w:hanging="480"/>
        <w:rPr>
          <w:lang w:val="fr-FR"/>
        </w:rPr>
      </w:pPr>
      <w:r w:rsidRPr="00E34FB1">
        <w:rPr>
          <w:lang w:val="fr-FR"/>
        </w:rPr>
        <w:t>………………………………………………………………………………………………</w:t>
      </w:r>
    </w:p>
    <w:p w:rsidR="003E5EDB" w:rsidRPr="0055068D" w:rsidRDefault="003E5EDB">
      <w:pPr>
        <w:ind w:left="720" w:firstLine="720"/>
        <w:rPr>
          <w:lang w:val="fr-FR"/>
        </w:rPr>
      </w:pPr>
    </w:p>
    <w:p w:rsidR="003E5EDB" w:rsidRPr="00E34FB1" w:rsidRDefault="003E5EDB" w:rsidP="0055068D">
      <w:pPr>
        <w:rPr>
          <w:lang w:val="fr-FR"/>
        </w:rPr>
      </w:pPr>
      <w:r>
        <w:rPr>
          <w:lang w:val="fr-FR"/>
        </w:rPr>
        <w:t xml:space="preserve">          e.2 </w:t>
      </w:r>
      <w:r w:rsidRPr="00E34FB1">
        <w:rPr>
          <w:lang w:val="fr-FR"/>
        </w:rPr>
        <w:t>Est-ce que la réunion vous a été utile?</w:t>
      </w:r>
    </w:p>
    <w:p w:rsidR="003E5EDB" w:rsidRPr="00E34FB1" w:rsidRDefault="003E5EDB">
      <w:pPr>
        <w:ind w:left="720" w:firstLine="720"/>
        <w:rPr>
          <w:lang w:val="fr-FR"/>
        </w:rPr>
      </w:pPr>
    </w:p>
    <w:p w:rsidR="003E5EDB" w:rsidRPr="00E34FB1" w:rsidRDefault="003E5EDB" w:rsidP="008041FF">
      <w:pPr>
        <w:ind w:left="720" w:firstLine="360"/>
        <w:rPr>
          <w:lang w:val="fr-FR"/>
        </w:rPr>
      </w:pPr>
      <w:r w:rsidRPr="00E34FB1">
        <w:rPr>
          <w:lang w:val="fr-FR"/>
        </w:rPr>
        <w:t xml:space="preserve">OUI  </w:t>
      </w:r>
      <w:r w:rsidRPr="00E34FB1">
        <w:rPr>
          <w:sz w:val="32"/>
          <w:szCs w:val="32"/>
          <w:lang w:val="fr-FR"/>
        </w:rPr>
        <w:sym w:font="Wingdings 2" w:char="F035"/>
      </w:r>
      <w:r w:rsidRPr="00E34FB1">
        <w:rPr>
          <w:lang w:val="fr-FR"/>
        </w:rPr>
        <w:tab/>
        <w:t xml:space="preserve">    NON  </w:t>
      </w:r>
      <w:r w:rsidRPr="00E34FB1">
        <w:rPr>
          <w:sz w:val="32"/>
          <w:szCs w:val="32"/>
          <w:lang w:val="fr-FR"/>
        </w:rPr>
        <w:sym w:font="Wingdings 2" w:char="F035"/>
      </w:r>
      <w:r w:rsidRPr="00E34FB1">
        <w:rPr>
          <w:lang w:val="fr-FR"/>
        </w:rPr>
        <w:tab/>
      </w:r>
    </w:p>
    <w:p w:rsidR="003E5EDB" w:rsidRPr="00E34FB1" w:rsidRDefault="003E5EDB">
      <w:pPr>
        <w:ind w:left="720" w:firstLine="720"/>
        <w:rPr>
          <w:lang w:val="fr-FR"/>
        </w:rPr>
      </w:pPr>
    </w:p>
    <w:p w:rsidR="003E5EDB" w:rsidRPr="00E34FB1" w:rsidRDefault="003E5EDB" w:rsidP="00700952">
      <w:pPr>
        <w:tabs>
          <w:tab w:val="left" w:pos="360"/>
        </w:tabs>
        <w:ind w:left="1080" w:hanging="480"/>
        <w:rPr>
          <w:i/>
          <w:iCs/>
          <w:lang w:val="fr-FR"/>
        </w:rPr>
      </w:pPr>
      <w:r w:rsidRPr="00E34FB1">
        <w:rPr>
          <w:i/>
          <w:iCs/>
          <w:lang w:val="fr-FR"/>
        </w:rPr>
        <w:t>Commentaires:</w:t>
      </w:r>
    </w:p>
    <w:p w:rsidR="003E5EDB" w:rsidRPr="00E34FB1" w:rsidRDefault="003E5EDB" w:rsidP="00700952">
      <w:pPr>
        <w:tabs>
          <w:tab w:val="left" w:pos="360"/>
        </w:tabs>
        <w:ind w:left="1080" w:hanging="480"/>
        <w:rPr>
          <w:lang w:val="fr-FR"/>
        </w:rPr>
      </w:pPr>
      <w:r w:rsidRPr="00E34FB1">
        <w:rPr>
          <w:lang w:val="fr-FR"/>
        </w:rPr>
        <w:t>………………………………………………………………………………………………</w:t>
      </w:r>
    </w:p>
    <w:p w:rsidR="003E5EDB" w:rsidRPr="00E34FB1" w:rsidRDefault="003E5EDB" w:rsidP="00700952">
      <w:pPr>
        <w:tabs>
          <w:tab w:val="left" w:pos="360"/>
        </w:tabs>
        <w:ind w:left="1080" w:hanging="480"/>
        <w:rPr>
          <w:lang w:val="fr-FR"/>
        </w:rPr>
      </w:pPr>
      <w:r w:rsidRPr="00E34FB1">
        <w:rPr>
          <w:lang w:val="fr-FR"/>
        </w:rPr>
        <w:t>………………………………………………………………………………………………</w:t>
      </w:r>
    </w:p>
    <w:p w:rsidR="003E5EDB" w:rsidRPr="00E34FB1" w:rsidRDefault="003E5EDB" w:rsidP="00700952">
      <w:pPr>
        <w:tabs>
          <w:tab w:val="left" w:pos="360"/>
        </w:tabs>
        <w:ind w:left="1080" w:hanging="480"/>
        <w:rPr>
          <w:lang w:val="fr-FR"/>
        </w:rPr>
      </w:pPr>
      <w:r w:rsidRPr="00E34FB1">
        <w:rPr>
          <w:lang w:val="fr-FR"/>
        </w:rPr>
        <w:t>………………………………………………………………………………………………</w:t>
      </w:r>
    </w:p>
    <w:p w:rsidR="003E5EDB" w:rsidRPr="00E34FB1" w:rsidRDefault="003E5EDB" w:rsidP="007F3201">
      <w:pPr>
        <w:tabs>
          <w:tab w:val="left" w:pos="360"/>
        </w:tabs>
        <w:ind w:left="1080" w:hanging="480"/>
        <w:rPr>
          <w:lang w:val="fr-FR"/>
        </w:rPr>
      </w:pPr>
      <w:r w:rsidRPr="00E34FB1">
        <w:rPr>
          <w:lang w:val="fr-FR"/>
        </w:rPr>
        <w:t>………………………………………………………………………………………………</w:t>
      </w:r>
    </w:p>
    <w:p w:rsidR="003E5EDB" w:rsidRPr="00E34FB1" w:rsidRDefault="003E5EDB" w:rsidP="001875FC">
      <w:pPr>
        <w:ind w:left="600" w:right="-480" w:hanging="600"/>
        <w:rPr>
          <w:b/>
          <w:bCs/>
          <w:lang w:val="fr-FR"/>
        </w:rPr>
      </w:pPr>
    </w:p>
    <w:p w:rsidR="003E5EDB" w:rsidRPr="00E34FB1" w:rsidRDefault="003E5EDB" w:rsidP="0055068D">
      <w:pPr>
        <w:ind w:right="-240"/>
        <w:rPr>
          <w:lang w:val="fr-FR"/>
        </w:rPr>
      </w:pPr>
      <w:r>
        <w:rPr>
          <w:lang w:val="fr-FR"/>
        </w:rPr>
        <w:t xml:space="preserve">            e3. </w:t>
      </w:r>
      <w:r w:rsidRPr="00E34FB1">
        <w:rPr>
          <w:lang w:val="fr-FR"/>
        </w:rPr>
        <w:t>Selon vous, est-ce que la réunion a traité des questions qui sont importantes pour vo</w:t>
      </w:r>
      <w:r>
        <w:rPr>
          <w:lang w:val="fr-FR"/>
        </w:rPr>
        <w:t>tre pays</w:t>
      </w:r>
      <w:r w:rsidRPr="00E34FB1">
        <w:rPr>
          <w:lang w:val="fr-FR"/>
        </w:rPr>
        <w:t xml:space="preserve">? </w:t>
      </w:r>
    </w:p>
    <w:p w:rsidR="003E5EDB" w:rsidRPr="00E34FB1" w:rsidRDefault="003E5EDB">
      <w:pPr>
        <w:rPr>
          <w:b/>
          <w:bCs/>
          <w:lang w:val="fr-FR"/>
        </w:rPr>
      </w:pPr>
    </w:p>
    <w:p w:rsidR="003E5EDB" w:rsidRPr="00E34FB1" w:rsidRDefault="003E5EDB" w:rsidP="008041FF">
      <w:pPr>
        <w:ind w:left="720" w:firstLine="360"/>
        <w:rPr>
          <w:lang w:val="fr-FR"/>
        </w:rPr>
      </w:pPr>
      <w:bookmarkStart w:id="11" w:name="OLE_LINK1"/>
      <w:bookmarkStart w:id="12" w:name="OLE_LINK2"/>
      <w:r w:rsidRPr="00E34FB1">
        <w:rPr>
          <w:lang w:val="fr-FR"/>
        </w:rPr>
        <w:t xml:space="preserve">OUI  </w:t>
      </w:r>
      <w:r w:rsidRPr="00E34FB1">
        <w:rPr>
          <w:sz w:val="32"/>
          <w:szCs w:val="32"/>
          <w:lang w:val="fr-FR"/>
        </w:rPr>
        <w:sym w:font="Wingdings 2" w:char="F035"/>
      </w:r>
      <w:r w:rsidRPr="00E34FB1">
        <w:rPr>
          <w:lang w:val="fr-FR"/>
        </w:rPr>
        <w:tab/>
      </w:r>
      <w:r w:rsidRPr="00E34FB1">
        <w:rPr>
          <w:lang w:val="fr-FR"/>
        </w:rPr>
        <w:tab/>
        <w:t xml:space="preserve">NON  </w:t>
      </w:r>
      <w:r w:rsidRPr="00E34FB1">
        <w:rPr>
          <w:sz w:val="32"/>
          <w:szCs w:val="32"/>
          <w:lang w:val="fr-FR"/>
        </w:rPr>
        <w:sym w:font="Wingdings 2" w:char="F035"/>
      </w:r>
      <w:r w:rsidRPr="00E34FB1">
        <w:rPr>
          <w:lang w:val="fr-FR"/>
        </w:rPr>
        <w:tab/>
      </w:r>
    </w:p>
    <w:p w:rsidR="003E5EDB" w:rsidRPr="00E34FB1" w:rsidRDefault="003E5EDB">
      <w:pPr>
        <w:ind w:left="720" w:firstLine="720"/>
        <w:rPr>
          <w:lang w:val="fr-FR"/>
        </w:rPr>
      </w:pPr>
    </w:p>
    <w:p w:rsidR="003E5EDB" w:rsidRPr="00E34FB1" w:rsidRDefault="003E5EDB" w:rsidP="00700952">
      <w:pPr>
        <w:tabs>
          <w:tab w:val="left" w:pos="360"/>
        </w:tabs>
        <w:ind w:left="1080" w:hanging="480"/>
        <w:rPr>
          <w:i/>
          <w:iCs/>
          <w:lang w:val="fr-FR"/>
        </w:rPr>
      </w:pPr>
      <w:r w:rsidRPr="00E34FB1">
        <w:rPr>
          <w:i/>
          <w:iCs/>
          <w:lang w:val="fr-FR"/>
        </w:rPr>
        <w:t xml:space="preserve">Commentaires: </w:t>
      </w:r>
    </w:p>
    <w:p w:rsidR="003E5EDB" w:rsidRPr="00E34FB1" w:rsidRDefault="003E5EDB" w:rsidP="00700952">
      <w:pPr>
        <w:tabs>
          <w:tab w:val="left" w:pos="360"/>
        </w:tabs>
        <w:ind w:left="1080" w:hanging="480"/>
        <w:rPr>
          <w:lang w:val="fr-FR"/>
        </w:rPr>
      </w:pPr>
      <w:r w:rsidRPr="00E34FB1">
        <w:rPr>
          <w:lang w:val="fr-FR"/>
        </w:rPr>
        <w:t>………………………………………………………………………………………………</w:t>
      </w:r>
    </w:p>
    <w:p w:rsidR="003E5EDB" w:rsidRPr="00E34FB1" w:rsidRDefault="003E5EDB" w:rsidP="00700952">
      <w:pPr>
        <w:tabs>
          <w:tab w:val="left" w:pos="360"/>
        </w:tabs>
        <w:ind w:left="1080" w:hanging="480"/>
        <w:rPr>
          <w:lang w:val="fr-FR"/>
        </w:rPr>
      </w:pPr>
      <w:r w:rsidRPr="00E34FB1">
        <w:rPr>
          <w:lang w:val="fr-FR"/>
        </w:rPr>
        <w:t>………………………………………………………………………………………………</w:t>
      </w:r>
    </w:p>
    <w:p w:rsidR="003E5EDB" w:rsidRPr="00E34FB1" w:rsidRDefault="003E5EDB" w:rsidP="00700952">
      <w:pPr>
        <w:tabs>
          <w:tab w:val="left" w:pos="360"/>
        </w:tabs>
        <w:ind w:left="1080" w:hanging="480"/>
        <w:rPr>
          <w:lang w:val="fr-FR"/>
        </w:rPr>
      </w:pPr>
      <w:r w:rsidRPr="00E34FB1">
        <w:rPr>
          <w:lang w:val="fr-FR"/>
        </w:rPr>
        <w:t>………………………………………………………………………………………………</w:t>
      </w:r>
    </w:p>
    <w:p w:rsidR="003E5EDB" w:rsidRPr="00E34FB1" w:rsidRDefault="003E5EDB" w:rsidP="00700952">
      <w:pPr>
        <w:tabs>
          <w:tab w:val="left" w:pos="360"/>
        </w:tabs>
        <w:ind w:left="1080" w:hanging="480"/>
        <w:rPr>
          <w:lang w:val="fr-FR"/>
        </w:rPr>
      </w:pPr>
      <w:r w:rsidRPr="00E34FB1">
        <w:rPr>
          <w:lang w:val="fr-FR"/>
        </w:rPr>
        <w:t>………………………………………………………………………………………………</w:t>
      </w:r>
    </w:p>
    <w:bookmarkEnd w:id="11"/>
    <w:bookmarkEnd w:id="12"/>
    <w:p w:rsidR="003E5EDB" w:rsidRPr="00E34FB1" w:rsidRDefault="003E5EDB" w:rsidP="00700952">
      <w:pPr>
        <w:tabs>
          <w:tab w:val="left" w:pos="360"/>
        </w:tabs>
        <w:ind w:left="1080" w:hanging="480"/>
        <w:rPr>
          <w:lang w:val="fr-FR"/>
        </w:rPr>
      </w:pPr>
    </w:p>
    <w:p w:rsidR="003E5EDB" w:rsidRDefault="003E5EDB" w:rsidP="00E34FB1">
      <w:pPr>
        <w:ind w:right="-240"/>
        <w:rPr>
          <w:lang w:val="fr-FR"/>
        </w:rPr>
      </w:pPr>
    </w:p>
    <w:p w:rsidR="003E5EDB" w:rsidRPr="00E34FB1" w:rsidRDefault="003E5EDB" w:rsidP="0047708C">
      <w:pPr>
        <w:numPr>
          <w:ilvl w:val="0"/>
          <w:numId w:val="1"/>
        </w:numPr>
        <w:ind w:right="-240"/>
        <w:rPr>
          <w:lang w:val="fr-FR"/>
        </w:rPr>
      </w:pPr>
      <w:r w:rsidRPr="00E34FB1">
        <w:rPr>
          <w:lang w:val="fr-FR"/>
        </w:rPr>
        <w:t>Considérez-vous que de la réunion s’est dégagée un consensus sur des stratégies ou des politiques </w:t>
      </w:r>
      <w:r>
        <w:rPr>
          <w:lang w:val="fr-FR"/>
        </w:rPr>
        <w:t>innovantes</w:t>
      </w:r>
      <w:r w:rsidRPr="00E34FB1">
        <w:rPr>
          <w:lang w:val="fr-FR"/>
        </w:rPr>
        <w:t>?</w:t>
      </w:r>
    </w:p>
    <w:p w:rsidR="003E5EDB" w:rsidRPr="00E34FB1" w:rsidRDefault="003E5EDB" w:rsidP="0047708C">
      <w:pPr>
        <w:ind w:left="720" w:firstLine="360"/>
        <w:rPr>
          <w:sz w:val="16"/>
          <w:szCs w:val="16"/>
          <w:lang w:val="fr-FR"/>
        </w:rPr>
      </w:pPr>
    </w:p>
    <w:p w:rsidR="003E5EDB" w:rsidRPr="00E34FB1" w:rsidRDefault="003E5EDB" w:rsidP="0047708C">
      <w:pPr>
        <w:ind w:left="720" w:firstLine="360"/>
        <w:rPr>
          <w:lang w:val="fr-FR"/>
        </w:rPr>
      </w:pPr>
      <w:r w:rsidRPr="00E34FB1">
        <w:rPr>
          <w:lang w:val="fr-FR"/>
        </w:rPr>
        <w:t xml:space="preserve">OUI  </w:t>
      </w:r>
      <w:r w:rsidRPr="00E34FB1">
        <w:rPr>
          <w:sz w:val="32"/>
          <w:szCs w:val="32"/>
          <w:lang w:val="fr-FR"/>
        </w:rPr>
        <w:sym w:font="Wingdings 2" w:char="F035"/>
      </w:r>
      <w:r w:rsidRPr="00E34FB1">
        <w:rPr>
          <w:lang w:val="fr-FR"/>
        </w:rPr>
        <w:tab/>
      </w:r>
      <w:r w:rsidRPr="00E34FB1">
        <w:rPr>
          <w:lang w:val="fr-FR"/>
        </w:rPr>
        <w:tab/>
        <w:t xml:space="preserve">NON  </w:t>
      </w:r>
      <w:r w:rsidRPr="00E34FB1">
        <w:rPr>
          <w:sz w:val="32"/>
          <w:szCs w:val="32"/>
          <w:lang w:val="fr-FR"/>
        </w:rPr>
        <w:sym w:font="Wingdings 2" w:char="F035"/>
      </w:r>
      <w:r w:rsidRPr="00E34FB1">
        <w:rPr>
          <w:lang w:val="fr-FR"/>
        </w:rPr>
        <w:tab/>
      </w:r>
    </w:p>
    <w:p w:rsidR="003E5EDB" w:rsidRPr="00E34FB1" w:rsidRDefault="003E5EDB" w:rsidP="0047708C">
      <w:pPr>
        <w:ind w:left="720" w:firstLine="720"/>
        <w:rPr>
          <w:sz w:val="16"/>
          <w:szCs w:val="16"/>
          <w:lang w:val="fr-FR"/>
        </w:rPr>
      </w:pPr>
    </w:p>
    <w:p w:rsidR="003E5EDB" w:rsidRPr="00E34FB1" w:rsidRDefault="003E5EDB" w:rsidP="0047708C">
      <w:pPr>
        <w:tabs>
          <w:tab w:val="left" w:pos="360"/>
        </w:tabs>
        <w:ind w:left="1080" w:hanging="480"/>
        <w:rPr>
          <w:i/>
          <w:iCs/>
          <w:lang w:val="fr-FR"/>
        </w:rPr>
      </w:pPr>
      <w:bookmarkStart w:id="13" w:name="OLE_LINK3"/>
      <w:bookmarkStart w:id="14" w:name="OLE_LINK4"/>
      <w:r w:rsidRPr="00E34FB1">
        <w:rPr>
          <w:i/>
          <w:iCs/>
          <w:lang w:val="fr-FR"/>
        </w:rPr>
        <w:t xml:space="preserve">Commentaires: </w:t>
      </w:r>
    </w:p>
    <w:p w:rsidR="003E5EDB" w:rsidRPr="00E34FB1" w:rsidRDefault="003E5EDB" w:rsidP="0047708C">
      <w:pPr>
        <w:tabs>
          <w:tab w:val="left" w:pos="360"/>
        </w:tabs>
        <w:ind w:left="1080" w:hanging="480"/>
        <w:rPr>
          <w:lang w:val="fr-FR"/>
        </w:rPr>
      </w:pPr>
      <w:r w:rsidRPr="00E34FB1">
        <w:rPr>
          <w:lang w:val="fr-FR"/>
        </w:rPr>
        <w:t>………………………………………………………………………………………………</w:t>
      </w:r>
    </w:p>
    <w:p w:rsidR="003E5EDB" w:rsidRPr="00E34FB1" w:rsidRDefault="003E5EDB" w:rsidP="0047708C">
      <w:pPr>
        <w:tabs>
          <w:tab w:val="left" w:pos="360"/>
        </w:tabs>
        <w:ind w:left="1080" w:hanging="480"/>
        <w:rPr>
          <w:lang w:val="fr-FR"/>
        </w:rPr>
      </w:pPr>
      <w:r w:rsidRPr="00E34FB1">
        <w:rPr>
          <w:lang w:val="fr-FR"/>
        </w:rPr>
        <w:lastRenderedPageBreak/>
        <w:t>………………………………………………………………………………………………</w:t>
      </w:r>
    </w:p>
    <w:p w:rsidR="003E5EDB" w:rsidRPr="00E34FB1" w:rsidRDefault="003E5EDB" w:rsidP="0047708C">
      <w:pPr>
        <w:tabs>
          <w:tab w:val="left" w:pos="360"/>
        </w:tabs>
        <w:ind w:left="1080" w:hanging="480"/>
        <w:rPr>
          <w:lang w:val="fr-FR"/>
        </w:rPr>
      </w:pPr>
      <w:r w:rsidRPr="00E34FB1">
        <w:rPr>
          <w:lang w:val="fr-FR"/>
        </w:rPr>
        <w:t>………………………………………………………………………………………………</w:t>
      </w:r>
    </w:p>
    <w:p w:rsidR="003E5EDB" w:rsidRPr="00E34FB1" w:rsidRDefault="003E5EDB" w:rsidP="0047708C">
      <w:pPr>
        <w:tabs>
          <w:tab w:val="left" w:pos="360"/>
        </w:tabs>
        <w:ind w:left="1080" w:hanging="480"/>
        <w:rPr>
          <w:lang w:val="fr-FR"/>
        </w:rPr>
      </w:pPr>
      <w:r w:rsidRPr="00E34FB1">
        <w:rPr>
          <w:lang w:val="fr-FR"/>
        </w:rPr>
        <w:t>………………………………………………………………………………………………</w:t>
      </w:r>
    </w:p>
    <w:bookmarkEnd w:id="13"/>
    <w:bookmarkEnd w:id="14"/>
    <w:p w:rsidR="003E5EDB" w:rsidRPr="00E34FB1" w:rsidRDefault="003E5EDB" w:rsidP="007F3201">
      <w:pPr>
        <w:ind w:left="720" w:hanging="720"/>
        <w:rPr>
          <w:b/>
          <w:bCs/>
          <w:lang w:val="fr-FR"/>
        </w:rPr>
      </w:pPr>
    </w:p>
    <w:p w:rsidR="003E5EDB" w:rsidRPr="00E34FB1" w:rsidRDefault="003E5EDB" w:rsidP="002A74A6">
      <w:pPr>
        <w:numPr>
          <w:ilvl w:val="0"/>
          <w:numId w:val="1"/>
        </w:numPr>
        <w:ind w:right="-240"/>
        <w:rPr>
          <w:lang w:val="fr-FR"/>
        </w:rPr>
      </w:pPr>
      <w:r w:rsidRPr="00E34FB1">
        <w:rPr>
          <w:lang w:val="fr-FR"/>
        </w:rPr>
        <w:t>N’hésitez pas, s’il vous plaît, de nous donner vos commentaires sur les points suivants:</w:t>
      </w:r>
    </w:p>
    <w:p w:rsidR="003E5EDB" w:rsidRPr="00E34FB1" w:rsidRDefault="003E5EDB">
      <w:pPr>
        <w:ind w:left="720"/>
        <w:rPr>
          <w:sz w:val="16"/>
          <w:szCs w:val="16"/>
          <w:lang w:val="fr-FR"/>
        </w:rPr>
      </w:pPr>
    </w:p>
    <w:p w:rsidR="003E5EDB" w:rsidRPr="00E34FB1" w:rsidRDefault="003E5EDB" w:rsidP="0072209A">
      <w:pPr>
        <w:numPr>
          <w:ilvl w:val="1"/>
          <w:numId w:val="4"/>
        </w:numPr>
        <w:rPr>
          <w:lang w:val="fr-FR"/>
        </w:rPr>
      </w:pPr>
      <w:r w:rsidRPr="00E34FB1">
        <w:rPr>
          <w:lang w:val="fr-FR"/>
        </w:rPr>
        <w:t>Les arrangements organisationnels généraux de la réunion:</w:t>
      </w:r>
    </w:p>
    <w:p w:rsidR="003E5EDB" w:rsidRPr="00E34FB1" w:rsidRDefault="003E5EDB" w:rsidP="00700952">
      <w:pPr>
        <w:tabs>
          <w:tab w:val="left" w:pos="360"/>
        </w:tabs>
        <w:ind w:left="1080" w:hanging="480"/>
        <w:rPr>
          <w:sz w:val="16"/>
          <w:szCs w:val="16"/>
          <w:lang w:val="fr-FR"/>
        </w:rPr>
      </w:pPr>
    </w:p>
    <w:p w:rsidR="003E5EDB" w:rsidRPr="00E34FB1" w:rsidRDefault="003E5EDB" w:rsidP="00700952">
      <w:pPr>
        <w:tabs>
          <w:tab w:val="left" w:pos="360"/>
        </w:tabs>
        <w:ind w:left="1080" w:hanging="480"/>
        <w:rPr>
          <w:i/>
          <w:iCs/>
          <w:lang w:val="fr-FR"/>
        </w:rPr>
      </w:pPr>
      <w:r w:rsidRPr="00E34FB1">
        <w:rPr>
          <w:i/>
          <w:iCs/>
          <w:lang w:val="fr-FR"/>
        </w:rPr>
        <w:t>Commentaires:</w:t>
      </w:r>
    </w:p>
    <w:p w:rsidR="003E5EDB" w:rsidRPr="00E34FB1" w:rsidRDefault="003E5EDB" w:rsidP="00700952">
      <w:pPr>
        <w:tabs>
          <w:tab w:val="left" w:pos="360"/>
        </w:tabs>
        <w:ind w:left="1080" w:hanging="480"/>
      </w:pPr>
      <w:r w:rsidRPr="00E34FB1">
        <w:t>………………………………………………………………………………………………</w:t>
      </w:r>
    </w:p>
    <w:p w:rsidR="003E5EDB" w:rsidRPr="00E34FB1" w:rsidRDefault="003E5EDB" w:rsidP="00700952">
      <w:pPr>
        <w:tabs>
          <w:tab w:val="left" w:pos="360"/>
        </w:tabs>
        <w:ind w:left="1080" w:hanging="480"/>
      </w:pPr>
      <w:r w:rsidRPr="00E34FB1">
        <w:t>………………………………………………………………………………………………</w:t>
      </w:r>
    </w:p>
    <w:p w:rsidR="003E5EDB" w:rsidRPr="00E34FB1" w:rsidRDefault="003E5EDB" w:rsidP="00700952">
      <w:pPr>
        <w:tabs>
          <w:tab w:val="left" w:pos="360"/>
        </w:tabs>
        <w:ind w:left="1080" w:hanging="480"/>
      </w:pPr>
      <w:r w:rsidRPr="00E34FB1">
        <w:t>………………………………………………………………………………………………</w:t>
      </w:r>
    </w:p>
    <w:p w:rsidR="003E5EDB" w:rsidRPr="00E34FB1" w:rsidRDefault="003E5EDB" w:rsidP="00700952">
      <w:pPr>
        <w:tabs>
          <w:tab w:val="left" w:pos="360"/>
        </w:tabs>
        <w:ind w:left="1080" w:hanging="480"/>
      </w:pPr>
      <w:r w:rsidRPr="00E34FB1">
        <w:t>………………………………………………………………………………………………</w:t>
      </w:r>
    </w:p>
    <w:p w:rsidR="003E5EDB" w:rsidRPr="00E34FB1" w:rsidRDefault="003E5EDB" w:rsidP="00700952">
      <w:pPr>
        <w:rPr>
          <w:sz w:val="16"/>
          <w:szCs w:val="16"/>
          <w:lang w:val="fr-FR"/>
        </w:rPr>
      </w:pPr>
    </w:p>
    <w:p w:rsidR="003E5EDB" w:rsidRPr="00E34FB1" w:rsidRDefault="003E5EDB" w:rsidP="0072209A">
      <w:pPr>
        <w:numPr>
          <w:ilvl w:val="1"/>
          <w:numId w:val="4"/>
        </w:numPr>
        <w:rPr>
          <w:lang w:val="fr-FR"/>
        </w:rPr>
      </w:pPr>
      <w:r w:rsidRPr="00E34FB1">
        <w:rPr>
          <w:lang w:val="fr-FR"/>
        </w:rPr>
        <w:t>Le cadre et l’équipement de la réunion:</w:t>
      </w:r>
    </w:p>
    <w:p w:rsidR="003E5EDB" w:rsidRPr="00E34FB1" w:rsidRDefault="003E5EDB" w:rsidP="00495CFF">
      <w:pPr>
        <w:tabs>
          <w:tab w:val="left" w:pos="360"/>
        </w:tabs>
        <w:ind w:left="1080" w:hanging="480"/>
        <w:rPr>
          <w:sz w:val="16"/>
          <w:szCs w:val="16"/>
          <w:lang w:val="fr-FR"/>
        </w:rPr>
      </w:pPr>
    </w:p>
    <w:p w:rsidR="003E5EDB" w:rsidRPr="00E34FB1" w:rsidRDefault="003E5EDB" w:rsidP="00495CFF">
      <w:pPr>
        <w:tabs>
          <w:tab w:val="left" w:pos="360"/>
        </w:tabs>
        <w:ind w:left="1080" w:hanging="480"/>
        <w:rPr>
          <w:i/>
          <w:iCs/>
          <w:lang w:val="fr-FR"/>
        </w:rPr>
      </w:pPr>
      <w:r w:rsidRPr="00E34FB1">
        <w:rPr>
          <w:i/>
          <w:iCs/>
          <w:lang w:val="fr-FR"/>
        </w:rPr>
        <w:t xml:space="preserve">Commentaires: </w:t>
      </w:r>
    </w:p>
    <w:p w:rsidR="003E5EDB" w:rsidRPr="00E34FB1" w:rsidRDefault="003E5EDB" w:rsidP="00495CFF">
      <w:pPr>
        <w:tabs>
          <w:tab w:val="left" w:pos="360"/>
        </w:tabs>
        <w:ind w:left="1080" w:hanging="480"/>
      </w:pPr>
      <w:r w:rsidRPr="00E34FB1">
        <w:t>………………………………………………………………………………………………</w:t>
      </w:r>
    </w:p>
    <w:p w:rsidR="003E5EDB" w:rsidRPr="00E34FB1" w:rsidRDefault="003E5EDB" w:rsidP="00495CFF">
      <w:pPr>
        <w:tabs>
          <w:tab w:val="left" w:pos="360"/>
        </w:tabs>
        <w:ind w:left="1080" w:hanging="480"/>
      </w:pPr>
      <w:r w:rsidRPr="00E34FB1">
        <w:t>………………………………………………………………………………………………</w:t>
      </w:r>
    </w:p>
    <w:p w:rsidR="003E5EDB" w:rsidRPr="00E34FB1" w:rsidRDefault="003E5EDB" w:rsidP="00495CFF">
      <w:pPr>
        <w:tabs>
          <w:tab w:val="left" w:pos="360"/>
        </w:tabs>
        <w:ind w:left="1080" w:hanging="480"/>
      </w:pPr>
      <w:r w:rsidRPr="00E34FB1">
        <w:t>………………………………………………………………………………………………</w:t>
      </w:r>
    </w:p>
    <w:p w:rsidR="003E5EDB" w:rsidRPr="00E34FB1" w:rsidRDefault="003E5EDB" w:rsidP="00495CFF">
      <w:pPr>
        <w:tabs>
          <w:tab w:val="left" w:pos="360"/>
        </w:tabs>
        <w:ind w:left="1080" w:hanging="480"/>
      </w:pPr>
      <w:r w:rsidRPr="00E34FB1">
        <w:t>………………………………………………………………………………………………</w:t>
      </w:r>
    </w:p>
    <w:p w:rsidR="003E5EDB" w:rsidRPr="00E34FB1" w:rsidRDefault="003E5EDB">
      <w:pPr>
        <w:ind w:left="1440"/>
        <w:rPr>
          <w:sz w:val="16"/>
          <w:szCs w:val="16"/>
          <w:lang w:val="fr-FR"/>
        </w:rPr>
      </w:pPr>
    </w:p>
    <w:p w:rsidR="003E5EDB" w:rsidRPr="00E34FB1" w:rsidRDefault="003E5EDB" w:rsidP="0072209A">
      <w:pPr>
        <w:numPr>
          <w:ilvl w:val="1"/>
          <w:numId w:val="4"/>
        </w:numPr>
        <w:rPr>
          <w:lang w:val="fr-FR"/>
        </w:rPr>
      </w:pPr>
      <w:r w:rsidRPr="00E34FB1">
        <w:rPr>
          <w:lang w:val="fr-FR"/>
        </w:rPr>
        <w:t>Tout autre aspect de la réunion:</w:t>
      </w:r>
    </w:p>
    <w:p w:rsidR="003E5EDB" w:rsidRPr="00E34FB1" w:rsidRDefault="003E5EDB" w:rsidP="00495CFF">
      <w:pPr>
        <w:tabs>
          <w:tab w:val="left" w:pos="360"/>
        </w:tabs>
        <w:ind w:left="1080" w:hanging="480"/>
        <w:rPr>
          <w:sz w:val="16"/>
          <w:szCs w:val="16"/>
          <w:lang w:val="fr-FR"/>
        </w:rPr>
      </w:pPr>
    </w:p>
    <w:p w:rsidR="003E5EDB" w:rsidRPr="00E34FB1" w:rsidRDefault="003E5EDB" w:rsidP="00495CFF">
      <w:pPr>
        <w:tabs>
          <w:tab w:val="left" w:pos="360"/>
        </w:tabs>
        <w:ind w:left="1080" w:hanging="480"/>
        <w:rPr>
          <w:i/>
          <w:iCs/>
        </w:rPr>
      </w:pPr>
      <w:r w:rsidRPr="003E5EDB">
        <w:rPr>
          <w:i/>
          <w:iCs/>
          <w:lang w:val="fr-FR"/>
        </w:rPr>
        <w:t>Commentaires</w:t>
      </w:r>
      <w:r w:rsidRPr="00E34FB1">
        <w:rPr>
          <w:i/>
          <w:iCs/>
        </w:rPr>
        <w:t xml:space="preserve">: </w:t>
      </w:r>
    </w:p>
    <w:p w:rsidR="003E5EDB" w:rsidRPr="00E34FB1" w:rsidRDefault="003E5EDB" w:rsidP="00495CFF">
      <w:pPr>
        <w:tabs>
          <w:tab w:val="left" w:pos="360"/>
        </w:tabs>
        <w:ind w:left="1080" w:hanging="480"/>
      </w:pPr>
      <w:r w:rsidRPr="00E34FB1">
        <w:t>………………………………………………………………………………………………</w:t>
      </w:r>
    </w:p>
    <w:p w:rsidR="003E5EDB" w:rsidRPr="00E34FB1" w:rsidRDefault="003E5EDB" w:rsidP="00495CFF">
      <w:pPr>
        <w:tabs>
          <w:tab w:val="left" w:pos="360"/>
        </w:tabs>
        <w:ind w:left="1080" w:hanging="480"/>
      </w:pPr>
      <w:r w:rsidRPr="00E34FB1">
        <w:t>………………………………………………………………………………………………</w:t>
      </w:r>
    </w:p>
    <w:p w:rsidR="003E5EDB" w:rsidRPr="00E34FB1" w:rsidRDefault="003E5EDB" w:rsidP="00495CFF">
      <w:pPr>
        <w:tabs>
          <w:tab w:val="left" w:pos="360"/>
        </w:tabs>
        <w:ind w:left="1080" w:hanging="480"/>
      </w:pPr>
      <w:r w:rsidRPr="00E34FB1">
        <w:t>………………………………………………………………………………………………</w:t>
      </w:r>
    </w:p>
    <w:p w:rsidR="003E5EDB" w:rsidRPr="00E34FB1" w:rsidRDefault="003E5EDB" w:rsidP="00495CFF">
      <w:pPr>
        <w:tabs>
          <w:tab w:val="left" w:pos="360"/>
        </w:tabs>
        <w:ind w:left="1080" w:hanging="480"/>
      </w:pPr>
      <w:r w:rsidRPr="00E34FB1">
        <w:t>………………………………………………………………………………………………</w:t>
      </w:r>
    </w:p>
    <w:p w:rsidR="003E5EDB" w:rsidRPr="00E34FB1" w:rsidRDefault="003E5EDB">
      <w:pPr>
        <w:ind w:left="1440"/>
        <w:rPr>
          <w:sz w:val="16"/>
          <w:szCs w:val="16"/>
        </w:rPr>
      </w:pPr>
    </w:p>
    <w:p w:rsidR="003E5EDB" w:rsidRPr="00E34FB1" w:rsidRDefault="003E5EDB" w:rsidP="002A74A6">
      <w:pPr>
        <w:numPr>
          <w:ilvl w:val="0"/>
          <w:numId w:val="1"/>
        </w:numPr>
        <w:ind w:right="-240"/>
        <w:rPr>
          <w:lang w:val="fr-FR"/>
        </w:rPr>
      </w:pPr>
      <w:r w:rsidRPr="00E34FB1">
        <w:rPr>
          <w:lang w:val="fr-FR"/>
        </w:rPr>
        <w:t xml:space="preserve">Veuillez, s’il vous plaît, nous faire part de vos suggestions qui pourraient nous aider à améliorer </w:t>
      </w:r>
      <w:r>
        <w:rPr>
          <w:lang w:val="fr-FR"/>
        </w:rPr>
        <w:t xml:space="preserve">nos </w:t>
      </w:r>
      <w:r w:rsidRPr="00E34FB1">
        <w:rPr>
          <w:lang w:val="fr-FR"/>
        </w:rPr>
        <w:t>réunions futures</w:t>
      </w:r>
    </w:p>
    <w:p w:rsidR="003E5EDB" w:rsidRPr="00E34FB1" w:rsidRDefault="003E5EDB" w:rsidP="001875FC">
      <w:pPr>
        <w:tabs>
          <w:tab w:val="left" w:pos="360"/>
        </w:tabs>
        <w:ind w:left="1080" w:hanging="480"/>
        <w:rPr>
          <w:sz w:val="16"/>
          <w:szCs w:val="16"/>
          <w:lang w:val="fr-FR"/>
        </w:rPr>
      </w:pPr>
    </w:p>
    <w:p w:rsidR="003E5EDB" w:rsidRPr="00E34FB1" w:rsidRDefault="003E5EDB" w:rsidP="001875FC">
      <w:pPr>
        <w:tabs>
          <w:tab w:val="left" w:pos="360"/>
        </w:tabs>
        <w:ind w:left="1080" w:hanging="480"/>
        <w:rPr>
          <w:i/>
          <w:iCs/>
          <w:lang w:val="fr-FR"/>
        </w:rPr>
      </w:pPr>
      <w:r w:rsidRPr="00E34FB1">
        <w:rPr>
          <w:i/>
          <w:iCs/>
          <w:lang w:val="fr-FR"/>
        </w:rPr>
        <w:t xml:space="preserve">Commentaires: </w:t>
      </w:r>
    </w:p>
    <w:p w:rsidR="003E5EDB" w:rsidRPr="00E34FB1" w:rsidRDefault="003E5EDB" w:rsidP="001875FC">
      <w:pPr>
        <w:tabs>
          <w:tab w:val="left" w:pos="360"/>
        </w:tabs>
        <w:ind w:left="1080" w:hanging="480"/>
        <w:rPr>
          <w:lang w:val="fr-FR"/>
        </w:rPr>
      </w:pPr>
      <w:r w:rsidRPr="00E34FB1">
        <w:rPr>
          <w:lang w:val="fr-FR"/>
        </w:rPr>
        <w:t>………………………………………………………………………………………………</w:t>
      </w:r>
    </w:p>
    <w:p w:rsidR="003E5EDB" w:rsidRPr="00E34FB1" w:rsidRDefault="003E5EDB" w:rsidP="001875FC">
      <w:pPr>
        <w:tabs>
          <w:tab w:val="left" w:pos="360"/>
        </w:tabs>
        <w:ind w:left="1080" w:hanging="480"/>
        <w:rPr>
          <w:lang w:val="fr-FR"/>
        </w:rPr>
      </w:pPr>
      <w:r w:rsidRPr="00E34FB1">
        <w:rPr>
          <w:lang w:val="fr-FR"/>
        </w:rPr>
        <w:t>………………………………………………………………………………………………</w:t>
      </w:r>
    </w:p>
    <w:p w:rsidR="003E5EDB" w:rsidRPr="00E34FB1" w:rsidRDefault="003E5EDB" w:rsidP="001875FC">
      <w:pPr>
        <w:tabs>
          <w:tab w:val="left" w:pos="360"/>
        </w:tabs>
        <w:ind w:left="1080" w:hanging="480"/>
        <w:rPr>
          <w:lang w:val="fr-FR"/>
        </w:rPr>
      </w:pPr>
      <w:r w:rsidRPr="00E34FB1">
        <w:rPr>
          <w:lang w:val="fr-FR"/>
        </w:rPr>
        <w:t>………………………………………………………………………………………………</w:t>
      </w:r>
    </w:p>
    <w:p w:rsidR="003E5EDB" w:rsidRPr="00E34FB1" w:rsidRDefault="003E5EDB" w:rsidP="007F3201">
      <w:pPr>
        <w:pStyle w:val="Retraitcorpsdetexte"/>
        <w:jc w:val="center"/>
        <w:rPr>
          <w:b/>
          <w:bCs/>
          <w:i/>
          <w:iCs/>
          <w:sz w:val="16"/>
          <w:szCs w:val="16"/>
        </w:rPr>
      </w:pPr>
    </w:p>
    <w:p w:rsidR="003E5EDB" w:rsidRDefault="003E5EDB" w:rsidP="007F3201">
      <w:pPr>
        <w:pStyle w:val="Retraitcorpsdetexte"/>
        <w:jc w:val="center"/>
        <w:rPr>
          <w:b/>
          <w:bCs/>
          <w:i/>
          <w:iCs/>
          <w:sz w:val="20"/>
          <w:szCs w:val="20"/>
        </w:rPr>
      </w:pPr>
    </w:p>
    <w:p w:rsidR="003E5EDB" w:rsidRDefault="003E5EDB" w:rsidP="007F3201">
      <w:pPr>
        <w:pStyle w:val="Retraitcorpsdetexte"/>
        <w:jc w:val="center"/>
        <w:rPr>
          <w:b/>
          <w:bCs/>
          <w:i/>
          <w:iCs/>
          <w:sz w:val="20"/>
          <w:szCs w:val="20"/>
        </w:rPr>
      </w:pPr>
    </w:p>
    <w:p w:rsidR="003E5EDB" w:rsidRPr="00E34FB1" w:rsidRDefault="003E5EDB" w:rsidP="007F3201">
      <w:pPr>
        <w:pStyle w:val="Retraitcorpsdetexte"/>
        <w:jc w:val="center"/>
        <w:rPr>
          <w:b/>
          <w:bCs/>
          <w:i/>
          <w:iCs/>
          <w:sz w:val="20"/>
          <w:szCs w:val="20"/>
        </w:rPr>
      </w:pPr>
      <w:r w:rsidRPr="00E34FB1">
        <w:rPr>
          <w:b/>
          <w:bCs/>
          <w:i/>
          <w:iCs/>
          <w:sz w:val="20"/>
          <w:szCs w:val="20"/>
        </w:rPr>
        <w:t>Merci pour votre aimable coopération en remplissant ce questionnaire</w:t>
      </w:r>
    </w:p>
    <w:p w:rsidR="003E5EDB" w:rsidRPr="00E34FB1" w:rsidRDefault="003E5EDB" w:rsidP="0059135F">
      <w:pPr>
        <w:pStyle w:val="Retraitcorpsdetexte"/>
        <w:jc w:val="center"/>
        <w:rPr>
          <w:b/>
          <w:bCs/>
          <w:i/>
          <w:iCs/>
          <w:sz w:val="20"/>
          <w:szCs w:val="20"/>
        </w:rPr>
      </w:pPr>
      <w:r w:rsidRPr="00E34FB1">
        <w:rPr>
          <w:b/>
          <w:bCs/>
          <w:i/>
          <w:iCs/>
          <w:sz w:val="20"/>
          <w:szCs w:val="20"/>
        </w:rPr>
        <w:t>(Prière le retourner au Secrétariat)</w:t>
      </w:r>
    </w:p>
    <w:sectPr w:rsidR="003E5EDB" w:rsidRPr="00E34FB1" w:rsidSect="0047708C">
      <w:footerReference w:type="even" r:id="rId8"/>
      <w:footerReference w:type="default" r:id="rId9"/>
      <w:pgSz w:w="12240" w:h="15840"/>
      <w:pgMar w:top="360" w:right="1440" w:bottom="899" w:left="1440" w:header="708" w:footer="292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73D" w:rsidRDefault="00F9173D">
      <w:r>
        <w:separator/>
      </w:r>
    </w:p>
  </w:endnote>
  <w:endnote w:type="continuationSeparator" w:id="0">
    <w:p w:rsidR="00F9173D" w:rsidRDefault="00F917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EDB" w:rsidRDefault="003E5EDB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2</w:t>
    </w:r>
    <w:r>
      <w:rPr>
        <w:rStyle w:val="Numrodepage"/>
      </w:rPr>
      <w:fldChar w:fldCharType="end"/>
    </w:r>
  </w:p>
  <w:p w:rsidR="003E5EDB" w:rsidRDefault="003E5EDB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EDB" w:rsidRDefault="003E5EDB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D32547">
      <w:rPr>
        <w:rStyle w:val="Numrodepage"/>
        <w:noProof/>
      </w:rPr>
      <w:t>4</w:t>
    </w:r>
    <w:r>
      <w:rPr>
        <w:rStyle w:val="Numrodepage"/>
      </w:rPr>
      <w:fldChar w:fldCharType="end"/>
    </w:r>
  </w:p>
  <w:p w:rsidR="003E5EDB" w:rsidRDefault="003E5EDB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73D" w:rsidRDefault="00F9173D">
      <w:r>
        <w:separator/>
      </w:r>
    </w:p>
  </w:footnote>
  <w:footnote w:type="continuationSeparator" w:id="0">
    <w:p w:rsidR="00F9173D" w:rsidRDefault="00F917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54EC7"/>
    <w:multiLevelType w:val="hybridMultilevel"/>
    <w:tmpl w:val="87E27B7C"/>
    <w:lvl w:ilvl="0" w:tplc="040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9A5671A"/>
    <w:multiLevelType w:val="hybridMultilevel"/>
    <w:tmpl w:val="1DBE8CB0"/>
    <w:lvl w:ilvl="0" w:tplc="54E4FF48">
      <w:start w:val="28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B2F6516"/>
    <w:multiLevelType w:val="hybridMultilevel"/>
    <w:tmpl w:val="404E8238"/>
    <w:lvl w:ilvl="0" w:tplc="C08400EC">
      <w:start w:val="7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8AC06BA">
      <w:start w:val="1"/>
      <w:numFmt w:val="lowerLetter"/>
      <w:lvlText w:val="(%2)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41CA2618"/>
    <w:multiLevelType w:val="hybridMultilevel"/>
    <w:tmpl w:val="850A4146"/>
    <w:lvl w:ilvl="0" w:tplc="68840F7C">
      <w:start w:val="4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53122B63"/>
    <w:multiLevelType w:val="hybridMultilevel"/>
    <w:tmpl w:val="3796E05E"/>
    <w:lvl w:ilvl="0" w:tplc="812043E2">
      <w:start w:val="1"/>
      <w:numFmt w:val="decimal"/>
      <w:lvlText w:val="%1."/>
      <w:lvlJc w:val="left"/>
      <w:pPr>
        <w:tabs>
          <w:tab w:val="num" w:pos="1080"/>
        </w:tabs>
        <w:ind w:left="1080" w:hanging="600"/>
      </w:pPr>
      <w:rPr>
        <w:rFonts w:cs="Times New Roman" w:hint="default"/>
        <w:b w:val="0"/>
        <w:bCs w:val="0"/>
      </w:rPr>
    </w:lvl>
    <w:lvl w:ilvl="1" w:tplc="0409001B">
      <w:start w:val="1"/>
      <w:numFmt w:val="lowerRoman"/>
      <w:lvlText w:val="%2."/>
      <w:lvlJc w:val="righ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52F03F9"/>
    <w:multiLevelType w:val="hybridMultilevel"/>
    <w:tmpl w:val="087280E0"/>
    <w:lvl w:ilvl="0" w:tplc="A606B1C0">
      <w:start w:val="1"/>
      <w:numFmt w:val="none"/>
      <w:lvlText w:val="(a)"/>
      <w:lvlJc w:val="left"/>
      <w:pPr>
        <w:tabs>
          <w:tab w:val="num" w:pos="1920"/>
        </w:tabs>
        <w:ind w:left="1920" w:hanging="120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3F6642C"/>
    <w:multiLevelType w:val="hybridMultilevel"/>
    <w:tmpl w:val="CC020CD8"/>
    <w:lvl w:ilvl="0" w:tplc="040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stylePaneFormatFilter w:val="3F01"/>
  <w:revisionView w:markup="0" w:comments="0" w:insDel="0" w:formatting="0" w:inkAnnotation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0952"/>
    <w:rsid w:val="000E3671"/>
    <w:rsid w:val="00124728"/>
    <w:rsid w:val="001330EF"/>
    <w:rsid w:val="00150171"/>
    <w:rsid w:val="001875FC"/>
    <w:rsid w:val="00196356"/>
    <w:rsid w:val="001E72EF"/>
    <w:rsid w:val="00230734"/>
    <w:rsid w:val="002A74A6"/>
    <w:rsid w:val="003B3F9C"/>
    <w:rsid w:val="003E5EDB"/>
    <w:rsid w:val="004768A7"/>
    <w:rsid w:val="0047708C"/>
    <w:rsid w:val="00495CFF"/>
    <w:rsid w:val="004E103C"/>
    <w:rsid w:val="0055068D"/>
    <w:rsid w:val="00556063"/>
    <w:rsid w:val="0059135F"/>
    <w:rsid w:val="005A1B9A"/>
    <w:rsid w:val="005E2568"/>
    <w:rsid w:val="00615185"/>
    <w:rsid w:val="00651954"/>
    <w:rsid w:val="00677B89"/>
    <w:rsid w:val="00683351"/>
    <w:rsid w:val="006B5463"/>
    <w:rsid w:val="006D3705"/>
    <w:rsid w:val="00700952"/>
    <w:rsid w:val="0072209A"/>
    <w:rsid w:val="007246C1"/>
    <w:rsid w:val="007F3201"/>
    <w:rsid w:val="008041FF"/>
    <w:rsid w:val="008512ED"/>
    <w:rsid w:val="00957095"/>
    <w:rsid w:val="00A56D4D"/>
    <w:rsid w:val="00A75BC6"/>
    <w:rsid w:val="00AA7209"/>
    <w:rsid w:val="00AB14C1"/>
    <w:rsid w:val="00AC2B2B"/>
    <w:rsid w:val="00AF1F56"/>
    <w:rsid w:val="00B007E7"/>
    <w:rsid w:val="00C00E46"/>
    <w:rsid w:val="00D32547"/>
    <w:rsid w:val="00D800D0"/>
    <w:rsid w:val="00DB25ED"/>
    <w:rsid w:val="00DC33DE"/>
    <w:rsid w:val="00E34FB1"/>
    <w:rsid w:val="00E549A0"/>
    <w:rsid w:val="00F55BEF"/>
    <w:rsid w:val="00F91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14C1"/>
    <w:rPr>
      <w:sz w:val="24"/>
      <w:szCs w:val="24"/>
    </w:rPr>
  </w:style>
  <w:style w:type="paragraph" w:styleId="Titre2">
    <w:name w:val="heading 2"/>
    <w:basedOn w:val="Normal"/>
    <w:next w:val="Normal"/>
    <w:qFormat/>
    <w:rsid w:val="002A74A6"/>
    <w:pPr>
      <w:keepNext/>
      <w:widowControl w:val="0"/>
      <w:jc w:val="center"/>
      <w:outlineLvl w:val="1"/>
    </w:pPr>
    <w:rPr>
      <w:i/>
      <w:iCs/>
      <w:sz w:val="20"/>
      <w:szCs w:val="28"/>
      <w:lang w:val="fr-FR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Retraitcorpsdetexte">
    <w:name w:val="Body Text Indent"/>
    <w:basedOn w:val="Normal"/>
    <w:rsid w:val="00AB14C1"/>
    <w:pPr>
      <w:tabs>
        <w:tab w:val="left" w:pos="360"/>
      </w:tabs>
      <w:ind w:left="1440" w:hanging="840"/>
    </w:pPr>
    <w:rPr>
      <w:lang w:val="fr-FR"/>
    </w:rPr>
  </w:style>
  <w:style w:type="paragraph" w:styleId="Titre">
    <w:name w:val="Title"/>
    <w:basedOn w:val="Normal"/>
    <w:qFormat/>
    <w:rsid w:val="00AB14C1"/>
    <w:pPr>
      <w:jc w:val="center"/>
    </w:pPr>
    <w:rPr>
      <w:b/>
      <w:bCs/>
      <w:sz w:val="28"/>
    </w:rPr>
  </w:style>
  <w:style w:type="paragraph" w:styleId="Sous-titre">
    <w:name w:val="Subtitle"/>
    <w:basedOn w:val="Normal"/>
    <w:qFormat/>
    <w:rsid w:val="00AB14C1"/>
    <w:pPr>
      <w:jc w:val="center"/>
    </w:pPr>
    <w:rPr>
      <w:b/>
      <w:bCs/>
      <w:sz w:val="28"/>
    </w:rPr>
  </w:style>
  <w:style w:type="paragraph" w:styleId="Pieddepage">
    <w:name w:val="footer"/>
    <w:basedOn w:val="Normal"/>
    <w:rsid w:val="00AB14C1"/>
    <w:pPr>
      <w:tabs>
        <w:tab w:val="center" w:pos="4320"/>
        <w:tab w:val="right" w:pos="8640"/>
      </w:tabs>
    </w:pPr>
  </w:style>
  <w:style w:type="character" w:styleId="Numrodepage">
    <w:name w:val="page number"/>
    <w:basedOn w:val="Policepardfaut"/>
    <w:rsid w:val="00AB14C1"/>
    <w:rPr>
      <w:rFonts w:cs="Times New Roman"/>
    </w:rPr>
  </w:style>
  <w:style w:type="paragraph" w:styleId="Corpsdetexte">
    <w:name w:val="Body Text"/>
    <w:basedOn w:val="Normal"/>
    <w:rsid w:val="002A74A6"/>
    <w:pPr>
      <w:spacing w:after="120"/>
    </w:pPr>
  </w:style>
  <w:style w:type="paragraph" w:styleId="En-tte">
    <w:name w:val="header"/>
    <w:basedOn w:val="Normal"/>
    <w:rsid w:val="0059135F"/>
    <w:pPr>
      <w:tabs>
        <w:tab w:val="center" w:pos="4320"/>
        <w:tab w:val="right" w:pos="8640"/>
      </w:tabs>
    </w:pPr>
  </w:style>
  <w:style w:type="paragraph" w:styleId="Textedebulles">
    <w:name w:val="Balloon Text"/>
    <w:basedOn w:val="Normal"/>
    <w:link w:val="TextedebullesCar"/>
    <w:semiHidden/>
    <w:rsid w:val="0095709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locked/>
    <w:rsid w:val="00957095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715</Words>
  <Characters>4080</Characters>
  <Application>Microsoft Office Word</Application>
  <DocSecurity>0</DocSecurity>
  <Lines>34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EVALUATION QUESTIONNAIRE</vt:lpstr>
      <vt:lpstr>EVALUATION QUESTIONNAIRE</vt:lpstr>
    </vt:vector>
  </TitlesOfParts>
  <Company>United Nations</Company>
  <LinksUpToDate>false</LinksUpToDate>
  <CharactersWithSpaces>4786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QUESTIONNAIRE</dc:title>
  <dc:subject/>
  <dc:creator>ECA</dc:creator>
  <cp:keywords/>
  <dc:description/>
  <cp:lastModifiedBy> </cp:lastModifiedBy>
  <cp:revision>2</cp:revision>
  <cp:lastPrinted>2010-10-26T09:59:00Z</cp:lastPrinted>
  <dcterms:created xsi:type="dcterms:W3CDTF">2012-03-05T14:10:00Z</dcterms:created>
  <dcterms:modified xsi:type="dcterms:W3CDTF">2012-03-05T14:10:00Z</dcterms:modified>
</cp:coreProperties>
</file>